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A7030" w14:textId="77777777" w:rsidR="00F72430" w:rsidRPr="00AD29E4" w:rsidRDefault="00F72430" w:rsidP="00EE47CA">
      <w:pPr>
        <w:rPr>
          <w:rFonts w:asciiTheme="minorHAnsi" w:eastAsiaTheme="minorEastAsia" w:hAnsiTheme="minorHAnsi" w:cstheme="minorHAnsi"/>
          <w:bCs/>
          <w:lang w:eastAsia="ja-JP"/>
        </w:rPr>
      </w:pPr>
    </w:p>
    <w:p w14:paraId="4C4985A1" w14:textId="1FCB1573" w:rsidR="00BF5ABC" w:rsidRPr="008B1F2F" w:rsidRDefault="008B1F2F" w:rsidP="008B1F2F">
      <w:pPr>
        <w:jc w:val="right"/>
        <w:rPr>
          <w:rFonts w:asciiTheme="minorHAnsi" w:eastAsiaTheme="minorEastAsia" w:hAnsiTheme="minorHAnsi" w:cstheme="minorHAnsi"/>
          <w:b/>
          <w:bCs/>
          <w:u w:val="single"/>
          <w:lang w:eastAsia="ja-JP"/>
        </w:rPr>
      </w:pPr>
      <w:r w:rsidRPr="008B1F2F">
        <w:rPr>
          <w:rFonts w:asciiTheme="minorHAnsi" w:eastAsiaTheme="minorEastAsia" w:hAnsiTheme="minorHAnsi" w:cstheme="minorHAnsi"/>
          <w:b/>
          <w:bCs/>
          <w:u w:val="single"/>
          <w:lang w:eastAsia="ja-JP"/>
        </w:rPr>
        <w:t>PACP-0</w:t>
      </w:r>
      <w:r w:rsidR="001F3A28">
        <w:rPr>
          <w:rFonts w:asciiTheme="minorHAnsi" w:eastAsiaTheme="minorEastAsia" w:hAnsiTheme="minorHAnsi" w:cstheme="minorHAnsi"/>
          <w:b/>
          <w:bCs/>
          <w:u w:val="single"/>
          <w:lang w:eastAsia="ja-JP"/>
        </w:rPr>
        <w:t>1</w:t>
      </w:r>
    </w:p>
    <w:p w14:paraId="74CB7236" w14:textId="43AF1E6A" w:rsidR="00E71374" w:rsidRPr="000A1AE5" w:rsidRDefault="00EF53C3" w:rsidP="009C05C2">
      <w:pPr>
        <w:jc w:val="center"/>
        <w:rPr>
          <w:rFonts w:eastAsiaTheme="minorEastAsia"/>
          <w:b/>
          <w:lang w:eastAsia="ja-JP"/>
        </w:rPr>
      </w:pPr>
      <w:r w:rsidRPr="000A1AE5">
        <w:rPr>
          <w:rFonts w:eastAsiaTheme="minorEastAsia"/>
          <w:b/>
          <w:lang w:eastAsia="ja-JP"/>
        </w:rPr>
        <w:t>PRELIMINARY APT COMMON PROPOSAL</w:t>
      </w:r>
    </w:p>
    <w:p w14:paraId="06AAB81C" w14:textId="77777777" w:rsidR="00E71374" w:rsidRPr="000A1AE5" w:rsidRDefault="00E71374" w:rsidP="009C05C2">
      <w:pPr>
        <w:jc w:val="center"/>
        <w:rPr>
          <w:rFonts w:eastAsiaTheme="minorEastAsia"/>
          <w:b/>
          <w:lang w:eastAsia="ja-JP"/>
        </w:rPr>
      </w:pPr>
    </w:p>
    <w:p w14:paraId="3B98499B" w14:textId="7DE82335" w:rsidR="009C05C2" w:rsidRPr="000A1AE5" w:rsidRDefault="00EF53C3" w:rsidP="24D18093">
      <w:pPr>
        <w:jc w:val="center"/>
        <w:rPr>
          <w:b/>
          <w:bCs/>
        </w:rPr>
      </w:pPr>
      <w:r w:rsidRPr="000A1AE5">
        <w:rPr>
          <w:rFonts w:eastAsiaTheme="minorEastAsia"/>
          <w:b/>
          <w:bCs/>
          <w:lang w:eastAsia="ja-JP"/>
        </w:rPr>
        <w:t>MODIFICATIONS</w:t>
      </w:r>
      <w:r w:rsidR="00CE278C" w:rsidRPr="000A1AE5">
        <w:rPr>
          <w:rFonts w:eastAsiaTheme="minorEastAsia"/>
          <w:b/>
          <w:bCs/>
          <w:lang w:eastAsia="ja-JP"/>
        </w:rPr>
        <w:t xml:space="preserve"> </w:t>
      </w:r>
      <w:r w:rsidRPr="000A1AE5">
        <w:rPr>
          <w:rFonts w:eastAsiaTheme="minorEastAsia"/>
          <w:b/>
          <w:bCs/>
          <w:lang w:eastAsia="ja-JP"/>
        </w:rPr>
        <w:t xml:space="preserve">TO </w:t>
      </w:r>
      <w:r w:rsidR="6D349291" w:rsidRPr="000A1AE5">
        <w:rPr>
          <w:rFonts w:eastAsiaTheme="minorEastAsia"/>
          <w:b/>
          <w:bCs/>
          <w:lang w:eastAsia="ja-JP"/>
        </w:rPr>
        <w:t>B</w:t>
      </w:r>
      <w:r w:rsidR="6DF44A34" w:rsidRPr="000A1AE5">
        <w:rPr>
          <w:rFonts w:eastAsiaTheme="minorEastAsia"/>
          <w:b/>
          <w:bCs/>
          <w:lang w:eastAsia="ja-JP"/>
        </w:rPr>
        <w:t xml:space="preserve">AKU </w:t>
      </w:r>
      <w:r w:rsidR="6D349291" w:rsidRPr="000A1AE5">
        <w:rPr>
          <w:rFonts w:eastAsiaTheme="minorEastAsia"/>
          <w:b/>
          <w:bCs/>
          <w:lang w:eastAsia="ja-JP"/>
        </w:rPr>
        <w:t>D</w:t>
      </w:r>
      <w:r w:rsidR="1D5D6506" w:rsidRPr="000A1AE5">
        <w:rPr>
          <w:rFonts w:eastAsiaTheme="minorEastAsia"/>
          <w:b/>
          <w:bCs/>
          <w:lang w:eastAsia="ja-JP"/>
        </w:rPr>
        <w:t>ECLARATION</w:t>
      </w:r>
      <w:r w:rsidR="00671EAA" w:rsidRPr="000A1AE5">
        <w:rPr>
          <w:rFonts w:eastAsiaTheme="minorEastAsia"/>
          <w:b/>
          <w:bCs/>
          <w:lang w:eastAsia="ja-JP"/>
        </w:rPr>
        <w:t xml:space="preserve"> 2025</w:t>
      </w:r>
    </w:p>
    <w:p w14:paraId="5C4C8A29" w14:textId="77777777" w:rsidR="00BF5ABC" w:rsidRPr="00AD29E4" w:rsidRDefault="00BF5ABC" w:rsidP="009C05C2">
      <w:pPr>
        <w:jc w:val="center"/>
        <w:rPr>
          <w:rFonts w:asciiTheme="minorHAnsi" w:hAnsiTheme="minorHAnsi" w:cstheme="minorHAnsi"/>
          <w:bCs/>
        </w:rPr>
      </w:pPr>
    </w:p>
    <w:p w14:paraId="7F5D3257" w14:textId="77777777" w:rsidR="00B53AE4" w:rsidRPr="00AD29E4" w:rsidRDefault="00B53AE4" w:rsidP="009C05C2">
      <w:pPr>
        <w:jc w:val="center"/>
        <w:rPr>
          <w:rFonts w:asciiTheme="minorHAnsi" w:hAnsiTheme="minorHAnsi" w:cstheme="minorHAnsi"/>
          <w:bCs/>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43"/>
      </w:tblGrid>
      <w:tr w:rsidR="00A62A20" w:rsidRPr="00AD29E4" w14:paraId="5A3E3298" w14:textId="77777777" w:rsidTr="24D18093">
        <w:tc>
          <w:tcPr>
            <w:tcW w:w="9163" w:type="dxa"/>
          </w:tcPr>
          <w:p w14:paraId="2520D537" w14:textId="6CDD1FC1" w:rsidR="00261350" w:rsidRPr="00AD29E4" w:rsidRDefault="00261350" w:rsidP="058A0796">
            <w:pPr>
              <w:rPr>
                <w:rFonts w:asciiTheme="minorHAnsi" w:hAnsiTheme="minorHAnsi" w:cstheme="minorHAnsi"/>
              </w:rPr>
            </w:pPr>
          </w:p>
          <w:p w14:paraId="77A0626A" w14:textId="77777777" w:rsidR="00261350" w:rsidRPr="00630B25" w:rsidRDefault="00261350" w:rsidP="009C05C2">
            <w:pPr>
              <w:rPr>
                <w:b/>
                <w:bCs/>
              </w:rPr>
            </w:pPr>
            <w:r w:rsidRPr="00630B25">
              <w:rPr>
                <w:b/>
                <w:bCs/>
              </w:rPr>
              <w:t>Summary:</w:t>
            </w:r>
          </w:p>
          <w:p w14:paraId="6E7AA106" w14:textId="77777777" w:rsidR="00385942" w:rsidRPr="00630B25" w:rsidRDefault="00385942" w:rsidP="009C05C2">
            <w:pPr>
              <w:rPr>
                <w:b/>
                <w:bCs/>
              </w:rPr>
            </w:pPr>
          </w:p>
          <w:p w14:paraId="3EAB3012" w14:textId="496A0A68" w:rsidR="1DE41676" w:rsidRPr="00630B25" w:rsidRDefault="1DE41676" w:rsidP="24D18093">
            <w:pPr>
              <w:spacing w:line="259" w:lineRule="auto"/>
              <w:rPr>
                <w:rFonts w:eastAsia="Times New Roman"/>
                <w:color w:val="000000" w:themeColor="text1"/>
              </w:rPr>
            </w:pPr>
            <w:r w:rsidRPr="00630B25">
              <w:t>It is proposed to amend</w:t>
            </w:r>
            <w:r w:rsidR="234D371B" w:rsidRPr="00630B25">
              <w:t xml:space="preserve"> the</w:t>
            </w:r>
            <w:r w:rsidRPr="00630B25">
              <w:t xml:space="preserve"> text of </w:t>
            </w:r>
            <w:r w:rsidR="089E0D07" w:rsidRPr="00630B25">
              <w:t>the Baku Declaration</w:t>
            </w:r>
            <w:r w:rsidR="2457A0B5" w:rsidRPr="00630B25">
              <w:t>, f</w:t>
            </w:r>
            <w:r w:rsidR="2457A0B5" w:rsidRPr="00630B25">
              <w:rPr>
                <w:rFonts w:eastAsia="Times New Roman"/>
                <w:color w:val="000000" w:themeColor="text1"/>
              </w:rPr>
              <w:t>ollowing the work of the TDAG Working Group on the Declaration (TDAG-WG-DEC)</w:t>
            </w:r>
            <w:r w:rsidR="5280FD03" w:rsidRPr="00630B25">
              <w:rPr>
                <w:rFonts w:eastAsia="Times New Roman"/>
                <w:color w:val="000000" w:themeColor="text1"/>
              </w:rPr>
              <w:t>.</w:t>
            </w:r>
          </w:p>
          <w:p w14:paraId="5EEC68A1" w14:textId="77777777" w:rsidR="00261350" w:rsidRPr="00630B25" w:rsidRDefault="00261350" w:rsidP="009C05C2">
            <w:pPr>
              <w:rPr>
                <w:b/>
                <w:bCs/>
              </w:rPr>
            </w:pPr>
          </w:p>
          <w:p w14:paraId="2E76C686" w14:textId="77777777" w:rsidR="00261350" w:rsidRPr="00630B25" w:rsidRDefault="00261350" w:rsidP="009C05C2">
            <w:pPr>
              <w:rPr>
                <w:b/>
                <w:bCs/>
              </w:rPr>
            </w:pPr>
            <w:r w:rsidRPr="00630B25">
              <w:rPr>
                <w:b/>
                <w:bCs/>
              </w:rPr>
              <w:t>Expected Results:</w:t>
            </w:r>
          </w:p>
          <w:p w14:paraId="22300C3B" w14:textId="3D864ADF" w:rsidR="00385942" w:rsidRPr="00630B25" w:rsidRDefault="00385942" w:rsidP="009C05C2">
            <w:pPr>
              <w:rPr>
                <w:b/>
                <w:bCs/>
              </w:rPr>
            </w:pPr>
          </w:p>
          <w:p w14:paraId="730BF542" w14:textId="4C6FD9B4" w:rsidR="00385942" w:rsidRPr="00630B25" w:rsidRDefault="1DE41676" w:rsidP="009C05C2">
            <w:r w:rsidRPr="00630B25">
              <w:t xml:space="preserve">APT Member administrations invite WTDC to examine the proposal and approve the changes to </w:t>
            </w:r>
            <w:r w:rsidR="78C2D368" w:rsidRPr="00630B25">
              <w:t>the Baku Declaration</w:t>
            </w:r>
            <w:r w:rsidRPr="00630B25">
              <w:t>.</w:t>
            </w:r>
          </w:p>
          <w:p w14:paraId="6A44FC9B" w14:textId="199DC652" w:rsidR="00385942" w:rsidRPr="00630B25" w:rsidRDefault="00385942" w:rsidP="24D18093"/>
          <w:p w14:paraId="1326ABC2" w14:textId="7F3CE7DF" w:rsidR="008833E3" w:rsidRPr="00630B25" w:rsidRDefault="22CC9557" w:rsidP="24D18093">
            <w:pPr>
              <w:rPr>
                <w:rFonts w:eastAsia="Times New Roman"/>
              </w:rPr>
            </w:pPr>
            <w:r w:rsidRPr="00630B25">
              <w:rPr>
                <w:b/>
                <w:bCs/>
              </w:rPr>
              <w:t>References:</w:t>
            </w:r>
            <w:r w:rsidR="008833E3" w:rsidRPr="00630B25">
              <w:br/>
            </w:r>
            <w:r w:rsidR="008833E3" w:rsidRPr="00630B25">
              <w:br/>
            </w:r>
            <w:hyperlink r:id="rId10">
              <w:r w:rsidR="1D774060" w:rsidRPr="00630B25">
                <w:rPr>
                  <w:rStyle w:val="Hyperlink"/>
                  <w:rFonts w:eastAsia="Times New Roman"/>
                  <w:i/>
                  <w:iCs/>
                </w:rPr>
                <w:t>Report on the work and outcome of the TDAG Working Group on the Declaration</w:t>
              </w:r>
            </w:hyperlink>
            <w:r w:rsidR="1D774060" w:rsidRPr="00630B25">
              <w:rPr>
                <w:rFonts w:eastAsia="Times New Roman"/>
                <w:i/>
                <w:iCs/>
                <w:color w:val="000000" w:themeColor="text1"/>
              </w:rPr>
              <w:t xml:space="preserve"> (TDAG-25/18(Rev.3)</w:t>
            </w:r>
          </w:p>
          <w:p w14:paraId="3E9E4EB4" w14:textId="5A3269FF" w:rsidR="008833E3" w:rsidRPr="00AD29E4" w:rsidRDefault="008833E3" w:rsidP="009C05C2">
            <w:pPr>
              <w:rPr>
                <w:rFonts w:asciiTheme="minorHAnsi" w:hAnsiTheme="minorHAnsi" w:cstheme="minorHAnsi"/>
              </w:rPr>
            </w:pPr>
          </w:p>
        </w:tc>
      </w:tr>
    </w:tbl>
    <w:p w14:paraId="1F27DDF1" w14:textId="77777777" w:rsidR="009C05C2" w:rsidRPr="00AD29E4" w:rsidRDefault="009C05C2" w:rsidP="009C05C2">
      <w:pPr>
        <w:rPr>
          <w:rFonts w:asciiTheme="minorHAnsi" w:hAnsiTheme="minorHAnsi" w:cstheme="minorHAnsi"/>
        </w:rPr>
      </w:pPr>
    </w:p>
    <w:p w14:paraId="26EA33A3" w14:textId="77777777" w:rsidR="00BE75A2" w:rsidRPr="00AD29E4" w:rsidRDefault="00BE75A2" w:rsidP="00BF5ABC">
      <w:pPr>
        <w:rPr>
          <w:rFonts w:asciiTheme="minorHAnsi" w:hAnsiTheme="minorHAnsi" w:cstheme="minorHAnsi"/>
        </w:rPr>
      </w:pPr>
    </w:p>
    <w:p w14:paraId="01CBAF43" w14:textId="77777777" w:rsidR="009C05C2" w:rsidRPr="00630B25" w:rsidRDefault="00A62A20" w:rsidP="009C05C2">
      <w:pPr>
        <w:pStyle w:val="Level1"/>
        <w:numPr>
          <w:ilvl w:val="0"/>
          <w:numId w:val="11"/>
        </w:numPr>
        <w:ind w:left="360"/>
        <w:rPr>
          <w:rFonts w:cs="Times New Roman"/>
          <w:b/>
          <w:bCs/>
          <w:szCs w:val="24"/>
        </w:rPr>
      </w:pPr>
      <w:r w:rsidRPr="00630B25">
        <w:rPr>
          <w:rFonts w:cs="Times New Roman"/>
          <w:b/>
          <w:bCs/>
          <w:szCs w:val="24"/>
        </w:rPr>
        <w:t>PROPOSALS</w:t>
      </w:r>
    </w:p>
    <w:p w14:paraId="7E0F55E8" w14:textId="77777777" w:rsidR="009C05C2" w:rsidRPr="00630B25" w:rsidRDefault="009C05C2" w:rsidP="009C05C2"/>
    <w:p w14:paraId="2D5FAACF" w14:textId="2903EC00" w:rsidR="00BE75A2" w:rsidRPr="00630B25" w:rsidRDefault="00E708F3" w:rsidP="009C05C2">
      <w:r w:rsidRPr="00630B25">
        <w:t xml:space="preserve">APT Member </w:t>
      </w:r>
      <w:proofErr w:type="gramStart"/>
      <w:r w:rsidRPr="00630B25">
        <w:t>administrations</w:t>
      </w:r>
      <w:proofErr w:type="gramEnd"/>
      <w:r w:rsidRPr="00630B25">
        <w:t xml:space="preserve"> propose to modify </w:t>
      </w:r>
      <w:r w:rsidR="13C05A04" w:rsidRPr="00630B25">
        <w:t>the Baku Declaration</w:t>
      </w:r>
      <w:r w:rsidRPr="00630B25">
        <w:t xml:space="preserve">, according to the annex below. </w:t>
      </w:r>
    </w:p>
    <w:p w14:paraId="4A28859D" w14:textId="77777777" w:rsidR="00A62A20" w:rsidRPr="00AD29E4" w:rsidRDefault="00A62A20" w:rsidP="002E2B2D">
      <w:pPr>
        <w:rPr>
          <w:rFonts w:asciiTheme="minorHAnsi" w:hAnsiTheme="minorHAnsi" w:cstheme="minorHAnsi"/>
        </w:rPr>
      </w:pPr>
    </w:p>
    <w:p w14:paraId="0F9ABDA4" w14:textId="77777777" w:rsidR="00A62A20" w:rsidRPr="00AD29E4" w:rsidRDefault="00A62A20" w:rsidP="002E2B2D">
      <w:pPr>
        <w:rPr>
          <w:rFonts w:asciiTheme="minorHAnsi" w:hAnsiTheme="minorHAnsi" w:cstheme="minorHAnsi"/>
        </w:rPr>
      </w:pPr>
    </w:p>
    <w:p w14:paraId="3E69FBBE" w14:textId="77777777" w:rsidR="00A62A20" w:rsidRPr="00AD29E4" w:rsidRDefault="00A62A20" w:rsidP="002E2B2D">
      <w:pPr>
        <w:rPr>
          <w:rFonts w:asciiTheme="minorHAnsi" w:hAnsiTheme="minorHAnsi" w:cstheme="minorHAnsi"/>
        </w:rPr>
      </w:pPr>
    </w:p>
    <w:p w14:paraId="2C562281" w14:textId="77777777" w:rsidR="00603DA6" w:rsidRPr="00AD29E4" w:rsidRDefault="00603DA6" w:rsidP="002E2B2D">
      <w:pPr>
        <w:rPr>
          <w:rFonts w:asciiTheme="minorHAnsi" w:hAnsiTheme="minorHAnsi" w:cstheme="minorHAnsi"/>
        </w:rPr>
      </w:pPr>
    </w:p>
    <w:p w14:paraId="7E22B8B1" w14:textId="0D84FD40" w:rsidR="00603DA6" w:rsidRPr="00AD29E4" w:rsidRDefault="00603DA6" w:rsidP="002E2B2D">
      <w:pPr>
        <w:rPr>
          <w:rFonts w:asciiTheme="minorHAnsi" w:hAnsiTheme="minorHAnsi" w:cstheme="minorHAnsi"/>
        </w:rPr>
      </w:pPr>
    </w:p>
    <w:p w14:paraId="41F43FB7" w14:textId="523D238D" w:rsidR="007350C6" w:rsidRPr="00AD29E4" w:rsidRDefault="007350C6" w:rsidP="002E2B2D">
      <w:pPr>
        <w:rPr>
          <w:rFonts w:asciiTheme="minorHAnsi" w:hAnsiTheme="minorHAnsi" w:cstheme="minorHAnsi"/>
        </w:rPr>
      </w:pPr>
    </w:p>
    <w:p w14:paraId="0E89AA6C" w14:textId="77777777" w:rsidR="007350C6" w:rsidRPr="00AD29E4" w:rsidRDefault="007350C6" w:rsidP="002E2B2D">
      <w:pPr>
        <w:rPr>
          <w:rFonts w:asciiTheme="minorHAnsi" w:hAnsiTheme="minorHAnsi" w:cstheme="minorHAnsi"/>
        </w:rPr>
      </w:pPr>
    </w:p>
    <w:p w14:paraId="4AEA3C0E" w14:textId="77777777" w:rsidR="00603DA6" w:rsidRPr="00AD29E4" w:rsidRDefault="00603DA6" w:rsidP="002E2B2D">
      <w:pPr>
        <w:rPr>
          <w:rFonts w:asciiTheme="minorHAnsi" w:hAnsiTheme="minorHAnsi" w:cstheme="minorHAnsi"/>
        </w:rPr>
      </w:pPr>
    </w:p>
    <w:p w14:paraId="62D9B9B5" w14:textId="77777777" w:rsidR="00603DA6" w:rsidRPr="00AD29E4" w:rsidRDefault="00603DA6" w:rsidP="002E2B2D">
      <w:pPr>
        <w:rPr>
          <w:rFonts w:asciiTheme="minorHAnsi" w:hAnsiTheme="minorHAnsi" w:cstheme="minorHAnsi"/>
        </w:rPr>
      </w:pPr>
    </w:p>
    <w:p w14:paraId="669F19C4" w14:textId="729EFADF" w:rsidR="24D18093" w:rsidRPr="00AD29E4" w:rsidRDefault="24D18093">
      <w:pPr>
        <w:rPr>
          <w:rFonts w:asciiTheme="minorHAnsi" w:hAnsiTheme="minorHAnsi" w:cstheme="minorHAnsi"/>
        </w:rPr>
      </w:pPr>
    </w:p>
    <w:p w14:paraId="16BC2A29" w14:textId="7DFF224B" w:rsidR="24D18093" w:rsidRPr="00AD29E4" w:rsidRDefault="24D18093">
      <w:pPr>
        <w:rPr>
          <w:rFonts w:asciiTheme="minorHAnsi" w:hAnsiTheme="minorHAnsi" w:cstheme="minorHAnsi"/>
        </w:rPr>
      </w:pPr>
    </w:p>
    <w:p w14:paraId="641704FF" w14:textId="2CEB3104" w:rsidR="24D18093" w:rsidRPr="00AD29E4" w:rsidRDefault="24D18093">
      <w:pPr>
        <w:rPr>
          <w:rFonts w:asciiTheme="minorHAnsi" w:hAnsiTheme="minorHAnsi" w:cstheme="minorHAnsi"/>
        </w:rPr>
      </w:pPr>
    </w:p>
    <w:p w14:paraId="62BA058C" w14:textId="7DB3BF3F" w:rsidR="24D18093" w:rsidRPr="00AD29E4" w:rsidRDefault="24D18093">
      <w:pPr>
        <w:rPr>
          <w:rFonts w:asciiTheme="minorHAnsi" w:hAnsiTheme="minorHAnsi" w:cstheme="minorHAnsi"/>
        </w:rPr>
      </w:pPr>
    </w:p>
    <w:p w14:paraId="67AF532C" w14:textId="4FFF3FE5" w:rsidR="24D18093" w:rsidRDefault="24D18093">
      <w:pPr>
        <w:rPr>
          <w:rFonts w:asciiTheme="minorHAnsi" w:hAnsiTheme="minorHAnsi" w:cstheme="minorHAnsi"/>
        </w:rPr>
      </w:pPr>
    </w:p>
    <w:p w14:paraId="671A8D52" w14:textId="77777777" w:rsidR="00733383" w:rsidRPr="00AD29E4" w:rsidRDefault="00733383">
      <w:pPr>
        <w:rPr>
          <w:rFonts w:asciiTheme="minorHAnsi" w:hAnsiTheme="minorHAnsi" w:cstheme="minorHAnsi"/>
        </w:rPr>
      </w:pPr>
    </w:p>
    <w:p w14:paraId="4265A23A" w14:textId="63730131" w:rsidR="24D18093" w:rsidRPr="00AD29E4" w:rsidRDefault="24D18093">
      <w:pPr>
        <w:rPr>
          <w:rFonts w:asciiTheme="minorHAnsi" w:hAnsiTheme="minorHAnsi" w:cstheme="minorHAnsi"/>
        </w:rPr>
      </w:pPr>
    </w:p>
    <w:p w14:paraId="486FD1B6" w14:textId="431C55E5" w:rsidR="24D18093" w:rsidRDefault="24D18093">
      <w:pPr>
        <w:rPr>
          <w:rFonts w:asciiTheme="minorHAnsi" w:hAnsiTheme="minorHAnsi" w:cstheme="minorHAnsi"/>
        </w:rPr>
      </w:pPr>
    </w:p>
    <w:p w14:paraId="56CAEC05" w14:textId="77777777" w:rsidR="008B1F2F" w:rsidRDefault="008B1F2F">
      <w:pPr>
        <w:rPr>
          <w:rFonts w:asciiTheme="minorHAnsi" w:hAnsiTheme="minorHAnsi" w:cstheme="minorHAnsi"/>
        </w:rPr>
      </w:pPr>
    </w:p>
    <w:p w14:paraId="7CCF0609" w14:textId="77777777" w:rsidR="008B1F2F" w:rsidRPr="00AD29E4" w:rsidRDefault="008B1F2F">
      <w:pPr>
        <w:rPr>
          <w:rFonts w:asciiTheme="minorHAnsi" w:hAnsiTheme="minorHAnsi" w:cstheme="minorHAnsi"/>
        </w:rPr>
      </w:pPr>
    </w:p>
    <w:p w14:paraId="07E3B769" w14:textId="634A2108" w:rsidR="6C12C488" w:rsidRPr="005C5D55" w:rsidRDefault="6C12C488" w:rsidP="24D18093">
      <w:pPr>
        <w:pStyle w:val="Level1"/>
        <w:jc w:val="right"/>
        <w:rPr>
          <w:rFonts w:asciiTheme="minorHAnsi" w:eastAsia="Times New Roman" w:hAnsiTheme="minorHAnsi" w:cstheme="minorHAnsi"/>
          <w:b/>
          <w:bCs/>
          <w:sz w:val="28"/>
          <w:szCs w:val="28"/>
        </w:rPr>
      </w:pPr>
      <w:r w:rsidRPr="00AD29E4">
        <w:rPr>
          <w:rFonts w:asciiTheme="minorHAnsi" w:eastAsia="Times New Roman" w:hAnsiTheme="minorHAnsi" w:cstheme="minorHAnsi"/>
          <w:b/>
          <w:bCs/>
          <w:szCs w:val="24"/>
        </w:rPr>
        <w:lastRenderedPageBreak/>
        <w:t>ANNEX</w:t>
      </w:r>
    </w:p>
    <w:p w14:paraId="1A6615D1" w14:textId="64FF9321" w:rsidR="009F0658" w:rsidRPr="009F0658" w:rsidRDefault="009F0658" w:rsidP="009F0658">
      <w:pPr>
        <w:rPr>
          <w:rFonts w:asciiTheme="minorHAnsi" w:hAnsiTheme="minorHAnsi" w:cstheme="minorHAnsi"/>
          <w:b/>
          <w:bCs/>
        </w:rPr>
      </w:pPr>
      <w:r w:rsidRPr="005C5D55">
        <w:rPr>
          <w:rFonts w:asciiTheme="minorHAnsi" w:hAnsiTheme="minorHAnsi" w:cstheme="minorHAnsi"/>
          <w:b/>
          <w:bCs/>
          <w:sz w:val="28"/>
          <w:szCs w:val="28"/>
        </w:rPr>
        <w:t>MOD</w:t>
      </w:r>
    </w:p>
    <w:p w14:paraId="467DB2E1" w14:textId="50FA52FF" w:rsidR="24D18093" w:rsidRPr="00AD29E4" w:rsidRDefault="24D18093" w:rsidP="24D18093">
      <w:pPr>
        <w:rPr>
          <w:rFonts w:asciiTheme="minorHAnsi" w:eastAsia="Times New Roman" w:hAnsiTheme="minorHAnsi" w:cstheme="minorHAnsi"/>
          <w:color w:val="000000" w:themeColor="text1"/>
        </w:rPr>
      </w:pPr>
    </w:p>
    <w:p w14:paraId="3208E94B" w14:textId="265935A8" w:rsidR="6C12C488" w:rsidRPr="00AD29E4" w:rsidRDefault="6C12C488" w:rsidP="24D18093">
      <w:pPr>
        <w:tabs>
          <w:tab w:val="left" w:pos="828"/>
          <w:tab w:val="left" w:pos="6532"/>
        </w:tabs>
        <w:spacing w:after="120"/>
        <w:jc w:val="center"/>
        <w:rPr>
          <w:rFonts w:asciiTheme="minorHAnsi" w:eastAsia="Times New Roman" w:hAnsiTheme="minorHAnsi" w:cstheme="minorHAnsi"/>
          <w:color w:val="000000" w:themeColor="text1"/>
        </w:rPr>
      </w:pPr>
      <w:r w:rsidRPr="00AD29E4">
        <w:rPr>
          <w:rFonts w:asciiTheme="minorHAnsi" w:eastAsia="Times New Roman" w:hAnsiTheme="minorHAnsi" w:cstheme="minorHAnsi"/>
          <w:b/>
          <w:bCs/>
          <w:color w:val="000000" w:themeColor="text1"/>
        </w:rPr>
        <w:t>PROPOSAL FOR THE BAKU DECLARATION 2025</w:t>
      </w:r>
    </w:p>
    <w:p w14:paraId="406C4D44" w14:textId="74E2FCD2" w:rsidR="6C12C488" w:rsidRPr="00AD29E4" w:rsidRDefault="6C12C488" w:rsidP="24D18093">
      <w:pPr>
        <w:tabs>
          <w:tab w:val="left" w:pos="828"/>
          <w:tab w:val="left" w:pos="6532"/>
        </w:tabs>
        <w:spacing w:after="120"/>
        <w:jc w:val="center"/>
        <w:rPr>
          <w:rFonts w:asciiTheme="minorHAnsi" w:eastAsia="Times New Roman" w:hAnsiTheme="minorHAnsi" w:cstheme="minorHAnsi"/>
          <w:color w:val="000000" w:themeColor="text1"/>
        </w:rPr>
      </w:pPr>
      <w:r w:rsidRPr="00AD29E4">
        <w:rPr>
          <w:rFonts w:asciiTheme="minorHAnsi" w:eastAsia="Times New Roman" w:hAnsiTheme="minorHAnsi" w:cstheme="minorHAnsi"/>
          <w:b/>
          <w:bCs/>
          <w:i/>
          <w:iCs/>
          <w:color w:val="000000" w:themeColor="text1"/>
        </w:rPr>
        <w:t>Universal, meaningful and affordable connectivity for an inclusive and sustainable digital future</w:t>
      </w:r>
    </w:p>
    <w:p w14:paraId="7E8E481C" w14:textId="78A36F3C" w:rsidR="24D18093" w:rsidRPr="00AD29E4" w:rsidRDefault="24D18093" w:rsidP="24D18093">
      <w:pPr>
        <w:tabs>
          <w:tab w:val="left" w:pos="828"/>
          <w:tab w:val="left" w:pos="6532"/>
        </w:tabs>
        <w:spacing w:after="120"/>
        <w:jc w:val="center"/>
        <w:rPr>
          <w:rFonts w:asciiTheme="minorHAnsi" w:eastAsia="Times New Roman" w:hAnsiTheme="minorHAnsi" w:cstheme="minorHAnsi"/>
          <w:color w:val="000000" w:themeColor="text1"/>
        </w:rPr>
      </w:pPr>
    </w:p>
    <w:p w14:paraId="4E5A969C" w14:textId="62CD1A19" w:rsidR="6C12C488" w:rsidRPr="00AD29E4" w:rsidRDefault="6C12C488" w:rsidP="24D18093">
      <w:pPr>
        <w:spacing w:after="120"/>
        <w:jc w:val="both"/>
        <w:rPr>
          <w:rFonts w:asciiTheme="minorHAnsi" w:eastAsia="Times New Roman" w:hAnsiTheme="minorHAnsi" w:cstheme="minorHAnsi"/>
          <w:color w:val="000000" w:themeColor="text1"/>
        </w:rPr>
      </w:pPr>
      <w:r w:rsidRPr="00AD29E4">
        <w:rPr>
          <w:rFonts w:asciiTheme="minorHAnsi" w:eastAsia="Times New Roman" w:hAnsiTheme="minorHAnsi" w:cstheme="minorHAnsi"/>
          <w:color w:val="000000" w:themeColor="text1"/>
        </w:rPr>
        <w:t>We, the representatives of ITU Member States endorse the present Declaration at the ninth World Telecommunication Development Conference (WTDC-25), which took place in Baku, Republic of Azerbaijan from 17 to 28 November 2025 under the theme ’Universal, meaningful and affordable connectivity for an inclusive and sustainable digital future’.</w:t>
      </w:r>
    </w:p>
    <w:p w14:paraId="3F0DD4D1" w14:textId="7E5CFF69" w:rsidR="6C12C488" w:rsidRPr="00AD29E4" w:rsidRDefault="6C12C488" w:rsidP="24D18093">
      <w:pPr>
        <w:spacing w:after="120"/>
        <w:jc w:val="both"/>
        <w:rPr>
          <w:rFonts w:asciiTheme="minorHAnsi" w:eastAsia="Times New Roman" w:hAnsiTheme="minorHAnsi" w:cstheme="minorHAnsi"/>
          <w:color w:val="000000" w:themeColor="text1"/>
        </w:rPr>
      </w:pPr>
      <w:r w:rsidRPr="00AD29E4">
        <w:rPr>
          <w:rFonts w:asciiTheme="minorHAnsi" w:eastAsia="Times New Roman" w:hAnsiTheme="minorHAnsi" w:cstheme="minorHAnsi"/>
          <w:color w:val="000000" w:themeColor="text1"/>
        </w:rPr>
        <w:t>We reaffirm our unwavering commitment to the global development community and to advancing our shared objective of driving sustainable and equitable digital transformation and inclusive growth globally, building on the outcomes of WTDC-25 and recent United Nations processes and conferences.</w:t>
      </w:r>
    </w:p>
    <w:p w14:paraId="455A0F92" w14:textId="2A56903B" w:rsidR="6C12C488" w:rsidRPr="00AD29E4" w:rsidRDefault="6C12C488" w:rsidP="24D18093">
      <w:pPr>
        <w:spacing w:after="120"/>
        <w:jc w:val="both"/>
        <w:rPr>
          <w:rFonts w:asciiTheme="minorHAnsi" w:eastAsia="Times New Roman" w:hAnsiTheme="minorHAnsi" w:cstheme="minorHAnsi"/>
          <w:color w:val="000000" w:themeColor="text1"/>
        </w:rPr>
      </w:pPr>
      <w:r w:rsidRPr="00AD29E4">
        <w:rPr>
          <w:rFonts w:asciiTheme="minorHAnsi" w:eastAsia="Times New Roman" w:hAnsiTheme="minorHAnsi" w:cstheme="minorHAnsi"/>
          <w:color w:val="000000" w:themeColor="text1"/>
        </w:rPr>
        <w:t>We recognize the tremendous progress made in advancing ICT and digital development across all regions; however persistent challenges and disparities continue to hinder universal, meaningful and affordable connectivity, within countries and across countries, particularly in developing countries, least developed countries (LDCs), landlocked developing countries (LLDCs), and small island developing states (SIDS). We therefore remain resolved to address these through enhanced international cooperation and continued engagement in the work of the ITU Telecommunication Development Sector (ITU-D).</w:t>
      </w:r>
    </w:p>
    <w:p w14:paraId="60B1B1B8" w14:textId="360A26E8" w:rsidR="6C12C488" w:rsidRPr="00AD29E4" w:rsidRDefault="6C12C488" w:rsidP="24D18093">
      <w:pPr>
        <w:spacing w:after="120"/>
        <w:jc w:val="both"/>
        <w:rPr>
          <w:rFonts w:asciiTheme="minorHAnsi" w:eastAsia="Times New Roman" w:hAnsiTheme="minorHAnsi" w:cstheme="minorHAnsi"/>
          <w:color w:val="000000" w:themeColor="text1"/>
        </w:rPr>
      </w:pPr>
      <w:r w:rsidRPr="00AD29E4">
        <w:rPr>
          <w:rFonts w:asciiTheme="minorHAnsi" w:eastAsia="Times New Roman" w:hAnsiTheme="minorHAnsi" w:cstheme="minorHAnsi"/>
          <w:color w:val="000000" w:themeColor="text1"/>
        </w:rPr>
        <w:t>Mindful of the challenges and opportunities of digital transformation, we declare the following:</w:t>
      </w:r>
    </w:p>
    <w:p w14:paraId="0283E8DF" w14:textId="6EDC393A" w:rsidR="6C12C488" w:rsidRPr="00AD29E4" w:rsidRDefault="6C12C488" w:rsidP="24D18093">
      <w:pPr>
        <w:pStyle w:val="ListParagraph"/>
        <w:numPr>
          <w:ilvl w:val="0"/>
          <w:numId w:val="2"/>
        </w:numPr>
        <w:tabs>
          <w:tab w:val="left" w:pos="1134"/>
          <w:tab w:val="left" w:pos="1871"/>
          <w:tab w:val="left" w:pos="2268"/>
        </w:tabs>
        <w:spacing w:before="120" w:after="120"/>
        <w:ind w:left="540"/>
        <w:jc w:val="both"/>
        <w:rPr>
          <w:rFonts w:asciiTheme="minorHAnsi" w:eastAsia="Times New Roman" w:hAnsiTheme="minorHAnsi" w:cstheme="minorHAnsi"/>
          <w:color w:val="000000" w:themeColor="text1"/>
        </w:rPr>
      </w:pPr>
      <w:r w:rsidRPr="00AD29E4">
        <w:rPr>
          <w:rFonts w:asciiTheme="minorHAnsi" w:eastAsia="Times New Roman" w:hAnsiTheme="minorHAnsi" w:cstheme="minorHAnsi"/>
          <w:b/>
          <w:bCs/>
          <w:color w:val="000000" w:themeColor="text1"/>
        </w:rPr>
        <w:t>We are cognizant that telecommunications/ICTs</w:t>
      </w:r>
      <w:ins w:id="0" w:author="Nicola Bennett" w:date="2025-07-16T16:39:00Z">
        <w:r w:rsidR="440B486B" w:rsidRPr="00AD29E4">
          <w:rPr>
            <w:rFonts w:asciiTheme="minorHAnsi" w:eastAsia="Times New Roman" w:hAnsiTheme="minorHAnsi" w:cstheme="minorHAnsi"/>
            <w:b/>
            <w:bCs/>
            <w:color w:val="000000" w:themeColor="text1"/>
          </w:rPr>
          <w:t xml:space="preserve"> and related</w:t>
        </w:r>
      </w:ins>
      <w:del w:id="1" w:author="Nicola Bennett" w:date="2025-07-16T16:39:00Z">
        <w:r w:rsidRPr="00AD29E4" w:rsidDel="6C12C488">
          <w:rPr>
            <w:rFonts w:asciiTheme="minorHAnsi" w:eastAsia="Times New Roman" w:hAnsiTheme="minorHAnsi" w:cstheme="minorHAnsi"/>
            <w:b/>
            <w:bCs/>
            <w:color w:val="000000" w:themeColor="text1"/>
          </w:rPr>
          <w:delText>,</w:delText>
        </w:r>
      </w:del>
      <w:r w:rsidRPr="00AD29E4">
        <w:rPr>
          <w:rFonts w:asciiTheme="minorHAnsi" w:eastAsia="Times New Roman" w:hAnsiTheme="minorHAnsi" w:cstheme="minorHAnsi"/>
          <w:b/>
          <w:bCs/>
          <w:color w:val="000000" w:themeColor="text1"/>
        </w:rPr>
        <w:t xml:space="preserve"> new and emerging </w:t>
      </w:r>
      <w:del w:id="2" w:author="Nicola Bennett" w:date="2025-07-16T16:39:00Z">
        <w:r w:rsidRPr="00AD29E4" w:rsidDel="6C12C488">
          <w:rPr>
            <w:rFonts w:asciiTheme="minorHAnsi" w:eastAsia="Times New Roman" w:hAnsiTheme="minorHAnsi" w:cstheme="minorHAnsi"/>
            <w:b/>
            <w:bCs/>
            <w:color w:val="000000" w:themeColor="text1"/>
          </w:rPr>
          <w:delText xml:space="preserve">digital </w:delText>
        </w:r>
      </w:del>
      <w:r w:rsidRPr="00AD29E4">
        <w:rPr>
          <w:rFonts w:asciiTheme="minorHAnsi" w:eastAsia="Times New Roman" w:hAnsiTheme="minorHAnsi" w:cstheme="minorHAnsi"/>
          <w:b/>
          <w:bCs/>
          <w:color w:val="000000" w:themeColor="text1"/>
        </w:rPr>
        <w:t xml:space="preserve">technologies </w:t>
      </w:r>
      <w:del w:id="3" w:author="Nicola Bennett" w:date="2025-07-16T16:40:00Z">
        <w:r w:rsidRPr="00AD29E4" w:rsidDel="6C12C488">
          <w:rPr>
            <w:rFonts w:asciiTheme="minorHAnsi" w:eastAsia="Times New Roman" w:hAnsiTheme="minorHAnsi" w:cstheme="minorHAnsi"/>
            <w:b/>
            <w:bCs/>
            <w:color w:val="000000" w:themeColor="text1"/>
          </w:rPr>
          <w:delText xml:space="preserve">are </w:delText>
        </w:r>
      </w:del>
      <w:r w:rsidRPr="00AD29E4">
        <w:rPr>
          <w:rFonts w:asciiTheme="minorHAnsi" w:eastAsia="Times New Roman" w:hAnsiTheme="minorHAnsi" w:cstheme="minorHAnsi"/>
          <w:b/>
          <w:bCs/>
          <w:color w:val="000000" w:themeColor="text1"/>
        </w:rPr>
        <w:t>drive</w:t>
      </w:r>
      <w:del w:id="4" w:author="Nicola Bennett" w:date="2025-07-16T16:40:00Z">
        <w:r w:rsidRPr="00AD29E4" w:rsidDel="6C12C488">
          <w:rPr>
            <w:rFonts w:asciiTheme="minorHAnsi" w:eastAsia="Times New Roman" w:hAnsiTheme="minorHAnsi" w:cstheme="minorHAnsi"/>
            <w:b/>
            <w:bCs/>
            <w:color w:val="000000" w:themeColor="text1"/>
          </w:rPr>
          <w:delText>rs of</w:delText>
        </w:r>
      </w:del>
      <w:r w:rsidRPr="00AD29E4">
        <w:rPr>
          <w:rFonts w:asciiTheme="minorHAnsi" w:eastAsia="Times New Roman" w:hAnsiTheme="minorHAnsi" w:cstheme="minorHAnsi"/>
          <w:b/>
          <w:bCs/>
          <w:color w:val="000000" w:themeColor="text1"/>
        </w:rPr>
        <w:t xml:space="preserve"> socio-economic prosperity and sustainable development across national, regional, and global digital ecosystems.</w:t>
      </w:r>
      <w:r w:rsidRPr="00AD29E4">
        <w:rPr>
          <w:rFonts w:asciiTheme="minorHAnsi" w:eastAsia="Times New Roman" w:hAnsiTheme="minorHAnsi" w:cstheme="minorHAnsi"/>
          <w:color w:val="000000" w:themeColor="text1"/>
        </w:rPr>
        <w:t xml:space="preserve"> Universal and meaningful connectivity </w:t>
      </w:r>
      <w:del w:id="5" w:author="Nicola Bennett" w:date="2025-07-16T16:40:00Z">
        <w:r w:rsidRPr="00AD29E4" w:rsidDel="6C12C488">
          <w:rPr>
            <w:rFonts w:asciiTheme="minorHAnsi" w:eastAsia="Times New Roman" w:hAnsiTheme="minorHAnsi" w:cstheme="minorHAnsi"/>
            <w:color w:val="000000" w:themeColor="text1"/>
          </w:rPr>
          <w:delText>stands a</w:delText>
        </w:r>
      </w:del>
      <w:ins w:id="6" w:author="Nicola Bennett" w:date="2025-07-16T16:40:00Z">
        <w:r w:rsidR="3737C95E" w:rsidRPr="00AD29E4">
          <w:rPr>
            <w:rFonts w:asciiTheme="minorHAnsi" w:eastAsia="Times New Roman" w:hAnsiTheme="minorHAnsi" w:cstheme="minorHAnsi"/>
            <w:color w:val="000000" w:themeColor="text1"/>
          </w:rPr>
          <w:t>i</w:t>
        </w:r>
      </w:ins>
      <w:r w:rsidRPr="00AD29E4">
        <w:rPr>
          <w:rFonts w:asciiTheme="minorHAnsi" w:eastAsia="Times New Roman" w:hAnsiTheme="minorHAnsi" w:cstheme="minorHAnsi"/>
          <w:color w:val="000000" w:themeColor="text1"/>
        </w:rPr>
        <w:t>s a critical priority towards the achievement of all Sustainable Development Goals (SDGs) and the outcomes of the World Summit of the Information Society (WSIS). Networks, platforms, tools, data, and digital innovation create opportunities for enhancing governance, supporting entrepreneurship and improving livelihoods. Digital inclusion for youth is especially important for unlocking opportunities for learning and civic participation and preparing youth for future employment in the digital economy.</w:t>
      </w:r>
    </w:p>
    <w:p w14:paraId="1B1EBE54" w14:textId="1F676EB1" w:rsidR="6C12C488" w:rsidRPr="00AD29E4" w:rsidRDefault="6C12C488" w:rsidP="00521D3E">
      <w:pPr>
        <w:pStyle w:val="ListParagraph"/>
        <w:numPr>
          <w:ilvl w:val="0"/>
          <w:numId w:val="2"/>
        </w:numPr>
        <w:tabs>
          <w:tab w:val="left" w:pos="1134"/>
          <w:tab w:val="left" w:pos="1871"/>
          <w:tab w:val="left" w:pos="2268"/>
        </w:tabs>
        <w:spacing w:before="120" w:after="120" w:line="259" w:lineRule="auto"/>
        <w:ind w:left="540"/>
        <w:jc w:val="both"/>
        <w:rPr>
          <w:rFonts w:asciiTheme="minorHAnsi" w:eastAsia="Times New Roman" w:hAnsiTheme="minorHAnsi" w:cstheme="minorHAnsi"/>
          <w:color w:val="000000" w:themeColor="text1"/>
        </w:rPr>
      </w:pPr>
      <w:r w:rsidRPr="00AD29E4">
        <w:rPr>
          <w:rFonts w:asciiTheme="minorHAnsi" w:eastAsia="Times New Roman" w:hAnsiTheme="minorHAnsi" w:cstheme="minorHAnsi"/>
          <w:b/>
          <w:bCs/>
          <w:color w:val="000000" w:themeColor="text1"/>
        </w:rPr>
        <w:t>We are deeply concerned that one-third of the global population</w:t>
      </w:r>
      <w:r w:rsidRPr="00AD29E4">
        <w:rPr>
          <w:rFonts w:asciiTheme="minorHAnsi" w:eastAsia="Times New Roman" w:hAnsiTheme="minorHAnsi" w:cstheme="minorHAnsi"/>
          <w:color w:val="000000" w:themeColor="text1"/>
        </w:rPr>
        <w:t xml:space="preserve"> remains offline and those affected are disproportionately concentrated in developing countries, </w:t>
      </w:r>
      <w:del w:id="7" w:author="Nicola Bennett" w:date="2025-07-16T16:41:00Z">
        <w:r w:rsidRPr="00AD29E4" w:rsidDel="6C12C488">
          <w:rPr>
            <w:rFonts w:asciiTheme="minorHAnsi" w:eastAsia="Times New Roman" w:hAnsiTheme="minorHAnsi" w:cstheme="minorHAnsi"/>
            <w:color w:val="000000" w:themeColor="text1"/>
          </w:rPr>
          <w:delText xml:space="preserve">including </w:delText>
        </w:r>
      </w:del>
      <w:ins w:id="8" w:author="Nicola Bennett" w:date="2025-07-16T16:41:00Z">
        <w:r w:rsidR="521CF1CF" w:rsidRPr="00AD29E4">
          <w:rPr>
            <w:rFonts w:asciiTheme="minorHAnsi" w:eastAsia="Times New Roman" w:hAnsiTheme="minorHAnsi" w:cstheme="minorHAnsi"/>
            <w:color w:val="000000" w:themeColor="text1"/>
          </w:rPr>
          <w:t xml:space="preserve">particularly </w:t>
        </w:r>
      </w:ins>
      <w:r w:rsidRPr="00AD29E4">
        <w:rPr>
          <w:rFonts w:asciiTheme="minorHAnsi" w:eastAsia="Times New Roman" w:hAnsiTheme="minorHAnsi" w:cstheme="minorHAnsi"/>
          <w:color w:val="000000" w:themeColor="text1"/>
        </w:rPr>
        <w:t xml:space="preserve">LDCs, LLDCs, and SIDS, where there is a pressing need for investment in connectivity infrastructure. Digital divides, such as limited access to broadband networks, </w:t>
      </w:r>
      <w:proofErr w:type="gramStart"/>
      <w:r w:rsidRPr="00AD29E4">
        <w:rPr>
          <w:rFonts w:asciiTheme="minorHAnsi" w:eastAsia="Times New Roman" w:hAnsiTheme="minorHAnsi" w:cstheme="minorHAnsi"/>
          <w:color w:val="000000" w:themeColor="text1"/>
        </w:rPr>
        <w:t>persist</w:t>
      </w:r>
      <w:proofErr w:type="gramEnd"/>
      <w:r w:rsidRPr="00AD29E4">
        <w:rPr>
          <w:rFonts w:asciiTheme="minorHAnsi" w:eastAsia="Times New Roman" w:hAnsiTheme="minorHAnsi" w:cstheme="minorHAnsi"/>
          <w:color w:val="000000" w:themeColor="text1"/>
        </w:rPr>
        <w:t xml:space="preserve"> in rural areas, across income, gender and age groups</w:t>
      </w:r>
      <w:ins w:id="9" w:author="Nicola Bennett" w:date="2025-07-16T16:48:00Z">
        <w:r w:rsidR="5E91B4D4" w:rsidRPr="00AD29E4">
          <w:rPr>
            <w:rFonts w:asciiTheme="minorHAnsi" w:eastAsia="Times New Roman" w:hAnsiTheme="minorHAnsi" w:cstheme="minorHAnsi"/>
            <w:color w:val="000000" w:themeColor="text1"/>
          </w:rPr>
          <w:t>,</w:t>
        </w:r>
      </w:ins>
      <w:r w:rsidRPr="00AD29E4">
        <w:rPr>
          <w:rFonts w:asciiTheme="minorHAnsi" w:eastAsia="Times New Roman" w:hAnsiTheme="minorHAnsi" w:cstheme="minorHAnsi"/>
          <w:color w:val="000000" w:themeColor="text1"/>
        </w:rPr>
        <w:t xml:space="preserve"> and for </w:t>
      </w:r>
      <w:ins w:id="10" w:author="Nicola Bennett" w:date="2025-07-16T16:47:00Z">
        <w:r w:rsidR="773D6676" w:rsidRPr="00AD29E4">
          <w:rPr>
            <w:rFonts w:asciiTheme="minorHAnsi" w:eastAsia="Times New Roman" w:hAnsiTheme="minorHAnsi" w:cstheme="minorHAnsi"/>
            <w:color w:val="000000" w:themeColor="text1"/>
          </w:rPr>
          <w:t xml:space="preserve">persons in </w:t>
        </w:r>
      </w:ins>
      <w:r w:rsidRPr="00AD29E4">
        <w:rPr>
          <w:rFonts w:asciiTheme="minorHAnsi" w:eastAsia="Times New Roman" w:hAnsiTheme="minorHAnsi" w:cstheme="minorHAnsi"/>
          <w:color w:val="000000" w:themeColor="text1"/>
        </w:rPr>
        <w:t xml:space="preserve">vulnerable </w:t>
      </w:r>
      <w:del w:id="11" w:author="Nicola Bennett" w:date="2025-07-16T16:47:00Z">
        <w:r w:rsidRPr="00AD29E4" w:rsidDel="6C12C488">
          <w:rPr>
            <w:rFonts w:asciiTheme="minorHAnsi" w:eastAsia="Times New Roman" w:hAnsiTheme="minorHAnsi" w:cstheme="minorHAnsi"/>
            <w:color w:val="000000" w:themeColor="text1"/>
          </w:rPr>
          <w:delText>groups</w:delText>
        </w:r>
      </w:del>
      <w:ins w:id="12" w:author="Nicola Bennett" w:date="2025-07-16T16:47:00Z">
        <w:r w:rsidR="7B801AFB" w:rsidRPr="00AD29E4">
          <w:rPr>
            <w:rFonts w:asciiTheme="minorHAnsi" w:eastAsia="Times New Roman" w:hAnsiTheme="minorHAnsi" w:cstheme="minorHAnsi"/>
            <w:color w:val="000000" w:themeColor="text1"/>
          </w:rPr>
          <w:t>situations</w:t>
        </w:r>
      </w:ins>
      <w:r w:rsidRPr="00AD29E4">
        <w:rPr>
          <w:rFonts w:asciiTheme="minorHAnsi" w:eastAsia="Times New Roman" w:hAnsiTheme="minorHAnsi" w:cstheme="minorHAnsi"/>
          <w:color w:val="000000" w:themeColor="text1"/>
        </w:rPr>
        <w:t xml:space="preserve"> such as </w:t>
      </w:r>
      <w:ins w:id="13" w:author="Nicola Bennett" w:date="2025-07-16T16:45:00Z">
        <w:r w:rsidR="2309032B" w:rsidRPr="00AD29E4">
          <w:rPr>
            <w:rFonts w:asciiTheme="minorHAnsi" w:eastAsia="Times New Roman" w:hAnsiTheme="minorHAnsi" w:cstheme="minorHAnsi"/>
            <w:color w:val="000000" w:themeColor="text1"/>
          </w:rPr>
          <w:t xml:space="preserve">older </w:t>
        </w:r>
        <w:proofErr w:type="gramStart"/>
        <w:r w:rsidR="2309032B" w:rsidRPr="00AD29E4">
          <w:rPr>
            <w:rFonts w:asciiTheme="minorHAnsi" w:eastAsia="Times New Roman" w:hAnsiTheme="minorHAnsi" w:cstheme="minorHAnsi"/>
            <w:color w:val="000000" w:themeColor="text1"/>
          </w:rPr>
          <w:t>persons</w:t>
        </w:r>
      </w:ins>
      <w:proofErr w:type="gramEnd"/>
      <w:ins w:id="14" w:author="Nicola Bennett" w:date="2025-07-16T16:46:00Z">
        <w:r w:rsidR="2309032B" w:rsidRPr="00AD29E4">
          <w:rPr>
            <w:rFonts w:asciiTheme="minorHAnsi" w:eastAsia="Times New Roman" w:hAnsiTheme="minorHAnsi" w:cstheme="minorHAnsi"/>
            <w:color w:val="000000" w:themeColor="text1"/>
          </w:rPr>
          <w:t xml:space="preserve">, </w:t>
        </w:r>
      </w:ins>
      <w:r w:rsidRPr="00AD29E4">
        <w:rPr>
          <w:rFonts w:asciiTheme="minorHAnsi" w:eastAsia="Times New Roman" w:hAnsiTheme="minorHAnsi" w:cstheme="minorHAnsi"/>
          <w:color w:val="000000" w:themeColor="text1"/>
        </w:rPr>
        <w:t>persons with disabilities</w:t>
      </w:r>
      <w:ins w:id="15" w:author="Nicola Bennett" w:date="2025-07-16T16:46:00Z">
        <w:r w:rsidR="0ACAA5AE" w:rsidRPr="00AD29E4">
          <w:rPr>
            <w:rFonts w:asciiTheme="minorHAnsi" w:eastAsia="Times New Roman" w:hAnsiTheme="minorHAnsi" w:cstheme="minorHAnsi"/>
            <w:color w:val="000000" w:themeColor="text1"/>
          </w:rPr>
          <w:t xml:space="preserve"> and persons with specific needs</w:t>
        </w:r>
      </w:ins>
      <w:r w:rsidRPr="00AD29E4">
        <w:rPr>
          <w:rFonts w:asciiTheme="minorHAnsi" w:eastAsia="Times New Roman" w:hAnsiTheme="minorHAnsi" w:cstheme="minorHAnsi"/>
          <w:color w:val="000000" w:themeColor="text1"/>
        </w:rPr>
        <w:t xml:space="preserve">. Among those that are covered by broadband networks, there is a vast ‘usage gap’ determined by barriers such as limited affordability and accessibility of </w:t>
      </w:r>
      <w:del w:id="16" w:author="Nicola Bennett" w:date="2025-07-16T16:48:00Z">
        <w:r w:rsidRPr="00AD29E4" w:rsidDel="6C12C488">
          <w:rPr>
            <w:rFonts w:asciiTheme="minorHAnsi" w:eastAsia="Times New Roman" w:hAnsiTheme="minorHAnsi" w:cstheme="minorHAnsi"/>
            <w:color w:val="000000" w:themeColor="text1"/>
          </w:rPr>
          <w:delText xml:space="preserve">digital </w:delText>
        </w:r>
      </w:del>
      <w:ins w:id="17" w:author="Nicola Bennett" w:date="2025-07-16T16:48:00Z">
        <w:r w:rsidR="2A224220" w:rsidRPr="00AD29E4">
          <w:rPr>
            <w:rFonts w:asciiTheme="minorHAnsi" w:eastAsia="Times New Roman" w:hAnsiTheme="minorHAnsi" w:cstheme="minorHAnsi"/>
            <w:color w:val="000000" w:themeColor="text1"/>
          </w:rPr>
          <w:t>telecommunication</w:t>
        </w:r>
        <w:r w:rsidR="2A224220" w:rsidRPr="00AD29E4">
          <w:rPr>
            <w:rFonts w:asciiTheme="minorHAnsi" w:eastAsia="Times New Roman" w:hAnsiTheme="minorHAnsi" w:cstheme="minorHAnsi"/>
            <w:b/>
            <w:bCs/>
            <w:color w:val="000000" w:themeColor="text1"/>
          </w:rPr>
          <w:t>/</w:t>
        </w:r>
        <w:r w:rsidR="2A224220" w:rsidRPr="00AD29E4">
          <w:rPr>
            <w:rFonts w:asciiTheme="minorHAnsi" w:eastAsia="Times New Roman" w:hAnsiTheme="minorHAnsi" w:cstheme="minorHAnsi"/>
            <w:color w:val="000000" w:themeColor="text1"/>
          </w:rPr>
          <w:t xml:space="preserve">ICT </w:t>
        </w:r>
      </w:ins>
      <w:r w:rsidRPr="00AD29E4">
        <w:rPr>
          <w:rFonts w:asciiTheme="minorHAnsi" w:eastAsia="Times New Roman" w:hAnsiTheme="minorHAnsi" w:cstheme="minorHAnsi"/>
          <w:color w:val="000000" w:themeColor="text1"/>
        </w:rPr>
        <w:t>services</w:t>
      </w:r>
      <w:ins w:id="18" w:author="Nicola Bennett" w:date="2025-07-16T16:49:00Z">
        <w:r w:rsidR="077A09C9" w:rsidRPr="00AD29E4">
          <w:rPr>
            <w:rFonts w:asciiTheme="minorHAnsi" w:eastAsia="Times New Roman" w:hAnsiTheme="minorHAnsi" w:cstheme="minorHAnsi"/>
            <w:color w:val="000000" w:themeColor="text1"/>
          </w:rPr>
          <w:t xml:space="preserve"> and</w:t>
        </w:r>
      </w:ins>
      <w:del w:id="19" w:author="Nicola Bennett" w:date="2025-07-16T16:49:00Z">
        <w:r w:rsidRPr="00AD29E4" w:rsidDel="6C12C488">
          <w:rPr>
            <w:rFonts w:asciiTheme="minorHAnsi" w:eastAsia="Times New Roman" w:hAnsiTheme="minorHAnsi" w:cstheme="minorHAnsi"/>
            <w:color w:val="000000" w:themeColor="text1"/>
          </w:rPr>
          <w:delText>,</w:delText>
        </w:r>
      </w:del>
      <w:r w:rsidRPr="00AD29E4">
        <w:rPr>
          <w:rFonts w:asciiTheme="minorHAnsi" w:eastAsia="Times New Roman" w:hAnsiTheme="minorHAnsi" w:cstheme="minorHAnsi"/>
          <w:color w:val="000000" w:themeColor="text1"/>
        </w:rPr>
        <w:t xml:space="preserve"> Internet-enabled devices, lack of digital skills</w:t>
      </w:r>
      <w:ins w:id="20" w:author="Nicola Bennett" w:date="2025-07-16T16:49:00Z">
        <w:r w:rsidR="23E023A4" w:rsidRPr="00AD29E4">
          <w:rPr>
            <w:rFonts w:asciiTheme="minorHAnsi" w:eastAsia="Times New Roman" w:hAnsiTheme="minorHAnsi" w:cstheme="minorHAnsi"/>
            <w:color w:val="000000" w:themeColor="text1"/>
          </w:rPr>
          <w:t>, digital literacy,</w:t>
        </w:r>
      </w:ins>
      <w:del w:id="21" w:author="Nicola Bennett" w:date="2025-07-16T16:49:00Z">
        <w:r w:rsidRPr="00AD29E4" w:rsidDel="6C12C488">
          <w:rPr>
            <w:rFonts w:asciiTheme="minorHAnsi" w:eastAsia="Times New Roman" w:hAnsiTheme="minorHAnsi" w:cstheme="minorHAnsi"/>
            <w:color w:val="000000" w:themeColor="text1"/>
          </w:rPr>
          <w:delText xml:space="preserve"> </w:delText>
        </w:r>
      </w:del>
      <w:ins w:id="22" w:author="Bennett, Nicola" w:date="2025-07-17T09:35:00Z">
        <w:r w:rsidR="00986535" w:rsidRPr="00AD29E4">
          <w:rPr>
            <w:rFonts w:asciiTheme="minorHAnsi" w:eastAsia="Times New Roman" w:hAnsiTheme="minorHAnsi" w:cstheme="minorHAnsi"/>
            <w:color w:val="000000" w:themeColor="text1"/>
          </w:rPr>
          <w:t xml:space="preserve"> </w:t>
        </w:r>
      </w:ins>
      <w:r w:rsidRPr="00AD29E4">
        <w:rPr>
          <w:rFonts w:asciiTheme="minorHAnsi" w:eastAsia="Times New Roman" w:hAnsiTheme="minorHAnsi" w:cstheme="minorHAnsi"/>
          <w:color w:val="000000" w:themeColor="text1"/>
        </w:rPr>
        <w:t xml:space="preserve">and relevant local content, </w:t>
      </w:r>
      <w:del w:id="23" w:author="Nicola Bennett" w:date="2025-07-16T16:50:00Z">
        <w:r w:rsidRPr="00AD29E4" w:rsidDel="6C12C488">
          <w:rPr>
            <w:rFonts w:asciiTheme="minorHAnsi" w:eastAsia="Times New Roman" w:hAnsiTheme="minorHAnsi" w:cstheme="minorHAnsi"/>
            <w:color w:val="000000" w:themeColor="text1"/>
          </w:rPr>
          <w:delText xml:space="preserve">and </w:delText>
        </w:r>
      </w:del>
      <w:ins w:id="24" w:author="Nicola Bennett" w:date="2025-07-16T16:50:00Z">
        <w:r w:rsidR="14618CA4" w:rsidRPr="00AD29E4">
          <w:rPr>
            <w:rFonts w:asciiTheme="minorHAnsi" w:eastAsia="Times New Roman" w:hAnsiTheme="minorHAnsi" w:cstheme="minorHAnsi"/>
            <w:color w:val="000000" w:themeColor="text1"/>
          </w:rPr>
          <w:t>as well as</w:t>
        </w:r>
        <w:r w:rsidR="14618CA4" w:rsidRPr="00AD29E4">
          <w:rPr>
            <w:rFonts w:asciiTheme="minorHAnsi" w:eastAsia="Times New Roman" w:hAnsiTheme="minorHAnsi" w:cstheme="minorHAnsi"/>
            <w:b/>
            <w:bCs/>
            <w:color w:val="000000" w:themeColor="text1"/>
          </w:rPr>
          <w:t xml:space="preserve"> </w:t>
        </w:r>
      </w:ins>
      <w:r w:rsidRPr="00AD29E4">
        <w:rPr>
          <w:rFonts w:asciiTheme="minorHAnsi" w:eastAsia="Times New Roman" w:hAnsiTheme="minorHAnsi" w:cstheme="minorHAnsi"/>
          <w:color w:val="000000" w:themeColor="text1"/>
        </w:rPr>
        <w:t xml:space="preserve">challenges </w:t>
      </w:r>
      <w:ins w:id="25" w:author="Nicola Bennett" w:date="2025-07-16T16:50:00Z">
        <w:r w:rsidR="6516F15D" w:rsidRPr="00AD29E4">
          <w:rPr>
            <w:rFonts w:asciiTheme="minorHAnsi" w:eastAsia="Times New Roman" w:hAnsiTheme="minorHAnsi" w:cstheme="minorHAnsi"/>
            <w:color w:val="000000" w:themeColor="text1"/>
          </w:rPr>
          <w:t>for attaining multilingualism on the Internet and challenges</w:t>
        </w:r>
      </w:ins>
      <w:ins w:id="26" w:author="Nicola Bennett" w:date="2025-07-16T16:51:00Z">
        <w:r w:rsidR="6516F15D" w:rsidRPr="00AD29E4">
          <w:rPr>
            <w:rFonts w:asciiTheme="minorHAnsi" w:eastAsia="Times New Roman" w:hAnsiTheme="minorHAnsi" w:cstheme="minorHAnsi"/>
            <w:color w:val="000000" w:themeColor="text1"/>
          </w:rPr>
          <w:t xml:space="preserve"> </w:t>
        </w:r>
      </w:ins>
      <w:r w:rsidRPr="00AD29E4">
        <w:rPr>
          <w:rFonts w:asciiTheme="minorHAnsi" w:eastAsia="Times New Roman" w:hAnsiTheme="minorHAnsi" w:cstheme="minorHAnsi"/>
          <w:color w:val="000000" w:themeColor="text1"/>
        </w:rPr>
        <w:t xml:space="preserve">to a reliable, safe and secure online experience. The </w:t>
      </w:r>
      <w:r w:rsidRPr="00AD29E4">
        <w:rPr>
          <w:rFonts w:asciiTheme="minorHAnsi" w:eastAsia="Times New Roman" w:hAnsiTheme="minorHAnsi" w:cstheme="minorHAnsi"/>
          <w:color w:val="000000" w:themeColor="text1"/>
        </w:rPr>
        <w:lastRenderedPageBreak/>
        <w:t>advancement of new and emerging technologies</w:t>
      </w:r>
      <w:ins w:id="27" w:author="Nicola Bennett" w:date="2025-07-16T16:51:00Z">
        <w:r w:rsidR="5FD804B8" w:rsidRPr="00AD29E4">
          <w:rPr>
            <w:rFonts w:asciiTheme="minorHAnsi" w:eastAsia="Times New Roman" w:hAnsiTheme="minorHAnsi" w:cstheme="minorHAnsi"/>
            <w:color w:val="000000" w:themeColor="text1"/>
          </w:rPr>
          <w:t xml:space="preserve"> related to telecommunications/ICTs</w:t>
        </w:r>
      </w:ins>
      <w:r w:rsidRPr="00AD29E4">
        <w:rPr>
          <w:rFonts w:asciiTheme="minorHAnsi" w:eastAsia="Times New Roman" w:hAnsiTheme="minorHAnsi" w:cstheme="minorHAnsi"/>
          <w:color w:val="000000" w:themeColor="text1"/>
        </w:rPr>
        <w:t>, if not accompanied by investments, capacity building and knowledge-sharing initiatives, risks further deepening digital divides.</w:t>
      </w:r>
    </w:p>
    <w:p w14:paraId="21441631" w14:textId="6F40DD06" w:rsidR="6C12C488" w:rsidRPr="00AD29E4" w:rsidRDefault="6C12C488" w:rsidP="24D18093">
      <w:pPr>
        <w:pStyle w:val="ListParagraph"/>
        <w:numPr>
          <w:ilvl w:val="0"/>
          <w:numId w:val="2"/>
        </w:numPr>
        <w:tabs>
          <w:tab w:val="left" w:pos="1134"/>
          <w:tab w:val="left" w:pos="1871"/>
          <w:tab w:val="left" w:pos="2268"/>
        </w:tabs>
        <w:spacing w:before="240" w:after="120"/>
        <w:ind w:left="540"/>
        <w:jc w:val="both"/>
        <w:rPr>
          <w:rFonts w:asciiTheme="minorHAnsi" w:eastAsia="Times New Roman" w:hAnsiTheme="minorHAnsi" w:cstheme="minorHAnsi"/>
          <w:color w:val="000000" w:themeColor="text1"/>
        </w:rPr>
      </w:pPr>
      <w:r w:rsidRPr="00AD29E4">
        <w:rPr>
          <w:rFonts w:asciiTheme="minorHAnsi" w:eastAsia="Times New Roman" w:hAnsiTheme="minorHAnsi" w:cstheme="minorHAnsi"/>
          <w:b/>
          <w:bCs/>
          <w:color w:val="000000" w:themeColor="text1"/>
        </w:rPr>
        <w:t xml:space="preserve">We acknowledge that </w:t>
      </w:r>
      <w:del w:id="28" w:author="Nicola Bennett" w:date="2025-07-16T16:52:00Z">
        <w:r w:rsidRPr="00AD29E4" w:rsidDel="6C12C488">
          <w:rPr>
            <w:rFonts w:asciiTheme="minorHAnsi" w:eastAsia="Times New Roman" w:hAnsiTheme="minorHAnsi" w:cstheme="minorHAnsi"/>
            <w:b/>
            <w:bCs/>
            <w:color w:val="000000" w:themeColor="text1"/>
          </w:rPr>
          <w:delText xml:space="preserve">at </w:delText>
        </w:r>
      </w:del>
      <w:ins w:id="29" w:author="Nicola Bennett" w:date="2025-07-16T16:52:00Z">
        <w:r w:rsidR="4D32C10C" w:rsidRPr="00AD29E4">
          <w:rPr>
            <w:rFonts w:asciiTheme="minorHAnsi" w:eastAsia="Times New Roman" w:hAnsiTheme="minorHAnsi" w:cstheme="minorHAnsi"/>
            <w:b/>
            <w:bCs/>
            <w:color w:val="000000" w:themeColor="text1"/>
          </w:rPr>
          <w:t xml:space="preserve">against </w:t>
        </w:r>
      </w:ins>
      <w:r w:rsidRPr="00AD29E4">
        <w:rPr>
          <w:rFonts w:asciiTheme="minorHAnsi" w:eastAsia="Times New Roman" w:hAnsiTheme="minorHAnsi" w:cstheme="minorHAnsi"/>
          <w:b/>
          <w:bCs/>
          <w:color w:val="000000" w:themeColor="text1"/>
        </w:rPr>
        <w:t xml:space="preserve">the backdrop of global challenges, rapid </w:t>
      </w:r>
      <w:proofErr w:type="gramStart"/>
      <w:r w:rsidRPr="00AD29E4">
        <w:rPr>
          <w:rFonts w:asciiTheme="minorHAnsi" w:eastAsia="Times New Roman" w:hAnsiTheme="minorHAnsi" w:cstheme="minorHAnsi"/>
          <w:b/>
          <w:bCs/>
          <w:color w:val="000000" w:themeColor="text1"/>
        </w:rPr>
        <w:t>technology</w:t>
      </w:r>
      <w:proofErr w:type="gramEnd"/>
      <w:r w:rsidRPr="00AD29E4">
        <w:rPr>
          <w:rFonts w:asciiTheme="minorHAnsi" w:eastAsia="Times New Roman" w:hAnsiTheme="minorHAnsi" w:cstheme="minorHAnsi"/>
          <w:b/>
          <w:bCs/>
          <w:color w:val="000000" w:themeColor="text1"/>
        </w:rPr>
        <w:t xml:space="preserve"> developments present unprecedented opportunities for building economic and ecological resilience.</w:t>
      </w:r>
      <w:r w:rsidRPr="00AD29E4">
        <w:rPr>
          <w:rFonts w:asciiTheme="minorHAnsi" w:eastAsia="Times New Roman" w:hAnsiTheme="minorHAnsi" w:cstheme="minorHAnsi"/>
          <w:color w:val="000000" w:themeColor="text1"/>
        </w:rPr>
        <w:t xml:space="preserve"> Climate change, natural hazards, economic downturns, energy transition issues and supply challenges have adverse impacts that are disproportionately felt by developing countries, particularly LDCs, LLDCs, and SIDS. In this context, telecommunication</w:t>
      </w:r>
      <w:ins w:id="30" w:author="Nicola Bennett" w:date="2025-07-16T16:52:00Z">
        <w:r w:rsidR="515897C7" w:rsidRPr="00AD29E4">
          <w:rPr>
            <w:rFonts w:asciiTheme="minorHAnsi" w:eastAsia="Times New Roman" w:hAnsiTheme="minorHAnsi" w:cstheme="minorHAnsi"/>
            <w:color w:val="000000" w:themeColor="text1"/>
          </w:rPr>
          <w:t>s</w:t>
        </w:r>
      </w:ins>
      <w:r w:rsidRPr="00AD29E4">
        <w:rPr>
          <w:rFonts w:asciiTheme="minorHAnsi" w:eastAsia="Times New Roman" w:hAnsiTheme="minorHAnsi" w:cstheme="minorHAnsi"/>
          <w:color w:val="000000" w:themeColor="text1"/>
        </w:rPr>
        <w:t>/ICT</w:t>
      </w:r>
      <w:ins w:id="31" w:author="Nicola Bennett" w:date="2025-07-16T16:52:00Z">
        <w:r w:rsidR="5FC0D26F" w:rsidRPr="00AD29E4">
          <w:rPr>
            <w:rFonts w:asciiTheme="minorHAnsi" w:eastAsia="Times New Roman" w:hAnsiTheme="minorHAnsi" w:cstheme="minorHAnsi"/>
            <w:color w:val="000000" w:themeColor="text1"/>
          </w:rPr>
          <w:t>s</w:t>
        </w:r>
      </w:ins>
      <w:r w:rsidRPr="00AD29E4">
        <w:rPr>
          <w:rFonts w:asciiTheme="minorHAnsi" w:eastAsia="Times New Roman" w:hAnsiTheme="minorHAnsi" w:cstheme="minorHAnsi"/>
          <w:color w:val="000000" w:themeColor="text1"/>
        </w:rPr>
        <w:t xml:space="preserve"> and</w:t>
      </w:r>
      <w:ins w:id="32" w:author="Nicola Bennett" w:date="2025-07-16T16:52:00Z">
        <w:r w:rsidR="045AC5CC" w:rsidRPr="00AD29E4">
          <w:rPr>
            <w:rFonts w:asciiTheme="minorHAnsi" w:eastAsia="Times New Roman" w:hAnsiTheme="minorHAnsi" w:cstheme="minorHAnsi"/>
            <w:color w:val="000000" w:themeColor="text1"/>
          </w:rPr>
          <w:t xml:space="preserve"> related</w:t>
        </w:r>
      </w:ins>
      <w:r w:rsidRPr="00AD29E4">
        <w:rPr>
          <w:rFonts w:asciiTheme="minorHAnsi" w:eastAsia="Times New Roman" w:hAnsiTheme="minorHAnsi" w:cstheme="minorHAnsi"/>
          <w:color w:val="000000" w:themeColor="text1"/>
        </w:rPr>
        <w:t xml:space="preserve"> new and emerging technology development can support countries in building resilience and tackling challenges in dynamic and innovative ways. </w:t>
      </w:r>
    </w:p>
    <w:p w14:paraId="5CEA18EC" w14:textId="563A955E" w:rsidR="6C12C488" w:rsidRPr="00AD29E4" w:rsidRDefault="6C12C488" w:rsidP="24D18093">
      <w:pPr>
        <w:pStyle w:val="ListParagraph"/>
        <w:numPr>
          <w:ilvl w:val="0"/>
          <w:numId w:val="2"/>
        </w:numPr>
        <w:tabs>
          <w:tab w:val="left" w:pos="1134"/>
          <w:tab w:val="left" w:pos="1871"/>
          <w:tab w:val="left" w:pos="2268"/>
        </w:tabs>
        <w:spacing w:before="240" w:after="120"/>
        <w:ind w:left="540"/>
        <w:jc w:val="both"/>
        <w:rPr>
          <w:rFonts w:asciiTheme="minorHAnsi" w:eastAsia="Times New Roman" w:hAnsiTheme="minorHAnsi" w:cstheme="minorHAnsi"/>
          <w:color w:val="000000" w:themeColor="text1"/>
        </w:rPr>
      </w:pPr>
      <w:r w:rsidRPr="00AD29E4">
        <w:rPr>
          <w:rFonts w:asciiTheme="minorHAnsi" w:eastAsia="Times New Roman" w:hAnsiTheme="minorHAnsi" w:cstheme="minorHAnsi"/>
          <w:color w:val="000000" w:themeColor="text1"/>
        </w:rPr>
        <w:t>Guided by the principles of shared responsibility</w:t>
      </w:r>
      <w:del w:id="33" w:author="Nicola Bennett" w:date="2025-07-16T16:53:00Z">
        <w:r w:rsidRPr="00AD29E4" w:rsidDel="6C12C488">
          <w:rPr>
            <w:rFonts w:asciiTheme="minorHAnsi" w:eastAsia="Times New Roman" w:hAnsiTheme="minorHAnsi" w:cstheme="minorHAnsi"/>
            <w:color w:val="000000" w:themeColor="text1"/>
          </w:rPr>
          <w:delText>,</w:delText>
        </w:r>
      </w:del>
      <w:r w:rsidRPr="00AD29E4">
        <w:rPr>
          <w:rFonts w:asciiTheme="minorHAnsi" w:eastAsia="Times New Roman" w:hAnsiTheme="minorHAnsi" w:cstheme="minorHAnsi"/>
          <w:color w:val="000000" w:themeColor="text1"/>
        </w:rPr>
        <w:t xml:space="preserve"> </w:t>
      </w:r>
      <w:del w:id="34" w:author="Nicola Bennett" w:date="2025-07-16T16:53:00Z">
        <w:r w:rsidRPr="00AD29E4" w:rsidDel="6C12C488">
          <w:rPr>
            <w:rFonts w:asciiTheme="minorHAnsi" w:eastAsia="Times New Roman" w:hAnsiTheme="minorHAnsi" w:cstheme="minorHAnsi"/>
            <w:color w:val="000000" w:themeColor="text1"/>
          </w:rPr>
          <w:delText xml:space="preserve">solidarity </w:delText>
        </w:r>
      </w:del>
      <w:r w:rsidRPr="00AD29E4">
        <w:rPr>
          <w:rFonts w:asciiTheme="minorHAnsi" w:eastAsia="Times New Roman" w:hAnsiTheme="minorHAnsi" w:cstheme="minorHAnsi"/>
          <w:color w:val="000000" w:themeColor="text1"/>
        </w:rPr>
        <w:t xml:space="preserve">and equity, </w:t>
      </w:r>
      <w:r w:rsidRPr="00AD29E4">
        <w:rPr>
          <w:rFonts w:asciiTheme="minorHAnsi" w:eastAsia="Times New Roman" w:hAnsiTheme="minorHAnsi" w:cstheme="minorHAnsi"/>
          <w:b/>
          <w:bCs/>
          <w:color w:val="000000" w:themeColor="text1"/>
        </w:rPr>
        <w:t xml:space="preserve">we urge for multi-stakeholder </w:t>
      </w:r>
      <w:del w:id="35" w:author="Nicola Bennett" w:date="2025-07-16T16:53:00Z">
        <w:r w:rsidRPr="00AD29E4" w:rsidDel="6C12C488">
          <w:rPr>
            <w:rFonts w:asciiTheme="minorHAnsi" w:eastAsia="Times New Roman" w:hAnsiTheme="minorHAnsi" w:cstheme="minorHAnsi"/>
            <w:b/>
            <w:bCs/>
            <w:color w:val="000000" w:themeColor="text1"/>
          </w:rPr>
          <w:delText xml:space="preserve">catalytic </w:delText>
        </w:r>
      </w:del>
      <w:r w:rsidRPr="00AD29E4">
        <w:rPr>
          <w:rFonts w:asciiTheme="minorHAnsi" w:eastAsia="Times New Roman" w:hAnsiTheme="minorHAnsi" w:cstheme="minorHAnsi"/>
          <w:b/>
          <w:bCs/>
          <w:color w:val="000000" w:themeColor="text1"/>
        </w:rPr>
        <w:t>actions driven by collaboration</w:t>
      </w:r>
      <w:r w:rsidRPr="00AD29E4">
        <w:rPr>
          <w:rFonts w:asciiTheme="minorHAnsi" w:eastAsia="Times New Roman" w:hAnsiTheme="minorHAnsi" w:cstheme="minorHAnsi"/>
          <w:color w:val="000000" w:themeColor="text1"/>
        </w:rPr>
        <w:t xml:space="preserve"> among public and private sectors, academia, </w:t>
      </w:r>
      <w:ins w:id="36" w:author="Bennett, Nicola" w:date="2025-07-17T09:40:00Z">
        <w:r w:rsidR="00986535" w:rsidRPr="00AD29E4">
          <w:rPr>
            <w:rFonts w:asciiTheme="minorHAnsi" w:eastAsia="Times New Roman" w:hAnsiTheme="minorHAnsi" w:cstheme="minorHAnsi"/>
            <w:color w:val="000000" w:themeColor="text1"/>
          </w:rPr>
          <w:t xml:space="preserve">the </w:t>
        </w:r>
      </w:ins>
      <w:ins w:id="37" w:author="Nicola Bennett" w:date="2025-07-16T16:53:00Z">
        <w:r w:rsidR="702E4318" w:rsidRPr="00AD29E4">
          <w:rPr>
            <w:rFonts w:asciiTheme="minorHAnsi" w:eastAsia="Times New Roman" w:hAnsiTheme="minorHAnsi" w:cstheme="minorHAnsi"/>
            <w:color w:val="000000" w:themeColor="text1"/>
          </w:rPr>
          <w:t xml:space="preserve">technical community, </w:t>
        </w:r>
      </w:ins>
      <w:r w:rsidRPr="00AD29E4">
        <w:rPr>
          <w:rFonts w:asciiTheme="minorHAnsi" w:eastAsia="Times New Roman" w:hAnsiTheme="minorHAnsi" w:cstheme="minorHAnsi"/>
          <w:color w:val="000000" w:themeColor="text1"/>
        </w:rPr>
        <w:t xml:space="preserve">civil society and other relevant stakeholders both regionally and globally to multiply the impact of development partnerships and assistance and achieve our shared objectives. </w:t>
      </w:r>
    </w:p>
    <w:p w14:paraId="561D49E6" w14:textId="29BE454B" w:rsidR="6C12C488" w:rsidRPr="00AD29E4" w:rsidRDefault="6C12C488" w:rsidP="24D18093">
      <w:pPr>
        <w:pStyle w:val="ListParagraph"/>
        <w:numPr>
          <w:ilvl w:val="0"/>
          <w:numId w:val="2"/>
        </w:numPr>
        <w:tabs>
          <w:tab w:val="left" w:pos="1134"/>
          <w:tab w:val="left" w:pos="1871"/>
          <w:tab w:val="left" w:pos="2268"/>
        </w:tabs>
        <w:spacing w:before="240" w:after="120"/>
        <w:ind w:left="540"/>
        <w:jc w:val="both"/>
        <w:rPr>
          <w:rFonts w:asciiTheme="minorHAnsi" w:eastAsia="Times New Roman" w:hAnsiTheme="minorHAnsi" w:cstheme="minorHAnsi"/>
          <w:color w:val="000000" w:themeColor="text1"/>
        </w:rPr>
      </w:pPr>
      <w:r w:rsidRPr="00AD29E4">
        <w:rPr>
          <w:rFonts w:asciiTheme="minorHAnsi" w:eastAsia="Times New Roman" w:hAnsiTheme="minorHAnsi" w:cstheme="minorHAnsi"/>
          <w:b/>
          <w:bCs/>
          <w:color w:val="000000" w:themeColor="text1"/>
        </w:rPr>
        <w:t>We reaffirm the importance of leaving no one behind in digital transformation.</w:t>
      </w:r>
      <w:r w:rsidRPr="00AD29E4">
        <w:rPr>
          <w:rFonts w:asciiTheme="minorHAnsi" w:eastAsia="Times New Roman" w:hAnsiTheme="minorHAnsi" w:cstheme="minorHAnsi"/>
          <w:color w:val="000000" w:themeColor="text1"/>
        </w:rPr>
        <w:t xml:space="preserve"> It is therefore necessary to urgently and systematically address equality and ensure equal opportunities for all, while promoting broad digital inclusion through holistic, innovative and adaptive policies and targeted ecosystem initiatives. </w:t>
      </w:r>
    </w:p>
    <w:p w14:paraId="21E010D8" w14:textId="0C959A50" w:rsidR="6C12C488" w:rsidRPr="00AD29E4" w:rsidRDefault="6C12C488" w:rsidP="24D18093">
      <w:pPr>
        <w:spacing w:after="120"/>
        <w:jc w:val="both"/>
        <w:rPr>
          <w:rFonts w:asciiTheme="minorHAnsi" w:eastAsia="Times New Roman" w:hAnsiTheme="minorHAnsi" w:cstheme="minorHAnsi"/>
          <w:color w:val="000000" w:themeColor="text1"/>
        </w:rPr>
      </w:pPr>
      <w:r w:rsidRPr="00AD29E4">
        <w:rPr>
          <w:rFonts w:asciiTheme="minorHAnsi" w:eastAsia="Times New Roman" w:hAnsiTheme="minorHAnsi" w:cstheme="minorHAnsi"/>
          <w:color w:val="000000" w:themeColor="text1"/>
        </w:rPr>
        <w:t xml:space="preserve">Laying the foundation for concerted collective action during the 2026-2029 development cycle, affirm the following: </w:t>
      </w:r>
    </w:p>
    <w:p w14:paraId="1FAC4EE7" w14:textId="51CEEA23" w:rsidR="6C12C488" w:rsidRPr="00AD29E4" w:rsidRDefault="6C12C488" w:rsidP="24D18093">
      <w:pPr>
        <w:pStyle w:val="ListParagraph"/>
        <w:numPr>
          <w:ilvl w:val="0"/>
          <w:numId w:val="1"/>
        </w:numPr>
        <w:spacing w:before="120" w:after="120"/>
        <w:ind w:left="540"/>
        <w:jc w:val="both"/>
        <w:rPr>
          <w:rFonts w:asciiTheme="minorHAnsi" w:eastAsia="Times New Roman" w:hAnsiTheme="minorHAnsi" w:cstheme="minorHAnsi"/>
          <w:color w:val="000000" w:themeColor="text1"/>
        </w:rPr>
      </w:pPr>
      <w:r w:rsidRPr="00AD29E4">
        <w:rPr>
          <w:rFonts w:asciiTheme="minorHAnsi" w:eastAsia="Times New Roman" w:hAnsiTheme="minorHAnsi" w:cstheme="minorHAnsi"/>
          <w:b/>
          <w:bCs/>
          <w:color w:val="000000" w:themeColor="text1"/>
        </w:rPr>
        <w:t xml:space="preserve">We support the advancement of universal and meaningful connectivity, which includes accessible, affordable, </w:t>
      </w:r>
      <w:ins w:id="38" w:author="Nicola Bennett" w:date="2025-07-16T16:54:00Z">
        <w:r w:rsidR="583E26F3" w:rsidRPr="00AD29E4">
          <w:rPr>
            <w:rFonts w:asciiTheme="minorHAnsi" w:eastAsia="Times New Roman" w:hAnsiTheme="minorHAnsi" w:cstheme="minorHAnsi"/>
            <w:b/>
            <w:bCs/>
            <w:color w:val="000000" w:themeColor="text1"/>
          </w:rPr>
          <w:t xml:space="preserve">multilingual, </w:t>
        </w:r>
      </w:ins>
      <w:r w:rsidRPr="00AD29E4">
        <w:rPr>
          <w:rFonts w:asciiTheme="minorHAnsi" w:eastAsia="Times New Roman" w:hAnsiTheme="minorHAnsi" w:cstheme="minorHAnsi"/>
          <w:b/>
          <w:bCs/>
          <w:color w:val="000000" w:themeColor="text1"/>
        </w:rPr>
        <w:t>high-quality, resilient, interoperable</w:t>
      </w:r>
      <w:ins w:id="39" w:author="Bennett, Nicola" w:date="2025-07-17T09:41:00Z">
        <w:r w:rsidR="00986535" w:rsidRPr="00AD29E4">
          <w:rPr>
            <w:rFonts w:asciiTheme="minorHAnsi" w:eastAsia="Times New Roman" w:hAnsiTheme="minorHAnsi" w:cstheme="minorHAnsi"/>
            <w:b/>
            <w:bCs/>
            <w:color w:val="000000" w:themeColor="text1"/>
          </w:rPr>
          <w:t xml:space="preserve">, </w:t>
        </w:r>
      </w:ins>
      <w:del w:id="40" w:author="Bennett, Nicola" w:date="2025-07-17T09:41:00Z">
        <w:r w:rsidRPr="00AD29E4" w:rsidDel="00986535">
          <w:rPr>
            <w:rFonts w:asciiTheme="minorHAnsi" w:eastAsia="Times New Roman" w:hAnsiTheme="minorHAnsi" w:cstheme="minorHAnsi"/>
            <w:b/>
            <w:bCs/>
            <w:color w:val="000000" w:themeColor="text1"/>
          </w:rPr>
          <w:delText xml:space="preserve"> and </w:delText>
        </w:r>
      </w:del>
      <w:r w:rsidRPr="00AD29E4">
        <w:rPr>
          <w:rFonts w:asciiTheme="minorHAnsi" w:eastAsia="Times New Roman" w:hAnsiTheme="minorHAnsi" w:cstheme="minorHAnsi"/>
          <w:b/>
          <w:bCs/>
          <w:color w:val="000000" w:themeColor="text1"/>
        </w:rPr>
        <w:t xml:space="preserve">safe and secure telecommunication/ICT </w:t>
      </w:r>
      <w:del w:id="41" w:author="Nicola Bennett" w:date="2025-07-16T16:54:00Z">
        <w:r w:rsidRPr="00AD29E4" w:rsidDel="6C12C488">
          <w:rPr>
            <w:rFonts w:asciiTheme="minorHAnsi" w:eastAsia="Times New Roman" w:hAnsiTheme="minorHAnsi" w:cstheme="minorHAnsi"/>
            <w:b/>
            <w:bCs/>
            <w:color w:val="000000" w:themeColor="text1"/>
          </w:rPr>
          <w:delText xml:space="preserve">and digital </w:delText>
        </w:r>
      </w:del>
      <w:r w:rsidRPr="00AD29E4">
        <w:rPr>
          <w:rFonts w:asciiTheme="minorHAnsi" w:eastAsia="Times New Roman" w:hAnsiTheme="minorHAnsi" w:cstheme="minorHAnsi"/>
          <w:b/>
          <w:bCs/>
          <w:color w:val="000000" w:themeColor="text1"/>
        </w:rPr>
        <w:t>infrastructure</w:t>
      </w:r>
      <w:del w:id="42" w:author="Nicola Bennett" w:date="2025-07-16T16:54:00Z">
        <w:r w:rsidRPr="00AD29E4" w:rsidDel="6C12C488">
          <w:rPr>
            <w:rFonts w:asciiTheme="minorHAnsi" w:eastAsia="Times New Roman" w:hAnsiTheme="minorHAnsi" w:cstheme="minorHAnsi"/>
            <w:b/>
            <w:bCs/>
            <w:color w:val="000000" w:themeColor="text1"/>
          </w:rPr>
          <w:delText>s</w:delText>
        </w:r>
      </w:del>
      <w:r w:rsidRPr="00AD29E4">
        <w:rPr>
          <w:rFonts w:asciiTheme="minorHAnsi" w:eastAsia="Times New Roman" w:hAnsiTheme="minorHAnsi" w:cstheme="minorHAnsi"/>
          <w:b/>
          <w:bCs/>
          <w:color w:val="000000" w:themeColor="text1"/>
        </w:rPr>
        <w:t xml:space="preserve">, devices, services and applications. </w:t>
      </w:r>
      <w:r w:rsidRPr="00AD29E4">
        <w:rPr>
          <w:rFonts w:asciiTheme="minorHAnsi" w:eastAsia="Times New Roman" w:hAnsiTheme="minorHAnsi" w:cstheme="minorHAnsi"/>
          <w:color w:val="000000" w:themeColor="text1"/>
        </w:rPr>
        <w:t>Building extensive energy and</w:t>
      </w:r>
      <w:ins w:id="43" w:author="Nicola Bennett" w:date="2025-07-16T16:55:00Z">
        <w:r w:rsidR="147D2291" w:rsidRPr="00AD29E4">
          <w:rPr>
            <w:rFonts w:asciiTheme="minorHAnsi" w:eastAsia="Times New Roman" w:hAnsiTheme="minorHAnsi" w:cstheme="minorHAnsi"/>
            <w:color w:val="000000" w:themeColor="text1"/>
          </w:rPr>
          <w:t xml:space="preserve"> telecommunications/ICTs and </w:t>
        </w:r>
      </w:ins>
      <w:r w:rsidRPr="00AD29E4">
        <w:rPr>
          <w:rFonts w:asciiTheme="minorHAnsi" w:eastAsia="Times New Roman" w:hAnsiTheme="minorHAnsi" w:cstheme="minorHAnsi"/>
          <w:color w:val="000000" w:themeColor="text1"/>
        </w:rPr>
        <w:t>digital infrastructure</w:t>
      </w:r>
      <w:del w:id="44" w:author="Nicola Bennett" w:date="2025-07-16T16:56:00Z">
        <w:r w:rsidRPr="00AD29E4" w:rsidDel="6C12C488">
          <w:rPr>
            <w:rFonts w:asciiTheme="minorHAnsi" w:eastAsia="Times New Roman" w:hAnsiTheme="minorHAnsi" w:cstheme="minorHAnsi"/>
            <w:color w:val="000000" w:themeColor="text1"/>
          </w:rPr>
          <w:delText>s</w:delText>
        </w:r>
      </w:del>
      <w:r w:rsidRPr="00AD29E4">
        <w:rPr>
          <w:rFonts w:asciiTheme="minorHAnsi" w:eastAsia="Times New Roman" w:hAnsiTheme="minorHAnsi" w:cstheme="minorHAnsi"/>
          <w:color w:val="000000" w:themeColor="text1"/>
        </w:rPr>
        <w:t xml:space="preserve"> such as for high-speed backbones and last-mile connectivity solutions using a mix of technologies is crucial to bridge development gaps, leveraging fiber-optic networks, IMT systems, satellite and terrestrial communications. Robust infrastructure promotes economies of scale, new opportunities, and long-term development. Moreover, we underscore the need for innovative investment models to support the sustainable deployment of telecommunications/ICTs and digital infrastructure. </w:t>
      </w:r>
      <w:proofErr w:type="gramStart"/>
      <w:r w:rsidRPr="00AD29E4">
        <w:rPr>
          <w:rFonts w:asciiTheme="minorHAnsi" w:eastAsia="Times New Roman" w:hAnsiTheme="minorHAnsi" w:cstheme="minorHAnsi"/>
          <w:color w:val="000000" w:themeColor="text1"/>
        </w:rPr>
        <w:t>In light of</w:t>
      </w:r>
      <w:proofErr w:type="gramEnd"/>
      <w:r w:rsidRPr="00AD29E4">
        <w:rPr>
          <w:rFonts w:asciiTheme="minorHAnsi" w:eastAsia="Times New Roman" w:hAnsiTheme="minorHAnsi" w:cstheme="minorHAnsi"/>
          <w:color w:val="000000" w:themeColor="text1"/>
        </w:rPr>
        <w:t xml:space="preserve"> persistent financial challenges in underserved areas, we encourage the development of inclusive policy and regulatory approaches that enable public-public and public-private partnerships, government-wide collaboration, and long-term digital growth. </w:t>
      </w:r>
    </w:p>
    <w:p w14:paraId="7D30067C" w14:textId="69351125" w:rsidR="6C12C488" w:rsidRPr="00AD29E4" w:rsidRDefault="6C12C488" w:rsidP="24D18093">
      <w:pPr>
        <w:spacing w:before="240" w:after="120"/>
        <w:ind w:left="540"/>
        <w:jc w:val="both"/>
        <w:rPr>
          <w:rFonts w:asciiTheme="minorHAnsi" w:eastAsia="Times New Roman" w:hAnsiTheme="minorHAnsi" w:cstheme="minorHAnsi"/>
          <w:color w:val="000000" w:themeColor="text1"/>
        </w:rPr>
      </w:pPr>
      <w:r w:rsidRPr="00AD29E4">
        <w:rPr>
          <w:rFonts w:asciiTheme="minorHAnsi" w:eastAsia="Times New Roman" w:hAnsiTheme="minorHAnsi" w:cstheme="minorHAnsi"/>
          <w:b/>
          <w:bCs/>
          <w:color w:val="000000" w:themeColor="text1"/>
        </w:rPr>
        <w:t xml:space="preserve">We underscore the importance of investment in and funding for environmentally sustainable infrastructure, e-waste and circular economy projects, clean and renewable energy and green </w:t>
      </w:r>
      <w:del w:id="45" w:author="Nicola Bennett" w:date="2025-07-16T17:07:00Z">
        <w:r w:rsidRPr="00AD29E4" w:rsidDel="6C12C488">
          <w:rPr>
            <w:rFonts w:asciiTheme="minorHAnsi" w:eastAsia="Times New Roman" w:hAnsiTheme="minorHAnsi" w:cstheme="minorHAnsi"/>
            <w:b/>
            <w:bCs/>
            <w:color w:val="000000" w:themeColor="text1"/>
          </w:rPr>
          <w:delText xml:space="preserve">technologies </w:delText>
        </w:r>
      </w:del>
      <w:ins w:id="46" w:author="Nicola Bennett" w:date="2025-07-16T17:07:00Z">
        <w:r w:rsidR="7C7BCF8C" w:rsidRPr="00AD29E4">
          <w:rPr>
            <w:rFonts w:asciiTheme="minorHAnsi" w:eastAsia="Times New Roman" w:hAnsiTheme="minorHAnsi" w:cstheme="minorHAnsi"/>
            <w:b/>
            <w:bCs/>
            <w:color w:val="000000" w:themeColor="text1"/>
          </w:rPr>
          <w:t>telecommunicatio</w:t>
        </w:r>
      </w:ins>
      <w:ins w:id="47" w:author="Bennett, Nicola" w:date="2025-07-17T09:37:00Z">
        <w:r w:rsidR="00986535" w:rsidRPr="00AD29E4">
          <w:rPr>
            <w:rFonts w:asciiTheme="minorHAnsi" w:eastAsia="Times New Roman" w:hAnsiTheme="minorHAnsi" w:cstheme="minorHAnsi"/>
            <w:b/>
            <w:bCs/>
            <w:color w:val="000000" w:themeColor="text1"/>
          </w:rPr>
          <w:t>n</w:t>
        </w:r>
      </w:ins>
      <w:ins w:id="48" w:author="Nicola Bennett" w:date="2025-07-16T17:07:00Z">
        <w:r w:rsidR="7C7BCF8C" w:rsidRPr="00AD29E4">
          <w:rPr>
            <w:rFonts w:asciiTheme="minorHAnsi" w:eastAsia="Times New Roman" w:hAnsiTheme="minorHAnsi" w:cstheme="minorHAnsi"/>
            <w:b/>
            <w:bCs/>
            <w:color w:val="000000" w:themeColor="text1"/>
          </w:rPr>
          <w:t xml:space="preserve">s/ICTs </w:t>
        </w:r>
      </w:ins>
      <w:r w:rsidRPr="00AD29E4">
        <w:rPr>
          <w:rFonts w:asciiTheme="minorHAnsi" w:eastAsia="Times New Roman" w:hAnsiTheme="minorHAnsi" w:cstheme="minorHAnsi"/>
          <w:color w:val="000000" w:themeColor="text1"/>
        </w:rPr>
        <w:t>to support inclusive, long-term economic growth while reducing carbon emissions</w:t>
      </w:r>
      <w:del w:id="49" w:author="Nicola Bennett" w:date="2025-07-16T17:08:00Z">
        <w:r w:rsidRPr="00AD29E4" w:rsidDel="6C12C488">
          <w:rPr>
            <w:rFonts w:asciiTheme="minorHAnsi" w:eastAsia="Times New Roman" w:hAnsiTheme="minorHAnsi" w:cstheme="minorHAnsi"/>
            <w:color w:val="000000" w:themeColor="text1"/>
          </w:rPr>
          <w:delText>,</w:delText>
        </w:r>
      </w:del>
      <w:ins w:id="50" w:author="Nicola Bennett" w:date="2025-07-16T17:08:00Z">
        <w:r w:rsidR="31D851EC" w:rsidRPr="00AD29E4">
          <w:rPr>
            <w:rFonts w:asciiTheme="minorHAnsi" w:eastAsia="Times New Roman" w:hAnsiTheme="minorHAnsi" w:cstheme="minorHAnsi"/>
            <w:color w:val="000000" w:themeColor="text1"/>
          </w:rPr>
          <w:t xml:space="preserve"> and</w:t>
        </w:r>
      </w:ins>
      <w:r w:rsidRPr="00AD29E4">
        <w:rPr>
          <w:rFonts w:asciiTheme="minorHAnsi" w:eastAsia="Times New Roman" w:hAnsiTheme="minorHAnsi" w:cstheme="minorHAnsi"/>
          <w:color w:val="000000" w:themeColor="text1"/>
        </w:rPr>
        <w:t xml:space="preserve"> enhancing energy security</w:t>
      </w:r>
      <w:del w:id="51" w:author="Nicola Bennett" w:date="2025-07-16T17:08:00Z">
        <w:r w:rsidRPr="00AD29E4" w:rsidDel="6C12C488">
          <w:rPr>
            <w:rFonts w:asciiTheme="minorHAnsi" w:eastAsia="Times New Roman" w:hAnsiTheme="minorHAnsi" w:cstheme="minorHAnsi"/>
            <w:color w:val="000000" w:themeColor="text1"/>
          </w:rPr>
          <w:delText xml:space="preserve"> and using digital technology</w:delText>
        </w:r>
      </w:del>
      <w:r w:rsidRPr="00AD29E4">
        <w:rPr>
          <w:rFonts w:asciiTheme="minorHAnsi" w:eastAsia="Times New Roman" w:hAnsiTheme="minorHAnsi" w:cstheme="minorHAnsi"/>
          <w:color w:val="000000" w:themeColor="text1"/>
        </w:rPr>
        <w:t>. Supported by robust data collection and monitoring, informed by best practices</w:t>
      </w:r>
      <w:del w:id="52" w:author="Nicola Bennett" w:date="2025-07-16T17:08:00Z">
        <w:r w:rsidRPr="00AD29E4" w:rsidDel="6C12C488">
          <w:rPr>
            <w:rFonts w:asciiTheme="minorHAnsi" w:eastAsia="Times New Roman" w:hAnsiTheme="minorHAnsi" w:cstheme="minorHAnsi"/>
            <w:color w:val="000000" w:themeColor="text1"/>
          </w:rPr>
          <w:delText xml:space="preserve"> </w:delText>
        </w:r>
      </w:del>
      <w:r w:rsidRPr="00AD29E4">
        <w:rPr>
          <w:rFonts w:asciiTheme="minorHAnsi" w:eastAsia="Times New Roman" w:hAnsiTheme="minorHAnsi" w:cstheme="minorHAnsi"/>
          <w:color w:val="000000" w:themeColor="text1"/>
        </w:rPr>
        <w:t>, and leveraging new and emerging technologies, these efforts will play a role in climate change mitigation, adaptation and climate-resilient digital development. Moreover,</w:t>
      </w:r>
      <w:r w:rsidRPr="00AD29E4">
        <w:rPr>
          <w:rFonts w:asciiTheme="minorHAnsi" w:eastAsia="Times New Roman" w:hAnsiTheme="minorHAnsi" w:cstheme="minorHAnsi"/>
          <w:b/>
          <w:bCs/>
          <w:color w:val="000000" w:themeColor="text1"/>
        </w:rPr>
        <w:t xml:space="preserve"> we believe that a well-integrated, multi-channel approach to emergency communications </w:t>
      </w:r>
      <w:r w:rsidRPr="00AD29E4">
        <w:rPr>
          <w:rFonts w:asciiTheme="minorHAnsi" w:eastAsia="Times New Roman" w:hAnsiTheme="minorHAnsi" w:cstheme="minorHAnsi"/>
          <w:color w:val="000000" w:themeColor="text1"/>
        </w:rPr>
        <w:t xml:space="preserve">– including mobile early warning systems – is essential to ensuring that universal connectivity enables effective and timely outreach to all people at risk of natural hazards. </w:t>
      </w:r>
    </w:p>
    <w:p w14:paraId="0F2EFCC7" w14:textId="204D7B54" w:rsidR="6C12C488" w:rsidRPr="00AD29E4" w:rsidRDefault="6C12C488" w:rsidP="24D18093">
      <w:pPr>
        <w:spacing w:before="240" w:after="120"/>
        <w:ind w:left="540"/>
        <w:jc w:val="both"/>
        <w:rPr>
          <w:rFonts w:asciiTheme="minorHAnsi" w:eastAsia="Times New Roman" w:hAnsiTheme="minorHAnsi" w:cstheme="minorHAnsi"/>
          <w:color w:val="000000" w:themeColor="text1"/>
        </w:rPr>
      </w:pPr>
      <w:r w:rsidRPr="00AD29E4">
        <w:rPr>
          <w:rFonts w:asciiTheme="minorHAnsi" w:eastAsia="Times New Roman" w:hAnsiTheme="minorHAnsi" w:cstheme="minorHAnsi"/>
          <w:b/>
          <w:bCs/>
          <w:color w:val="000000" w:themeColor="text1"/>
        </w:rPr>
        <w:lastRenderedPageBreak/>
        <w:t>We acknowledge the critical role of space radiocommunications in advancing connectivity and economic growth</w:t>
      </w:r>
      <w:r w:rsidRPr="00AD29E4">
        <w:rPr>
          <w:rFonts w:asciiTheme="minorHAnsi" w:eastAsia="Times New Roman" w:hAnsiTheme="minorHAnsi" w:cstheme="minorHAnsi"/>
          <w:color w:val="000000" w:themeColor="text1"/>
        </w:rPr>
        <w:t xml:space="preserve"> and underscore the shared responsibility to ensure the</w:t>
      </w:r>
      <w:ins w:id="53" w:author="Nicola Bennett" w:date="2025-07-16T17:08:00Z">
        <w:r w:rsidR="0F79023D" w:rsidRPr="00AD29E4">
          <w:rPr>
            <w:rFonts w:asciiTheme="minorHAnsi" w:eastAsia="Times New Roman" w:hAnsiTheme="minorHAnsi" w:cstheme="minorHAnsi"/>
            <w:color w:val="000000" w:themeColor="text1"/>
          </w:rPr>
          <w:t xml:space="preserve"> rational,</w:t>
        </w:r>
      </w:ins>
      <w:ins w:id="54" w:author="Nicola Bennett" w:date="2025-07-16T17:09:00Z">
        <w:r w:rsidR="0F79023D" w:rsidRPr="00AD29E4">
          <w:rPr>
            <w:rFonts w:asciiTheme="minorHAnsi" w:eastAsia="Times New Roman" w:hAnsiTheme="minorHAnsi" w:cstheme="minorHAnsi"/>
            <w:color w:val="000000" w:themeColor="text1"/>
          </w:rPr>
          <w:t xml:space="preserve"> equitable,</w:t>
        </w:r>
      </w:ins>
      <w:r w:rsidRPr="00AD29E4">
        <w:rPr>
          <w:rFonts w:asciiTheme="minorHAnsi" w:eastAsia="Times New Roman" w:hAnsiTheme="minorHAnsi" w:cstheme="minorHAnsi"/>
          <w:color w:val="000000" w:themeColor="text1"/>
        </w:rPr>
        <w:t xml:space="preserve"> efficient and </w:t>
      </w:r>
      <w:del w:id="55" w:author="Nicola Bennett" w:date="2025-07-16T17:09:00Z">
        <w:r w:rsidRPr="00AD29E4" w:rsidDel="6C12C488">
          <w:rPr>
            <w:rFonts w:asciiTheme="minorHAnsi" w:eastAsia="Times New Roman" w:hAnsiTheme="minorHAnsi" w:cstheme="minorHAnsi"/>
            <w:color w:val="000000" w:themeColor="text1"/>
          </w:rPr>
          <w:delText xml:space="preserve">rational </w:delText>
        </w:r>
      </w:del>
      <w:ins w:id="56" w:author="Nicola Bennett" w:date="2025-07-16T17:09:00Z">
        <w:r w:rsidR="405EF16F" w:rsidRPr="00AD29E4">
          <w:rPr>
            <w:rFonts w:asciiTheme="minorHAnsi" w:eastAsia="Times New Roman" w:hAnsiTheme="minorHAnsi" w:cstheme="minorHAnsi"/>
            <w:color w:val="000000" w:themeColor="text1"/>
          </w:rPr>
          <w:t xml:space="preserve">economic </w:t>
        </w:r>
      </w:ins>
      <w:r w:rsidRPr="00AD29E4">
        <w:rPr>
          <w:rFonts w:asciiTheme="minorHAnsi" w:eastAsia="Times New Roman" w:hAnsiTheme="minorHAnsi" w:cstheme="minorHAnsi"/>
          <w:color w:val="000000" w:themeColor="text1"/>
        </w:rPr>
        <w:t xml:space="preserve">use of resources through continued international cooperation, inclusive dialogue, and capacity building to promote the long-term sustainability of space services. </w:t>
      </w:r>
    </w:p>
    <w:p w14:paraId="0ED8E9D9" w14:textId="7615557E" w:rsidR="6C12C488" w:rsidRPr="00AD29E4" w:rsidRDefault="6C12C488" w:rsidP="24D18093">
      <w:pPr>
        <w:pStyle w:val="ListParagraph"/>
        <w:numPr>
          <w:ilvl w:val="0"/>
          <w:numId w:val="1"/>
        </w:numPr>
        <w:spacing w:before="240" w:after="120"/>
        <w:ind w:left="540"/>
        <w:jc w:val="both"/>
        <w:rPr>
          <w:rFonts w:asciiTheme="minorHAnsi" w:eastAsia="Times New Roman" w:hAnsiTheme="minorHAnsi" w:cstheme="minorHAnsi"/>
          <w:color w:val="000000" w:themeColor="text1"/>
        </w:rPr>
      </w:pPr>
      <w:r w:rsidRPr="00AD29E4">
        <w:rPr>
          <w:rFonts w:asciiTheme="minorHAnsi" w:eastAsia="Times New Roman" w:hAnsiTheme="minorHAnsi" w:cstheme="minorHAnsi"/>
          <w:b/>
          <w:bCs/>
          <w:color w:val="000000" w:themeColor="text1"/>
        </w:rPr>
        <w:t xml:space="preserve">We call upon all policy makers and stakeholders to adopt human-centric, risk-informed and responsible approaches to digital transformation and new and emerging </w:t>
      </w:r>
      <w:del w:id="57" w:author="Nicola Bennett" w:date="2025-07-16T17:09:00Z">
        <w:r w:rsidRPr="00AD29E4" w:rsidDel="6C12C488">
          <w:rPr>
            <w:rFonts w:asciiTheme="minorHAnsi" w:eastAsia="Times New Roman" w:hAnsiTheme="minorHAnsi" w:cstheme="minorHAnsi"/>
            <w:b/>
            <w:bCs/>
            <w:color w:val="000000" w:themeColor="text1"/>
          </w:rPr>
          <w:delText>technologies</w:delText>
        </w:r>
      </w:del>
      <w:ins w:id="58" w:author="Nicola Bennett" w:date="2025-07-16T17:09:00Z">
        <w:r w:rsidR="03362C72" w:rsidRPr="00AD29E4">
          <w:rPr>
            <w:rFonts w:asciiTheme="minorHAnsi" w:eastAsia="Times New Roman" w:hAnsiTheme="minorHAnsi" w:cstheme="minorHAnsi"/>
            <w:b/>
            <w:bCs/>
            <w:color w:val="000000" w:themeColor="text1"/>
          </w:rPr>
          <w:t>telecommunications/</w:t>
        </w:r>
        <w:proofErr w:type="gramStart"/>
        <w:r w:rsidR="03362C72" w:rsidRPr="00AD29E4">
          <w:rPr>
            <w:rFonts w:asciiTheme="minorHAnsi" w:eastAsia="Times New Roman" w:hAnsiTheme="minorHAnsi" w:cstheme="minorHAnsi"/>
            <w:b/>
            <w:bCs/>
            <w:color w:val="000000" w:themeColor="text1"/>
          </w:rPr>
          <w:t>ICTS</w:t>
        </w:r>
      </w:ins>
      <w:r w:rsidRPr="00AD29E4">
        <w:rPr>
          <w:rFonts w:asciiTheme="minorHAnsi" w:eastAsia="Times New Roman" w:hAnsiTheme="minorHAnsi" w:cstheme="minorHAnsi"/>
          <w:b/>
          <w:bCs/>
          <w:color w:val="000000" w:themeColor="text1"/>
        </w:rPr>
        <w:t>,</w:t>
      </w:r>
      <w:r w:rsidRPr="00AD29E4">
        <w:rPr>
          <w:rFonts w:asciiTheme="minorHAnsi" w:eastAsia="Times New Roman" w:hAnsiTheme="minorHAnsi" w:cstheme="minorHAnsi"/>
          <w:color w:val="000000" w:themeColor="text1"/>
        </w:rPr>
        <w:t xml:space="preserve"> and</w:t>
      </w:r>
      <w:proofErr w:type="gramEnd"/>
      <w:r w:rsidRPr="00AD29E4">
        <w:rPr>
          <w:rFonts w:asciiTheme="minorHAnsi" w:eastAsia="Times New Roman" w:hAnsiTheme="minorHAnsi" w:cstheme="minorHAnsi"/>
          <w:color w:val="000000" w:themeColor="text1"/>
        </w:rPr>
        <w:t xml:space="preserve"> implement policies to promote affordability of telecommunication/ICT services and devices to support closing digital divides. Digital transformation requires a</w:t>
      </w:r>
      <w:ins w:id="59" w:author="Nicola Bennett" w:date="2025-07-16T17:09:00Z">
        <w:r w:rsidR="11128F04" w:rsidRPr="00AD29E4">
          <w:rPr>
            <w:rFonts w:asciiTheme="minorHAnsi" w:eastAsia="Times New Roman" w:hAnsiTheme="minorHAnsi" w:cstheme="minorHAnsi"/>
            <w:color w:val="000000" w:themeColor="text1"/>
          </w:rPr>
          <w:t>n</w:t>
        </w:r>
      </w:ins>
      <w:del w:id="60" w:author="Nicola Bennett" w:date="2025-07-16T17:09:00Z">
        <w:r w:rsidRPr="00AD29E4" w:rsidDel="6C12C488">
          <w:rPr>
            <w:rFonts w:asciiTheme="minorHAnsi" w:eastAsia="Times New Roman" w:hAnsiTheme="minorHAnsi" w:cstheme="minorHAnsi"/>
            <w:color w:val="000000" w:themeColor="text1"/>
          </w:rPr>
          <w:delText xml:space="preserve"> new level-</w:delText>
        </w:r>
      </w:del>
      <w:ins w:id="61" w:author="Nicola Bennett" w:date="2025-07-16T17:09:00Z">
        <w:r w:rsidR="364C5613" w:rsidRPr="00AD29E4">
          <w:rPr>
            <w:rFonts w:asciiTheme="minorHAnsi" w:eastAsia="Times New Roman" w:hAnsiTheme="minorHAnsi" w:cstheme="minorHAnsi"/>
            <w:color w:val="000000" w:themeColor="text1"/>
          </w:rPr>
          <w:t xml:space="preserve"> equal </w:t>
        </w:r>
      </w:ins>
      <w:r w:rsidRPr="00AD29E4">
        <w:rPr>
          <w:rFonts w:asciiTheme="minorHAnsi" w:eastAsia="Times New Roman" w:hAnsiTheme="minorHAnsi" w:cstheme="minorHAnsi"/>
          <w:color w:val="000000" w:themeColor="text1"/>
        </w:rPr>
        <w:t>playing field, increased investment flows</w:t>
      </w:r>
      <w:ins w:id="62" w:author="Nicola Bennett" w:date="2025-07-16T17:10:00Z">
        <w:r w:rsidR="2947DFB1" w:rsidRPr="00AD29E4">
          <w:rPr>
            <w:rFonts w:asciiTheme="minorHAnsi" w:eastAsia="Times New Roman" w:hAnsiTheme="minorHAnsi" w:cstheme="minorHAnsi"/>
            <w:color w:val="000000" w:themeColor="text1"/>
          </w:rPr>
          <w:t>, as well as</w:t>
        </w:r>
      </w:ins>
      <w:ins w:id="63" w:author="Bennett, Nicola" w:date="2025-07-17T09:38:00Z">
        <w:r w:rsidR="00986535" w:rsidRPr="00AD29E4">
          <w:rPr>
            <w:rFonts w:asciiTheme="minorHAnsi" w:eastAsia="Times New Roman" w:hAnsiTheme="minorHAnsi" w:cstheme="minorHAnsi"/>
            <w:color w:val="000000" w:themeColor="text1"/>
          </w:rPr>
          <w:t xml:space="preserve"> </w:t>
        </w:r>
      </w:ins>
      <w:del w:id="64" w:author="Nicola Bennett" w:date="2025-07-16T17:10:00Z">
        <w:r w:rsidRPr="00AD29E4" w:rsidDel="6C12C488">
          <w:rPr>
            <w:rFonts w:asciiTheme="minorHAnsi" w:eastAsia="Times New Roman" w:hAnsiTheme="minorHAnsi" w:cstheme="minorHAnsi"/>
            <w:color w:val="000000" w:themeColor="text1"/>
          </w:rPr>
          <w:delText xml:space="preserve"> and guardrails for </w:delText>
        </w:r>
      </w:del>
      <w:r w:rsidRPr="00AD29E4">
        <w:rPr>
          <w:rFonts w:asciiTheme="minorHAnsi" w:eastAsia="Times New Roman" w:hAnsiTheme="minorHAnsi" w:cstheme="minorHAnsi"/>
          <w:color w:val="000000" w:themeColor="text1"/>
        </w:rPr>
        <w:t>responsible and sustainable</w:t>
      </w:r>
      <w:ins w:id="65" w:author="Nicola Bennett" w:date="2025-07-16T17:10:00Z">
        <w:r w:rsidR="387E9E05" w:rsidRPr="00AD29E4">
          <w:rPr>
            <w:rFonts w:asciiTheme="minorHAnsi" w:eastAsia="Times New Roman" w:hAnsiTheme="minorHAnsi" w:cstheme="minorHAnsi"/>
            <w:color w:val="000000" w:themeColor="text1"/>
          </w:rPr>
          <w:t xml:space="preserve"> development of</w:t>
        </w:r>
      </w:ins>
      <w:r w:rsidRPr="00AD29E4">
        <w:rPr>
          <w:rFonts w:asciiTheme="minorHAnsi" w:eastAsia="Times New Roman" w:hAnsiTheme="minorHAnsi" w:cstheme="minorHAnsi"/>
          <w:color w:val="000000" w:themeColor="text1"/>
        </w:rPr>
        <w:t xml:space="preserve"> emerging, terrestrial, submarine and space radiocommunication</w:t>
      </w:r>
      <w:del w:id="66" w:author="Nicola Bennett" w:date="2025-07-16T17:10:00Z">
        <w:r w:rsidRPr="00AD29E4" w:rsidDel="6C12C488">
          <w:rPr>
            <w:rFonts w:asciiTheme="minorHAnsi" w:eastAsia="Times New Roman" w:hAnsiTheme="minorHAnsi" w:cstheme="minorHAnsi"/>
            <w:color w:val="000000" w:themeColor="text1"/>
          </w:rPr>
          <w:delText xml:space="preserve"> development</w:delText>
        </w:r>
      </w:del>
      <w:r w:rsidRPr="00AD29E4">
        <w:rPr>
          <w:rFonts w:asciiTheme="minorHAnsi" w:eastAsia="Times New Roman" w:hAnsiTheme="minorHAnsi" w:cstheme="minorHAnsi"/>
          <w:color w:val="000000" w:themeColor="text1"/>
        </w:rPr>
        <w:t>. An adequate policy response to rapid technological transformation requires strengthened institutional capabilities,</w:t>
      </w:r>
      <w:ins w:id="67" w:author="Nicola Bennett" w:date="2025-07-16T17:11:00Z">
        <w:r w:rsidR="1817AEA3" w:rsidRPr="00AD29E4">
          <w:rPr>
            <w:rFonts w:asciiTheme="minorHAnsi" w:eastAsia="Times New Roman" w:hAnsiTheme="minorHAnsi" w:cstheme="minorHAnsi"/>
            <w:color w:val="000000" w:themeColor="text1"/>
          </w:rPr>
          <w:t xml:space="preserve"> whole-of-government approach</w:t>
        </w:r>
      </w:ins>
      <w:ins w:id="68" w:author="Nicola Bennett" w:date="2025-07-16T17:12:00Z">
        <w:r w:rsidR="1817AEA3" w:rsidRPr="00AD29E4">
          <w:rPr>
            <w:rFonts w:asciiTheme="minorHAnsi" w:eastAsia="Times New Roman" w:hAnsiTheme="minorHAnsi" w:cstheme="minorHAnsi"/>
            <w:color w:val="000000" w:themeColor="text1"/>
          </w:rPr>
          <w:t xml:space="preserve">, </w:t>
        </w:r>
      </w:ins>
      <w:del w:id="69" w:author="Nicola Bennett" w:date="2025-07-16T17:12:00Z">
        <w:r w:rsidRPr="00AD29E4" w:rsidDel="6C12C488">
          <w:rPr>
            <w:rFonts w:asciiTheme="minorHAnsi" w:eastAsia="Times New Roman" w:hAnsiTheme="minorHAnsi" w:cstheme="minorHAnsi"/>
            <w:color w:val="000000" w:themeColor="text1"/>
          </w:rPr>
          <w:delText xml:space="preserve"> </w:delText>
        </w:r>
      </w:del>
      <w:r w:rsidRPr="00AD29E4">
        <w:rPr>
          <w:rFonts w:asciiTheme="minorHAnsi" w:eastAsia="Times New Roman" w:hAnsiTheme="minorHAnsi" w:cstheme="minorHAnsi"/>
          <w:color w:val="000000" w:themeColor="text1"/>
        </w:rPr>
        <w:t>agile and collaborative governance</w:t>
      </w:r>
      <w:ins w:id="70" w:author="Nicola Bennett" w:date="2025-07-16T17:12:00Z">
        <w:r w:rsidR="7F3C1D73" w:rsidRPr="00AD29E4">
          <w:rPr>
            <w:rFonts w:asciiTheme="minorHAnsi" w:eastAsia="Times New Roman" w:hAnsiTheme="minorHAnsi" w:cstheme="minorHAnsi"/>
            <w:color w:val="000000" w:themeColor="text1"/>
          </w:rPr>
          <w:t>,</w:t>
        </w:r>
      </w:ins>
      <w:r w:rsidRPr="00AD29E4">
        <w:rPr>
          <w:rFonts w:asciiTheme="minorHAnsi" w:eastAsia="Times New Roman" w:hAnsiTheme="minorHAnsi" w:cstheme="minorHAnsi"/>
          <w:color w:val="000000" w:themeColor="text1"/>
        </w:rPr>
        <w:t xml:space="preserve"> </w:t>
      </w:r>
      <w:del w:id="71" w:author="Nicola Bennett" w:date="2025-07-16T17:12:00Z">
        <w:r w:rsidRPr="00AD29E4" w:rsidDel="6C12C488">
          <w:rPr>
            <w:rFonts w:asciiTheme="minorHAnsi" w:eastAsia="Times New Roman" w:hAnsiTheme="minorHAnsi" w:cstheme="minorHAnsi"/>
            <w:color w:val="000000" w:themeColor="text1"/>
          </w:rPr>
          <w:delText xml:space="preserve">and </w:delText>
        </w:r>
      </w:del>
      <w:r w:rsidRPr="00AD29E4">
        <w:rPr>
          <w:rFonts w:asciiTheme="minorHAnsi" w:eastAsia="Times New Roman" w:hAnsiTheme="minorHAnsi" w:cstheme="minorHAnsi"/>
          <w:color w:val="000000" w:themeColor="text1"/>
        </w:rPr>
        <w:t>the mainstreaming of evidence-based decision-making</w:t>
      </w:r>
      <w:ins w:id="72" w:author="Nicola Bennett" w:date="2025-07-16T17:12:00Z">
        <w:r w:rsidR="4B09B300" w:rsidRPr="00AD29E4">
          <w:rPr>
            <w:rFonts w:asciiTheme="minorHAnsi" w:eastAsia="Times New Roman" w:hAnsiTheme="minorHAnsi" w:cstheme="minorHAnsi"/>
            <w:color w:val="000000" w:themeColor="text1"/>
          </w:rPr>
          <w:t xml:space="preserve"> and judicious adoption of new and emerging telecommunication/ICT</w:t>
        </w:r>
      </w:ins>
      <w:r w:rsidRPr="00AD29E4">
        <w:rPr>
          <w:rFonts w:asciiTheme="minorHAnsi" w:eastAsia="Times New Roman" w:hAnsiTheme="minorHAnsi" w:cstheme="minorHAnsi"/>
          <w:color w:val="000000" w:themeColor="text1"/>
        </w:rPr>
        <w:t xml:space="preserve">. </w:t>
      </w:r>
    </w:p>
    <w:p w14:paraId="1C603A33" w14:textId="4243E013" w:rsidR="6C12C488" w:rsidRPr="00AD29E4" w:rsidRDefault="6C12C488" w:rsidP="24D18093">
      <w:pPr>
        <w:spacing w:after="120"/>
        <w:ind w:left="540"/>
        <w:jc w:val="both"/>
        <w:rPr>
          <w:rFonts w:asciiTheme="minorHAnsi" w:eastAsia="Times New Roman" w:hAnsiTheme="minorHAnsi" w:cstheme="minorHAnsi"/>
          <w:color w:val="000000" w:themeColor="text1"/>
        </w:rPr>
      </w:pPr>
      <w:r w:rsidRPr="00AD29E4">
        <w:rPr>
          <w:rFonts w:asciiTheme="minorHAnsi" w:eastAsia="Times New Roman" w:hAnsiTheme="minorHAnsi" w:cstheme="minorHAnsi"/>
          <w:color w:val="000000" w:themeColor="text1"/>
        </w:rPr>
        <w:t>To</w:t>
      </w:r>
      <w:r w:rsidRPr="00AD29E4">
        <w:rPr>
          <w:rFonts w:asciiTheme="minorHAnsi" w:eastAsia="Times New Roman" w:hAnsiTheme="minorHAnsi" w:cstheme="minorHAnsi"/>
          <w:b/>
          <w:bCs/>
          <w:color w:val="000000" w:themeColor="text1"/>
        </w:rPr>
        <w:t xml:space="preserve"> </w:t>
      </w:r>
      <w:r w:rsidRPr="00AD29E4">
        <w:rPr>
          <w:rFonts w:asciiTheme="minorHAnsi" w:eastAsia="Times New Roman" w:hAnsiTheme="minorHAnsi" w:cstheme="minorHAnsi"/>
          <w:color w:val="000000" w:themeColor="text1"/>
        </w:rPr>
        <w:t>strengthen both national policy and regulatory frameworks and implementation capabilities,</w:t>
      </w:r>
      <w:r w:rsidRPr="00AD29E4">
        <w:rPr>
          <w:rFonts w:asciiTheme="minorHAnsi" w:eastAsia="Times New Roman" w:hAnsiTheme="minorHAnsi" w:cstheme="minorHAnsi"/>
          <w:b/>
          <w:bCs/>
          <w:color w:val="000000" w:themeColor="text1"/>
        </w:rPr>
        <w:t xml:space="preserve"> we recognize the need to foster human and institutional capacity-building initiatives across all ITU-D Priorities. Key areas of focus remain </w:t>
      </w:r>
      <w:r w:rsidRPr="00AD29E4">
        <w:rPr>
          <w:rFonts w:asciiTheme="minorHAnsi" w:eastAsia="Times New Roman" w:hAnsiTheme="minorHAnsi" w:cstheme="minorHAnsi"/>
          <w:color w:val="000000" w:themeColor="text1"/>
        </w:rPr>
        <w:t>upskilling governments, regulators and key national and regional stakeholders, building national ICT data and statistics capacities and cybersecurity resilience, and enabling the adoption of new and emerging</w:t>
      </w:r>
      <w:ins w:id="73" w:author="Nicola Bennett" w:date="2025-07-16T17:13:00Z">
        <w:r w:rsidR="2197F40D" w:rsidRPr="00AD29E4">
          <w:rPr>
            <w:rFonts w:asciiTheme="minorHAnsi" w:eastAsia="Times New Roman" w:hAnsiTheme="minorHAnsi" w:cstheme="minorHAnsi"/>
            <w:color w:val="000000" w:themeColor="text1"/>
          </w:rPr>
          <w:t xml:space="preserve"> telecommunications/ICTs, including across sectors</w:t>
        </w:r>
      </w:ins>
      <w:del w:id="74" w:author="Nicola Bennett" w:date="2025-07-16T17:13:00Z">
        <w:r w:rsidRPr="00AD29E4" w:rsidDel="6C12C488">
          <w:rPr>
            <w:rFonts w:asciiTheme="minorHAnsi" w:eastAsia="Times New Roman" w:hAnsiTheme="minorHAnsi" w:cstheme="minorHAnsi"/>
            <w:color w:val="000000" w:themeColor="text1"/>
          </w:rPr>
          <w:delText xml:space="preserve"> technologies</w:delText>
        </w:r>
      </w:del>
      <w:r w:rsidRPr="00AD29E4">
        <w:rPr>
          <w:rFonts w:asciiTheme="minorHAnsi" w:eastAsia="Times New Roman" w:hAnsiTheme="minorHAnsi" w:cstheme="minorHAnsi"/>
          <w:color w:val="000000" w:themeColor="text1"/>
        </w:rPr>
        <w:t xml:space="preserve">. </w:t>
      </w:r>
    </w:p>
    <w:p w14:paraId="49E7FCEC" w14:textId="33DFB533" w:rsidR="6C12C488" w:rsidRPr="00AD29E4" w:rsidRDefault="6C12C488" w:rsidP="24D18093">
      <w:pPr>
        <w:pStyle w:val="ListParagraph"/>
        <w:numPr>
          <w:ilvl w:val="0"/>
          <w:numId w:val="1"/>
        </w:numPr>
        <w:spacing w:before="240" w:after="120"/>
        <w:ind w:left="540"/>
        <w:jc w:val="both"/>
        <w:rPr>
          <w:rFonts w:asciiTheme="minorHAnsi" w:eastAsia="Times New Roman" w:hAnsiTheme="minorHAnsi" w:cstheme="minorHAnsi"/>
          <w:color w:val="000000" w:themeColor="text1"/>
        </w:rPr>
      </w:pPr>
      <w:r w:rsidRPr="00AD29E4">
        <w:rPr>
          <w:rFonts w:asciiTheme="minorHAnsi" w:eastAsia="Times New Roman" w:hAnsiTheme="minorHAnsi" w:cstheme="minorHAnsi"/>
          <w:b/>
          <w:bCs/>
          <w:color w:val="000000" w:themeColor="text1"/>
        </w:rPr>
        <w:t>We recognize the need to fast-track investment in science, technology</w:t>
      </w:r>
      <w:ins w:id="75" w:author="Nicola Bennett" w:date="2025-07-16T17:14:00Z">
        <w:r w:rsidR="2D1A36B9" w:rsidRPr="00AD29E4">
          <w:rPr>
            <w:rFonts w:asciiTheme="minorHAnsi" w:eastAsia="Times New Roman" w:hAnsiTheme="minorHAnsi" w:cstheme="minorHAnsi"/>
            <w:b/>
            <w:bCs/>
            <w:color w:val="000000" w:themeColor="text1"/>
          </w:rPr>
          <w:t>,</w:t>
        </w:r>
      </w:ins>
      <w:del w:id="76" w:author="Nicola Bennett" w:date="2025-07-16T17:14:00Z">
        <w:r w:rsidRPr="00AD29E4" w:rsidDel="6C12C488">
          <w:rPr>
            <w:rFonts w:asciiTheme="minorHAnsi" w:eastAsia="Times New Roman" w:hAnsiTheme="minorHAnsi" w:cstheme="minorHAnsi"/>
            <w:b/>
            <w:bCs/>
            <w:color w:val="000000" w:themeColor="text1"/>
          </w:rPr>
          <w:delText xml:space="preserve"> an</w:delText>
        </w:r>
        <w:r w:rsidRPr="00BD7E48" w:rsidDel="6C12C488">
          <w:rPr>
            <w:rFonts w:asciiTheme="minorHAnsi" w:eastAsia="Times New Roman" w:hAnsiTheme="minorHAnsi" w:cstheme="minorHAnsi"/>
            <w:b/>
            <w:bCs/>
            <w:color w:val="000000" w:themeColor="text1"/>
          </w:rPr>
          <w:delText>d</w:delText>
        </w:r>
      </w:del>
      <w:ins w:id="77" w:author="Bennett, Nicola" w:date="2025-07-17T09:37:00Z">
        <w:r w:rsidR="00986535" w:rsidRPr="00BD7E48">
          <w:rPr>
            <w:rFonts w:asciiTheme="minorHAnsi" w:eastAsia="Times New Roman" w:hAnsiTheme="minorHAnsi" w:cstheme="minorHAnsi"/>
            <w:b/>
            <w:bCs/>
            <w:color w:val="000000" w:themeColor="text1"/>
          </w:rPr>
          <w:t xml:space="preserve"> </w:t>
        </w:r>
      </w:ins>
      <w:del w:id="78" w:author="Nicola Bennett" w:date="2025-07-16T17:14:00Z">
        <w:r w:rsidRPr="00BD7E48" w:rsidDel="6C12C488">
          <w:rPr>
            <w:rFonts w:asciiTheme="minorHAnsi" w:eastAsia="Times New Roman" w:hAnsiTheme="minorHAnsi" w:cstheme="minorHAnsi"/>
            <w:b/>
            <w:bCs/>
            <w:color w:val="000000" w:themeColor="text1"/>
          </w:rPr>
          <w:delText xml:space="preserve"> </w:delText>
        </w:r>
      </w:del>
      <w:r w:rsidRPr="00BD7E48">
        <w:rPr>
          <w:rFonts w:asciiTheme="minorHAnsi" w:eastAsia="Times New Roman" w:hAnsiTheme="minorHAnsi" w:cstheme="minorHAnsi"/>
          <w:b/>
          <w:bCs/>
          <w:color w:val="000000" w:themeColor="text1"/>
        </w:rPr>
        <w:t>innovation</w:t>
      </w:r>
      <w:r w:rsidRPr="00AD29E4">
        <w:rPr>
          <w:rFonts w:asciiTheme="minorHAnsi" w:eastAsia="Times New Roman" w:hAnsiTheme="minorHAnsi" w:cstheme="minorHAnsi"/>
          <w:b/>
          <w:bCs/>
          <w:color w:val="000000" w:themeColor="text1"/>
        </w:rPr>
        <w:t xml:space="preserve">, </w:t>
      </w:r>
      <w:ins w:id="79" w:author="Nicola Bennett" w:date="2025-07-16T17:14:00Z">
        <w:r w:rsidR="0FB735DC" w:rsidRPr="00AD29E4">
          <w:rPr>
            <w:rFonts w:asciiTheme="minorHAnsi" w:eastAsia="Times New Roman" w:hAnsiTheme="minorHAnsi" w:cstheme="minorHAnsi"/>
            <w:b/>
            <w:bCs/>
            <w:color w:val="000000" w:themeColor="text1"/>
          </w:rPr>
          <w:t xml:space="preserve">and digital transformation, </w:t>
        </w:r>
      </w:ins>
      <w:r w:rsidRPr="00AD29E4">
        <w:rPr>
          <w:rFonts w:asciiTheme="minorHAnsi" w:eastAsia="Times New Roman" w:hAnsiTheme="minorHAnsi" w:cstheme="minorHAnsi"/>
          <w:b/>
          <w:bCs/>
          <w:color w:val="000000" w:themeColor="text1"/>
        </w:rPr>
        <w:t>acknowledging that digital innovation ecosystems are essential to re-energizing economies, supporting structural transformation and addressing critical sustainability challenges.</w:t>
      </w:r>
      <w:r w:rsidRPr="00AD29E4">
        <w:rPr>
          <w:rFonts w:asciiTheme="minorHAnsi" w:eastAsia="Times New Roman" w:hAnsiTheme="minorHAnsi" w:cstheme="minorHAnsi"/>
          <w:color w:val="000000" w:themeColor="text1"/>
        </w:rPr>
        <w:t xml:space="preserve"> A strategic approach to creating enabling policy and business environments is necessary to scale digital innovation, entrepreneurship and the digitization of economies.</w:t>
      </w:r>
      <w:r w:rsidRPr="00AD29E4">
        <w:rPr>
          <w:rFonts w:asciiTheme="minorHAnsi" w:eastAsia="Times New Roman" w:hAnsiTheme="minorHAnsi" w:cstheme="minorHAnsi"/>
          <w:i/>
          <w:iCs/>
          <w:color w:val="000000" w:themeColor="text1"/>
        </w:rPr>
        <w:t xml:space="preserve"> </w:t>
      </w:r>
      <w:r w:rsidRPr="00AD29E4">
        <w:rPr>
          <w:rFonts w:asciiTheme="minorHAnsi" w:eastAsia="Times New Roman" w:hAnsiTheme="minorHAnsi" w:cstheme="minorHAnsi"/>
          <w:color w:val="000000" w:themeColor="text1"/>
        </w:rPr>
        <w:t>Strengthening digital and innovation capacities across sectors and government can improve productivity, economic diversification and competiti</w:t>
      </w:r>
      <w:ins w:id="80" w:author="Nicola Bennett" w:date="2025-07-16T17:27:00Z">
        <w:r w:rsidR="19F1AE81" w:rsidRPr="00AD29E4">
          <w:rPr>
            <w:rFonts w:asciiTheme="minorHAnsi" w:eastAsia="Times New Roman" w:hAnsiTheme="minorHAnsi" w:cstheme="minorHAnsi"/>
            <w:color w:val="000000" w:themeColor="text1"/>
          </w:rPr>
          <w:t>on</w:t>
        </w:r>
      </w:ins>
      <w:del w:id="81" w:author="Nicola Bennett" w:date="2025-07-16T17:27:00Z">
        <w:r w:rsidRPr="00AD29E4" w:rsidDel="6C12C488">
          <w:rPr>
            <w:rFonts w:asciiTheme="minorHAnsi" w:eastAsia="Times New Roman" w:hAnsiTheme="minorHAnsi" w:cstheme="minorHAnsi"/>
            <w:color w:val="000000" w:themeColor="text1"/>
          </w:rPr>
          <w:delText>veness of national industries</w:delText>
        </w:r>
      </w:del>
      <w:r w:rsidRPr="00AD29E4">
        <w:rPr>
          <w:rFonts w:asciiTheme="minorHAnsi" w:eastAsia="Times New Roman" w:hAnsiTheme="minorHAnsi" w:cstheme="minorHAnsi"/>
          <w:color w:val="000000" w:themeColor="text1"/>
        </w:rPr>
        <w:t xml:space="preserve">, promoting equitable participation of all countries in the global digital economy and the achievement of SDGs. </w:t>
      </w:r>
    </w:p>
    <w:p w14:paraId="03A80AEC" w14:textId="115400BD" w:rsidR="6C12C488" w:rsidRPr="00AD29E4" w:rsidRDefault="6C12C488" w:rsidP="24D18093">
      <w:pPr>
        <w:spacing w:after="120"/>
        <w:ind w:left="540"/>
        <w:jc w:val="both"/>
        <w:rPr>
          <w:rFonts w:asciiTheme="minorHAnsi" w:eastAsia="Times New Roman" w:hAnsiTheme="minorHAnsi" w:cstheme="minorHAnsi"/>
          <w:color w:val="000000" w:themeColor="text1"/>
        </w:rPr>
      </w:pPr>
      <w:r w:rsidRPr="00AD29E4">
        <w:rPr>
          <w:rFonts w:asciiTheme="minorHAnsi" w:eastAsia="Times New Roman" w:hAnsiTheme="minorHAnsi" w:cstheme="minorHAnsi"/>
          <w:b/>
          <w:bCs/>
          <w:color w:val="000000" w:themeColor="text1"/>
        </w:rPr>
        <w:t xml:space="preserve">We support the implementation of digital skills </w:t>
      </w:r>
      <w:ins w:id="82" w:author="Nicola Bennett" w:date="2025-07-16T17:28:00Z">
        <w:r w:rsidR="2F7E3173" w:rsidRPr="00AD29E4">
          <w:rPr>
            <w:rFonts w:asciiTheme="minorHAnsi" w:eastAsia="Times New Roman" w:hAnsiTheme="minorHAnsi" w:cstheme="minorHAnsi"/>
            <w:b/>
            <w:bCs/>
            <w:color w:val="000000" w:themeColor="text1"/>
          </w:rPr>
          <w:t xml:space="preserve">and digital literacy </w:t>
        </w:r>
      </w:ins>
      <w:r w:rsidRPr="00AD29E4">
        <w:rPr>
          <w:rFonts w:asciiTheme="minorHAnsi" w:eastAsia="Times New Roman" w:hAnsiTheme="minorHAnsi" w:cstheme="minorHAnsi"/>
          <w:b/>
          <w:bCs/>
          <w:color w:val="000000" w:themeColor="text1"/>
        </w:rPr>
        <w:t xml:space="preserve">development initiatives for all to ensure that all people </w:t>
      </w:r>
      <w:del w:id="83" w:author="Nicola Bennett" w:date="2025-07-16T17:28:00Z">
        <w:r w:rsidRPr="00AD29E4" w:rsidDel="6C12C488">
          <w:rPr>
            <w:rFonts w:asciiTheme="minorHAnsi" w:eastAsia="Times New Roman" w:hAnsiTheme="minorHAnsi" w:cstheme="minorHAnsi"/>
            <w:b/>
            <w:bCs/>
            <w:color w:val="000000" w:themeColor="text1"/>
          </w:rPr>
          <w:delText xml:space="preserve">have the abilities needed to </w:delText>
        </w:r>
      </w:del>
      <w:ins w:id="84" w:author="Nicola Bennett" w:date="2025-07-16T17:28:00Z">
        <w:r w:rsidR="7B9F3CD8" w:rsidRPr="00AD29E4">
          <w:rPr>
            <w:rFonts w:asciiTheme="minorHAnsi" w:eastAsia="Times New Roman" w:hAnsiTheme="minorHAnsi" w:cstheme="minorHAnsi"/>
            <w:b/>
            <w:bCs/>
            <w:color w:val="000000" w:themeColor="text1"/>
          </w:rPr>
          <w:t xml:space="preserve">can </w:t>
        </w:r>
      </w:ins>
      <w:r w:rsidRPr="00AD29E4">
        <w:rPr>
          <w:rFonts w:asciiTheme="minorHAnsi" w:eastAsia="Times New Roman" w:hAnsiTheme="minorHAnsi" w:cstheme="minorHAnsi"/>
          <w:b/>
          <w:bCs/>
          <w:color w:val="000000" w:themeColor="text1"/>
        </w:rPr>
        <w:t xml:space="preserve">engage effectively </w:t>
      </w:r>
      <w:ins w:id="85" w:author="Nicola Bennett" w:date="2025-07-16T17:28:00Z">
        <w:r w:rsidR="1F814961" w:rsidRPr="00AD29E4">
          <w:rPr>
            <w:rFonts w:asciiTheme="minorHAnsi" w:eastAsia="Times New Roman" w:hAnsiTheme="minorHAnsi" w:cstheme="minorHAnsi"/>
            <w:b/>
            <w:bCs/>
            <w:color w:val="000000" w:themeColor="text1"/>
          </w:rPr>
          <w:t xml:space="preserve">and safely </w:t>
        </w:r>
      </w:ins>
      <w:r w:rsidRPr="00AD29E4">
        <w:rPr>
          <w:rFonts w:asciiTheme="minorHAnsi" w:eastAsia="Times New Roman" w:hAnsiTheme="minorHAnsi" w:cstheme="minorHAnsi"/>
          <w:b/>
          <w:bCs/>
          <w:color w:val="000000" w:themeColor="text1"/>
        </w:rPr>
        <w:t xml:space="preserve">in the digital economy, </w:t>
      </w:r>
      <w:r w:rsidRPr="00AD29E4">
        <w:rPr>
          <w:rFonts w:asciiTheme="minorHAnsi" w:eastAsia="Times New Roman" w:hAnsiTheme="minorHAnsi" w:cstheme="minorHAnsi"/>
          <w:color w:val="000000" w:themeColor="text1"/>
        </w:rPr>
        <w:t>reducing inequalities</w:t>
      </w:r>
      <w:r w:rsidRPr="00AD29E4">
        <w:rPr>
          <w:rFonts w:asciiTheme="minorHAnsi" w:eastAsia="Times New Roman" w:hAnsiTheme="minorHAnsi" w:cstheme="minorHAnsi"/>
          <w:b/>
          <w:bCs/>
          <w:color w:val="000000" w:themeColor="text1"/>
        </w:rPr>
        <w:t>.</w:t>
      </w:r>
      <w:r w:rsidRPr="00AD29E4">
        <w:rPr>
          <w:rFonts w:asciiTheme="minorHAnsi" w:eastAsia="Times New Roman" w:hAnsiTheme="minorHAnsi" w:cstheme="minorHAnsi"/>
          <w:color w:val="000000" w:themeColor="text1"/>
        </w:rPr>
        <w:t xml:space="preserve"> Such initiatives may include digital skills </w:t>
      </w:r>
      <w:ins w:id="86" w:author="Nicola Bennett" w:date="2025-07-16T17:28:00Z">
        <w:r w:rsidR="622018C6" w:rsidRPr="00AD29E4">
          <w:rPr>
            <w:rFonts w:asciiTheme="minorHAnsi" w:eastAsia="Times New Roman" w:hAnsiTheme="minorHAnsi" w:cstheme="minorHAnsi"/>
            <w:color w:val="000000" w:themeColor="text1"/>
          </w:rPr>
          <w:t xml:space="preserve">and digital literacy </w:t>
        </w:r>
      </w:ins>
      <w:r w:rsidRPr="00AD29E4">
        <w:rPr>
          <w:rFonts w:asciiTheme="minorHAnsi" w:eastAsia="Times New Roman" w:hAnsiTheme="minorHAnsi" w:cstheme="minorHAnsi"/>
          <w:color w:val="000000" w:themeColor="text1"/>
        </w:rPr>
        <w:t xml:space="preserve">development </w:t>
      </w:r>
      <w:proofErr w:type="spellStart"/>
      <w:r w:rsidRPr="00AD29E4">
        <w:rPr>
          <w:rFonts w:asciiTheme="minorHAnsi" w:eastAsia="Times New Roman" w:hAnsiTheme="minorHAnsi" w:cstheme="minorHAnsi"/>
          <w:color w:val="000000" w:themeColor="text1"/>
        </w:rPr>
        <w:t>centres</w:t>
      </w:r>
      <w:proofErr w:type="spellEnd"/>
      <w:r w:rsidRPr="00AD29E4">
        <w:rPr>
          <w:rFonts w:asciiTheme="minorHAnsi" w:eastAsia="Times New Roman" w:hAnsiTheme="minorHAnsi" w:cstheme="minorHAnsi"/>
          <w:color w:val="000000" w:themeColor="text1"/>
        </w:rPr>
        <w:t xml:space="preserve"> and training, specialized capacity-building </w:t>
      </w:r>
      <w:proofErr w:type="spellStart"/>
      <w:r w:rsidRPr="00AD29E4">
        <w:rPr>
          <w:rFonts w:asciiTheme="minorHAnsi" w:eastAsia="Times New Roman" w:hAnsiTheme="minorHAnsi" w:cstheme="minorHAnsi"/>
          <w:color w:val="000000" w:themeColor="text1"/>
        </w:rPr>
        <w:t>programmes</w:t>
      </w:r>
      <w:proofErr w:type="spellEnd"/>
      <w:r w:rsidRPr="00AD29E4">
        <w:rPr>
          <w:rFonts w:asciiTheme="minorHAnsi" w:eastAsia="Times New Roman" w:hAnsiTheme="minorHAnsi" w:cstheme="minorHAnsi"/>
          <w:color w:val="000000" w:themeColor="text1"/>
        </w:rPr>
        <w:t xml:space="preserve"> and </w:t>
      </w:r>
      <w:ins w:id="87" w:author="Nicola Bennett" w:date="2025-07-16T17:29:00Z">
        <w:r w:rsidR="6FE89FE0" w:rsidRPr="00AD29E4">
          <w:rPr>
            <w:rFonts w:asciiTheme="minorHAnsi" w:eastAsia="Times New Roman" w:hAnsiTheme="minorHAnsi" w:cstheme="minorHAnsi"/>
            <w:color w:val="000000" w:themeColor="text1"/>
          </w:rPr>
          <w:t xml:space="preserve">voluntary and mutually agreed </w:t>
        </w:r>
      </w:ins>
      <w:r w:rsidRPr="00AD29E4">
        <w:rPr>
          <w:rFonts w:asciiTheme="minorHAnsi" w:eastAsia="Times New Roman" w:hAnsiTheme="minorHAnsi" w:cstheme="minorHAnsi"/>
          <w:color w:val="000000" w:themeColor="text1"/>
        </w:rPr>
        <w:t xml:space="preserve">knowledge transfer initiatives that assist governments, businesses and entrepreneurs to engage with digital technologies and support value creation. National and regional innovation </w:t>
      </w:r>
      <w:proofErr w:type="spellStart"/>
      <w:r w:rsidRPr="00AD29E4">
        <w:rPr>
          <w:rFonts w:asciiTheme="minorHAnsi" w:eastAsia="Times New Roman" w:hAnsiTheme="minorHAnsi" w:cstheme="minorHAnsi"/>
          <w:color w:val="000000" w:themeColor="text1"/>
        </w:rPr>
        <w:t>centres</w:t>
      </w:r>
      <w:proofErr w:type="spellEnd"/>
      <w:r w:rsidRPr="00AD29E4">
        <w:rPr>
          <w:rFonts w:asciiTheme="minorHAnsi" w:eastAsia="Times New Roman" w:hAnsiTheme="minorHAnsi" w:cstheme="minorHAnsi"/>
          <w:color w:val="000000" w:themeColor="text1"/>
        </w:rPr>
        <w:t xml:space="preserve"> can be further leveraged as institutional capacity-building mechanisms for research, training, co-creation on specific problems and the incubation of agile solutions by governments and ecosystem stakeholders. </w:t>
      </w:r>
    </w:p>
    <w:p w14:paraId="13481828" w14:textId="3C9438F0" w:rsidR="6C12C488" w:rsidRPr="00AD29E4" w:rsidRDefault="6C12C488" w:rsidP="24D18093">
      <w:pPr>
        <w:pStyle w:val="ListParagraph"/>
        <w:numPr>
          <w:ilvl w:val="0"/>
          <w:numId w:val="1"/>
        </w:numPr>
        <w:spacing w:before="120" w:after="120"/>
        <w:ind w:left="540"/>
        <w:jc w:val="both"/>
        <w:rPr>
          <w:rFonts w:asciiTheme="minorHAnsi" w:eastAsia="Times New Roman" w:hAnsiTheme="minorHAnsi" w:cstheme="minorHAnsi"/>
          <w:color w:val="000000" w:themeColor="text1"/>
        </w:rPr>
      </w:pPr>
      <w:r w:rsidRPr="00AD29E4">
        <w:rPr>
          <w:rFonts w:asciiTheme="minorHAnsi" w:eastAsia="Times New Roman" w:hAnsiTheme="minorHAnsi" w:cstheme="minorHAnsi"/>
          <w:b/>
          <w:bCs/>
          <w:color w:val="000000" w:themeColor="text1"/>
        </w:rPr>
        <w:t xml:space="preserve">We will create synergies, strengthen collaboration and uphold existing commitments while building coordinated global and regional partnerships between public and private sectors, international </w:t>
      </w:r>
      <w:del w:id="88" w:author="Nicola Bennett" w:date="2025-07-16T17:29:00Z">
        <w:r w:rsidRPr="00AD29E4" w:rsidDel="6C12C488">
          <w:rPr>
            <w:rFonts w:asciiTheme="minorHAnsi" w:eastAsia="Times New Roman" w:hAnsiTheme="minorHAnsi" w:cstheme="minorHAnsi"/>
            <w:b/>
            <w:bCs/>
            <w:color w:val="000000" w:themeColor="text1"/>
          </w:rPr>
          <w:delText xml:space="preserve">funding </w:delText>
        </w:r>
      </w:del>
      <w:r w:rsidRPr="00AD29E4">
        <w:rPr>
          <w:rFonts w:asciiTheme="minorHAnsi" w:eastAsia="Times New Roman" w:hAnsiTheme="minorHAnsi" w:cstheme="minorHAnsi"/>
          <w:b/>
          <w:bCs/>
          <w:color w:val="000000" w:themeColor="text1"/>
        </w:rPr>
        <w:t>agencies and other stakeholders</w:t>
      </w:r>
      <w:r w:rsidRPr="00AD29E4">
        <w:rPr>
          <w:rFonts w:asciiTheme="minorHAnsi" w:eastAsia="Times New Roman" w:hAnsiTheme="minorHAnsi" w:cstheme="minorHAnsi"/>
          <w:color w:val="000000" w:themeColor="text1"/>
        </w:rPr>
        <w:t xml:space="preserve"> to pool resources, knowledge and good practices across stakeholder groups and regions to assist developing </w:t>
      </w:r>
      <w:r w:rsidRPr="00AD29E4">
        <w:rPr>
          <w:rFonts w:asciiTheme="minorHAnsi" w:eastAsia="Times New Roman" w:hAnsiTheme="minorHAnsi" w:cstheme="minorHAnsi"/>
          <w:color w:val="000000" w:themeColor="text1"/>
        </w:rPr>
        <w:lastRenderedPageBreak/>
        <w:t xml:space="preserve">countries, in particular </w:t>
      </w:r>
      <w:del w:id="89" w:author="Nicola Bennett" w:date="2025-07-16T17:30:00Z">
        <w:r w:rsidRPr="00AD29E4" w:rsidDel="6C12C488">
          <w:rPr>
            <w:rFonts w:asciiTheme="minorHAnsi" w:eastAsia="Times New Roman" w:hAnsiTheme="minorHAnsi" w:cstheme="minorHAnsi"/>
            <w:color w:val="000000" w:themeColor="text1"/>
          </w:rPr>
          <w:delText xml:space="preserve">in </w:delText>
        </w:r>
      </w:del>
      <w:ins w:id="90" w:author="Nicola Bennett" w:date="2025-07-16T17:30:00Z">
        <w:r w:rsidR="4A809FA1" w:rsidRPr="00AD29E4">
          <w:rPr>
            <w:rFonts w:asciiTheme="minorHAnsi" w:eastAsia="Times New Roman" w:hAnsiTheme="minorHAnsi" w:cstheme="minorHAnsi"/>
            <w:color w:val="000000" w:themeColor="text1"/>
          </w:rPr>
          <w:t xml:space="preserve">LDCs, LLDCs, and SIDS, and </w:t>
        </w:r>
      </w:ins>
      <w:r w:rsidRPr="00AD29E4">
        <w:rPr>
          <w:rFonts w:asciiTheme="minorHAnsi" w:eastAsia="Times New Roman" w:hAnsiTheme="minorHAnsi" w:cstheme="minorHAnsi"/>
          <w:color w:val="000000" w:themeColor="text1"/>
        </w:rPr>
        <w:t>promot</w:t>
      </w:r>
      <w:ins w:id="91" w:author="Nicola Bennett" w:date="2025-07-16T17:30:00Z">
        <w:r w:rsidR="6DD255EF" w:rsidRPr="00AD29E4">
          <w:rPr>
            <w:rFonts w:asciiTheme="minorHAnsi" w:eastAsia="Times New Roman" w:hAnsiTheme="minorHAnsi" w:cstheme="minorHAnsi"/>
            <w:color w:val="000000" w:themeColor="text1"/>
          </w:rPr>
          <w:t>e</w:t>
        </w:r>
      </w:ins>
      <w:del w:id="92" w:author="Nicola Bennett" w:date="2025-07-16T17:30:00Z">
        <w:r w:rsidRPr="00AD29E4" w:rsidDel="6C12C488">
          <w:rPr>
            <w:rFonts w:asciiTheme="minorHAnsi" w:eastAsia="Times New Roman" w:hAnsiTheme="minorHAnsi" w:cstheme="minorHAnsi"/>
            <w:color w:val="000000" w:themeColor="text1"/>
          </w:rPr>
          <w:delText>ing</w:delText>
        </w:r>
      </w:del>
      <w:r w:rsidRPr="00AD29E4">
        <w:rPr>
          <w:rFonts w:asciiTheme="minorHAnsi" w:eastAsia="Times New Roman" w:hAnsiTheme="minorHAnsi" w:cstheme="minorHAnsi"/>
          <w:color w:val="000000" w:themeColor="text1"/>
        </w:rPr>
        <w:t xml:space="preserve"> inclusive access to new and emerging </w:t>
      </w:r>
      <w:del w:id="93" w:author="Nicola Bennett" w:date="2025-07-16T17:31:00Z">
        <w:r w:rsidRPr="00AD29E4" w:rsidDel="6C12C488">
          <w:rPr>
            <w:rFonts w:asciiTheme="minorHAnsi" w:eastAsia="Times New Roman" w:hAnsiTheme="minorHAnsi" w:cstheme="minorHAnsi"/>
            <w:color w:val="000000" w:themeColor="text1"/>
          </w:rPr>
          <w:delText>technologies</w:delText>
        </w:r>
      </w:del>
      <w:ins w:id="94" w:author="Nicola Bennett" w:date="2025-07-16T17:31:00Z">
        <w:r w:rsidR="771B47F7" w:rsidRPr="00AD29E4">
          <w:rPr>
            <w:rFonts w:asciiTheme="minorHAnsi" w:eastAsia="Times New Roman" w:hAnsiTheme="minorHAnsi" w:cstheme="minorHAnsi"/>
            <w:color w:val="000000" w:themeColor="text1"/>
          </w:rPr>
          <w:t>telecommunications/ICTs</w:t>
        </w:r>
      </w:ins>
      <w:r w:rsidRPr="00AD29E4">
        <w:rPr>
          <w:rFonts w:asciiTheme="minorHAnsi" w:eastAsia="Times New Roman" w:hAnsiTheme="minorHAnsi" w:cstheme="minorHAnsi"/>
          <w:color w:val="000000" w:themeColor="text1"/>
        </w:rPr>
        <w:t xml:space="preserve">. </w:t>
      </w:r>
      <w:r w:rsidRPr="00AD29E4">
        <w:rPr>
          <w:rFonts w:asciiTheme="minorHAnsi" w:eastAsia="Times New Roman" w:hAnsiTheme="minorHAnsi" w:cstheme="minorHAnsi"/>
          <w:b/>
          <w:bCs/>
          <w:color w:val="000000" w:themeColor="text1"/>
        </w:rPr>
        <w:t>We will further leverage regional</w:t>
      </w:r>
      <w:ins w:id="95" w:author="Nicola Bennett" w:date="2025-07-16T17:31:00Z">
        <w:r w:rsidR="5630D871" w:rsidRPr="00AD29E4">
          <w:rPr>
            <w:rFonts w:asciiTheme="minorHAnsi" w:eastAsia="Times New Roman" w:hAnsiTheme="minorHAnsi" w:cstheme="minorHAnsi"/>
            <w:b/>
            <w:bCs/>
            <w:color w:val="000000" w:themeColor="text1"/>
          </w:rPr>
          <w:t xml:space="preserve"> and</w:t>
        </w:r>
      </w:ins>
      <w:del w:id="96" w:author="Nicola Bennett" w:date="2025-07-16T17:31:00Z">
        <w:r w:rsidRPr="00AD29E4" w:rsidDel="6C12C488">
          <w:rPr>
            <w:rFonts w:asciiTheme="minorHAnsi" w:eastAsia="Times New Roman" w:hAnsiTheme="minorHAnsi" w:cstheme="minorHAnsi"/>
            <w:b/>
            <w:bCs/>
            <w:color w:val="000000" w:themeColor="text1"/>
          </w:rPr>
          <w:delText>,</w:delText>
        </w:r>
      </w:del>
      <w:r w:rsidRPr="00AD29E4">
        <w:rPr>
          <w:rFonts w:asciiTheme="minorHAnsi" w:eastAsia="Times New Roman" w:hAnsiTheme="minorHAnsi" w:cstheme="minorHAnsi"/>
          <w:b/>
          <w:bCs/>
          <w:color w:val="000000" w:themeColor="text1"/>
        </w:rPr>
        <w:t xml:space="preserve"> international</w:t>
      </w:r>
      <w:ins w:id="97" w:author="Nicola Bennett" w:date="2025-07-16T17:31:00Z">
        <w:r w:rsidR="3ECE1548" w:rsidRPr="00AD29E4">
          <w:rPr>
            <w:rFonts w:asciiTheme="minorHAnsi" w:eastAsia="Times New Roman" w:hAnsiTheme="minorHAnsi" w:cstheme="minorHAnsi"/>
            <w:b/>
            <w:bCs/>
            <w:color w:val="000000" w:themeColor="text1"/>
          </w:rPr>
          <w:t xml:space="preserve"> cooperation</w:t>
        </w:r>
      </w:ins>
      <w:r w:rsidRPr="00AD29E4">
        <w:rPr>
          <w:rFonts w:asciiTheme="minorHAnsi" w:eastAsia="Times New Roman" w:hAnsiTheme="minorHAnsi" w:cstheme="minorHAnsi"/>
          <w:b/>
          <w:bCs/>
          <w:color w:val="000000" w:themeColor="text1"/>
        </w:rPr>
        <w:t>,</w:t>
      </w:r>
      <w:ins w:id="98" w:author="Nicola Bennett" w:date="2025-07-16T17:31:00Z">
        <w:r w:rsidR="61520299" w:rsidRPr="00AD29E4">
          <w:rPr>
            <w:rFonts w:asciiTheme="minorHAnsi" w:eastAsia="Times New Roman" w:hAnsiTheme="minorHAnsi" w:cstheme="minorHAnsi"/>
            <w:b/>
            <w:bCs/>
            <w:color w:val="000000" w:themeColor="text1"/>
          </w:rPr>
          <w:t xml:space="preserve"> in</w:t>
        </w:r>
      </w:ins>
      <w:ins w:id="99" w:author="Bennett, Nicola" w:date="2025-07-17T09:37:00Z">
        <w:r w:rsidR="00986535" w:rsidRPr="00AD29E4">
          <w:rPr>
            <w:rFonts w:asciiTheme="minorHAnsi" w:eastAsia="Times New Roman" w:hAnsiTheme="minorHAnsi" w:cstheme="minorHAnsi"/>
            <w:b/>
            <w:bCs/>
            <w:color w:val="000000" w:themeColor="text1"/>
          </w:rPr>
          <w:t>c</w:t>
        </w:r>
      </w:ins>
      <w:ins w:id="100" w:author="Nicola Bennett" w:date="2025-07-16T17:31:00Z">
        <w:r w:rsidR="61520299" w:rsidRPr="00AD29E4">
          <w:rPr>
            <w:rFonts w:asciiTheme="minorHAnsi" w:eastAsia="Times New Roman" w:hAnsiTheme="minorHAnsi" w:cstheme="minorHAnsi"/>
            <w:b/>
            <w:bCs/>
            <w:color w:val="000000" w:themeColor="text1"/>
          </w:rPr>
          <w:t>luding but not limited to</w:t>
        </w:r>
      </w:ins>
      <w:r w:rsidRPr="00AD29E4">
        <w:rPr>
          <w:rFonts w:asciiTheme="minorHAnsi" w:eastAsia="Times New Roman" w:hAnsiTheme="minorHAnsi" w:cstheme="minorHAnsi"/>
          <w:b/>
          <w:bCs/>
          <w:color w:val="000000" w:themeColor="text1"/>
        </w:rPr>
        <w:t xml:space="preserve"> South-South and Triangular Cooperation</w:t>
      </w:r>
      <w:del w:id="101" w:author="Nicola Bennett" w:date="2025-07-16T17:31:00Z">
        <w:r w:rsidRPr="00AD29E4" w:rsidDel="6C12C488">
          <w:rPr>
            <w:rFonts w:asciiTheme="minorHAnsi" w:eastAsia="Times New Roman" w:hAnsiTheme="minorHAnsi" w:cstheme="minorHAnsi"/>
            <w:color w:val="000000" w:themeColor="text1"/>
          </w:rPr>
          <w:delText xml:space="preserve"> </w:delText>
        </w:r>
      </w:del>
      <w:ins w:id="102" w:author="Nicola Bennett" w:date="2025-07-16T17:31:00Z">
        <w:r w:rsidR="198CA6D2" w:rsidRPr="00AD29E4">
          <w:rPr>
            <w:rFonts w:asciiTheme="minorHAnsi" w:eastAsia="Times New Roman" w:hAnsiTheme="minorHAnsi" w:cstheme="minorHAnsi"/>
            <w:color w:val="000000" w:themeColor="text1"/>
          </w:rPr>
          <w:t>,</w:t>
        </w:r>
      </w:ins>
      <w:del w:id="103" w:author="Nicola Bennett" w:date="2025-07-16T17:32:00Z">
        <w:r w:rsidRPr="00AD29E4" w:rsidDel="6C12C488">
          <w:rPr>
            <w:rFonts w:asciiTheme="minorHAnsi" w:eastAsia="Times New Roman" w:hAnsiTheme="minorHAnsi" w:cstheme="minorHAnsi"/>
            <w:color w:val="000000" w:themeColor="text1"/>
          </w:rPr>
          <w:delText>as means</w:delText>
        </w:r>
      </w:del>
      <w:r w:rsidRPr="00AD29E4">
        <w:rPr>
          <w:rFonts w:asciiTheme="minorHAnsi" w:eastAsia="Times New Roman" w:hAnsiTheme="minorHAnsi" w:cstheme="minorHAnsi"/>
          <w:color w:val="000000" w:themeColor="text1"/>
        </w:rPr>
        <w:t xml:space="preserve"> to accelerate the speed and scale of action</w:t>
      </w:r>
      <w:ins w:id="104" w:author="Nicola Bennett" w:date="2025-07-16T17:32:00Z">
        <w:r w:rsidR="5288FA1A" w:rsidRPr="00AD29E4">
          <w:rPr>
            <w:rFonts w:asciiTheme="minorHAnsi" w:eastAsia="Times New Roman" w:hAnsiTheme="minorHAnsi" w:cstheme="minorHAnsi"/>
            <w:color w:val="000000" w:themeColor="text1"/>
          </w:rPr>
          <w:t xml:space="preserve"> towards the achievement of the SDGs</w:t>
        </w:r>
        <w:r w:rsidR="0668DB94" w:rsidRPr="00AD29E4">
          <w:rPr>
            <w:rFonts w:asciiTheme="minorHAnsi" w:eastAsia="Times New Roman" w:hAnsiTheme="minorHAnsi" w:cstheme="minorHAnsi"/>
            <w:color w:val="000000" w:themeColor="text1"/>
          </w:rPr>
          <w:t>, in collaboration with</w:t>
        </w:r>
      </w:ins>
      <w:del w:id="105" w:author="Nicola Bennett" w:date="2025-07-16T17:33:00Z">
        <w:r w:rsidRPr="00AD29E4" w:rsidDel="6C12C488">
          <w:rPr>
            <w:rFonts w:asciiTheme="minorHAnsi" w:eastAsia="Times New Roman" w:hAnsiTheme="minorHAnsi" w:cstheme="minorHAnsi"/>
            <w:color w:val="000000" w:themeColor="text1"/>
          </w:rPr>
          <w:delText xml:space="preserve"> across</w:delText>
        </w:r>
      </w:del>
      <w:r w:rsidRPr="00AD29E4">
        <w:rPr>
          <w:rFonts w:asciiTheme="minorHAnsi" w:eastAsia="Times New Roman" w:hAnsiTheme="minorHAnsi" w:cstheme="minorHAnsi"/>
          <w:color w:val="000000" w:themeColor="text1"/>
        </w:rPr>
        <w:t xml:space="preserve"> the UN development system and partners</w:t>
      </w:r>
      <w:ins w:id="106" w:author="Nicola Bennett" w:date="2025-07-16T17:33:00Z">
        <w:r w:rsidR="73FD9979" w:rsidRPr="00AD29E4">
          <w:rPr>
            <w:rFonts w:asciiTheme="minorHAnsi" w:eastAsia="Times New Roman" w:hAnsiTheme="minorHAnsi" w:cstheme="minorHAnsi"/>
            <w:color w:val="000000" w:themeColor="text1"/>
          </w:rPr>
          <w:t xml:space="preserve">, taking into account </w:t>
        </w:r>
      </w:ins>
      <w:del w:id="107" w:author="Nicola Bennett" w:date="2025-07-16T17:33:00Z">
        <w:r w:rsidRPr="00AD29E4" w:rsidDel="6C12C488">
          <w:rPr>
            <w:rFonts w:asciiTheme="minorHAnsi" w:eastAsia="Times New Roman" w:hAnsiTheme="minorHAnsi" w:cstheme="minorHAnsi"/>
            <w:color w:val="000000" w:themeColor="text1"/>
          </w:rPr>
          <w:delText xml:space="preserve"> along with </w:delText>
        </w:r>
      </w:del>
      <w:r w:rsidRPr="00AD29E4">
        <w:rPr>
          <w:rFonts w:asciiTheme="minorHAnsi" w:eastAsia="Times New Roman" w:hAnsiTheme="minorHAnsi" w:cstheme="minorHAnsi"/>
          <w:color w:val="000000" w:themeColor="text1"/>
        </w:rPr>
        <w:t>nationally designed and led initiatives</w:t>
      </w:r>
      <w:del w:id="108" w:author="Nicola Bennett" w:date="2025-07-16T17:33:00Z">
        <w:r w:rsidRPr="00AD29E4" w:rsidDel="6C12C488">
          <w:rPr>
            <w:rFonts w:asciiTheme="minorHAnsi" w:eastAsia="Times New Roman" w:hAnsiTheme="minorHAnsi" w:cstheme="minorHAnsi"/>
            <w:color w:val="000000" w:themeColor="text1"/>
          </w:rPr>
          <w:delText xml:space="preserve"> towards the achievement of SDGs</w:delText>
        </w:r>
      </w:del>
      <w:r w:rsidRPr="00AD29E4">
        <w:rPr>
          <w:rFonts w:asciiTheme="minorHAnsi" w:eastAsia="Times New Roman" w:hAnsiTheme="minorHAnsi" w:cstheme="minorHAnsi"/>
          <w:color w:val="000000" w:themeColor="text1"/>
        </w:rPr>
        <w:t>.</w:t>
      </w:r>
    </w:p>
    <w:p w14:paraId="23256415" w14:textId="1A9D4586" w:rsidR="6C12C488" w:rsidRPr="00AD29E4" w:rsidRDefault="6C12C488" w:rsidP="24D18093">
      <w:pPr>
        <w:spacing w:after="120"/>
        <w:ind w:left="540"/>
        <w:jc w:val="both"/>
        <w:rPr>
          <w:rFonts w:asciiTheme="minorHAnsi" w:eastAsia="Times New Roman" w:hAnsiTheme="minorHAnsi" w:cstheme="minorHAnsi"/>
          <w:color w:val="000000" w:themeColor="text1"/>
        </w:rPr>
      </w:pPr>
      <w:r w:rsidRPr="00AD29E4">
        <w:rPr>
          <w:rFonts w:asciiTheme="minorHAnsi" w:eastAsia="Times New Roman" w:hAnsiTheme="minorHAnsi" w:cstheme="minorHAnsi"/>
          <w:b/>
          <w:bCs/>
          <w:color w:val="000000" w:themeColor="text1"/>
        </w:rPr>
        <w:t xml:space="preserve">Together with regional telecommunication organizations, regulatory associations and other partners, we will </w:t>
      </w:r>
      <w:ins w:id="109" w:author="Nicola Bennett" w:date="2025-07-16T17:33:00Z">
        <w:r w:rsidR="2967D140" w:rsidRPr="00AD29E4">
          <w:rPr>
            <w:rFonts w:asciiTheme="minorHAnsi" w:eastAsia="Times New Roman" w:hAnsiTheme="minorHAnsi" w:cstheme="minorHAnsi"/>
            <w:b/>
            <w:bCs/>
            <w:color w:val="000000" w:themeColor="text1"/>
          </w:rPr>
          <w:t xml:space="preserve">endeavor to </w:t>
        </w:r>
      </w:ins>
      <w:r w:rsidRPr="00AD29E4">
        <w:rPr>
          <w:rFonts w:asciiTheme="minorHAnsi" w:eastAsia="Times New Roman" w:hAnsiTheme="minorHAnsi" w:cstheme="minorHAnsi"/>
          <w:b/>
          <w:bCs/>
          <w:color w:val="000000" w:themeColor="text1"/>
        </w:rPr>
        <w:t xml:space="preserve">support the harmonization of policy and regulatory environments </w:t>
      </w:r>
      <w:r w:rsidRPr="00AD29E4">
        <w:rPr>
          <w:rFonts w:asciiTheme="minorHAnsi" w:eastAsia="Times New Roman" w:hAnsiTheme="minorHAnsi" w:cstheme="minorHAnsi"/>
          <w:color w:val="000000" w:themeColor="text1"/>
        </w:rPr>
        <w:t xml:space="preserve">in key areas driving digital transformation to enable coordinated response to cross-border issues and enhance regional connectivity, </w:t>
      </w:r>
      <w:ins w:id="110" w:author="Nicola Bennett" w:date="2025-07-16T17:34:00Z">
        <w:r w:rsidR="2BCBBA93" w:rsidRPr="00AD29E4">
          <w:rPr>
            <w:rFonts w:asciiTheme="minorHAnsi" w:eastAsia="Times New Roman" w:hAnsiTheme="minorHAnsi" w:cstheme="minorHAnsi"/>
            <w:color w:val="000000" w:themeColor="text1"/>
          </w:rPr>
          <w:t xml:space="preserve">economies of scale, </w:t>
        </w:r>
      </w:ins>
      <w:del w:id="111" w:author="Nicola Bennett" w:date="2025-07-16T17:34:00Z">
        <w:r w:rsidRPr="00AD29E4" w:rsidDel="6C12C488">
          <w:rPr>
            <w:rFonts w:asciiTheme="minorHAnsi" w:eastAsia="Times New Roman" w:hAnsiTheme="minorHAnsi" w:cstheme="minorHAnsi"/>
            <w:color w:val="000000" w:themeColor="text1"/>
          </w:rPr>
          <w:delText xml:space="preserve">market integration </w:delText>
        </w:r>
      </w:del>
      <w:r w:rsidRPr="00AD29E4">
        <w:rPr>
          <w:rFonts w:asciiTheme="minorHAnsi" w:eastAsia="Times New Roman" w:hAnsiTheme="minorHAnsi" w:cstheme="minorHAnsi"/>
          <w:color w:val="000000" w:themeColor="text1"/>
        </w:rPr>
        <w:t xml:space="preserve">and sustainable digital transformation. </w:t>
      </w:r>
    </w:p>
    <w:p w14:paraId="674B02EB" w14:textId="019BB66C" w:rsidR="6C12C488" w:rsidRPr="00AD29E4" w:rsidRDefault="6C12C488" w:rsidP="24D18093">
      <w:pPr>
        <w:pStyle w:val="ListParagraph"/>
        <w:numPr>
          <w:ilvl w:val="0"/>
          <w:numId w:val="1"/>
        </w:numPr>
        <w:spacing w:before="120" w:after="120"/>
        <w:ind w:left="540"/>
        <w:jc w:val="both"/>
        <w:rPr>
          <w:rFonts w:asciiTheme="minorHAnsi" w:eastAsia="Times New Roman" w:hAnsiTheme="minorHAnsi" w:cstheme="minorHAnsi"/>
          <w:color w:val="000000" w:themeColor="text1"/>
        </w:rPr>
      </w:pPr>
      <w:r w:rsidRPr="00AD29E4">
        <w:rPr>
          <w:rFonts w:asciiTheme="minorHAnsi" w:eastAsia="Times New Roman" w:hAnsiTheme="minorHAnsi" w:cstheme="minorHAnsi"/>
          <w:b/>
          <w:bCs/>
          <w:color w:val="000000" w:themeColor="text1"/>
        </w:rPr>
        <w:t>We will strive to address the special challenges facing developing countries,</w:t>
      </w:r>
      <w:r w:rsidRPr="00AD29E4">
        <w:rPr>
          <w:rFonts w:asciiTheme="minorHAnsi" w:eastAsia="Times New Roman" w:hAnsiTheme="minorHAnsi" w:cstheme="minorHAnsi"/>
          <w:color w:val="000000" w:themeColor="text1"/>
        </w:rPr>
        <w:t xml:space="preserve"> in particular LDCs, LLDCs, SIDS and countries with special needs, through capacity building, tailored technical assistance, exchange of best practices, resource mobilization, impact-driven projects, matchmaking initiatives and </w:t>
      </w:r>
      <w:ins w:id="112" w:author="Nicola Bennett" w:date="2025-07-16T17:35:00Z">
        <w:r w:rsidR="67444ADC" w:rsidRPr="00AD29E4">
          <w:rPr>
            <w:rFonts w:asciiTheme="minorHAnsi" w:eastAsia="Times New Roman" w:hAnsiTheme="minorHAnsi" w:cstheme="minorHAnsi"/>
            <w:color w:val="000000" w:themeColor="text1"/>
          </w:rPr>
          <w:t>knowledge sharing</w:t>
        </w:r>
      </w:ins>
      <w:del w:id="113" w:author="Nicola Bennett" w:date="2025-07-16T17:35:00Z">
        <w:r w:rsidRPr="00AD29E4" w:rsidDel="6C12C488">
          <w:rPr>
            <w:rFonts w:asciiTheme="minorHAnsi" w:eastAsia="Times New Roman" w:hAnsiTheme="minorHAnsi" w:cstheme="minorHAnsi"/>
            <w:color w:val="000000" w:themeColor="text1"/>
          </w:rPr>
          <w:delText>know-how</w:delText>
        </w:r>
      </w:del>
      <w:ins w:id="114" w:author="Nicola Bennett" w:date="2025-07-16T17:35:00Z">
        <w:r w:rsidR="3EE6328E" w:rsidRPr="00AD29E4">
          <w:rPr>
            <w:rFonts w:asciiTheme="minorHAnsi" w:eastAsia="Times New Roman" w:hAnsiTheme="minorHAnsi" w:cstheme="minorHAnsi"/>
            <w:color w:val="000000" w:themeColor="text1"/>
          </w:rPr>
          <w:t xml:space="preserve">. This will include addressing challenges on </w:t>
        </w:r>
      </w:ins>
      <w:del w:id="115" w:author="Nicola Bennett" w:date="2025-07-16T17:35:00Z">
        <w:r w:rsidRPr="00AD29E4" w:rsidDel="6C12C488">
          <w:rPr>
            <w:rFonts w:asciiTheme="minorHAnsi" w:eastAsia="Times New Roman" w:hAnsiTheme="minorHAnsi" w:cstheme="minorHAnsi"/>
            <w:color w:val="000000" w:themeColor="text1"/>
          </w:rPr>
          <w:delText xml:space="preserve"> to </w:delText>
        </w:r>
      </w:del>
      <w:r w:rsidRPr="00AD29E4">
        <w:rPr>
          <w:rFonts w:asciiTheme="minorHAnsi" w:eastAsia="Times New Roman" w:hAnsiTheme="minorHAnsi" w:cstheme="minorHAnsi"/>
          <w:color w:val="000000" w:themeColor="text1"/>
        </w:rPr>
        <w:t>leverag</w:t>
      </w:r>
      <w:ins w:id="116" w:author="Nicola Bennett" w:date="2025-07-16T17:35:00Z">
        <w:r w:rsidR="1F054331" w:rsidRPr="00AD29E4">
          <w:rPr>
            <w:rFonts w:asciiTheme="minorHAnsi" w:eastAsia="Times New Roman" w:hAnsiTheme="minorHAnsi" w:cstheme="minorHAnsi"/>
            <w:color w:val="000000" w:themeColor="text1"/>
          </w:rPr>
          <w:t>ing</w:t>
        </w:r>
      </w:ins>
      <w:del w:id="117" w:author="Nicola Bennett" w:date="2025-07-16T17:35:00Z">
        <w:r w:rsidRPr="00AD29E4" w:rsidDel="6C12C488">
          <w:rPr>
            <w:rFonts w:asciiTheme="minorHAnsi" w:eastAsia="Times New Roman" w:hAnsiTheme="minorHAnsi" w:cstheme="minorHAnsi"/>
            <w:color w:val="000000" w:themeColor="text1"/>
          </w:rPr>
          <w:delText>e</w:delText>
        </w:r>
      </w:del>
      <w:r w:rsidRPr="00AD29E4">
        <w:rPr>
          <w:rFonts w:asciiTheme="minorHAnsi" w:eastAsia="Times New Roman" w:hAnsiTheme="minorHAnsi" w:cstheme="minorHAnsi"/>
          <w:color w:val="000000" w:themeColor="text1"/>
        </w:rPr>
        <w:t xml:space="preserve"> new and emerging technologies</w:t>
      </w:r>
      <w:ins w:id="118" w:author="Nicola Bennett" w:date="2025-07-16T17:36:00Z">
        <w:r w:rsidR="4AFE45EC" w:rsidRPr="00AD29E4">
          <w:rPr>
            <w:rFonts w:asciiTheme="minorHAnsi" w:eastAsia="Times New Roman" w:hAnsiTheme="minorHAnsi" w:cstheme="minorHAnsi"/>
            <w:color w:val="000000" w:themeColor="text1"/>
          </w:rPr>
          <w:t xml:space="preserve"> related to telecommunications/ICTs</w:t>
        </w:r>
      </w:ins>
      <w:r w:rsidRPr="00AD29E4">
        <w:rPr>
          <w:rFonts w:asciiTheme="minorHAnsi" w:eastAsia="Times New Roman" w:hAnsiTheme="minorHAnsi" w:cstheme="minorHAnsi"/>
          <w:color w:val="000000" w:themeColor="text1"/>
        </w:rPr>
        <w:t>, including Artificial Intelligence related to telecommunications/ICTs.</w:t>
      </w:r>
    </w:p>
    <w:p w14:paraId="7EBCE36C" w14:textId="46D077D2" w:rsidR="6C12C488" w:rsidRPr="00AD29E4" w:rsidRDefault="6C12C488" w:rsidP="24D18093">
      <w:pPr>
        <w:spacing w:after="120"/>
        <w:jc w:val="both"/>
        <w:rPr>
          <w:rFonts w:asciiTheme="minorHAnsi" w:eastAsia="Times New Roman" w:hAnsiTheme="minorHAnsi" w:cstheme="minorHAnsi"/>
          <w:color w:val="000000" w:themeColor="text1"/>
        </w:rPr>
      </w:pPr>
      <w:r w:rsidRPr="00AD29E4">
        <w:rPr>
          <w:rFonts w:asciiTheme="minorHAnsi" w:eastAsia="Times New Roman" w:hAnsiTheme="minorHAnsi" w:cstheme="minorHAnsi"/>
          <w:color w:val="000000" w:themeColor="text1"/>
        </w:rPr>
        <w:t xml:space="preserve">We welcome the steadfast efforts of ITU-D and its contribution towards building an inclusive and sustainable digital future for all. </w:t>
      </w:r>
    </w:p>
    <w:p w14:paraId="54C60831" w14:textId="672B0136" w:rsidR="6C12C488" w:rsidRPr="00AD29E4" w:rsidRDefault="6C12C488" w:rsidP="24D18093">
      <w:pPr>
        <w:spacing w:after="120"/>
        <w:jc w:val="both"/>
        <w:rPr>
          <w:rFonts w:asciiTheme="minorHAnsi" w:eastAsia="Times New Roman" w:hAnsiTheme="minorHAnsi" w:cstheme="minorHAnsi"/>
          <w:color w:val="000000" w:themeColor="text1"/>
        </w:rPr>
      </w:pPr>
      <w:r w:rsidRPr="00AD29E4">
        <w:rPr>
          <w:rFonts w:asciiTheme="minorHAnsi" w:eastAsia="Times New Roman" w:hAnsiTheme="minorHAnsi" w:cstheme="minorHAnsi"/>
          <w:b/>
          <w:bCs/>
          <w:color w:val="000000" w:themeColor="text1"/>
        </w:rPr>
        <w:t xml:space="preserve">We are committed to amplifying the impact of the work of the Sector to accelerate global digital development and call upon Member States, development partners and the private sector to scale up relevant </w:t>
      </w:r>
      <w:proofErr w:type="spellStart"/>
      <w:r w:rsidRPr="00AD29E4">
        <w:rPr>
          <w:rFonts w:asciiTheme="minorHAnsi" w:eastAsia="Times New Roman" w:hAnsiTheme="minorHAnsi" w:cstheme="minorHAnsi"/>
          <w:b/>
          <w:bCs/>
          <w:color w:val="000000" w:themeColor="text1"/>
        </w:rPr>
        <w:t>programmes</w:t>
      </w:r>
      <w:proofErr w:type="spellEnd"/>
      <w:r w:rsidRPr="00AD29E4">
        <w:rPr>
          <w:rFonts w:asciiTheme="minorHAnsi" w:eastAsia="Times New Roman" w:hAnsiTheme="minorHAnsi" w:cstheme="minorHAnsi"/>
          <w:b/>
          <w:bCs/>
          <w:color w:val="000000" w:themeColor="text1"/>
        </w:rPr>
        <w:t xml:space="preserve"> and initiatives while prioritizing the needs of developing countries, </w:t>
      </w:r>
      <w:del w:id="119" w:author="Bennett, Nicola" w:date="2025-07-17T09:46:00Z">
        <w:r w:rsidRPr="00AD29E4" w:rsidDel="001F0154">
          <w:rPr>
            <w:rFonts w:asciiTheme="minorHAnsi" w:eastAsia="Times New Roman" w:hAnsiTheme="minorHAnsi" w:cstheme="minorHAnsi"/>
            <w:b/>
            <w:bCs/>
            <w:color w:val="000000" w:themeColor="text1"/>
          </w:rPr>
          <w:delText xml:space="preserve"> </w:delText>
        </w:r>
      </w:del>
      <w:r w:rsidRPr="00AD29E4">
        <w:rPr>
          <w:rFonts w:asciiTheme="minorHAnsi" w:eastAsia="Times New Roman" w:hAnsiTheme="minorHAnsi" w:cstheme="minorHAnsi"/>
          <w:b/>
          <w:bCs/>
          <w:color w:val="000000" w:themeColor="text1"/>
        </w:rPr>
        <w:t>particularly LDCs, LLDCs, and SIDS for the full and rapid implementation of the Baku Action Plan, Regional Initiatives, and WTDC Resolutions, as well as the advancement of the commitments of the Baku Declaration.</w:t>
      </w:r>
    </w:p>
    <w:p w14:paraId="1A75050C" w14:textId="6F533184" w:rsidR="6C12C488" w:rsidRPr="00AD29E4" w:rsidRDefault="6C12C488" w:rsidP="24D18093">
      <w:pPr>
        <w:spacing w:after="120"/>
        <w:jc w:val="center"/>
        <w:rPr>
          <w:rFonts w:asciiTheme="minorHAnsi" w:eastAsia="Times New Roman" w:hAnsiTheme="minorHAnsi" w:cstheme="minorHAnsi"/>
          <w:color w:val="000000" w:themeColor="text1"/>
        </w:rPr>
      </w:pPr>
      <w:r w:rsidRPr="00AD29E4">
        <w:rPr>
          <w:rFonts w:asciiTheme="minorHAnsi" w:eastAsia="Times New Roman" w:hAnsiTheme="minorHAnsi" w:cstheme="minorHAnsi"/>
          <w:color w:val="000000" w:themeColor="text1"/>
        </w:rPr>
        <w:t>_______________</w:t>
      </w:r>
    </w:p>
    <w:p w14:paraId="4D5251B7" w14:textId="0C0217EC" w:rsidR="24D18093" w:rsidRPr="00AD29E4" w:rsidRDefault="24D18093" w:rsidP="24D18093">
      <w:pPr>
        <w:rPr>
          <w:rFonts w:asciiTheme="minorHAnsi" w:hAnsiTheme="minorHAnsi" w:cstheme="minorHAnsi"/>
        </w:rPr>
      </w:pPr>
    </w:p>
    <w:sectPr w:rsidR="24D18093" w:rsidRPr="00AD29E4" w:rsidSect="002E2B2D">
      <w:headerReference w:type="default" r:id="rId11"/>
      <w:footerReference w:type="even" r:id="rId12"/>
      <w:footerReference w:type="default" r:id="rId13"/>
      <w:footerReference w:type="first" r:id="rId14"/>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CED6C7" w14:textId="77777777" w:rsidR="006257FC" w:rsidRDefault="006257FC">
      <w:r>
        <w:separator/>
      </w:r>
    </w:p>
  </w:endnote>
  <w:endnote w:type="continuationSeparator" w:id="0">
    <w:p w14:paraId="6FE0D5AA" w14:textId="77777777" w:rsidR="006257FC" w:rsidRDefault="00625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altName w:val="Malgun Gothic"/>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atangChe">
    <w:altName w:val="Malgun Gothic"/>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0B7A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92EE24"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2DC0D" w14:textId="32B08EA8" w:rsidR="0097693B" w:rsidRDefault="009F0658" w:rsidP="00341CD0">
    <w:pPr>
      <w:pStyle w:val="Footer"/>
      <w:tabs>
        <w:tab w:val="clear" w:pos="4320"/>
        <w:tab w:val="clear" w:pos="8640"/>
        <w:tab w:val="right" w:pos="9180"/>
      </w:tabs>
      <w:ind w:right="-7"/>
      <w:jc w:val="right"/>
    </w:pPr>
    <w:r>
      <w:rPr>
        <w:rStyle w:val="PageNumber"/>
      </w:rPr>
      <w:t>PACP-0</w:t>
    </w:r>
    <w:r w:rsidR="001F3A28">
      <w:rPr>
        <w:rStyle w:val="PageNumber"/>
      </w:rPr>
      <w:t>1</w:t>
    </w:r>
    <w:r w:rsidR="00341CD0">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B53AE4">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B53AE4">
      <w:rPr>
        <w:rStyle w:val="PageNumber"/>
        <w:noProof/>
      </w:rPr>
      <w:t>3</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90" w:type="dxa"/>
      <w:jc w:val="center"/>
      <w:tblBorders>
        <w:top w:val="single" w:sz="8" w:space="0" w:color="auto"/>
      </w:tblBorders>
      <w:tblLayout w:type="fixed"/>
      <w:tblCellMar>
        <w:left w:w="57" w:type="dxa"/>
        <w:right w:w="57" w:type="dxa"/>
      </w:tblCellMar>
      <w:tblLook w:val="0000" w:firstRow="0" w:lastRow="0" w:firstColumn="0" w:lastColumn="0" w:noHBand="0" w:noVBand="0"/>
    </w:tblPr>
    <w:tblGrid>
      <w:gridCol w:w="1152"/>
      <w:gridCol w:w="5148"/>
      <w:gridCol w:w="3690"/>
    </w:tblGrid>
    <w:tr w:rsidR="00341CD0" w:rsidRPr="005E75F4" w14:paraId="5369FA7D" w14:textId="77777777" w:rsidTr="00671EAA">
      <w:trPr>
        <w:cantSplit/>
        <w:trHeight w:val="204"/>
        <w:jc w:val="center"/>
      </w:trPr>
      <w:tc>
        <w:tcPr>
          <w:tcW w:w="1152" w:type="dxa"/>
        </w:tcPr>
        <w:p w14:paraId="7AB720D8" w14:textId="77777777" w:rsidR="00341CD0" w:rsidRPr="005E75F4" w:rsidRDefault="00341CD0" w:rsidP="00341CD0">
          <w:pPr>
            <w:rPr>
              <w:b/>
              <w:bCs/>
            </w:rPr>
          </w:pPr>
          <w:r w:rsidRPr="005E75F4">
            <w:rPr>
              <w:b/>
              <w:bCs/>
            </w:rPr>
            <w:t>Contact:</w:t>
          </w:r>
        </w:p>
      </w:tc>
      <w:tc>
        <w:tcPr>
          <w:tcW w:w="5148" w:type="dxa"/>
        </w:tcPr>
        <w:p w14:paraId="5E73EC76" w14:textId="4DEDB229" w:rsidR="00341CD0" w:rsidRPr="00AD29E4" w:rsidRDefault="00341CD0" w:rsidP="00671EAA">
          <w:pPr>
            <w:rPr>
              <w:rFonts w:eastAsia="Batang"/>
              <w:lang w:val="pt-BR"/>
            </w:rPr>
          </w:pPr>
        </w:p>
      </w:tc>
      <w:tc>
        <w:tcPr>
          <w:tcW w:w="3690" w:type="dxa"/>
        </w:tcPr>
        <w:p w14:paraId="20435D96" w14:textId="303B5973" w:rsidR="00341CD0" w:rsidRPr="005E75F4" w:rsidRDefault="00341CD0" w:rsidP="002E2B2D">
          <w:pPr>
            <w:rPr>
              <w:lang w:eastAsia="ja-JP"/>
            </w:rPr>
          </w:pPr>
          <w:r w:rsidRPr="005E75F4">
            <w:t>Email:</w:t>
          </w:r>
          <w:r w:rsidR="00671EAA" w:rsidRPr="00671EAA">
            <w:t xml:space="preserve"> </w:t>
          </w:r>
        </w:p>
      </w:tc>
    </w:tr>
  </w:tbl>
  <w:p w14:paraId="23BB73B0" w14:textId="77777777" w:rsidR="00341CD0" w:rsidRPr="00341CD0" w:rsidRDefault="00341CD0" w:rsidP="00341CD0">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F8FC9B" w14:textId="77777777" w:rsidR="006257FC" w:rsidRDefault="006257FC">
      <w:r>
        <w:separator/>
      </w:r>
    </w:p>
  </w:footnote>
  <w:footnote w:type="continuationSeparator" w:id="0">
    <w:p w14:paraId="19F29A0E" w14:textId="77777777" w:rsidR="006257FC" w:rsidRDefault="006257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6E4D0" w14:textId="77777777" w:rsidR="0097693B" w:rsidRDefault="0097693B" w:rsidP="00341CD0">
    <w:pPr>
      <w:pStyle w:val="Header"/>
      <w:tabs>
        <w:tab w:val="clear" w:pos="4320"/>
        <w:tab w:val="clear" w:pos="8640"/>
      </w:tabs>
      <w:rPr>
        <w:lang w:eastAsia="ko-KR"/>
      </w:rPr>
    </w:pPr>
  </w:p>
  <w:p w14:paraId="57D4BB82" w14:textId="77777777" w:rsidR="0097693B" w:rsidRDefault="0097693B"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356CA"/>
    <w:multiLevelType w:val="hybridMultilevel"/>
    <w:tmpl w:val="1DF6E056"/>
    <w:lvl w:ilvl="0" w:tplc="F8E630D6">
      <w:start w:val="1"/>
      <w:numFmt w:val="decimal"/>
      <w:lvlText w:val="%1)"/>
      <w:lvlJc w:val="left"/>
      <w:pPr>
        <w:ind w:left="720" w:hanging="360"/>
      </w:pPr>
    </w:lvl>
    <w:lvl w:ilvl="1" w:tplc="D4BA68F6">
      <w:start w:val="1"/>
      <w:numFmt w:val="lowerLetter"/>
      <w:lvlText w:val="%2."/>
      <w:lvlJc w:val="left"/>
      <w:pPr>
        <w:ind w:left="1440" w:hanging="360"/>
      </w:pPr>
    </w:lvl>
    <w:lvl w:ilvl="2" w:tplc="4114EB58">
      <w:start w:val="1"/>
      <w:numFmt w:val="lowerRoman"/>
      <w:lvlText w:val="%3."/>
      <w:lvlJc w:val="right"/>
      <w:pPr>
        <w:ind w:left="2160" w:hanging="180"/>
      </w:pPr>
    </w:lvl>
    <w:lvl w:ilvl="3" w:tplc="123CF70A">
      <w:start w:val="1"/>
      <w:numFmt w:val="decimal"/>
      <w:lvlText w:val="%4."/>
      <w:lvlJc w:val="left"/>
      <w:pPr>
        <w:ind w:left="2880" w:hanging="360"/>
      </w:pPr>
    </w:lvl>
    <w:lvl w:ilvl="4" w:tplc="F0FED9EE">
      <w:start w:val="1"/>
      <w:numFmt w:val="lowerLetter"/>
      <w:lvlText w:val="%5."/>
      <w:lvlJc w:val="left"/>
      <w:pPr>
        <w:ind w:left="3600" w:hanging="360"/>
      </w:pPr>
    </w:lvl>
    <w:lvl w:ilvl="5" w:tplc="423C818A">
      <w:start w:val="1"/>
      <w:numFmt w:val="lowerRoman"/>
      <w:lvlText w:val="%6."/>
      <w:lvlJc w:val="right"/>
      <w:pPr>
        <w:ind w:left="4320" w:hanging="180"/>
      </w:pPr>
    </w:lvl>
    <w:lvl w:ilvl="6" w:tplc="0AE08C06">
      <w:start w:val="1"/>
      <w:numFmt w:val="decimal"/>
      <w:lvlText w:val="%7."/>
      <w:lvlJc w:val="left"/>
      <w:pPr>
        <w:ind w:left="5040" w:hanging="360"/>
      </w:pPr>
    </w:lvl>
    <w:lvl w:ilvl="7" w:tplc="568CB34E">
      <w:start w:val="1"/>
      <w:numFmt w:val="lowerLetter"/>
      <w:lvlText w:val="%8."/>
      <w:lvlJc w:val="left"/>
      <w:pPr>
        <w:ind w:left="5760" w:hanging="360"/>
      </w:pPr>
    </w:lvl>
    <w:lvl w:ilvl="8" w:tplc="677A51CA">
      <w:start w:val="1"/>
      <w:numFmt w:val="lowerRoman"/>
      <w:lvlText w:val="%9."/>
      <w:lvlJc w:val="right"/>
      <w:pPr>
        <w:ind w:left="6480" w:hanging="180"/>
      </w:pPr>
    </w:lvl>
  </w:abstractNum>
  <w:abstractNum w:abstractNumId="1" w15:restartNumberingAfterBreak="0">
    <w:nsid w:val="0B114516"/>
    <w:multiLevelType w:val="hybridMultilevel"/>
    <w:tmpl w:val="2974D06C"/>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6A03E34"/>
    <w:multiLevelType w:val="hybridMultilevel"/>
    <w:tmpl w:val="20AA6FDE"/>
    <w:lvl w:ilvl="0" w:tplc="89C261B6">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00A54B3"/>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877051E"/>
    <w:multiLevelType w:val="hybridMultilevel"/>
    <w:tmpl w:val="1B1455C2"/>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15:restartNumberingAfterBreak="0">
    <w:nsid w:val="31C236DE"/>
    <w:multiLevelType w:val="hybridMultilevel"/>
    <w:tmpl w:val="17D6B432"/>
    <w:lvl w:ilvl="0" w:tplc="58B2129A">
      <w:start w:val="1"/>
      <w:numFmt w:val="lowerRoman"/>
      <w:lvlText w:val="%1."/>
      <w:lvlJc w:val="right"/>
      <w:pPr>
        <w:ind w:left="720" w:hanging="360"/>
      </w:pPr>
    </w:lvl>
    <w:lvl w:ilvl="1" w:tplc="09A09934">
      <w:start w:val="1"/>
      <w:numFmt w:val="lowerLetter"/>
      <w:lvlText w:val="%2."/>
      <w:lvlJc w:val="left"/>
      <w:pPr>
        <w:ind w:left="1440" w:hanging="360"/>
      </w:pPr>
    </w:lvl>
    <w:lvl w:ilvl="2" w:tplc="F9EA3B32">
      <w:start w:val="1"/>
      <w:numFmt w:val="lowerRoman"/>
      <w:lvlText w:val="%3."/>
      <w:lvlJc w:val="right"/>
      <w:pPr>
        <w:ind w:left="2160" w:hanging="180"/>
      </w:pPr>
    </w:lvl>
    <w:lvl w:ilvl="3" w:tplc="41DE371E">
      <w:start w:val="1"/>
      <w:numFmt w:val="decimal"/>
      <w:lvlText w:val="%4."/>
      <w:lvlJc w:val="left"/>
      <w:pPr>
        <w:ind w:left="2880" w:hanging="360"/>
      </w:pPr>
    </w:lvl>
    <w:lvl w:ilvl="4" w:tplc="F79CC548">
      <w:start w:val="1"/>
      <w:numFmt w:val="lowerLetter"/>
      <w:lvlText w:val="%5."/>
      <w:lvlJc w:val="left"/>
      <w:pPr>
        <w:ind w:left="3600" w:hanging="360"/>
      </w:pPr>
    </w:lvl>
    <w:lvl w:ilvl="5" w:tplc="E124AC9C">
      <w:start w:val="1"/>
      <w:numFmt w:val="lowerRoman"/>
      <w:lvlText w:val="%6."/>
      <w:lvlJc w:val="right"/>
      <w:pPr>
        <w:ind w:left="4320" w:hanging="180"/>
      </w:pPr>
    </w:lvl>
    <w:lvl w:ilvl="6" w:tplc="7F0C6FFA">
      <w:start w:val="1"/>
      <w:numFmt w:val="decimal"/>
      <w:lvlText w:val="%7."/>
      <w:lvlJc w:val="left"/>
      <w:pPr>
        <w:ind w:left="5040" w:hanging="360"/>
      </w:pPr>
    </w:lvl>
    <w:lvl w:ilvl="7" w:tplc="42786134">
      <w:start w:val="1"/>
      <w:numFmt w:val="lowerLetter"/>
      <w:lvlText w:val="%8."/>
      <w:lvlJc w:val="left"/>
      <w:pPr>
        <w:ind w:left="5760" w:hanging="360"/>
      </w:pPr>
    </w:lvl>
    <w:lvl w:ilvl="8" w:tplc="6E66C63C">
      <w:start w:val="1"/>
      <w:numFmt w:val="lowerRoman"/>
      <w:lvlText w:val="%9."/>
      <w:lvlJc w:val="right"/>
      <w:pPr>
        <w:ind w:left="6480" w:hanging="180"/>
      </w:pPr>
    </w:lvl>
  </w:abstractNum>
  <w:abstractNum w:abstractNumId="1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57A80B13"/>
    <w:multiLevelType w:val="hybridMultilevel"/>
    <w:tmpl w:val="184EB0C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6A33C88"/>
    <w:multiLevelType w:val="hybridMultilevel"/>
    <w:tmpl w:val="001C8F7E"/>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E0A41C7"/>
    <w:multiLevelType w:val="hybridMultilevel"/>
    <w:tmpl w:val="658AC410"/>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37179314">
    <w:abstractNumId w:val="0"/>
  </w:num>
  <w:num w:numId="2" w16cid:durableId="1585063834">
    <w:abstractNumId w:val="10"/>
  </w:num>
  <w:num w:numId="3" w16cid:durableId="31074053">
    <w:abstractNumId w:val="11"/>
  </w:num>
  <w:num w:numId="4" w16cid:durableId="1821650738">
    <w:abstractNumId w:val="7"/>
  </w:num>
  <w:num w:numId="5" w16cid:durableId="983196232">
    <w:abstractNumId w:val="6"/>
  </w:num>
  <w:num w:numId="6" w16cid:durableId="77679964">
    <w:abstractNumId w:val="16"/>
  </w:num>
  <w:num w:numId="7" w16cid:durableId="943727676">
    <w:abstractNumId w:val="9"/>
  </w:num>
  <w:num w:numId="8" w16cid:durableId="1202207835">
    <w:abstractNumId w:val="12"/>
  </w:num>
  <w:num w:numId="9" w16cid:durableId="231234630">
    <w:abstractNumId w:val="4"/>
  </w:num>
  <w:num w:numId="10" w16cid:durableId="826165726">
    <w:abstractNumId w:val="2"/>
  </w:num>
  <w:num w:numId="11" w16cid:durableId="774250919">
    <w:abstractNumId w:val="17"/>
  </w:num>
  <w:num w:numId="12" w16cid:durableId="102504510">
    <w:abstractNumId w:val="1"/>
  </w:num>
  <w:num w:numId="13" w16cid:durableId="1395196107">
    <w:abstractNumId w:val="15"/>
  </w:num>
  <w:num w:numId="14" w16cid:durableId="372770658">
    <w:abstractNumId w:val="13"/>
  </w:num>
  <w:num w:numId="15" w16cid:durableId="536505427">
    <w:abstractNumId w:val="8"/>
  </w:num>
  <w:num w:numId="16" w16cid:durableId="1911961825">
    <w:abstractNumId w:val="5"/>
  </w:num>
  <w:num w:numId="17" w16cid:durableId="275068555">
    <w:abstractNumId w:val="14"/>
  </w:num>
  <w:num w:numId="18" w16cid:durableId="114985944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ennett, Nicola">
    <w15:presenceInfo w15:providerId="AD" w15:userId="S-1-5-21-1089300992-792545653-2354756378-1065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385"/>
    <w:rsid w:val="00022F2A"/>
    <w:rsid w:val="000300EC"/>
    <w:rsid w:val="0003595B"/>
    <w:rsid w:val="0006669E"/>
    <w:rsid w:val="000713CF"/>
    <w:rsid w:val="00090630"/>
    <w:rsid w:val="00090720"/>
    <w:rsid w:val="000920E0"/>
    <w:rsid w:val="00094B87"/>
    <w:rsid w:val="000A1AE5"/>
    <w:rsid w:val="000A4826"/>
    <w:rsid w:val="000A5418"/>
    <w:rsid w:val="000C15F0"/>
    <w:rsid w:val="000D01C7"/>
    <w:rsid w:val="000F517C"/>
    <w:rsid w:val="000F5540"/>
    <w:rsid w:val="00103C8B"/>
    <w:rsid w:val="00104ACB"/>
    <w:rsid w:val="001273B8"/>
    <w:rsid w:val="001539DD"/>
    <w:rsid w:val="00167EA9"/>
    <w:rsid w:val="001715E9"/>
    <w:rsid w:val="00182505"/>
    <w:rsid w:val="00182C10"/>
    <w:rsid w:val="00184519"/>
    <w:rsid w:val="0019389F"/>
    <w:rsid w:val="00196568"/>
    <w:rsid w:val="001A2F16"/>
    <w:rsid w:val="001A7545"/>
    <w:rsid w:val="001B18C2"/>
    <w:rsid w:val="001C2B9C"/>
    <w:rsid w:val="001C78A5"/>
    <w:rsid w:val="001D5D7E"/>
    <w:rsid w:val="001E08FB"/>
    <w:rsid w:val="001E151A"/>
    <w:rsid w:val="001E63A3"/>
    <w:rsid w:val="001F0154"/>
    <w:rsid w:val="001F2466"/>
    <w:rsid w:val="001F3A28"/>
    <w:rsid w:val="0020769A"/>
    <w:rsid w:val="00213077"/>
    <w:rsid w:val="0021588B"/>
    <w:rsid w:val="002216AC"/>
    <w:rsid w:val="00250CFE"/>
    <w:rsid w:val="00254A1B"/>
    <w:rsid w:val="00254E60"/>
    <w:rsid w:val="00261350"/>
    <w:rsid w:val="002624D9"/>
    <w:rsid w:val="00266899"/>
    <w:rsid w:val="00271508"/>
    <w:rsid w:val="0028454D"/>
    <w:rsid w:val="00291C9E"/>
    <w:rsid w:val="002926D4"/>
    <w:rsid w:val="00294C06"/>
    <w:rsid w:val="002B4101"/>
    <w:rsid w:val="002C07DA"/>
    <w:rsid w:val="002C7EA9"/>
    <w:rsid w:val="002D21C2"/>
    <w:rsid w:val="002E2B2D"/>
    <w:rsid w:val="002F5401"/>
    <w:rsid w:val="0031047D"/>
    <w:rsid w:val="00341CD0"/>
    <w:rsid w:val="00342F20"/>
    <w:rsid w:val="003478EF"/>
    <w:rsid w:val="003500E0"/>
    <w:rsid w:val="003539D6"/>
    <w:rsid w:val="003669CB"/>
    <w:rsid w:val="003809C7"/>
    <w:rsid w:val="00382004"/>
    <w:rsid w:val="00385942"/>
    <w:rsid w:val="00390180"/>
    <w:rsid w:val="00397451"/>
    <w:rsid w:val="003A3B9E"/>
    <w:rsid w:val="003A7F16"/>
    <w:rsid w:val="003B6263"/>
    <w:rsid w:val="003B7D32"/>
    <w:rsid w:val="003C11A1"/>
    <w:rsid w:val="003C167B"/>
    <w:rsid w:val="003C64A7"/>
    <w:rsid w:val="003D3FDA"/>
    <w:rsid w:val="00417015"/>
    <w:rsid w:val="00420822"/>
    <w:rsid w:val="00435CD3"/>
    <w:rsid w:val="0045458F"/>
    <w:rsid w:val="00460753"/>
    <w:rsid w:val="00461D09"/>
    <w:rsid w:val="004633B4"/>
    <w:rsid w:val="00470093"/>
    <w:rsid w:val="00473BBB"/>
    <w:rsid w:val="004745C7"/>
    <w:rsid w:val="00491442"/>
    <w:rsid w:val="00493F99"/>
    <w:rsid w:val="00495E04"/>
    <w:rsid w:val="004A3B46"/>
    <w:rsid w:val="004B3553"/>
    <w:rsid w:val="004B6106"/>
    <w:rsid w:val="004C057E"/>
    <w:rsid w:val="004D362A"/>
    <w:rsid w:val="00506822"/>
    <w:rsid w:val="005154C0"/>
    <w:rsid w:val="00521D3E"/>
    <w:rsid w:val="00530E8C"/>
    <w:rsid w:val="00532959"/>
    <w:rsid w:val="00545933"/>
    <w:rsid w:val="00557544"/>
    <w:rsid w:val="00587875"/>
    <w:rsid w:val="005939B5"/>
    <w:rsid w:val="00595E16"/>
    <w:rsid w:val="00595F1B"/>
    <w:rsid w:val="00596770"/>
    <w:rsid w:val="00597E68"/>
    <w:rsid w:val="005A561F"/>
    <w:rsid w:val="005B4FF6"/>
    <w:rsid w:val="005C5D55"/>
    <w:rsid w:val="00603DA6"/>
    <w:rsid w:val="00607E2B"/>
    <w:rsid w:val="006139D6"/>
    <w:rsid w:val="00615134"/>
    <w:rsid w:val="00623CE1"/>
    <w:rsid w:val="006257FC"/>
    <w:rsid w:val="00626A1E"/>
    <w:rsid w:val="0063062B"/>
    <w:rsid w:val="00630B25"/>
    <w:rsid w:val="00633922"/>
    <w:rsid w:val="00634FB3"/>
    <w:rsid w:val="0064269D"/>
    <w:rsid w:val="00643B73"/>
    <w:rsid w:val="00662815"/>
    <w:rsid w:val="00667229"/>
    <w:rsid w:val="00671EAA"/>
    <w:rsid w:val="00682BE5"/>
    <w:rsid w:val="00690FED"/>
    <w:rsid w:val="006939A5"/>
    <w:rsid w:val="00696442"/>
    <w:rsid w:val="006B190B"/>
    <w:rsid w:val="006B1962"/>
    <w:rsid w:val="006B335F"/>
    <w:rsid w:val="006C5A78"/>
    <w:rsid w:val="006F09C5"/>
    <w:rsid w:val="00712451"/>
    <w:rsid w:val="00731041"/>
    <w:rsid w:val="007319FC"/>
    <w:rsid w:val="00732F08"/>
    <w:rsid w:val="00733383"/>
    <w:rsid w:val="007350C6"/>
    <w:rsid w:val="0074190C"/>
    <w:rsid w:val="00754B88"/>
    <w:rsid w:val="007577F3"/>
    <w:rsid w:val="00762576"/>
    <w:rsid w:val="00772F3C"/>
    <w:rsid w:val="00791060"/>
    <w:rsid w:val="00795A97"/>
    <w:rsid w:val="00796084"/>
    <w:rsid w:val="007A6A04"/>
    <w:rsid w:val="007B5626"/>
    <w:rsid w:val="007F3D5D"/>
    <w:rsid w:val="007F4ECE"/>
    <w:rsid w:val="0080570B"/>
    <w:rsid w:val="008148E1"/>
    <w:rsid w:val="00827C8B"/>
    <w:rsid w:val="008319BF"/>
    <w:rsid w:val="008655EC"/>
    <w:rsid w:val="008833E3"/>
    <w:rsid w:val="008841F1"/>
    <w:rsid w:val="008A396A"/>
    <w:rsid w:val="008B1F2F"/>
    <w:rsid w:val="008C3D35"/>
    <w:rsid w:val="008C7BA1"/>
    <w:rsid w:val="008D0E09"/>
    <w:rsid w:val="008D1DB6"/>
    <w:rsid w:val="008E3045"/>
    <w:rsid w:val="008E6B7B"/>
    <w:rsid w:val="008F0F70"/>
    <w:rsid w:val="008F6565"/>
    <w:rsid w:val="00942816"/>
    <w:rsid w:val="00943AF3"/>
    <w:rsid w:val="0097693B"/>
    <w:rsid w:val="00986535"/>
    <w:rsid w:val="00992351"/>
    <w:rsid w:val="00993355"/>
    <w:rsid w:val="009A1ECF"/>
    <w:rsid w:val="009A4A6D"/>
    <w:rsid w:val="009B1C18"/>
    <w:rsid w:val="009C05C2"/>
    <w:rsid w:val="009E5BCA"/>
    <w:rsid w:val="009E7ACB"/>
    <w:rsid w:val="009F0658"/>
    <w:rsid w:val="00A13265"/>
    <w:rsid w:val="00A260DD"/>
    <w:rsid w:val="00A4164C"/>
    <w:rsid w:val="00A41F75"/>
    <w:rsid w:val="00A53122"/>
    <w:rsid w:val="00A552AE"/>
    <w:rsid w:val="00A55820"/>
    <w:rsid w:val="00A62A20"/>
    <w:rsid w:val="00A71136"/>
    <w:rsid w:val="00A849DD"/>
    <w:rsid w:val="00A84C13"/>
    <w:rsid w:val="00AA474C"/>
    <w:rsid w:val="00AA6C59"/>
    <w:rsid w:val="00AC5F7C"/>
    <w:rsid w:val="00AD29E4"/>
    <w:rsid w:val="00AD7E5F"/>
    <w:rsid w:val="00AF4C64"/>
    <w:rsid w:val="00B00A8E"/>
    <w:rsid w:val="00B01AA1"/>
    <w:rsid w:val="00B05FE5"/>
    <w:rsid w:val="00B25B90"/>
    <w:rsid w:val="00B30C81"/>
    <w:rsid w:val="00B4793B"/>
    <w:rsid w:val="00B53AE4"/>
    <w:rsid w:val="00B60228"/>
    <w:rsid w:val="00B623AD"/>
    <w:rsid w:val="00B90441"/>
    <w:rsid w:val="00B90D0A"/>
    <w:rsid w:val="00BA70D3"/>
    <w:rsid w:val="00BC6D6B"/>
    <w:rsid w:val="00BD7E48"/>
    <w:rsid w:val="00BE75A2"/>
    <w:rsid w:val="00BF5ABC"/>
    <w:rsid w:val="00C041D2"/>
    <w:rsid w:val="00C10614"/>
    <w:rsid w:val="00C15633"/>
    <w:rsid w:val="00C15799"/>
    <w:rsid w:val="00C357AD"/>
    <w:rsid w:val="00C3695D"/>
    <w:rsid w:val="00C4785B"/>
    <w:rsid w:val="00C6069C"/>
    <w:rsid w:val="00C701B9"/>
    <w:rsid w:val="00C85119"/>
    <w:rsid w:val="00C900BC"/>
    <w:rsid w:val="00CA2FAA"/>
    <w:rsid w:val="00CA478D"/>
    <w:rsid w:val="00CB75C8"/>
    <w:rsid w:val="00CC4B55"/>
    <w:rsid w:val="00CD5431"/>
    <w:rsid w:val="00CE278C"/>
    <w:rsid w:val="00CF2491"/>
    <w:rsid w:val="00CF53BB"/>
    <w:rsid w:val="00D0464B"/>
    <w:rsid w:val="00D06C0C"/>
    <w:rsid w:val="00D1252E"/>
    <w:rsid w:val="00D348D1"/>
    <w:rsid w:val="00D421BD"/>
    <w:rsid w:val="00D42776"/>
    <w:rsid w:val="00D43E8F"/>
    <w:rsid w:val="00D52305"/>
    <w:rsid w:val="00D57772"/>
    <w:rsid w:val="00D63172"/>
    <w:rsid w:val="00D643DC"/>
    <w:rsid w:val="00D715CA"/>
    <w:rsid w:val="00D72AE3"/>
    <w:rsid w:val="00D75244"/>
    <w:rsid w:val="00D75A4D"/>
    <w:rsid w:val="00D76479"/>
    <w:rsid w:val="00D76F29"/>
    <w:rsid w:val="00D8355B"/>
    <w:rsid w:val="00D8478B"/>
    <w:rsid w:val="00D86151"/>
    <w:rsid w:val="00DA7595"/>
    <w:rsid w:val="00DB0A68"/>
    <w:rsid w:val="00DC43A3"/>
    <w:rsid w:val="00DD0603"/>
    <w:rsid w:val="00DD7C09"/>
    <w:rsid w:val="00E0124F"/>
    <w:rsid w:val="00E2344A"/>
    <w:rsid w:val="00E37840"/>
    <w:rsid w:val="00E534CE"/>
    <w:rsid w:val="00E674D3"/>
    <w:rsid w:val="00E708F3"/>
    <w:rsid w:val="00E70FD0"/>
    <w:rsid w:val="00E71374"/>
    <w:rsid w:val="00E82230"/>
    <w:rsid w:val="00E86073"/>
    <w:rsid w:val="00EA6162"/>
    <w:rsid w:val="00EB1322"/>
    <w:rsid w:val="00EB49C2"/>
    <w:rsid w:val="00EB4DC0"/>
    <w:rsid w:val="00EC21DD"/>
    <w:rsid w:val="00EC7F2B"/>
    <w:rsid w:val="00ED10DD"/>
    <w:rsid w:val="00ED6425"/>
    <w:rsid w:val="00EE47CA"/>
    <w:rsid w:val="00EF042F"/>
    <w:rsid w:val="00EF189C"/>
    <w:rsid w:val="00EF53C3"/>
    <w:rsid w:val="00F11135"/>
    <w:rsid w:val="00F14BA8"/>
    <w:rsid w:val="00F21C70"/>
    <w:rsid w:val="00F32B22"/>
    <w:rsid w:val="00F36FD6"/>
    <w:rsid w:val="00F51A81"/>
    <w:rsid w:val="00F66584"/>
    <w:rsid w:val="00F72430"/>
    <w:rsid w:val="00F84067"/>
    <w:rsid w:val="00F9112A"/>
    <w:rsid w:val="00FC6EC3"/>
    <w:rsid w:val="00FE3DE5"/>
    <w:rsid w:val="00FF1943"/>
    <w:rsid w:val="00FF7341"/>
    <w:rsid w:val="03362C72"/>
    <w:rsid w:val="045AC5CC"/>
    <w:rsid w:val="050C8B1C"/>
    <w:rsid w:val="058A0796"/>
    <w:rsid w:val="0668DB94"/>
    <w:rsid w:val="077A09C9"/>
    <w:rsid w:val="089E0D07"/>
    <w:rsid w:val="0A94E5F9"/>
    <w:rsid w:val="0ACAA5AE"/>
    <w:rsid w:val="0BF588C2"/>
    <w:rsid w:val="0C7EC49C"/>
    <w:rsid w:val="0F79023D"/>
    <w:rsid w:val="0FB735DC"/>
    <w:rsid w:val="11128F04"/>
    <w:rsid w:val="13C05A04"/>
    <w:rsid w:val="14618CA4"/>
    <w:rsid w:val="147D2291"/>
    <w:rsid w:val="153305C3"/>
    <w:rsid w:val="1817AEA3"/>
    <w:rsid w:val="198CA6D2"/>
    <w:rsid w:val="19F1AE81"/>
    <w:rsid w:val="1D5D6506"/>
    <w:rsid w:val="1D774060"/>
    <w:rsid w:val="1DE41676"/>
    <w:rsid w:val="1E13EBC2"/>
    <w:rsid w:val="1F054331"/>
    <w:rsid w:val="1F814961"/>
    <w:rsid w:val="2197F40D"/>
    <w:rsid w:val="22596DA7"/>
    <w:rsid w:val="22CC9557"/>
    <w:rsid w:val="2309032B"/>
    <w:rsid w:val="2331036A"/>
    <w:rsid w:val="234D371B"/>
    <w:rsid w:val="23E023A4"/>
    <w:rsid w:val="2457A0B5"/>
    <w:rsid w:val="24D18093"/>
    <w:rsid w:val="26481FBD"/>
    <w:rsid w:val="269FE5F3"/>
    <w:rsid w:val="27639087"/>
    <w:rsid w:val="2947DFB1"/>
    <w:rsid w:val="2967D140"/>
    <w:rsid w:val="2A224220"/>
    <w:rsid w:val="2AD0C84C"/>
    <w:rsid w:val="2BCBBA93"/>
    <w:rsid w:val="2D1A36B9"/>
    <w:rsid w:val="2D4C30A6"/>
    <w:rsid w:val="2F7E3173"/>
    <w:rsid w:val="31C28D28"/>
    <w:rsid w:val="31C5378B"/>
    <w:rsid w:val="31D851EC"/>
    <w:rsid w:val="32696CC9"/>
    <w:rsid w:val="32C7AB2D"/>
    <w:rsid w:val="33FF83ED"/>
    <w:rsid w:val="348C86CD"/>
    <w:rsid w:val="34C8C4FE"/>
    <w:rsid w:val="364C5613"/>
    <w:rsid w:val="3737C95E"/>
    <w:rsid w:val="373B4936"/>
    <w:rsid w:val="37A26CDB"/>
    <w:rsid w:val="387E9E05"/>
    <w:rsid w:val="3ECE1548"/>
    <w:rsid w:val="3EE6328E"/>
    <w:rsid w:val="405EF16F"/>
    <w:rsid w:val="41B6782F"/>
    <w:rsid w:val="42E1D203"/>
    <w:rsid w:val="437AA4F5"/>
    <w:rsid w:val="440B486B"/>
    <w:rsid w:val="4998650D"/>
    <w:rsid w:val="4A809FA1"/>
    <w:rsid w:val="4AFE45EC"/>
    <w:rsid w:val="4B09B300"/>
    <w:rsid w:val="4B113B6B"/>
    <w:rsid w:val="4D32C10C"/>
    <w:rsid w:val="4F8F12D4"/>
    <w:rsid w:val="50220D64"/>
    <w:rsid w:val="515897C7"/>
    <w:rsid w:val="5175A25E"/>
    <w:rsid w:val="521CF1CF"/>
    <w:rsid w:val="5280FD03"/>
    <w:rsid w:val="5288FA1A"/>
    <w:rsid w:val="559E3C60"/>
    <w:rsid w:val="5630D871"/>
    <w:rsid w:val="56D26E4A"/>
    <w:rsid w:val="56DC53DC"/>
    <w:rsid w:val="583E26F3"/>
    <w:rsid w:val="58FF1B36"/>
    <w:rsid w:val="5E91B4D4"/>
    <w:rsid w:val="5FC0D26F"/>
    <w:rsid w:val="5FD804B8"/>
    <w:rsid w:val="61520299"/>
    <w:rsid w:val="622018C6"/>
    <w:rsid w:val="62682B53"/>
    <w:rsid w:val="63589C44"/>
    <w:rsid w:val="6516F15D"/>
    <w:rsid w:val="653B1B01"/>
    <w:rsid w:val="673672D9"/>
    <w:rsid w:val="67444ADC"/>
    <w:rsid w:val="685EE86B"/>
    <w:rsid w:val="6A14F0A7"/>
    <w:rsid w:val="6C12C488"/>
    <w:rsid w:val="6C6A2E58"/>
    <w:rsid w:val="6D349291"/>
    <w:rsid w:val="6DD255EF"/>
    <w:rsid w:val="6DF44A34"/>
    <w:rsid w:val="6EA8303A"/>
    <w:rsid w:val="6F9363D2"/>
    <w:rsid w:val="6FE89FE0"/>
    <w:rsid w:val="702E4318"/>
    <w:rsid w:val="72723806"/>
    <w:rsid w:val="73FD9979"/>
    <w:rsid w:val="76494AF7"/>
    <w:rsid w:val="76AEF709"/>
    <w:rsid w:val="771B47F7"/>
    <w:rsid w:val="773D6676"/>
    <w:rsid w:val="785AF7ED"/>
    <w:rsid w:val="78C2D368"/>
    <w:rsid w:val="7924A352"/>
    <w:rsid w:val="7AF74B54"/>
    <w:rsid w:val="7B1121DF"/>
    <w:rsid w:val="7B801AFB"/>
    <w:rsid w:val="7B9F3CD8"/>
    <w:rsid w:val="7C7BCF8C"/>
    <w:rsid w:val="7DE4CCA0"/>
    <w:rsid w:val="7E120793"/>
    <w:rsid w:val="7EBACD21"/>
    <w:rsid w:val="7F3C1D7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602B46"/>
  <w15:docId w15:val="{6D5CF89F-CD09-4586-9194-DCFD350F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basedOn w:val="Normal"/>
    <w:link w:val="ListParagraphChar"/>
    <w:uiPriority w:val="34"/>
    <w:qFormat/>
    <w:rsid w:val="00D06C0C"/>
    <w:pPr>
      <w:ind w:left="720"/>
      <w:contextualSpacing/>
    </w:pPr>
  </w:style>
  <w:style w:type="character" w:customStyle="1" w:styleId="ListParagraphChar">
    <w:name w:val="List Paragraph Char"/>
    <w:link w:val="ListParagraph"/>
    <w:uiPriority w:val="34"/>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rsid w:val="00BF5ABC"/>
    <w:rPr>
      <w:rFonts w:asciiTheme="minorHAnsi" w:hAnsiTheme="minorHAnsi"/>
    </w:rPr>
  </w:style>
  <w:style w:type="character" w:styleId="CommentReference">
    <w:name w:val="annotation reference"/>
    <w:basedOn w:val="DefaultParagraphFont"/>
    <w:semiHidden/>
    <w:unhideWhenUsed/>
    <w:rsid w:val="00390180"/>
    <w:rPr>
      <w:sz w:val="18"/>
      <w:szCs w:val="18"/>
    </w:rPr>
  </w:style>
  <w:style w:type="paragraph" w:styleId="CommentText">
    <w:name w:val="annotation text"/>
    <w:basedOn w:val="Normal"/>
    <w:link w:val="CommentTextChar"/>
    <w:semiHidden/>
    <w:unhideWhenUsed/>
    <w:rsid w:val="00390180"/>
  </w:style>
  <w:style w:type="character" w:customStyle="1" w:styleId="CommentTextChar">
    <w:name w:val="Comment Text Char"/>
    <w:basedOn w:val="DefaultParagraphFont"/>
    <w:link w:val="CommentText"/>
    <w:semiHidden/>
    <w:rsid w:val="00390180"/>
    <w:rPr>
      <w:rFonts w:eastAsia="BatangChe"/>
      <w:sz w:val="24"/>
      <w:szCs w:val="24"/>
    </w:rPr>
  </w:style>
  <w:style w:type="paragraph" w:styleId="CommentSubject">
    <w:name w:val="annotation subject"/>
    <w:basedOn w:val="CommentText"/>
    <w:next w:val="CommentText"/>
    <w:link w:val="CommentSubjectChar"/>
    <w:semiHidden/>
    <w:unhideWhenUsed/>
    <w:rsid w:val="00390180"/>
    <w:rPr>
      <w:b/>
      <w:bCs/>
    </w:rPr>
  </w:style>
  <w:style w:type="character" w:customStyle="1" w:styleId="CommentSubjectChar">
    <w:name w:val="Comment Subject Char"/>
    <w:basedOn w:val="CommentTextChar"/>
    <w:link w:val="CommentSubject"/>
    <w:semiHidden/>
    <w:rsid w:val="00390180"/>
    <w:rPr>
      <w:rFonts w:eastAsia="BatangChe"/>
      <w:b/>
      <w:bCs/>
      <w:sz w:val="24"/>
      <w:szCs w:val="24"/>
    </w:rPr>
  </w:style>
  <w:style w:type="character" w:customStyle="1" w:styleId="ui-provider">
    <w:name w:val="ui-provider"/>
    <w:basedOn w:val="DefaultParagraphFont"/>
    <w:uiPriority w:val="1"/>
    <w:rsid w:val="24D18093"/>
    <w:rPr>
      <w:rFonts w:ascii="Times New Roman" w:eastAsia="Batang"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3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itu.int/md/D22-TDAG32-C-0018/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0C85A0B969A774F87A7D55FBE62B5FC" ma:contentTypeVersion="14" ma:contentTypeDescription="Create a new document." ma:contentTypeScope="" ma:versionID="8a527d219c6a09289036ac2016accc54">
  <xsd:schema xmlns:xsd="http://www.w3.org/2001/XMLSchema" xmlns:xs="http://www.w3.org/2001/XMLSchema" xmlns:p="http://schemas.microsoft.com/office/2006/metadata/properties" xmlns:ns2="8398743d-f1a1-4553-a233-ec1bd5105832" xmlns:ns3="c7e771be-c3f3-4415-a01f-6b382566ad45" targetNamespace="http://schemas.microsoft.com/office/2006/metadata/properties" ma:root="true" ma:fieldsID="f7ef920e1df34eda14f31c37d51f1179" ns2:_="" ns3:_="">
    <xsd:import namespace="8398743d-f1a1-4553-a233-ec1bd5105832"/>
    <xsd:import namespace="c7e771be-c3f3-4415-a01f-6b382566ad4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Reviewed"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743d-f1a1-4553-a233-ec1bd510583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7f8a4516-4c1b-40a3-af95-dae598a73ad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Reviewed" ma:index="20" nillable="true" ma:displayName="Reviewed" ma:description="Consent to proceed to upload it" ma:format="Dropdown" ma:internalName="Reviewed">
      <xsd:simpleType>
        <xsd:restriction base="dms:Choice">
          <xsd:enumeration value="YES"/>
          <xsd:enumeration value="NO"/>
          <xsd:enumeration value="Pending"/>
          <xsd:enumeration value="Choice 4"/>
        </xsd:restriction>
      </xsd:simpleType>
    </xsd:element>
    <xsd:element name="Note" ma:index="21" nillable="true" ma:displayName="Note" ma:format="Dropdown" ma:internalName="No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771be-c3f3-4415-a01f-6b382566ad4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66d084f-d2bf-4f72-8d7b-287019b78728}" ma:internalName="TaxCatchAll" ma:showField="CatchAllData" ma:web="c7e771be-c3f3-4415-a01f-6b382566ad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7e771be-c3f3-4415-a01f-6b382566ad45" xsi:nil="true"/>
    <lcf76f155ced4ddcb4097134ff3c332f xmlns="8398743d-f1a1-4553-a233-ec1bd5105832">
      <Terms xmlns="http://schemas.microsoft.com/office/infopath/2007/PartnerControls"/>
    </lcf76f155ced4ddcb4097134ff3c332f>
    <Reviewed xmlns="8398743d-f1a1-4553-a233-ec1bd5105832">YES</Reviewed>
    <Note xmlns="8398743d-f1a1-4553-a233-ec1bd5105832" xsi:nil="true"/>
  </documentManagement>
</p:properties>
</file>

<file path=customXml/itemProps1.xml><?xml version="1.0" encoding="utf-8"?>
<ds:datastoreItem xmlns:ds="http://schemas.openxmlformats.org/officeDocument/2006/customXml" ds:itemID="{C7EFE8D8-5DCC-4159-873D-26059095926F}">
  <ds:schemaRefs>
    <ds:schemaRef ds:uri="http://schemas.microsoft.com/sharepoint/v3/contenttype/forms"/>
  </ds:schemaRefs>
</ds:datastoreItem>
</file>

<file path=customXml/itemProps2.xml><?xml version="1.0" encoding="utf-8"?>
<ds:datastoreItem xmlns:ds="http://schemas.openxmlformats.org/officeDocument/2006/customXml" ds:itemID="{2B0899F3-EF93-4464-A2E9-067CC6B686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98743d-f1a1-4553-a233-ec1bd5105832"/>
    <ds:schemaRef ds:uri="c7e771be-c3f3-4415-a01f-6b382566ad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ABD92A-EA78-4A11-8D9F-41A2BB95B219}">
  <ds:schemaRefs>
    <ds:schemaRef ds:uri="http://schemas.microsoft.com/office/2006/metadata/properties"/>
    <ds:schemaRef ds:uri="http://schemas.microsoft.com/office/infopath/2007/PartnerControls"/>
    <ds:schemaRef ds:uri="c7e771be-c3f3-4415-a01f-6b382566ad45"/>
    <ds:schemaRef ds:uri="8398743d-f1a1-4553-a233-ec1bd5105832"/>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1980</Words>
  <Characters>11291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13245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Nidup Gyeltshen</cp:lastModifiedBy>
  <cp:revision>20</cp:revision>
  <cp:lastPrinted>2004-07-28T02:14:00Z</cp:lastPrinted>
  <dcterms:created xsi:type="dcterms:W3CDTF">2025-07-17T11:59:00Z</dcterms:created>
  <dcterms:modified xsi:type="dcterms:W3CDTF">2025-09-24T04:49:00Z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0x010100D0C85A0B969A774F87A7D55FBE62B5FC</vt:lpwstr>
  </property>
  <property fmtid="{D5CDD505-2E9C-101B-9397-08002B2CF9AE}" pid="3" name="MediaServiceImageTags">
    <vt:lpwstr/>
  </property>
</Properties>
</file>