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EDE320" w14:textId="77777777" w:rsidR="00F72430" w:rsidRPr="009C5654" w:rsidRDefault="00F72430" w:rsidP="00EE47CA">
      <w:pPr>
        <w:rPr>
          <w:rFonts w:eastAsiaTheme="minorEastAsia"/>
          <w:bCs/>
          <w:lang w:eastAsia="ja-JP"/>
        </w:rPr>
      </w:pPr>
    </w:p>
    <w:p w14:paraId="6A3E8B8A" w14:textId="28DE99A0" w:rsidR="00D570D3" w:rsidRPr="003246B0" w:rsidRDefault="008A0234" w:rsidP="008A0234">
      <w:pPr>
        <w:jc w:val="right"/>
        <w:rPr>
          <w:rFonts w:asciiTheme="minorHAnsi" w:eastAsiaTheme="minorEastAsia" w:hAnsiTheme="minorHAnsi" w:cstheme="minorHAnsi"/>
          <w:b/>
          <w:u w:val="single"/>
          <w:lang w:eastAsia="ja-JP"/>
        </w:rPr>
      </w:pPr>
      <w:r w:rsidRPr="003246B0">
        <w:rPr>
          <w:rFonts w:asciiTheme="minorHAnsi" w:eastAsiaTheme="minorEastAsia" w:hAnsiTheme="minorHAnsi" w:cstheme="minorHAnsi"/>
          <w:b/>
          <w:u w:val="single"/>
          <w:lang w:eastAsia="ja-JP"/>
        </w:rPr>
        <w:t>PACP-0</w:t>
      </w:r>
      <w:r w:rsidR="009A5B86">
        <w:rPr>
          <w:rFonts w:asciiTheme="minorHAnsi" w:eastAsiaTheme="minorEastAsia" w:hAnsiTheme="minorHAnsi" w:cstheme="minorHAnsi"/>
          <w:b/>
          <w:u w:val="single"/>
          <w:lang w:eastAsia="ja-JP"/>
        </w:rPr>
        <w:t>2</w:t>
      </w:r>
    </w:p>
    <w:p w14:paraId="7C7C113C" w14:textId="77777777" w:rsidR="00D570D3" w:rsidRDefault="00D570D3" w:rsidP="00D570D3">
      <w:pPr>
        <w:jc w:val="center"/>
        <w:rPr>
          <w:rFonts w:eastAsiaTheme="minorEastAsia"/>
          <w:bCs/>
          <w:lang w:eastAsia="ja-JP"/>
        </w:rPr>
      </w:pPr>
    </w:p>
    <w:p w14:paraId="3EAE1E69" w14:textId="454B6262" w:rsidR="00D570D3" w:rsidRDefault="00D570D3" w:rsidP="00D570D3">
      <w:pPr>
        <w:jc w:val="center"/>
        <w:rPr>
          <w:rFonts w:eastAsiaTheme="minorEastAsia"/>
          <w:b/>
          <w:lang w:eastAsia="ja-JP"/>
        </w:rPr>
      </w:pPr>
      <w:r>
        <w:rPr>
          <w:rFonts w:eastAsiaTheme="minorEastAsia"/>
          <w:b/>
          <w:lang w:eastAsia="ja-JP"/>
        </w:rPr>
        <w:t>PRELIMINARY APT COMMON PROPOSAL</w:t>
      </w:r>
    </w:p>
    <w:p w14:paraId="38D18679" w14:textId="77777777" w:rsidR="00D570D3" w:rsidRDefault="00D570D3" w:rsidP="00D570D3">
      <w:pPr>
        <w:jc w:val="center"/>
        <w:rPr>
          <w:rFonts w:eastAsiaTheme="minorEastAsia"/>
          <w:b/>
          <w:lang w:eastAsia="ja-JP"/>
        </w:rPr>
      </w:pPr>
    </w:p>
    <w:p w14:paraId="5A1C702B" w14:textId="55183E08" w:rsidR="005D33B2" w:rsidRDefault="005D33B2" w:rsidP="00D570D3">
      <w:pPr>
        <w:jc w:val="center"/>
        <w:rPr>
          <w:rFonts w:eastAsiaTheme="minorEastAsia"/>
          <w:b/>
          <w:lang w:eastAsia="ja-JP"/>
        </w:rPr>
      </w:pPr>
      <w:r w:rsidRPr="009C5654">
        <w:rPr>
          <w:rFonts w:eastAsiaTheme="minorEastAsia"/>
          <w:b/>
          <w:lang w:eastAsia="ja-JP"/>
        </w:rPr>
        <w:t xml:space="preserve">MODIFICATIONS TO </w:t>
      </w:r>
      <w:r w:rsidR="004E78B9">
        <w:rPr>
          <w:rFonts w:eastAsiaTheme="minorEastAsia"/>
          <w:b/>
          <w:lang w:eastAsia="ja-JP"/>
        </w:rPr>
        <w:t xml:space="preserve">BAKU </w:t>
      </w:r>
      <w:r w:rsidR="004B770A">
        <w:rPr>
          <w:rFonts w:eastAsiaTheme="minorEastAsia"/>
          <w:b/>
          <w:lang w:eastAsia="ja-JP"/>
        </w:rPr>
        <w:t>ACTION PLAN</w:t>
      </w:r>
    </w:p>
    <w:p w14:paraId="1E5EAE3C" w14:textId="314F03BF" w:rsidR="00D570D3" w:rsidRDefault="00D570D3" w:rsidP="00D570D3">
      <w:pPr>
        <w:jc w:val="center"/>
        <w:rPr>
          <w:rFonts w:eastAsiaTheme="minorEastAsia"/>
          <w:b/>
          <w:lang w:eastAsia="ja-JP"/>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143"/>
      </w:tblGrid>
      <w:tr w:rsidR="00D570D3" w14:paraId="125DADC1" w14:textId="77777777" w:rsidTr="00757683">
        <w:tc>
          <w:tcPr>
            <w:tcW w:w="9163" w:type="dxa"/>
          </w:tcPr>
          <w:p w14:paraId="27CD2F78" w14:textId="77777777" w:rsidR="00D570D3" w:rsidRDefault="00D570D3" w:rsidP="00757683"/>
          <w:p w14:paraId="05A2E5F7" w14:textId="77777777" w:rsidR="00D570D3" w:rsidRDefault="00D570D3" w:rsidP="00757683">
            <w:pPr>
              <w:rPr>
                <w:b/>
                <w:bCs/>
              </w:rPr>
            </w:pPr>
            <w:r w:rsidRPr="00261350">
              <w:rPr>
                <w:b/>
                <w:bCs/>
              </w:rPr>
              <w:t>Summary:</w:t>
            </w:r>
          </w:p>
          <w:p w14:paraId="555CE043" w14:textId="77777777" w:rsidR="00D570D3" w:rsidRDefault="00D570D3" w:rsidP="00757683">
            <w:pPr>
              <w:rPr>
                <w:b/>
                <w:bCs/>
              </w:rPr>
            </w:pPr>
          </w:p>
          <w:p w14:paraId="671458A2" w14:textId="54BB6821" w:rsidR="00D570D3" w:rsidRDefault="00D570D3" w:rsidP="003246B0">
            <w:pPr>
              <w:jc w:val="both"/>
            </w:pPr>
            <w:r>
              <w:t xml:space="preserve">It is proposed to amend text of </w:t>
            </w:r>
            <w:r w:rsidRPr="00D570D3">
              <w:t>Baku Action Plan 2025</w:t>
            </w:r>
            <w:r>
              <w:t xml:space="preserve">. </w:t>
            </w:r>
            <w:r w:rsidRPr="00D570D3">
              <w:t xml:space="preserve">The Baku Action Plan (Action Plan) is an important document outlining ITU-D priorities, activities, and associated outcomes and outputs for 2026-2029, to be agreed at WTDC-25. Following the work of the TDAG Working Group on the ITU-D Priorities (TDAG-WG-ITUDP), TDAG-25 agreed a draft Action Plan for members to consider further through their regional preparatory processes for WTDC-25. </w:t>
            </w:r>
            <w:r w:rsidR="00E267F0" w:rsidRPr="009C579C">
              <w:t>APT Member administrations</w:t>
            </w:r>
            <w:r w:rsidR="009C579C">
              <w:t xml:space="preserve"> </w:t>
            </w:r>
            <w:r w:rsidRPr="00D570D3">
              <w:t>propose updates to the draft Action Plan to add guiding principles, edits for clarification, and include Indicators to measure proposed Outcomes.</w:t>
            </w:r>
          </w:p>
          <w:p w14:paraId="187CF725" w14:textId="77777777" w:rsidR="00D570D3" w:rsidRDefault="00D570D3" w:rsidP="00757683">
            <w:pPr>
              <w:rPr>
                <w:b/>
                <w:bCs/>
              </w:rPr>
            </w:pPr>
          </w:p>
          <w:p w14:paraId="0D2207DB" w14:textId="77777777" w:rsidR="00D570D3" w:rsidRDefault="00D570D3" w:rsidP="00757683">
            <w:pPr>
              <w:rPr>
                <w:b/>
                <w:bCs/>
              </w:rPr>
            </w:pPr>
            <w:r>
              <w:rPr>
                <w:b/>
                <w:bCs/>
              </w:rPr>
              <w:t>Expected Results:</w:t>
            </w:r>
          </w:p>
          <w:p w14:paraId="6D9425FC" w14:textId="77777777" w:rsidR="00D570D3" w:rsidRDefault="00D570D3" w:rsidP="00757683">
            <w:pPr>
              <w:rPr>
                <w:b/>
                <w:bCs/>
              </w:rPr>
            </w:pPr>
          </w:p>
          <w:p w14:paraId="0AA5EE0E" w14:textId="2EC46C89" w:rsidR="00D570D3" w:rsidRDefault="00D570D3" w:rsidP="003246B0">
            <w:pPr>
              <w:jc w:val="both"/>
            </w:pPr>
            <w:r>
              <w:t xml:space="preserve">APT Member administrations invite WTDC to examine the proposal and approve the changes to </w:t>
            </w:r>
            <w:r w:rsidRPr="00D570D3">
              <w:t>Baku Action Plan 2025</w:t>
            </w:r>
            <w:r>
              <w:t xml:space="preserve">. </w:t>
            </w:r>
          </w:p>
          <w:p w14:paraId="40847E10" w14:textId="77777777" w:rsidR="00D570D3" w:rsidRDefault="00D570D3" w:rsidP="00757683">
            <w:pPr>
              <w:rPr>
                <w:b/>
                <w:bCs/>
              </w:rPr>
            </w:pPr>
          </w:p>
          <w:p w14:paraId="1AAA4D21" w14:textId="6A10A258" w:rsidR="00D570D3" w:rsidRPr="00D570D3" w:rsidRDefault="00D570D3" w:rsidP="00D570D3">
            <w:pPr>
              <w:pStyle w:val="CommentText"/>
            </w:pPr>
            <w:r>
              <w:rPr>
                <w:b/>
                <w:bCs/>
              </w:rPr>
              <w:t>References:</w:t>
            </w:r>
            <w:r>
              <w:rPr>
                <w:b/>
                <w:bCs/>
              </w:rPr>
              <w:br/>
            </w:r>
            <w:r>
              <w:rPr>
                <w:b/>
                <w:bCs/>
              </w:rPr>
              <w:br/>
            </w:r>
            <w:hyperlink r:id="rId11" w:history="1">
              <w:r w:rsidRPr="00834AAA">
                <w:rPr>
                  <w:rStyle w:val="Hyperlink"/>
                  <w:bCs/>
                </w:rPr>
                <w:t>Report on the work and outcome of the TDAG Working Group on the ITU-D Priorities</w:t>
              </w:r>
            </w:hyperlink>
            <w:r w:rsidRPr="00834AAA">
              <w:rPr>
                <w:bCs/>
              </w:rPr>
              <w:t xml:space="preserve"> (TDAG-25/21(Rev.3)</w:t>
            </w:r>
          </w:p>
        </w:tc>
      </w:tr>
    </w:tbl>
    <w:p w14:paraId="3F4F88F5" w14:textId="77777777" w:rsidR="00D570D3" w:rsidRPr="009C5654" w:rsidRDefault="00D570D3" w:rsidP="00D570D3">
      <w:pPr>
        <w:jc w:val="center"/>
        <w:rPr>
          <w:b/>
        </w:rPr>
      </w:pPr>
    </w:p>
    <w:p w14:paraId="48F08079" w14:textId="77777777" w:rsidR="00DD3965" w:rsidRPr="009C5654" w:rsidRDefault="00DD3965" w:rsidP="00DD3965"/>
    <w:p w14:paraId="1C4BB9F3" w14:textId="77777777" w:rsidR="00D570D3" w:rsidRPr="00A745F7" w:rsidRDefault="00D570D3" w:rsidP="00D570D3">
      <w:pPr>
        <w:pStyle w:val="Level1"/>
        <w:numPr>
          <w:ilvl w:val="0"/>
          <w:numId w:val="9"/>
        </w:numPr>
        <w:ind w:left="360"/>
        <w:rPr>
          <w:b/>
          <w:bCs/>
        </w:rPr>
      </w:pPr>
      <w:r>
        <w:rPr>
          <w:b/>
          <w:bCs/>
        </w:rPr>
        <w:t>PROPOSALS</w:t>
      </w:r>
    </w:p>
    <w:p w14:paraId="20295A19" w14:textId="77777777" w:rsidR="00D570D3" w:rsidRDefault="00D570D3" w:rsidP="00D570D3"/>
    <w:p w14:paraId="6D723B1C" w14:textId="6E5E4BFA" w:rsidR="00D570D3" w:rsidRDefault="00D570D3" w:rsidP="00D570D3">
      <w:r>
        <w:t xml:space="preserve">APT Member </w:t>
      </w:r>
      <w:proofErr w:type="gramStart"/>
      <w:r>
        <w:t>administrations propose</w:t>
      </w:r>
      <w:proofErr w:type="gramEnd"/>
      <w:r>
        <w:t xml:space="preserve"> to modify </w:t>
      </w:r>
      <w:r w:rsidRPr="00D570D3">
        <w:t>Baku Action Plan 2025</w:t>
      </w:r>
      <w:r>
        <w:t xml:space="preserve">, according to the annex below. </w:t>
      </w:r>
    </w:p>
    <w:p w14:paraId="4FCF9590" w14:textId="7D1EA924" w:rsidR="003C1CAE" w:rsidRPr="008A0234" w:rsidRDefault="003C1CAE" w:rsidP="00DD3965">
      <w:r w:rsidRPr="008A0234">
        <w:br w:type="page"/>
      </w:r>
    </w:p>
    <w:p w14:paraId="69A98C9A" w14:textId="1761D9CC" w:rsidR="00A62A20" w:rsidRPr="008A0234" w:rsidRDefault="003C1CAE" w:rsidP="003C1CAE">
      <w:pPr>
        <w:pStyle w:val="Level1"/>
        <w:jc w:val="right"/>
        <w:rPr>
          <w:rFonts w:asciiTheme="minorHAnsi" w:hAnsiTheme="minorHAnsi" w:cstheme="minorHAnsi"/>
          <w:b/>
          <w:bCs/>
          <w:sz w:val="28"/>
          <w:szCs w:val="28"/>
        </w:rPr>
      </w:pPr>
      <w:r w:rsidRPr="008A0234">
        <w:rPr>
          <w:rFonts w:asciiTheme="minorHAnsi" w:hAnsiTheme="minorHAnsi" w:cstheme="minorHAnsi"/>
          <w:b/>
          <w:bCs/>
          <w:sz w:val="28"/>
          <w:szCs w:val="28"/>
        </w:rPr>
        <w:lastRenderedPageBreak/>
        <w:t>ANNEX</w:t>
      </w:r>
    </w:p>
    <w:p w14:paraId="6544681F" w14:textId="45F895BF" w:rsidR="008A0234" w:rsidRPr="008A0234" w:rsidRDefault="008A0234" w:rsidP="008A0234">
      <w:pPr>
        <w:rPr>
          <w:rFonts w:asciiTheme="minorHAnsi" w:hAnsiTheme="minorHAnsi" w:cstheme="minorHAnsi"/>
          <w:b/>
          <w:bCs/>
          <w:sz w:val="28"/>
          <w:szCs w:val="28"/>
        </w:rPr>
      </w:pPr>
      <w:r w:rsidRPr="008A0234">
        <w:rPr>
          <w:rFonts w:asciiTheme="minorHAnsi" w:hAnsiTheme="minorHAnsi" w:cstheme="minorHAnsi"/>
          <w:b/>
          <w:bCs/>
          <w:sz w:val="28"/>
          <w:szCs w:val="28"/>
        </w:rPr>
        <w:t>MOD</w:t>
      </w:r>
    </w:p>
    <w:p w14:paraId="2883E13D" w14:textId="77777777" w:rsidR="003C1CAE" w:rsidRPr="009C5654" w:rsidRDefault="003C1CAE" w:rsidP="003C1CAE"/>
    <w:p w14:paraId="000BC3D9" w14:textId="77777777" w:rsidR="001D75B2" w:rsidRPr="001D75B2" w:rsidRDefault="001D75B2" w:rsidP="002A71BA">
      <w:pPr>
        <w:keepNext/>
        <w:spacing w:before="120" w:after="120"/>
        <w:jc w:val="center"/>
        <w:rPr>
          <w:rFonts w:ascii="Calibri" w:eastAsia="Times New Roman" w:hAnsi="Calibri" w:cs="Calibri"/>
          <w:b/>
          <w:bCs/>
          <w:lang w:val="en-GB"/>
        </w:rPr>
      </w:pPr>
      <w:r w:rsidRPr="001D75B2">
        <w:rPr>
          <w:rFonts w:ascii="Calibri" w:eastAsia="Times New Roman" w:hAnsi="Calibri" w:cs="Calibri"/>
          <w:b/>
          <w:bCs/>
          <w:lang w:val="en-GB"/>
        </w:rPr>
        <w:t>Annex 1: Draft Baku Action Plan</w:t>
      </w:r>
    </w:p>
    <w:p w14:paraId="5E650784" w14:textId="77777777" w:rsidR="001D75B2" w:rsidRPr="001D75B2" w:rsidRDefault="001D75B2" w:rsidP="001D75B2">
      <w:pPr>
        <w:keepNext/>
        <w:keepLines/>
        <w:numPr>
          <w:ilvl w:val="0"/>
          <w:numId w:val="33"/>
        </w:numPr>
        <w:tabs>
          <w:tab w:val="left" w:pos="793"/>
          <w:tab w:val="left" w:pos="1191"/>
          <w:tab w:val="left" w:pos="1588"/>
          <w:tab w:val="left" w:pos="1985"/>
        </w:tabs>
        <w:overflowPunct w:val="0"/>
        <w:autoSpaceDE w:val="0"/>
        <w:autoSpaceDN w:val="0"/>
        <w:adjustRightInd w:val="0"/>
        <w:spacing w:before="120" w:after="120"/>
        <w:textAlignment w:val="baseline"/>
        <w:outlineLvl w:val="1"/>
        <w:rPr>
          <w:rFonts w:ascii="Calibri" w:eastAsia="Times New Roman" w:hAnsi="Calibri" w:cs="Calibri"/>
          <w:b/>
          <w:lang w:val="en-GB"/>
        </w:rPr>
      </w:pPr>
      <w:r w:rsidRPr="001D75B2">
        <w:rPr>
          <w:rFonts w:ascii="Calibri" w:eastAsia="Times New Roman" w:hAnsi="Calibri" w:cs="Calibri"/>
          <w:b/>
          <w:lang w:val="en-GB"/>
        </w:rPr>
        <w:t>Introduction</w:t>
      </w:r>
    </w:p>
    <w:p w14:paraId="64DE28D2" w14:textId="3EAC3DA6" w:rsidR="001D75B2" w:rsidRPr="001D75B2" w:rsidRDefault="001D75B2" w:rsidP="001D75B2">
      <w:pPr>
        <w:tabs>
          <w:tab w:val="left" w:pos="794"/>
          <w:tab w:val="left" w:pos="1191"/>
          <w:tab w:val="left" w:pos="1588"/>
          <w:tab w:val="left" w:pos="1985"/>
        </w:tabs>
        <w:overflowPunct w:val="0"/>
        <w:autoSpaceDE w:val="0"/>
        <w:autoSpaceDN w:val="0"/>
        <w:adjustRightInd w:val="0"/>
        <w:spacing w:before="120" w:after="120"/>
        <w:textAlignment w:val="baseline"/>
        <w:rPr>
          <w:rFonts w:ascii="Calibri" w:eastAsia="Times New Roman" w:hAnsi="Calibri" w:cs="Calibri"/>
          <w:lang w:val="en-GB"/>
        </w:rPr>
      </w:pPr>
      <w:r w:rsidRPr="001D75B2">
        <w:rPr>
          <w:rFonts w:ascii="Calibri" w:eastAsia="Times New Roman" w:hAnsi="Calibri" w:cs="Calibri"/>
          <w:lang w:val="en-GB"/>
        </w:rPr>
        <w:t>The Baku Action Plan</w:t>
      </w:r>
      <w:ins w:id="0" w:author="Author">
        <w:r w:rsidRPr="001D75B2">
          <w:rPr>
            <w:rFonts w:ascii="Calibri" w:eastAsia="Times New Roman" w:hAnsi="Calibri" w:cs="Calibri"/>
            <w:lang w:val="en-GB"/>
          </w:rPr>
          <w:t xml:space="preserve"> (or ITU-D action plan)</w:t>
        </w:r>
      </w:ins>
      <w:r w:rsidRPr="001D75B2">
        <w:rPr>
          <w:rFonts w:ascii="Calibri" w:eastAsia="Times New Roman" w:hAnsi="Calibri" w:cs="Calibri"/>
          <w:lang w:val="en-GB"/>
        </w:rPr>
        <w:t xml:space="preserve"> describes the ITU-D priorities, scope of activities, associated outcomes and outputs for the period 2026-2029 and includes </w:t>
      </w:r>
      <w:r w:rsidRPr="005B3A04">
        <w:rPr>
          <w:rFonts w:ascii="Calibri" w:eastAsia="Times New Roman" w:hAnsi="Calibri" w:cs="Calibri"/>
          <w:lang w:val="en-GB"/>
          <w:rPrChange w:id="1" w:author="Author">
            <w:rPr>
              <w:rFonts w:ascii="Calibri" w:eastAsia="Times New Roman" w:hAnsi="Calibri" w:cs="Calibri"/>
              <w:highlight w:val="yellow"/>
              <w:lang w:val="en-GB"/>
            </w:rPr>
          </w:rPrChange>
        </w:rPr>
        <w:t xml:space="preserve">key </w:t>
      </w:r>
      <w:del w:id="2" w:author="Author">
        <w:r w:rsidRPr="005B3A04" w:rsidDel="000C4EEF">
          <w:rPr>
            <w:rFonts w:ascii="Calibri" w:eastAsia="Times New Roman" w:hAnsi="Calibri" w:cs="Calibri"/>
            <w:lang w:val="en-GB"/>
            <w:rPrChange w:id="3" w:author="Author">
              <w:rPr>
                <w:rFonts w:ascii="Calibri" w:eastAsia="Times New Roman" w:hAnsi="Calibri" w:cs="Calibri"/>
                <w:highlight w:val="red"/>
                <w:lang w:val="en-GB"/>
              </w:rPr>
            </w:rPrChange>
          </w:rPr>
          <w:delText>performance</w:delText>
        </w:r>
      </w:del>
      <w:r w:rsidRPr="005B3A04">
        <w:rPr>
          <w:rFonts w:ascii="Calibri" w:eastAsia="Times New Roman" w:hAnsi="Calibri" w:cs="Calibri"/>
          <w:lang w:val="en-GB"/>
          <w:rPrChange w:id="4" w:author="Author">
            <w:rPr>
              <w:rFonts w:ascii="Calibri" w:eastAsia="Times New Roman" w:hAnsi="Calibri" w:cs="Calibri"/>
              <w:highlight w:val="yellow"/>
              <w:lang w:val="en-GB"/>
            </w:rPr>
          </w:rPrChange>
        </w:rPr>
        <w:t xml:space="preserve"> indicators (K</w:t>
      </w:r>
      <w:del w:id="5" w:author="Author">
        <w:r w:rsidRPr="005B3A04" w:rsidDel="000C4EEF">
          <w:rPr>
            <w:rFonts w:ascii="Calibri" w:eastAsia="Times New Roman" w:hAnsi="Calibri" w:cs="Calibri"/>
            <w:lang w:val="en-GB"/>
            <w:rPrChange w:id="6" w:author="Author">
              <w:rPr>
                <w:rFonts w:ascii="Calibri" w:eastAsia="Times New Roman" w:hAnsi="Calibri" w:cs="Calibri"/>
                <w:highlight w:val="red"/>
                <w:lang w:val="en-GB"/>
              </w:rPr>
            </w:rPrChange>
          </w:rPr>
          <w:delText>P</w:delText>
        </w:r>
      </w:del>
      <w:r w:rsidRPr="005B3A04">
        <w:rPr>
          <w:rFonts w:ascii="Calibri" w:eastAsia="Times New Roman" w:hAnsi="Calibri" w:cs="Calibri"/>
          <w:lang w:val="en-GB"/>
          <w:rPrChange w:id="7" w:author="Author">
            <w:rPr>
              <w:rFonts w:ascii="Calibri" w:eastAsia="Times New Roman" w:hAnsi="Calibri" w:cs="Calibri"/>
              <w:highlight w:val="yellow"/>
              <w:lang w:val="en-GB"/>
            </w:rPr>
          </w:rPrChange>
        </w:rPr>
        <w:t>Is)</w:t>
      </w:r>
      <w:r w:rsidRPr="000429F1">
        <w:rPr>
          <w:rFonts w:ascii="Calibri" w:eastAsia="Times New Roman" w:hAnsi="Calibri" w:cs="Calibri"/>
          <w:lang w:val="en-GB"/>
        </w:rPr>
        <w:t>.</w:t>
      </w:r>
      <w:r w:rsidRPr="001D75B2">
        <w:rPr>
          <w:rFonts w:ascii="Calibri" w:eastAsia="Times New Roman" w:hAnsi="Calibri" w:cs="Calibri"/>
          <w:lang w:val="en-GB"/>
        </w:rPr>
        <w:t xml:space="preserve"> </w:t>
      </w:r>
    </w:p>
    <w:p w14:paraId="39D0EDE9" w14:textId="318AD96B" w:rsidR="001D75B2" w:rsidRPr="001D75B2" w:rsidRDefault="001D75B2" w:rsidP="001D75B2">
      <w:pPr>
        <w:tabs>
          <w:tab w:val="left" w:pos="794"/>
          <w:tab w:val="left" w:pos="1191"/>
          <w:tab w:val="left" w:pos="1588"/>
          <w:tab w:val="left" w:pos="1985"/>
        </w:tabs>
        <w:overflowPunct w:val="0"/>
        <w:autoSpaceDE w:val="0"/>
        <w:autoSpaceDN w:val="0"/>
        <w:adjustRightInd w:val="0"/>
        <w:spacing w:before="120" w:after="120"/>
        <w:textAlignment w:val="baseline"/>
        <w:rPr>
          <w:rFonts w:ascii="Calibri" w:eastAsia="Times New Roman" w:hAnsi="Calibri" w:cs="Calibri"/>
          <w:lang w:val="en-GB"/>
        </w:rPr>
      </w:pPr>
      <w:r w:rsidRPr="001D75B2">
        <w:rPr>
          <w:rFonts w:ascii="Calibri" w:eastAsia="Times New Roman" w:hAnsi="Calibri" w:cs="Calibri"/>
          <w:lang w:val="en-GB"/>
        </w:rPr>
        <w:t xml:space="preserve">The ITU-D action plan may be updated or modified by the TDAG to reflect the ITU strategic plan, changes in the telecommunications/ICTs environment and/or </w:t>
      </w:r>
      <w:proofErr w:type="gramStart"/>
      <w:r w:rsidRPr="001D75B2">
        <w:rPr>
          <w:rFonts w:ascii="Calibri" w:eastAsia="Times New Roman" w:hAnsi="Calibri" w:cs="Calibri"/>
          <w:lang w:val="en-GB"/>
        </w:rPr>
        <w:t>as a result of</w:t>
      </w:r>
      <w:proofErr w:type="gramEnd"/>
      <w:r w:rsidRPr="001D75B2">
        <w:rPr>
          <w:rFonts w:ascii="Calibri" w:eastAsia="Times New Roman" w:hAnsi="Calibri" w:cs="Calibri"/>
          <w:lang w:val="en-GB"/>
        </w:rPr>
        <w:t xml:space="preserve"> the </w:t>
      </w:r>
      <w:del w:id="8" w:author="Author">
        <w:r w:rsidRPr="005B3A04" w:rsidDel="000C4EEF">
          <w:rPr>
            <w:rFonts w:ascii="Calibri" w:eastAsia="Times New Roman" w:hAnsi="Calibri" w:cs="Calibri"/>
            <w:lang w:val="en-GB"/>
            <w:rPrChange w:id="9" w:author="Author">
              <w:rPr>
                <w:rFonts w:ascii="Calibri" w:eastAsia="Times New Roman" w:hAnsi="Calibri" w:cs="Calibri"/>
                <w:highlight w:val="red"/>
                <w:lang w:val="en-GB"/>
              </w:rPr>
            </w:rPrChange>
          </w:rPr>
          <w:delText>performance</w:delText>
        </w:r>
        <w:r w:rsidRPr="000429F1" w:rsidDel="000C4EEF">
          <w:rPr>
            <w:rFonts w:ascii="Calibri" w:eastAsia="Times New Roman" w:hAnsi="Calibri" w:cs="Calibri"/>
            <w:lang w:val="en-GB"/>
          </w:rPr>
          <w:delText xml:space="preserve"> </w:delText>
        </w:r>
      </w:del>
      <w:ins w:id="10" w:author="Author">
        <w:r w:rsidR="00EE2C0F">
          <w:rPr>
            <w:rFonts w:ascii="Calibri" w:eastAsia="Times New Roman" w:hAnsi="Calibri" w:cs="Calibri"/>
            <w:lang w:val="en-GB"/>
          </w:rPr>
          <w:t xml:space="preserve">assessment and </w:t>
        </w:r>
      </w:ins>
      <w:r w:rsidRPr="000429F1">
        <w:rPr>
          <w:rFonts w:ascii="Calibri" w:eastAsia="Times New Roman" w:hAnsi="Calibri" w:cs="Calibri"/>
          <w:lang w:val="en-GB"/>
        </w:rPr>
        <w:t>e</w:t>
      </w:r>
      <w:r w:rsidRPr="001D75B2">
        <w:rPr>
          <w:rFonts w:ascii="Calibri" w:eastAsia="Times New Roman" w:hAnsi="Calibri" w:cs="Calibri"/>
          <w:lang w:val="en-GB"/>
        </w:rPr>
        <w:t>valuation to be conducted each year.</w:t>
      </w:r>
    </w:p>
    <w:p w14:paraId="1F43D385" w14:textId="77777777" w:rsidR="001D75B2" w:rsidRPr="001D75B2" w:rsidRDefault="001D75B2" w:rsidP="001D75B2">
      <w:pPr>
        <w:tabs>
          <w:tab w:val="left" w:pos="794"/>
          <w:tab w:val="left" w:pos="1191"/>
          <w:tab w:val="left" w:pos="1588"/>
          <w:tab w:val="left" w:pos="1985"/>
        </w:tabs>
        <w:overflowPunct w:val="0"/>
        <w:autoSpaceDE w:val="0"/>
        <w:autoSpaceDN w:val="0"/>
        <w:adjustRightInd w:val="0"/>
        <w:spacing w:before="120" w:after="120"/>
        <w:textAlignment w:val="baseline"/>
        <w:rPr>
          <w:rFonts w:ascii="Calibri" w:eastAsia="Times New Roman" w:hAnsi="Calibri" w:cs="Calibri"/>
          <w:lang w:val="en-GB"/>
        </w:rPr>
      </w:pPr>
      <w:r w:rsidRPr="001D75B2">
        <w:rPr>
          <w:rFonts w:ascii="Calibri" w:eastAsia="Times New Roman" w:hAnsi="Calibri" w:cs="Calibri"/>
          <w:lang w:val="en-GB"/>
        </w:rPr>
        <w:t xml:space="preserve">This Action Plan is also the basis for the annual ITU-D rolling operational plan and serves as an implementation framework as it provides a description on how to achieve the priorities and objectives of ITU-D, as identified by its membership at the WTDC. These priorities are based on ITU-D's core competencies and expertise and are closely linked to and aligned with the priorities and objectives identified by the larger development plans/initiatives of the United Nations </w:t>
      </w:r>
      <w:ins w:id="11" w:author="Author">
        <w:r w:rsidRPr="001D75B2">
          <w:rPr>
            <w:rFonts w:ascii="Calibri" w:eastAsia="Times New Roman" w:hAnsi="Calibri" w:cs="Calibri"/>
            <w:lang w:val="en-GB"/>
          </w:rPr>
          <w:t>2030 Sustainable Development Goals (</w:t>
        </w:r>
      </w:ins>
      <w:r w:rsidRPr="001D75B2">
        <w:rPr>
          <w:rFonts w:ascii="Calibri" w:eastAsia="Times New Roman" w:hAnsi="Calibri" w:cs="Calibri"/>
          <w:lang w:val="en-GB"/>
        </w:rPr>
        <w:t>SDGs</w:t>
      </w:r>
      <w:ins w:id="12" w:author="Author">
        <w:r w:rsidRPr="001D75B2">
          <w:rPr>
            <w:rFonts w:ascii="Calibri" w:eastAsia="Times New Roman" w:hAnsi="Calibri" w:cs="Calibri"/>
            <w:lang w:val="en-GB"/>
          </w:rPr>
          <w:t>)</w:t>
        </w:r>
      </w:ins>
      <w:r w:rsidRPr="001D75B2">
        <w:rPr>
          <w:rFonts w:ascii="Calibri" w:eastAsia="Times New Roman" w:hAnsi="Calibri" w:cs="Calibri"/>
          <w:lang w:val="en-GB"/>
        </w:rPr>
        <w:t xml:space="preserve">, the ITU strategic plan and the WSIS Plan of Action. </w:t>
      </w:r>
      <w:proofErr w:type="gramStart"/>
      <w:r w:rsidRPr="001D75B2">
        <w:rPr>
          <w:rFonts w:ascii="Calibri" w:eastAsia="Times New Roman" w:hAnsi="Calibri" w:cs="Calibri"/>
          <w:lang w:val="en-GB"/>
        </w:rPr>
        <w:t>In particular, they all</w:t>
      </w:r>
      <w:proofErr w:type="gramEnd"/>
      <w:r w:rsidRPr="001D75B2">
        <w:rPr>
          <w:rFonts w:ascii="Calibri" w:eastAsia="Times New Roman" w:hAnsi="Calibri" w:cs="Calibri"/>
          <w:lang w:val="en-GB"/>
        </w:rPr>
        <w:t xml:space="preserve"> share a common vision of achieving sustainable development by leveraging the opportunities of digital tools and ICTs.</w:t>
      </w:r>
    </w:p>
    <w:p w14:paraId="081660EC" w14:textId="77777777" w:rsidR="001D75B2" w:rsidRPr="001D75B2" w:rsidRDefault="001D75B2" w:rsidP="001D75B2">
      <w:pPr>
        <w:tabs>
          <w:tab w:val="left" w:pos="794"/>
          <w:tab w:val="left" w:pos="1191"/>
          <w:tab w:val="left" w:pos="1588"/>
          <w:tab w:val="left" w:pos="1985"/>
        </w:tabs>
        <w:overflowPunct w:val="0"/>
        <w:autoSpaceDE w:val="0"/>
        <w:autoSpaceDN w:val="0"/>
        <w:adjustRightInd w:val="0"/>
        <w:spacing w:before="120" w:after="120"/>
        <w:textAlignment w:val="baseline"/>
        <w:rPr>
          <w:rFonts w:ascii="Calibri" w:eastAsia="Times New Roman" w:hAnsi="Calibri" w:cs="Calibri"/>
          <w:lang w:val="en-GB"/>
        </w:rPr>
      </w:pPr>
      <w:r w:rsidRPr="001D75B2">
        <w:rPr>
          <w:rFonts w:ascii="Calibri" w:eastAsia="Times New Roman" w:hAnsi="Calibri" w:cs="Calibri"/>
          <w:lang w:val="en-GB"/>
        </w:rPr>
        <w:t xml:space="preserve">The ITU-D outputs (products and services) and corresponding KPIs are further elaborated in the ITU-D operational plan, </w:t>
      </w:r>
      <w:proofErr w:type="gramStart"/>
      <w:r w:rsidRPr="001D75B2">
        <w:rPr>
          <w:rFonts w:ascii="Calibri" w:eastAsia="Times New Roman" w:hAnsi="Calibri" w:cs="Calibri"/>
          <w:lang w:val="en-GB"/>
        </w:rPr>
        <w:t>taking into account</w:t>
      </w:r>
      <w:proofErr w:type="gramEnd"/>
      <w:r w:rsidRPr="001D75B2">
        <w:rPr>
          <w:rFonts w:ascii="Calibri" w:eastAsia="Times New Roman" w:hAnsi="Calibri" w:cs="Calibri"/>
          <w:lang w:val="en-GB"/>
        </w:rPr>
        <w:t xml:space="preserve"> the experience gained in implementing the Kigali Action Plan.</w:t>
      </w:r>
    </w:p>
    <w:p w14:paraId="5D90FBC6" w14:textId="77777777" w:rsidR="001D75B2" w:rsidRPr="001D75B2" w:rsidRDefault="001D75B2" w:rsidP="001D75B2">
      <w:pPr>
        <w:keepNext/>
        <w:keepLines/>
        <w:numPr>
          <w:ilvl w:val="1"/>
          <w:numId w:val="33"/>
        </w:numPr>
        <w:tabs>
          <w:tab w:val="left" w:pos="793"/>
          <w:tab w:val="left" w:pos="1191"/>
          <w:tab w:val="left" w:pos="1588"/>
          <w:tab w:val="left" w:pos="1985"/>
        </w:tabs>
        <w:overflowPunct w:val="0"/>
        <w:autoSpaceDE w:val="0"/>
        <w:autoSpaceDN w:val="0"/>
        <w:adjustRightInd w:val="0"/>
        <w:spacing w:before="120" w:after="120"/>
        <w:ind w:left="431" w:hanging="431"/>
        <w:textAlignment w:val="baseline"/>
        <w:outlineLvl w:val="1"/>
        <w:rPr>
          <w:rFonts w:ascii="Calibri" w:eastAsia="Times New Roman" w:hAnsi="Calibri" w:cs="Calibri"/>
          <w:b/>
          <w:lang w:val="en-GB"/>
        </w:rPr>
      </w:pPr>
      <w:r w:rsidRPr="001D75B2">
        <w:rPr>
          <w:rFonts w:ascii="Calibri" w:eastAsia="Times New Roman" w:hAnsi="Calibri" w:cs="Calibri"/>
          <w:b/>
          <w:lang w:val="en-GB"/>
        </w:rPr>
        <w:t xml:space="preserve">Alignment with the ITU strategic framework </w:t>
      </w:r>
    </w:p>
    <w:p w14:paraId="1E17C40E" w14:textId="77777777" w:rsidR="001D75B2" w:rsidRPr="001D75B2" w:rsidRDefault="001D75B2" w:rsidP="001D75B2">
      <w:pPr>
        <w:widowControl w:val="0"/>
        <w:autoSpaceDE w:val="0"/>
        <w:autoSpaceDN w:val="0"/>
        <w:spacing w:before="120" w:after="120"/>
        <w:ind w:right="109"/>
        <w:rPr>
          <w:rFonts w:ascii="Calibri" w:eastAsia="Calibri Light" w:hAnsi="Calibri" w:cs="Calibri"/>
        </w:rPr>
      </w:pPr>
      <w:r w:rsidRPr="001D75B2">
        <w:rPr>
          <w:rFonts w:ascii="Calibri" w:eastAsia="Calibri Light" w:hAnsi="Calibri" w:cs="Calibri"/>
        </w:rPr>
        <w:t>The</w:t>
      </w:r>
      <w:r w:rsidRPr="001D75B2">
        <w:rPr>
          <w:rFonts w:ascii="Calibri" w:eastAsia="Calibri Light" w:hAnsi="Calibri" w:cs="Calibri"/>
          <w:spacing w:val="-7"/>
        </w:rPr>
        <w:t xml:space="preserve"> </w:t>
      </w:r>
      <w:r w:rsidRPr="001D75B2">
        <w:rPr>
          <w:rFonts w:ascii="Calibri" w:eastAsia="Calibri Light" w:hAnsi="Calibri" w:cs="Calibri"/>
        </w:rPr>
        <w:t>model</w:t>
      </w:r>
      <w:r w:rsidRPr="001D75B2">
        <w:rPr>
          <w:rFonts w:ascii="Calibri" w:eastAsia="Calibri Light" w:hAnsi="Calibri" w:cs="Calibri"/>
          <w:spacing w:val="-7"/>
        </w:rPr>
        <w:t xml:space="preserve"> </w:t>
      </w:r>
      <w:r w:rsidRPr="001D75B2">
        <w:rPr>
          <w:rFonts w:ascii="Calibri" w:eastAsia="Calibri Light" w:hAnsi="Calibri" w:cs="Calibri"/>
        </w:rPr>
        <w:t>followed</w:t>
      </w:r>
      <w:r w:rsidRPr="001D75B2">
        <w:rPr>
          <w:rFonts w:ascii="Calibri" w:eastAsia="Calibri Light" w:hAnsi="Calibri" w:cs="Calibri"/>
          <w:spacing w:val="-7"/>
        </w:rPr>
        <w:t xml:space="preserve"> </w:t>
      </w:r>
      <w:r w:rsidRPr="001D75B2">
        <w:rPr>
          <w:rFonts w:ascii="Calibri" w:eastAsia="Calibri Light" w:hAnsi="Calibri" w:cs="Calibri"/>
        </w:rPr>
        <w:t>in</w:t>
      </w:r>
      <w:r w:rsidRPr="001D75B2">
        <w:rPr>
          <w:rFonts w:ascii="Calibri" w:eastAsia="Calibri Light" w:hAnsi="Calibri" w:cs="Calibri"/>
          <w:spacing w:val="-7"/>
        </w:rPr>
        <w:t xml:space="preserve"> </w:t>
      </w:r>
      <w:r w:rsidRPr="001D75B2">
        <w:rPr>
          <w:rFonts w:ascii="Calibri" w:eastAsia="Calibri Light" w:hAnsi="Calibri" w:cs="Calibri"/>
        </w:rPr>
        <w:t>the</w:t>
      </w:r>
      <w:r w:rsidRPr="001D75B2">
        <w:rPr>
          <w:rFonts w:ascii="Calibri" w:eastAsia="Calibri Light" w:hAnsi="Calibri" w:cs="Calibri"/>
          <w:spacing w:val="-7"/>
        </w:rPr>
        <w:t xml:space="preserve"> </w:t>
      </w:r>
      <w:r w:rsidRPr="001D75B2">
        <w:rPr>
          <w:rFonts w:ascii="Calibri" w:eastAsia="Calibri Light" w:hAnsi="Calibri" w:cs="Calibri"/>
        </w:rPr>
        <w:t>Action</w:t>
      </w:r>
      <w:r w:rsidRPr="001D75B2">
        <w:rPr>
          <w:rFonts w:ascii="Calibri" w:eastAsia="Calibri Light" w:hAnsi="Calibri" w:cs="Calibri"/>
          <w:spacing w:val="-7"/>
        </w:rPr>
        <w:t xml:space="preserve"> </w:t>
      </w:r>
      <w:r w:rsidRPr="001D75B2">
        <w:rPr>
          <w:rFonts w:ascii="Calibri" w:eastAsia="Calibri Light" w:hAnsi="Calibri" w:cs="Calibri"/>
        </w:rPr>
        <w:t>Plan</w:t>
      </w:r>
      <w:r w:rsidRPr="001D75B2">
        <w:rPr>
          <w:rFonts w:ascii="Calibri" w:eastAsia="Calibri Light" w:hAnsi="Calibri" w:cs="Calibri"/>
          <w:spacing w:val="-7"/>
        </w:rPr>
        <w:t xml:space="preserve"> </w:t>
      </w:r>
      <w:r w:rsidRPr="001D75B2">
        <w:rPr>
          <w:rFonts w:ascii="Calibri" w:eastAsia="Calibri Light" w:hAnsi="Calibri" w:cs="Calibri"/>
        </w:rPr>
        <w:t>seeks</w:t>
      </w:r>
      <w:r w:rsidRPr="001D75B2">
        <w:rPr>
          <w:rFonts w:ascii="Calibri" w:eastAsia="Calibri Light" w:hAnsi="Calibri" w:cs="Calibri"/>
          <w:spacing w:val="-7"/>
        </w:rPr>
        <w:t xml:space="preserve"> </w:t>
      </w:r>
      <w:r w:rsidRPr="001D75B2">
        <w:rPr>
          <w:rFonts w:ascii="Calibri" w:eastAsia="Calibri Light" w:hAnsi="Calibri" w:cs="Calibri"/>
        </w:rPr>
        <w:t>to</w:t>
      </w:r>
      <w:r w:rsidRPr="001D75B2">
        <w:rPr>
          <w:rFonts w:ascii="Calibri" w:eastAsia="Calibri Light" w:hAnsi="Calibri" w:cs="Calibri"/>
          <w:spacing w:val="-7"/>
        </w:rPr>
        <w:t xml:space="preserve"> </w:t>
      </w:r>
      <w:r w:rsidRPr="001D75B2">
        <w:rPr>
          <w:rFonts w:ascii="Calibri" w:eastAsia="Calibri Light" w:hAnsi="Calibri" w:cs="Calibri"/>
        </w:rPr>
        <w:t>move</w:t>
      </w:r>
      <w:r w:rsidRPr="001D75B2">
        <w:rPr>
          <w:rFonts w:ascii="Calibri" w:eastAsia="Calibri Light" w:hAnsi="Calibri" w:cs="Calibri"/>
          <w:spacing w:val="-7"/>
        </w:rPr>
        <w:t xml:space="preserve"> </w:t>
      </w:r>
      <w:r w:rsidRPr="001D75B2">
        <w:rPr>
          <w:rFonts w:ascii="Calibri" w:eastAsia="Calibri Light" w:hAnsi="Calibri" w:cs="Calibri"/>
        </w:rPr>
        <w:t>towards</w:t>
      </w:r>
      <w:r w:rsidRPr="001D75B2">
        <w:rPr>
          <w:rFonts w:ascii="Calibri" w:eastAsia="Calibri Light" w:hAnsi="Calibri" w:cs="Calibri"/>
          <w:spacing w:val="-7"/>
        </w:rPr>
        <w:t xml:space="preserve"> </w:t>
      </w:r>
      <w:r w:rsidRPr="001D75B2">
        <w:rPr>
          <w:rFonts w:ascii="Calibri" w:eastAsia="Calibri Light" w:hAnsi="Calibri" w:cs="Calibri"/>
        </w:rPr>
        <w:t>greater</w:t>
      </w:r>
      <w:r w:rsidRPr="001D75B2">
        <w:rPr>
          <w:rFonts w:ascii="Calibri" w:eastAsia="Calibri Light" w:hAnsi="Calibri" w:cs="Calibri"/>
          <w:spacing w:val="-7"/>
        </w:rPr>
        <w:t xml:space="preserve"> </w:t>
      </w:r>
      <w:r w:rsidRPr="001D75B2">
        <w:rPr>
          <w:rFonts w:ascii="Calibri" w:eastAsia="Calibri Light" w:hAnsi="Calibri" w:cs="Calibri"/>
        </w:rPr>
        <w:t>alignment</w:t>
      </w:r>
      <w:r w:rsidRPr="001D75B2">
        <w:rPr>
          <w:rFonts w:ascii="Calibri" w:eastAsia="Calibri Light" w:hAnsi="Calibri" w:cs="Calibri"/>
          <w:spacing w:val="-7"/>
        </w:rPr>
        <w:t xml:space="preserve"> </w:t>
      </w:r>
      <w:r w:rsidRPr="001D75B2">
        <w:rPr>
          <w:rFonts w:ascii="Calibri" w:eastAsia="Calibri Light" w:hAnsi="Calibri" w:cs="Calibri"/>
        </w:rPr>
        <w:t xml:space="preserve">with the overall </w:t>
      </w:r>
      <w:ins w:id="13" w:author="Author">
        <w:r w:rsidRPr="001D75B2">
          <w:rPr>
            <w:rFonts w:ascii="Calibri" w:eastAsia="Calibri Light" w:hAnsi="Calibri" w:cs="Calibri"/>
          </w:rPr>
          <w:t>results-based management (</w:t>
        </w:r>
      </w:ins>
      <w:r w:rsidRPr="001D75B2">
        <w:rPr>
          <w:rFonts w:ascii="Calibri" w:eastAsia="Calibri Light" w:hAnsi="Calibri" w:cs="Calibri"/>
        </w:rPr>
        <w:t>RBM</w:t>
      </w:r>
      <w:ins w:id="14" w:author="Author">
        <w:r w:rsidRPr="001D75B2">
          <w:rPr>
            <w:rFonts w:ascii="Calibri" w:eastAsia="Calibri Light" w:hAnsi="Calibri" w:cs="Calibri"/>
          </w:rPr>
          <w:t>)</w:t>
        </w:r>
      </w:ins>
      <w:r w:rsidRPr="001D75B2">
        <w:rPr>
          <w:rFonts w:ascii="Calibri" w:eastAsia="Calibri Light" w:hAnsi="Calibri" w:cs="Calibri"/>
        </w:rPr>
        <w:t xml:space="preserve"> structure with the framework envisioned in the ITU strategic plan</w:t>
      </w:r>
      <w:r w:rsidRPr="001D75B2">
        <w:rPr>
          <w:rFonts w:ascii="Calibri" w:eastAsia="Calibri Light" w:hAnsi="Calibri" w:cs="Calibri"/>
          <w:spacing w:val="40"/>
        </w:rPr>
        <w:t xml:space="preserve"> </w:t>
      </w:r>
      <w:r w:rsidRPr="001D75B2">
        <w:rPr>
          <w:rFonts w:ascii="Calibri" w:eastAsia="Calibri Light" w:hAnsi="Calibri" w:cs="Calibri"/>
        </w:rPr>
        <w:t xml:space="preserve">for 2024-2027. This RBM model applies an increased client-driven approach to the </w:t>
      </w:r>
      <w:r w:rsidRPr="00EE2C0F">
        <w:rPr>
          <w:rFonts w:ascii="Calibri" w:eastAsia="Calibri Light" w:hAnsi="Calibri" w:cs="Calibri"/>
        </w:rPr>
        <w:t>thematic</w:t>
      </w:r>
      <w:r w:rsidRPr="00F56560">
        <w:rPr>
          <w:rFonts w:ascii="Calibri" w:eastAsia="Calibri Light" w:hAnsi="Calibri" w:cs="Calibri"/>
          <w:spacing w:val="-12"/>
        </w:rPr>
        <w:t xml:space="preserve"> </w:t>
      </w:r>
      <w:r w:rsidRPr="00F56560">
        <w:rPr>
          <w:rFonts w:ascii="Calibri" w:eastAsia="Calibri Light" w:hAnsi="Calibri" w:cs="Calibri"/>
        </w:rPr>
        <w:t>priorities</w:t>
      </w:r>
      <w:r w:rsidRPr="001D75B2">
        <w:rPr>
          <w:rFonts w:ascii="Calibri" w:eastAsia="Calibri Light" w:hAnsi="Calibri" w:cs="Calibri"/>
          <w:spacing w:val="-11"/>
        </w:rPr>
        <w:t xml:space="preserve"> </w:t>
      </w:r>
      <w:r w:rsidRPr="001D75B2">
        <w:rPr>
          <w:rFonts w:ascii="Calibri" w:eastAsia="Calibri Light" w:hAnsi="Calibri" w:cs="Calibri"/>
        </w:rPr>
        <w:t>defined</w:t>
      </w:r>
      <w:r w:rsidRPr="001D75B2">
        <w:rPr>
          <w:rFonts w:ascii="Calibri" w:eastAsia="Calibri Light" w:hAnsi="Calibri" w:cs="Calibri"/>
          <w:spacing w:val="-11"/>
        </w:rPr>
        <w:t xml:space="preserve"> </w:t>
      </w:r>
      <w:r w:rsidRPr="001D75B2">
        <w:rPr>
          <w:rFonts w:ascii="Calibri" w:eastAsia="Calibri Light" w:hAnsi="Calibri" w:cs="Calibri"/>
        </w:rPr>
        <w:t>by</w:t>
      </w:r>
      <w:r w:rsidRPr="001D75B2">
        <w:rPr>
          <w:rFonts w:ascii="Calibri" w:eastAsia="Calibri Light" w:hAnsi="Calibri" w:cs="Calibri"/>
          <w:spacing w:val="-12"/>
        </w:rPr>
        <w:t xml:space="preserve"> </w:t>
      </w:r>
      <w:r w:rsidRPr="001D75B2">
        <w:rPr>
          <w:rFonts w:ascii="Calibri" w:eastAsia="Calibri Light" w:hAnsi="Calibri" w:cs="Calibri"/>
        </w:rPr>
        <w:t>the</w:t>
      </w:r>
      <w:r w:rsidRPr="001D75B2">
        <w:rPr>
          <w:rFonts w:ascii="Calibri" w:eastAsia="Calibri Light" w:hAnsi="Calibri" w:cs="Calibri"/>
          <w:spacing w:val="-11"/>
        </w:rPr>
        <w:t xml:space="preserve"> </w:t>
      </w:r>
      <w:r w:rsidRPr="001D75B2">
        <w:rPr>
          <w:rFonts w:ascii="Calibri" w:eastAsia="Calibri Light" w:hAnsi="Calibri" w:cs="Calibri"/>
        </w:rPr>
        <w:t>ITU strategic plan</w:t>
      </w:r>
      <w:r w:rsidRPr="001D75B2">
        <w:rPr>
          <w:rFonts w:ascii="Calibri" w:eastAsia="Calibri Light" w:hAnsi="Calibri" w:cs="Calibri"/>
          <w:spacing w:val="-11"/>
        </w:rPr>
        <w:t xml:space="preserve"> </w:t>
      </w:r>
      <w:r w:rsidRPr="001D75B2">
        <w:rPr>
          <w:rFonts w:ascii="Calibri" w:eastAsia="Calibri Light" w:hAnsi="Calibri" w:cs="Calibri"/>
        </w:rPr>
        <w:t>to</w:t>
      </w:r>
      <w:r w:rsidRPr="001D75B2">
        <w:rPr>
          <w:rFonts w:ascii="Calibri" w:eastAsia="Calibri Light" w:hAnsi="Calibri" w:cs="Calibri"/>
          <w:spacing w:val="-12"/>
        </w:rPr>
        <w:t xml:space="preserve"> </w:t>
      </w:r>
      <w:r w:rsidRPr="001D75B2">
        <w:rPr>
          <w:rFonts w:ascii="Calibri" w:eastAsia="Calibri Light" w:hAnsi="Calibri" w:cs="Calibri"/>
        </w:rPr>
        <w:t>enhance</w:t>
      </w:r>
      <w:r w:rsidRPr="001D75B2">
        <w:rPr>
          <w:rFonts w:ascii="Calibri" w:eastAsia="Calibri Light" w:hAnsi="Calibri" w:cs="Calibri"/>
          <w:spacing w:val="-11"/>
        </w:rPr>
        <w:t xml:space="preserve"> </w:t>
      </w:r>
      <w:r w:rsidRPr="001D75B2">
        <w:rPr>
          <w:rFonts w:ascii="Calibri" w:eastAsia="Calibri Light" w:hAnsi="Calibri" w:cs="Calibri"/>
        </w:rPr>
        <w:t>ITU-D’s</w:t>
      </w:r>
      <w:r w:rsidRPr="001D75B2">
        <w:rPr>
          <w:rFonts w:ascii="Calibri" w:eastAsia="Calibri Light" w:hAnsi="Calibri" w:cs="Calibri"/>
          <w:spacing w:val="-11"/>
        </w:rPr>
        <w:t xml:space="preserve"> </w:t>
      </w:r>
      <w:r w:rsidRPr="001D75B2">
        <w:rPr>
          <w:rFonts w:ascii="Calibri" w:eastAsia="Calibri Light" w:hAnsi="Calibri" w:cs="Calibri"/>
        </w:rPr>
        <w:t>efficiency</w:t>
      </w:r>
      <w:r w:rsidRPr="001D75B2">
        <w:rPr>
          <w:rFonts w:ascii="Calibri" w:eastAsia="Calibri Light" w:hAnsi="Calibri" w:cs="Calibri"/>
          <w:spacing w:val="-12"/>
        </w:rPr>
        <w:t xml:space="preserve"> </w:t>
      </w:r>
      <w:r w:rsidRPr="001D75B2">
        <w:rPr>
          <w:rFonts w:ascii="Calibri" w:eastAsia="Calibri Light" w:hAnsi="Calibri" w:cs="Calibri"/>
        </w:rPr>
        <w:t>in</w:t>
      </w:r>
      <w:r w:rsidRPr="001D75B2">
        <w:rPr>
          <w:rFonts w:ascii="Calibri" w:eastAsia="Calibri Light" w:hAnsi="Calibri" w:cs="Calibri"/>
          <w:spacing w:val="-11"/>
        </w:rPr>
        <w:t xml:space="preserve"> </w:t>
      </w:r>
      <w:r w:rsidRPr="001D75B2">
        <w:rPr>
          <w:rFonts w:ascii="Calibri" w:eastAsia="Calibri Light" w:hAnsi="Calibri" w:cs="Calibri"/>
        </w:rPr>
        <w:t>focusing products,</w:t>
      </w:r>
      <w:r w:rsidRPr="001D75B2">
        <w:rPr>
          <w:rFonts w:ascii="Calibri" w:eastAsia="Calibri Light" w:hAnsi="Calibri" w:cs="Calibri"/>
          <w:spacing w:val="-12"/>
        </w:rPr>
        <w:t xml:space="preserve"> </w:t>
      </w:r>
      <w:r w:rsidRPr="001D75B2">
        <w:rPr>
          <w:rFonts w:ascii="Calibri" w:eastAsia="Calibri Light" w:hAnsi="Calibri" w:cs="Calibri"/>
        </w:rPr>
        <w:t>support</w:t>
      </w:r>
      <w:r w:rsidRPr="001D75B2">
        <w:rPr>
          <w:rFonts w:ascii="Calibri" w:eastAsia="Calibri Light" w:hAnsi="Calibri" w:cs="Calibri"/>
          <w:spacing w:val="-11"/>
        </w:rPr>
        <w:t xml:space="preserve"> </w:t>
      </w:r>
      <w:r w:rsidRPr="001D75B2">
        <w:rPr>
          <w:rFonts w:ascii="Calibri" w:eastAsia="Calibri Light" w:hAnsi="Calibri" w:cs="Calibri"/>
        </w:rPr>
        <w:t>and</w:t>
      </w:r>
      <w:r w:rsidRPr="001D75B2">
        <w:rPr>
          <w:rFonts w:ascii="Calibri" w:eastAsia="Calibri Light" w:hAnsi="Calibri" w:cs="Calibri"/>
          <w:spacing w:val="-11"/>
        </w:rPr>
        <w:t xml:space="preserve"> </w:t>
      </w:r>
      <w:r w:rsidRPr="001D75B2">
        <w:rPr>
          <w:rFonts w:ascii="Calibri" w:eastAsia="Calibri Light" w:hAnsi="Calibri" w:cs="Calibri"/>
        </w:rPr>
        <w:t>results</w:t>
      </w:r>
      <w:r w:rsidRPr="001D75B2">
        <w:rPr>
          <w:rFonts w:ascii="Calibri" w:eastAsia="Calibri Light" w:hAnsi="Calibri" w:cs="Calibri"/>
          <w:spacing w:val="-12"/>
        </w:rPr>
        <w:t xml:space="preserve"> </w:t>
      </w:r>
      <w:r w:rsidRPr="001D75B2">
        <w:rPr>
          <w:rFonts w:ascii="Calibri" w:eastAsia="Calibri Light" w:hAnsi="Calibri" w:cs="Calibri"/>
        </w:rPr>
        <w:t>along</w:t>
      </w:r>
      <w:r w:rsidRPr="001D75B2">
        <w:rPr>
          <w:rFonts w:ascii="Calibri" w:eastAsia="Calibri Light" w:hAnsi="Calibri" w:cs="Calibri"/>
          <w:spacing w:val="-11"/>
        </w:rPr>
        <w:t xml:space="preserve"> </w:t>
      </w:r>
      <w:r w:rsidRPr="001D75B2">
        <w:rPr>
          <w:rFonts w:ascii="Calibri" w:eastAsia="Calibri Light" w:hAnsi="Calibri" w:cs="Calibri"/>
        </w:rPr>
        <w:t>these</w:t>
      </w:r>
      <w:r w:rsidRPr="001D75B2">
        <w:rPr>
          <w:rFonts w:ascii="Calibri" w:eastAsia="Calibri Light" w:hAnsi="Calibri" w:cs="Calibri"/>
          <w:spacing w:val="-11"/>
        </w:rPr>
        <w:t xml:space="preserve"> </w:t>
      </w:r>
      <w:r w:rsidRPr="001D75B2">
        <w:rPr>
          <w:rFonts w:ascii="Calibri" w:eastAsia="Calibri Light" w:hAnsi="Calibri" w:cs="Calibri"/>
        </w:rPr>
        <w:t>strategic</w:t>
      </w:r>
      <w:r w:rsidRPr="001D75B2">
        <w:rPr>
          <w:rFonts w:ascii="Calibri" w:eastAsia="Calibri Light" w:hAnsi="Calibri" w:cs="Calibri"/>
          <w:spacing w:val="-12"/>
        </w:rPr>
        <w:t xml:space="preserve"> </w:t>
      </w:r>
      <w:r w:rsidRPr="001D75B2">
        <w:rPr>
          <w:rFonts w:ascii="Calibri" w:eastAsia="Calibri Light" w:hAnsi="Calibri" w:cs="Calibri"/>
        </w:rPr>
        <w:t>pathways</w:t>
      </w:r>
      <w:r w:rsidRPr="001D75B2">
        <w:rPr>
          <w:rFonts w:ascii="Calibri" w:eastAsia="Calibri Light" w:hAnsi="Calibri" w:cs="Calibri"/>
          <w:spacing w:val="-11"/>
        </w:rPr>
        <w:t xml:space="preserve"> </w:t>
      </w:r>
      <w:r w:rsidRPr="001D75B2">
        <w:rPr>
          <w:rFonts w:ascii="Calibri" w:eastAsia="Calibri Light" w:hAnsi="Calibri" w:cs="Calibri"/>
        </w:rPr>
        <w:t>towards</w:t>
      </w:r>
      <w:r w:rsidRPr="001D75B2">
        <w:rPr>
          <w:rFonts w:ascii="Calibri" w:eastAsia="Calibri Light" w:hAnsi="Calibri" w:cs="Calibri"/>
          <w:spacing w:val="-11"/>
        </w:rPr>
        <w:t xml:space="preserve"> </w:t>
      </w:r>
      <w:proofErr w:type="gramStart"/>
      <w:r w:rsidRPr="001D75B2">
        <w:rPr>
          <w:rFonts w:ascii="Calibri" w:eastAsia="Calibri Light" w:hAnsi="Calibri" w:cs="Calibri"/>
        </w:rPr>
        <w:t>the</w:t>
      </w:r>
      <w:r w:rsidRPr="001D75B2">
        <w:rPr>
          <w:rFonts w:ascii="Calibri" w:eastAsia="Calibri Light" w:hAnsi="Calibri" w:cs="Calibri"/>
          <w:spacing w:val="-12"/>
        </w:rPr>
        <w:t xml:space="preserve"> </w:t>
      </w:r>
      <w:r w:rsidRPr="001D75B2">
        <w:rPr>
          <w:rFonts w:ascii="Calibri" w:eastAsia="Calibri Light" w:hAnsi="Calibri" w:cs="Calibri"/>
        </w:rPr>
        <w:t>longer</w:t>
      </w:r>
      <w:proofErr w:type="gramEnd"/>
      <w:r w:rsidRPr="001D75B2">
        <w:rPr>
          <w:rFonts w:ascii="Calibri" w:eastAsia="Calibri Light" w:hAnsi="Calibri" w:cs="Calibri"/>
        </w:rPr>
        <w:t xml:space="preserve">-term </w:t>
      </w:r>
      <w:r w:rsidRPr="001D75B2">
        <w:rPr>
          <w:rFonts w:ascii="Calibri" w:eastAsia="Calibri Light" w:hAnsi="Calibri" w:cs="Calibri"/>
          <w:spacing w:val="-2"/>
        </w:rPr>
        <w:t>goals</w:t>
      </w:r>
    </w:p>
    <w:p w14:paraId="10C920DC" w14:textId="77777777" w:rsidR="001D75B2" w:rsidRPr="001D75B2" w:rsidRDefault="001D75B2" w:rsidP="001D75B2">
      <w:pPr>
        <w:widowControl w:val="0"/>
        <w:autoSpaceDE w:val="0"/>
        <w:autoSpaceDN w:val="0"/>
        <w:spacing w:before="120" w:after="120"/>
        <w:ind w:right="109"/>
        <w:rPr>
          <w:rFonts w:ascii="Calibri" w:eastAsia="Calibri Light" w:hAnsi="Calibri" w:cs="Calibri"/>
        </w:rPr>
      </w:pPr>
      <w:r w:rsidRPr="001D75B2">
        <w:rPr>
          <w:rFonts w:ascii="Calibri" w:eastAsia="Calibri Light" w:hAnsi="Calibri" w:cs="Calibri"/>
        </w:rPr>
        <w:t>This</w:t>
      </w:r>
      <w:r w:rsidRPr="001D75B2">
        <w:rPr>
          <w:rFonts w:ascii="Calibri" w:eastAsia="Calibri Light" w:hAnsi="Calibri" w:cs="Calibri"/>
          <w:spacing w:val="-8"/>
        </w:rPr>
        <w:t xml:space="preserve"> </w:t>
      </w:r>
      <w:r w:rsidRPr="001D75B2">
        <w:rPr>
          <w:rFonts w:ascii="Calibri" w:eastAsia="Calibri Light" w:hAnsi="Calibri" w:cs="Calibri"/>
        </w:rPr>
        <w:t>RBM</w:t>
      </w:r>
      <w:r w:rsidRPr="001D75B2">
        <w:rPr>
          <w:rFonts w:ascii="Calibri" w:eastAsia="Calibri Light" w:hAnsi="Calibri" w:cs="Calibri"/>
          <w:spacing w:val="-8"/>
        </w:rPr>
        <w:t xml:space="preserve"> </w:t>
      </w:r>
      <w:r w:rsidRPr="001D75B2">
        <w:rPr>
          <w:rFonts w:ascii="Calibri" w:eastAsia="Calibri Light" w:hAnsi="Calibri" w:cs="Calibri"/>
        </w:rPr>
        <w:t>model</w:t>
      </w:r>
      <w:r w:rsidRPr="001D75B2">
        <w:rPr>
          <w:rFonts w:ascii="Calibri" w:eastAsia="Calibri Light" w:hAnsi="Calibri" w:cs="Calibri"/>
          <w:spacing w:val="-8"/>
        </w:rPr>
        <w:t xml:space="preserve"> </w:t>
      </w:r>
      <w:r w:rsidRPr="001D75B2">
        <w:rPr>
          <w:rFonts w:ascii="Calibri" w:eastAsia="Calibri Light" w:hAnsi="Calibri" w:cs="Calibri"/>
        </w:rPr>
        <w:t>will</w:t>
      </w:r>
      <w:r w:rsidRPr="001D75B2">
        <w:rPr>
          <w:rFonts w:ascii="Calibri" w:eastAsia="Calibri Light" w:hAnsi="Calibri" w:cs="Calibri"/>
          <w:spacing w:val="-8"/>
        </w:rPr>
        <w:t xml:space="preserve"> </w:t>
      </w:r>
      <w:r w:rsidRPr="001D75B2">
        <w:rPr>
          <w:rFonts w:ascii="Calibri" w:eastAsia="Calibri Light" w:hAnsi="Calibri" w:cs="Calibri"/>
        </w:rPr>
        <w:t>serve</w:t>
      </w:r>
      <w:r w:rsidRPr="001D75B2">
        <w:rPr>
          <w:rFonts w:ascii="Calibri" w:eastAsia="Calibri Light" w:hAnsi="Calibri" w:cs="Calibri"/>
          <w:spacing w:val="-8"/>
        </w:rPr>
        <w:t xml:space="preserve"> </w:t>
      </w:r>
      <w:r w:rsidRPr="001D75B2">
        <w:rPr>
          <w:rFonts w:ascii="Calibri" w:eastAsia="Calibri Light" w:hAnsi="Calibri" w:cs="Calibri"/>
        </w:rPr>
        <w:t>as</w:t>
      </w:r>
      <w:r w:rsidRPr="001D75B2">
        <w:rPr>
          <w:rFonts w:ascii="Calibri" w:eastAsia="Calibri Light" w:hAnsi="Calibri" w:cs="Calibri"/>
          <w:spacing w:val="-8"/>
        </w:rPr>
        <w:t xml:space="preserve"> </w:t>
      </w:r>
      <w:r w:rsidRPr="001D75B2">
        <w:rPr>
          <w:rFonts w:ascii="Calibri" w:eastAsia="Calibri Light" w:hAnsi="Calibri" w:cs="Calibri"/>
        </w:rPr>
        <w:t>the</w:t>
      </w:r>
      <w:r w:rsidRPr="001D75B2">
        <w:rPr>
          <w:rFonts w:ascii="Calibri" w:eastAsia="Calibri Light" w:hAnsi="Calibri" w:cs="Calibri"/>
          <w:spacing w:val="-8"/>
        </w:rPr>
        <w:t xml:space="preserve"> </w:t>
      </w:r>
      <w:r w:rsidRPr="001D75B2">
        <w:rPr>
          <w:rFonts w:ascii="Calibri" w:eastAsia="Calibri Light" w:hAnsi="Calibri" w:cs="Calibri"/>
        </w:rPr>
        <w:t>framework</w:t>
      </w:r>
      <w:r w:rsidRPr="001D75B2">
        <w:rPr>
          <w:rFonts w:ascii="Calibri" w:eastAsia="Calibri Light" w:hAnsi="Calibri" w:cs="Calibri"/>
          <w:spacing w:val="-8"/>
        </w:rPr>
        <w:t xml:space="preserve"> </w:t>
      </w:r>
      <w:r w:rsidRPr="001D75B2">
        <w:rPr>
          <w:rFonts w:ascii="Calibri" w:eastAsia="Calibri Light" w:hAnsi="Calibri" w:cs="Calibri"/>
        </w:rPr>
        <w:t>for</w:t>
      </w:r>
      <w:r w:rsidRPr="001D75B2">
        <w:rPr>
          <w:rFonts w:ascii="Calibri" w:eastAsia="Calibri Light" w:hAnsi="Calibri" w:cs="Calibri"/>
          <w:spacing w:val="-7"/>
        </w:rPr>
        <w:t xml:space="preserve"> </w:t>
      </w:r>
      <w:r w:rsidRPr="001D75B2">
        <w:rPr>
          <w:rFonts w:ascii="Calibri" w:eastAsia="Calibri Light" w:hAnsi="Calibri" w:cs="Calibri"/>
        </w:rPr>
        <w:t>future planning</w:t>
      </w:r>
      <w:r w:rsidRPr="001D75B2">
        <w:rPr>
          <w:rFonts w:ascii="Calibri" w:eastAsia="Calibri Light" w:hAnsi="Calibri" w:cs="Calibri"/>
          <w:spacing w:val="-12"/>
        </w:rPr>
        <w:t xml:space="preserve"> </w:t>
      </w:r>
      <w:r w:rsidRPr="001D75B2">
        <w:rPr>
          <w:rFonts w:ascii="Calibri" w:eastAsia="Calibri Light" w:hAnsi="Calibri" w:cs="Calibri"/>
        </w:rPr>
        <w:t>and</w:t>
      </w:r>
      <w:r w:rsidRPr="001D75B2">
        <w:rPr>
          <w:rFonts w:ascii="Calibri" w:eastAsia="Calibri Light" w:hAnsi="Calibri" w:cs="Calibri"/>
          <w:spacing w:val="-10"/>
        </w:rPr>
        <w:t xml:space="preserve"> </w:t>
      </w:r>
      <w:r w:rsidRPr="001D75B2">
        <w:rPr>
          <w:rFonts w:ascii="Calibri" w:eastAsia="Calibri Light" w:hAnsi="Calibri" w:cs="Calibri"/>
        </w:rPr>
        <w:t>evaluation,</w:t>
      </w:r>
      <w:r w:rsidRPr="001D75B2">
        <w:rPr>
          <w:rFonts w:ascii="Calibri" w:eastAsia="Calibri Light" w:hAnsi="Calibri" w:cs="Calibri"/>
          <w:spacing w:val="-11"/>
        </w:rPr>
        <w:t xml:space="preserve"> </w:t>
      </w:r>
      <w:r w:rsidRPr="001D75B2">
        <w:rPr>
          <w:rFonts w:ascii="Calibri" w:eastAsia="Calibri Light" w:hAnsi="Calibri" w:cs="Calibri"/>
        </w:rPr>
        <w:t>enforcing</w:t>
      </w:r>
      <w:r w:rsidRPr="001D75B2">
        <w:rPr>
          <w:rFonts w:ascii="Calibri" w:eastAsia="Calibri Light" w:hAnsi="Calibri" w:cs="Calibri"/>
          <w:spacing w:val="-11"/>
        </w:rPr>
        <w:t xml:space="preserve"> </w:t>
      </w:r>
      <w:r w:rsidRPr="001D75B2">
        <w:rPr>
          <w:rFonts w:ascii="Calibri" w:eastAsia="Calibri Light" w:hAnsi="Calibri" w:cs="Calibri"/>
        </w:rPr>
        <w:t>a</w:t>
      </w:r>
      <w:r w:rsidRPr="001D75B2">
        <w:rPr>
          <w:rFonts w:ascii="Calibri" w:eastAsia="Calibri Light" w:hAnsi="Calibri" w:cs="Calibri"/>
          <w:spacing w:val="-11"/>
        </w:rPr>
        <w:t xml:space="preserve"> </w:t>
      </w:r>
      <w:r w:rsidRPr="001D75B2">
        <w:rPr>
          <w:rFonts w:ascii="Calibri" w:eastAsia="Calibri Light" w:hAnsi="Calibri" w:cs="Calibri"/>
        </w:rPr>
        <w:t>common</w:t>
      </w:r>
      <w:r w:rsidRPr="001D75B2">
        <w:rPr>
          <w:rFonts w:ascii="Calibri" w:eastAsia="Calibri Light" w:hAnsi="Calibri" w:cs="Calibri"/>
          <w:spacing w:val="-11"/>
        </w:rPr>
        <w:t xml:space="preserve"> </w:t>
      </w:r>
      <w:r w:rsidRPr="001D75B2">
        <w:rPr>
          <w:rFonts w:ascii="Calibri" w:eastAsia="Calibri Light" w:hAnsi="Calibri" w:cs="Calibri"/>
        </w:rPr>
        <w:t>structure</w:t>
      </w:r>
      <w:r w:rsidRPr="001D75B2">
        <w:rPr>
          <w:rFonts w:ascii="Calibri" w:eastAsia="Calibri Light" w:hAnsi="Calibri" w:cs="Calibri"/>
          <w:spacing w:val="-11"/>
        </w:rPr>
        <w:t xml:space="preserve"> </w:t>
      </w:r>
      <w:r w:rsidRPr="001D75B2">
        <w:rPr>
          <w:rFonts w:ascii="Calibri" w:eastAsia="Calibri Light" w:hAnsi="Calibri" w:cs="Calibri"/>
        </w:rPr>
        <w:t>between</w:t>
      </w:r>
      <w:r w:rsidRPr="001D75B2">
        <w:rPr>
          <w:rFonts w:ascii="Calibri" w:eastAsia="Calibri Light" w:hAnsi="Calibri" w:cs="Calibri"/>
          <w:spacing w:val="-11"/>
        </w:rPr>
        <w:t xml:space="preserve"> </w:t>
      </w:r>
      <w:r w:rsidRPr="001D75B2">
        <w:rPr>
          <w:rFonts w:ascii="Calibri" w:eastAsia="Calibri Light" w:hAnsi="Calibri" w:cs="Calibri"/>
        </w:rPr>
        <w:t>strategic</w:t>
      </w:r>
      <w:r w:rsidRPr="001D75B2">
        <w:rPr>
          <w:rFonts w:ascii="Calibri" w:eastAsia="Calibri Light" w:hAnsi="Calibri" w:cs="Calibri"/>
          <w:spacing w:val="-11"/>
        </w:rPr>
        <w:t xml:space="preserve"> </w:t>
      </w:r>
      <w:r w:rsidRPr="001D75B2">
        <w:rPr>
          <w:rFonts w:ascii="Calibri" w:eastAsia="Calibri Light" w:hAnsi="Calibri" w:cs="Calibri"/>
        </w:rPr>
        <w:t>and</w:t>
      </w:r>
      <w:r w:rsidRPr="001D75B2">
        <w:rPr>
          <w:rFonts w:ascii="Calibri" w:eastAsia="Calibri Light" w:hAnsi="Calibri" w:cs="Calibri"/>
          <w:spacing w:val="-11"/>
        </w:rPr>
        <w:t xml:space="preserve"> </w:t>
      </w:r>
      <w:r w:rsidRPr="001D75B2">
        <w:rPr>
          <w:rFonts w:ascii="Calibri" w:eastAsia="Calibri Light" w:hAnsi="Calibri" w:cs="Calibri"/>
        </w:rPr>
        <w:t>operational</w:t>
      </w:r>
      <w:r w:rsidRPr="001D75B2">
        <w:rPr>
          <w:rFonts w:ascii="Calibri" w:eastAsia="Calibri Light" w:hAnsi="Calibri" w:cs="Calibri"/>
          <w:spacing w:val="-12"/>
        </w:rPr>
        <w:t xml:space="preserve"> </w:t>
      </w:r>
      <w:r w:rsidRPr="001D75B2">
        <w:rPr>
          <w:rFonts w:ascii="Calibri" w:eastAsia="Calibri Light" w:hAnsi="Calibri" w:cs="Calibri"/>
        </w:rPr>
        <w:t>plans.</w:t>
      </w:r>
      <w:r w:rsidRPr="001D75B2">
        <w:rPr>
          <w:rFonts w:ascii="Calibri" w:eastAsia="Calibri Light" w:hAnsi="Calibri" w:cs="Calibri"/>
          <w:spacing w:val="-11"/>
        </w:rPr>
        <w:t xml:space="preserve"> </w:t>
      </w:r>
      <w:r w:rsidRPr="001D75B2">
        <w:rPr>
          <w:rFonts w:ascii="Calibri" w:eastAsia="Calibri Light" w:hAnsi="Calibri" w:cs="Calibri"/>
        </w:rPr>
        <w:t>This</w:t>
      </w:r>
      <w:r w:rsidRPr="001D75B2">
        <w:rPr>
          <w:rFonts w:ascii="Calibri" w:eastAsia="Calibri Light" w:hAnsi="Calibri" w:cs="Calibri"/>
          <w:spacing w:val="-11"/>
        </w:rPr>
        <w:t xml:space="preserve"> </w:t>
      </w:r>
      <w:r w:rsidRPr="001D75B2">
        <w:rPr>
          <w:rFonts w:ascii="Calibri" w:eastAsia="Calibri Light" w:hAnsi="Calibri" w:cs="Calibri"/>
        </w:rPr>
        <w:t>will</w:t>
      </w:r>
      <w:r w:rsidRPr="001D75B2">
        <w:rPr>
          <w:rFonts w:ascii="Calibri" w:eastAsia="Calibri Light" w:hAnsi="Calibri" w:cs="Calibri"/>
          <w:spacing w:val="-11"/>
        </w:rPr>
        <w:t xml:space="preserve"> </w:t>
      </w:r>
      <w:r w:rsidRPr="001D75B2">
        <w:rPr>
          <w:rFonts w:ascii="Calibri" w:eastAsia="Calibri Light" w:hAnsi="Calibri" w:cs="Calibri"/>
        </w:rPr>
        <w:t>include</w:t>
      </w:r>
      <w:r w:rsidRPr="001D75B2">
        <w:rPr>
          <w:rFonts w:ascii="Calibri" w:eastAsia="Calibri Light" w:hAnsi="Calibri" w:cs="Calibri"/>
          <w:spacing w:val="-12"/>
        </w:rPr>
        <w:t xml:space="preserve"> </w:t>
      </w:r>
      <w:r w:rsidRPr="001D75B2">
        <w:rPr>
          <w:rFonts w:ascii="Calibri" w:eastAsia="Calibri Light" w:hAnsi="Calibri" w:cs="Calibri"/>
        </w:rPr>
        <w:t>increased</w:t>
      </w:r>
      <w:r w:rsidRPr="001D75B2">
        <w:rPr>
          <w:rFonts w:ascii="Calibri" w:eastAsia="Calibri Light" w:hAnsi="Calibri" w:cs="Calibri"/>
          <w:spacing w:val="-10"/>
        </w:rPr>
        <w:t xml:space="preserve"> </w:t>
      </w:r>
      <w:r w:rsidRPr="001D75B2">
        <w:rPr>
          <w:rFonts w:ascii="Calibri" w:eastAsia="Calibri Light" w:hAnsi="Calibri" w:cs="Calibri"/>
        </w:rPr>
        <w:t>integration</w:t>
      </w:r>
      <w:r w:rsidRPr="001D75B2">
        <w:rPr>
          <w:rFonts w:ascii="Calibri" w:eastAsia="Calibri Light" w:hAnsi="Calibri" w:cs="Calibri"/>
          <w:spacing w:val="-11"/>
        </w:rPr>
        <w:t xml:space="preserve"> </w:t>
      </w:r>
      <w:r w:rsidRPr="001D75B2">
        <w:rPr>
          <w:rFonts w:ascii="Calibri" w:eastAsia="Calibri Light" w:hAnsi="Calibri" w:cs="Calibri"/>
        </w:rPr>
        <w:t>of</w:t>
      </w:r>
      <w:r w:rsidRPr="001D75B2">
        <w:rPr>
          <w:rFonts w:ascii="Calibri" w:eastAsia="Calibri Light" w:hAnsi="Calibri" w:cs="Calibri"/>
          <w:spacing w:val="-11"/>
        </w:rPr>
        <w:t xml:space="preserve"> </w:t>
      </w:r>
      <w:r w:rsidRPr="001D75B2">
        <w:rPr>
          <w:rFonts w:ascii="Calibri" w:eastAsia="Calibri Light" w:hAnsi="Calibri" w:cs="Calibri"/>
        </w:rPr>
        <w:t>ITU</w:t>
      </w:r>
      <w:r w:rsidRPr="001D75B2">
        <w:rPr>
          <w:rFonts w:ascii="Calibri" w:eastAsia="Calibri Light" w:hAnsi="Calibri" w:cs="Calibri"/>
          <w:spacing w:val="-11"/>
        </w:rPr>
        <w:t xml:space="preserve"> </w:t>
      </w:r>
      <w:r w:rsidRPr="001D75B2">
        <w:rPr>
          <w:rFonts w:ascii="Calibri" w:eastAsia="Calibri Light" w:hAnsi="Calibri" w:cs="Calibri"/>
        </w:rPr>
        <w:t>and</w:t>
      </w:r>
      <w:r w:rsidRPr="001D75B2">
        <w:rPr>
          <w:rFonts w:ascii="Calibri" w:eastAsia="Calibri Light" w:hAnsi="Calibri" w:cs="Calibri"/>
          <w:spacing w:val="-12"/>
        </w:rPr>
        <w:t xml:space="preserve"> </w:t>
      </w:r>
      <w:r w:rsidRPr="001D75B2">
        <w:rPr>
          <w:rFonts w:ascii="Calibri" w:eastAsia="Calibri Light" w:hAnsi="Calibri" w:cs="Calibri"/>
        </w:rPr>
        <w:t>United</w:t>
      </w:r>
      <w:r w:rsidRPr="001D75B2">
        <w:rPr>
          <w:rFonts w:ascii="Calibri" w:eastAsia="Calibri Light" w:hAnsi="Calibri" w:cs="Calibri"/>
          <w:spacing w:val="-10"/>
        </w:rPr>
        <w:t xml:space="preserve"> </w:t>
      </w:r>
      <w:r w:rsidRPr="001D75B2">
        <w:rPr>
          <w:rFonts w:ascii="Calibri" w:eastAsia="Calibri Light" w:hAnsi="Calibri" w:cs="Calibri"/>
        </w:rPr>
        <w:t>Nations</w:t>
      </w:r>
      <w:r w:rsidRPr="001D75B2">
        <w:rPr>
          <w:rFonts w:ascii="Calibri" w:eastAsia="Calibri Light" w:hAnsi="Calibri" w:cs="Calibri"/>
          <w:spacing w:val="-11"/>
        </w:rPr>
        <w:t xml:space="preserve"> </w:t>
      </w:r>
      <w:r w:rsidRPr="001D75B2">
        <w:rPr>
          <w:rFonts w:ascii="Calibri" w:eastAsia="Calibri Light" w:hAnsi="Calibri" w:cs="Calibri"/>
        </w:rPr>
        <w:t xml:space="preserve">statistics </w:t>
      </w:r>
      <w:r w:rsidRPr="001D75B2">
        <w:rPr>
          <w:rFonts w:ascii="Calibri" w:eastAsia="Calibri Light" w:hAnsi="Calibri" w:cs="Calibri"/>
          <w:spacing w:val="-2"/>
        </w:rPr>
        <w:t>and</w:t>
      </w:r>
      <w:r w:rsidRPr="001D75B2">
        <w:rPr>
          <w:rFonts w:ascii="Calibri" w:eastAsia="Calibri Light" w:hAnsi="Calibri" w:cs="Calibri"/>
          <w:spacing w:val="-4"/>
        </w:rPr>
        <w:t xml:space="preserve"> </w:t>
      </w:r>
      <w:r w:rsidRPr="001D75B2">
        <w:rPr>
          <w:rFonts w:ascii="Calibri" w:eastAsia="Calibri Light" w:hAnsi="Calibri" w:cs="Calibri"/>
          <w:spacing w:val="-2"/>
        </w:rPr>
        <w:t>indicators</w:t>
      </w:r>
      <w:r w:rsidRPr="001D75B2">
        <w:rPr>
          <w:rFonts w:ascii="Calibri" w:eastAsia="Calibri Light" w:hAnsi="Calibri" w:cs="Calibri"/>
          <w:spacing w:val="-4"/>
        </w:rPr>
        <w:t xml:space="preserve"> </w:t>
      </w:r>
      <w:r w:rsidRPr="001D75B2">
        <w:rPr>
          <w:rFonts w:ascii="Calibri" w:eastAsia="Calibri Light" w:hAnsi="Calibri" w:cs="Calibri"/>
          <w:spacing w:val="-2"/>
        </w:rPr>
        <w:t>to</w:t>
      </w:r>
      <w:r w:rsidRPr="001D75B2">
        <w:rPr>
          <w:rFonts w:ascii="Calibri" w:eastAsia="Calibri Light" w:hAnsi="Calibri" w:cs="Calibri"/>
          <w:spacing w:val="-4"/>
        </w:rPr>
        <w:t xml:space="preserve"> </w:t>
      </w:r>
      <w:r w:rsidRPr="001D75B2">
        <w:rPr>
          <w:rFonts w:ascii="Calibri" w:eastAsia="Calibri Light" w:hAnsi="Calibri" w:cs="Calibri"/>
          <w:spacing w:val="-2"/>
        </w:rPr>
        <w:t>enhance</w:t>
      </w:r>
      <w:r w:rsidRPr="001D75B2">
        <w:rPr>
          <w:rFonts w:ascii="Calibri" w:eastAsia="Calibri Light" w:hAnsi="Calibri" w:cs="Calibri"/>
          <w:spacing w:val="-4"/>
        </w:rPr>
        <w:t xml:space="preserve"> </w:t>
      </w:r>
      <w:r w:rsidRPr="001D75B2">
        <w:rPr>
          <w:rFonts w:ascii="Calibri" w:eastAsia="Calibri Light" w:hAnsi="Calibri" w:cs="Calibri"/>
          <w:spacing w:val="-2"/>
        </w:rPr>
        <w:t>the</w:t>
      </w:r>
      <w:r w:rsidRPr="001D75B2">
        <w:rPr>
          <w:rFonts w:ascii="Calibri" w:eastAsia="Calibri Light" w:hAnsi="Calibri" w:cs="Calibri"/>
          <w:spacing w:val="-4"/>
        </w:rPr>
        <w:t xml:space="preserve"> </w:t>
      </w:r>
      <w:r w:rsidRPr="001D75B2">
        <w:rPr>
          <w:rFonts w:ascii="Calibri" w:eastAsia="Calibri Light" w:hAnsi="Calibri" w:cs="Calibri"/>
          <w:spacing w:val="-2"/>
        </w:rPr>
        <w:t>evidence-driven</w:t>
      </w:r>
      <w:r w:rsidRPr="001D75B2">
        <w:rPr>
          <w:rFonts w:ascii="Calibri" w:eastAsia="Calibri Light" w:hAnsi="Calibri" w:cs="Calibri"/>
          <w:spacing w:val="-4"/>
        </w:rPr>
        <w:t xml:space="preserve"> </w:t>
      </w:r>
      <w:r w:rsidRPr="001D75B2">
        <w:rPr>
          <w:rFonts w:ascii="Calibri" w:eastAsia="Calibri Light" w:hAnsi="Calibri" w:cs="Calibri"/>
          <w:spacing w:val="-2"/>
        </w:rPr>
        <w:t>approach</w:t>
      </w:r>
      <w:r w:rsidRPr="001D75B2">
        <w:rPr>
          <w:rFonts w:ascii="Calibri" w:eastAsia="Calibri Light" w:hAnsi="Calibri" w:cs="Calibri"/>
          <w:spacing w:val="-4"/>
        </w:rPr>
        <w:t xml:space="preserve"> </w:t>
      </w:r>
      <w:r w:rsidRPr="001D75B2">
        <w:rPr>
          <w:rFonts w:ascii="Calibri" w:eastAsia="Calibri Light" w:hAnsi="Calibri" w:cs="Calibri"/>
          <w:spacing w:val="-2"/>
        </w:rPr>
        <w:t>to</w:t>
      </w:r>
      <w:r w:rsidRPr="001D75B2">
        <w:rPr>
          <w:rFonts w:ascii="Calibri" w:eastAsia="Calibri Light" w:hAnsi="Calibri" w:cs="Calibri"/>
          <w:spacing w:val="-4"/>
        </w:rPr>
        <w:t xml:space="preserve"> </w:t>
      </w:r>
      <w:r w:rsidRPr="001D75B2">
        <w:rPr>
          <w:rFonts w:ascii="Calibri" w:eastAsia="Calibri Light" w:hAnsi="Calibri" w:cs="Calibri"/>
          <w:spacing w:val="-2"/>
        </w:rPr>
        <w:t>country</w:t>
      </w:r>
      <w:r w:rsidRPr="001D75B2">
        <w:rPr>
          <w:rFonts w:ascii="Calibri" w:eastAsia="Calibri Light" w:hAnsi="Calibri" w:cs="Calibri"/>
          <w:spacing w:val="-4"/>
        </w:rPr>
        <w:t xml:space="preserve"> </w:t>
      </w:r>
      <w:r w:rsidRPr="001D75B2">
        <w:rPr>
          <w:rFonts w:ascii="Calibri" w:eastAsia="Calibri Light" w:hAnsi="Calibri" w:cs="Calibri"/>
          <w:spacing w:val="-2"/>
        </w:rPr>
        <w:t>needs</w:t>
      </w:r>
      <w:r w:rsidRPr="001D75B2">
        <w:rPr>
          <w:rFonts w:ascii="Calibri" w:eastAsia="Calibri Light" w:hAnsi="Calibri" w:cs="Calibri"/>
          <w:spacing w:val="-4"/>
        </w:rPr>
        <w:t xml:space="preserve"> </w:t>
      </w:r>
      <w:r w:rsidRPr="001D75B2">
        <w:rPr>
          <w:rFonts w:ascii="Calibri" w:eastAsia="Calibri Light" w:hAnsi="Calibri" w:cs="Calibri"/>
          <w:spacing w:val="-2"/>
        </w:rPr>
        <w:t>analysis</w:t>
      </w:r>
      <w:r w:rsidRPr="001D75B2">
        <w:rPr>
          <w:rFonts w:ascii="Calibri" w:eastAsia="Calibri Light" w:hAnsi="Calibri" w:cs="Calibri"/>
          <w:spacing w:val="-4"/>
        </w:rPr>
        <w:t xml:space="preserve"> </w:t>
      </w:r>
      <w:r w:rsidRPr="001D75B2">
        <w:rPr>
          <w:rFonts w:ascii="Calibri" w:eastAsia="Calibri Light" w:hAnsi="Calibri" w:cs="Calibri"/>
          <w:spacing w:val="-2"/>
        </w:rPr>
        <w:t xml:space="preserve">and </w:t>
      </w:r>
      <w:r w:rsidRPr="001D75B2">
        <w:rPr>
          <w:rFonts w:ascii="Calibri" w:eastAsia="Calibri Light" w:hAnsi="Calibri" w:cs="Calibri"/>
        </w:rPr>
        <w:t xml:space="preserve">planning. It will allow BDT to be more agile in adapting technical support and </w:t>
      </w:r>
      <w:proofErr w:type="gramStart"/>
      <w:r w:rsidRPr="001D75B2">
        <w:rPr>
          <w:rFonts w:ascii="Calibri" w:eastAsia="Calibri Light" w:hAnsi="Calibri" w:cs="Calibri"/>
        </w:rPr>
        <w:t>service</w:t>
      </w:r>
      <w:proofErr w:type="gramEnd"/>
      <w:r w:rsidRPr="001D75B2">
        <w:rPr>
          <w:rFonts w:ascii="Calibri" w:eastAsia="Calibri Light" w:hAnsi="Calibri" w:cs="Calibri"/>
        </w:rPr>
        <w:t xml:space="preserve"> offering to evolving trends and changing needs of members.</w:t>
      </w:r>
    </w:p>
    <w:p w14:paraId="0EFE4E40" w14:textId="77777777" w:rsidR="001D75B2" w:rsidRPr="001D75B2" w:rsidRDefault="001D75B2" w:rsidP="001D75B2">
      <w:pPr>
        <w:tabs>
          <w:tab w:val="left" w:pos="794"/>
          <w:tab w:val="left" w:pos="1191"/>
          <w:tab w:val="left" w:pos="1588"/>
          <w:tab w:val="left" w:pos="1985"/>
        </w:tabs>
        <w:overflowPunct w:val="0"/>
        <w:autoSpaceDE w:val="0"/>
        <w:autoSpaceDN w:val="0"/>
        <w:adjustRightInd w:val="0"/>
        <w:spacing w:before="120" w:after="120"/>
        <w:textAlignment w:val="baseline"/>
        <w:rPr>
          <w:ins w:id="15" w:author="Author"/>
          <w:rFonts w:ascii="Calibri" w:eastAsia="Calibri Light" w:hAnsi="Calibri" w:cs="Calibri"/>
        </w:rPr>
      </w:pPr>
      <w:r w:rsidRPr="001D75B2">
        <w:rPr>
          <w:rFonts w:ascii="Calibri" w:eastAsia="Calibri Light" w:hAnsi="Calibri" w:cs="Calibri"/>
        </w:rPr>
        <w:t xml:space="preserve">To further guide coherent programmatic focus in delivery of the mandate at all levels and through ITU's regional presence, the ITU-D framework is designed for full regional level synchronization of RBM, </w:t>
      </w:r>
      <w:r w:rsidRPr="00EE2C0F">
        <w:rPr>
          <w:rFonts w:ascii="Calibri" w:eastAsia="Calibri Light" w:hAnsi="Calibri" w:cs="Calibri"/>
        </w:rPr>
        <w:t>thematic</w:t>
      </w:r>
      <w:r w:rsidRPr="00F56560">
        <w:rPr>
          <w:rFonts w:ascii="Calibri" w:eastAsia="Calibri Light" w:hAnsi="Calibri" w:cs="Calibri"/>
        </w:rPr>
        <w:t xml:space="preserve"> priorities, operational planning, sequenced technical support offerings and portfolio </w:t>
      </w:r>
      <w:r w:rsidRPr="00EE2C0F">
        <w:rPr>
          <w:rFonts w:ascii="Calibri" w:eastAsia="Calibri Light" w:hAnsi="Calibri" w:cs="Calibri"/>
        </w:rPr>
        <w:t>performance</w:t>
      </w:r>
      <w:r w:rsidRPr="001D75B2">
        <w:rPr>
          <w:rFonts w:ascii="Calibri" w:eastAsia="Calibri Light" w:hAnsi="Calibri" w:cs="Calibri"/>
        </w:rPr>
        <w:t xml:space="preserve"> assessments. This will also help regions to strategically match BDT technical support according to each of the regional initiatives and specific local trends, while also maintaining alignment with the global vision and mission defined in the ITU strategic plan.</w:t>
      </w:r>
    </w:p>
    <w:p w14:paraId="4D0C94D0" w14:textId="77777777" w:rsidR="001D75B2" w:rsidRPr="001D75B2" w:rsidRDefault="001D75B2" w:rsidP="001D75B2">
      <w:pPr>
        <w:keepNext/>
        <w:keepLines/>
        <w:numPr>
          <w:ilvl w:val="1"/>
          <w:numId w:val="33"/>
        </w:numPr>
        <w:tabs>
          <w:tab w:val="left" w:pos="793"/>
          <w:tab w:val="left" w:pos="1191"/>
          <w:tab w:val="left" w:pos="1588"/>
          <w:tab w:val="left" w:pos="1985"/>
        </w:tabs>
        <w:overflowPunct w:val="0"/>
        <w:autoSpaceDE w:val="0"/>
        <w:autoSpaceDN w:val="0"/>
        <w:adjustRightInd w:val="0"/>
        <w:spacing w:before="120" w:after="120"/>
        <w:ind w:left="431" w:hanging="431"/>
        <w:textAlignment w:val="baseline"/>
        <w:outlineLvl w:val="1"/>
        <w:rPr>
          <w:ins w:id="16" w:author="Author"/>
          <w:rFonts w:ascii="Calibri" w:eastAsia="Times New Roman" w:hAnsi="Calibri" w:cs="Calibri"/>
          <w:b/>
          <w:lang w:val="en-GB"/>
        </w:rPr>
      </w:pPr>
      <w:ins w:id="17" w:author="Author">
        <w:r w:rsidRPr="001D75B2">
          <w:rPr>
            <w:rFonts w:ascii="Calibri" w:eastAsia="Times New Roman" w:hAnsi="Calibri" w:cs="Calibri"/>
            <w:b/>
            <w:lang w:val="en-GB"/>
          </w:rPr>
          <w:lastRenderedPageBreak/>
          <w:t>Principles</w:t>
        </w:r>
      </w:ins>
    </w:p>
    <w:p w14:paraId="76B5C5CD" w14:textId="672EA47B" w:rsidR="001D75B2" w:rsidRPr="001D75B2" w:rsidRDefault="001D75B2" w:rsidP="001D75B2">
      <w:pPr>
        <w:widowControl w:val="0"/>
        <w:autoSpaceDE w:val="0"/>
        <w:autoSpaceDN w:val="0"/>
        <w:spacing w:before="120" w:after="120"/>
        <w:ind w:right="109"/>
        <w:rPr>
          <w:ins w:id="18" w:author="Author"/>
          <w:rFonts w:ascii="Calibri" w:eastAsia="Calibri Light" w:hAnsi="Calibri" w:cs="Calibri"/>
        </w:rPr>
      </w:pPr>
      <w:ins w:id="19" w:author="Author">
        <w:r w:rsidRPr="001D75B2">
          <w:rPr>
            <w:rFonts w:ascii="Calibri" w:eastAsia="Calibri Light" w:hAnsi="Calibri" w:cs="Calibri"/>
          </w:rPr>
          <w:t>In its activities to achieve its priorities and objectives, the ITU-D will give due consideration to the following principles:</w:t>
        </w:r>
      </w:ins>
    </w:p>
    <w:p w14:paraId="5741E3F9" w14:textId="4B303ABF" w:rsidR="008D7E99" w:rsidRDefault="008D7E99" w:rsidP="008D7E99">
      <w:pPr>
        <w:widowControl w:val="0"/>
        <w:numPr>
          <w:ilvl w:val="0"/>
          <w:numId w:val="37"/>
        </w:numPr>
        <w:tabs>
          <w:tab w:val="left" w:pos="794"/>
          <w:tab w:val="left" w:pos="1191"/>
          <w:tab w:val="left" w:pos="1588"/>
          <w:tab w:val="left" w:pos="1985"/>
        </w:tabs>
        <w:overflowPunct w:val="0"/>
        <w:autoSpaceDE w:val="0"/>
        <w:autoSpaceDN w:val="0"/>
        <w:adjustRightInd w:val="0"/>
        <w:spacing w:before="120" w:after="120"/>
        <w:ind w:right="109"/>
        <w:textAlignment w:val="baseline"/>
        <w:rPr>
          <w:ins w:id="20" w:author="Author"/>
          <w:rFonts w:ascii="Calibri" w:eastAsia="Calibri Light" w:hAnsi="Calibri" w:cs="Calibri"/>
        </w:rPr>
      </w:pPr>
      <w:ins w:id="21" w:author="Author">
        <w:r>
          <w:rPr>
            <w:rFonts w:ascii="Calibri" w:eastAsia="Calibri Light" w:hAnsi="Calibri" w:cs="Calibri"/>
          </w:rPr>
          <w:t>Leaving no one behind</w:t>
        </w:r>
      </w:ins>
    </w:p>
    <w:p w14:paraId="46A99659" w14:textId="53B93AC1" w:rsidR="008D7E99" w:rsidRPr="001D75B2" w:rsidRDefault="008D7E99" w:rsidP="008D7E99">
      <w:pPr>
        <w:widowControl w:val="0"/>
        <w:numPr>
          <w:ilvl w:val="0"/>
          <w:numId w:val="37"/>
        </w:numPr>
        <w:tabs>
          <w:tab w:val="left" w:pos="794"/>
          <w:tab w:val="left" w:pos="1191"/>
          <w:tab w:val="left" w:pos="1588"/>
          <w:tab w:val="left" w:pos="1985"/>
        </w:tabs>
        <w:overflowPunct w:val="0"/>
        <w:autoSpaceDE w:val="0"/>
        <w:autoSpaceDN w:val="0"/>
        <w:adjustRightInd w:val="0"/>
        <w:spacing w:before="120" w:after="120"/>
        <w:ind w:right="109"/>
        <w:textAlignment w:val="baseline"/>
        <w:rPr>
          <w:ins w:id="22" w:author="Author"/>
          <w:rFonts w:ascii="Calibri" w:eastAsia="Calibri Light" w:hAnsi="Calibri" w:cs="Calibri"/>
        </w:rPr>
      </w:pPr>
      <w:ins w:id="23" w:author="Author">
        <w:r w:rsidRPr="001D75B2">
          <w:rPr>
            <w:rFonts w:ascii="Calibri" w:eastAsia="Calibri Light" w:hAnsi="Calibri" w:cs="Calibri"/>
          </w:rPr>
          <w:t>Centraliz</w:t>
        </w:r>
        <w:r>
          <w:rPr>
            <w:rFonts w:ascii="Calibri" w:eastAsia="Calibri Light" w:hAnsi="Calibri" w:cs="Calibri"/>
          </w:rPr>
          <w:t>ing</w:t>
        </w:r>
        <w:r w:rsidRPr="001D75B2">
          <w:rPr>
            <w:rFonts w:ascii="Calibri" w:eastAsia="Calibri Light" w:hAnsi="Calibri" w:cs="Calibri"/>
          </w:rPr>
          <w:t xml:space="preserve"> gender equality and </w:t>
        </w:r>
        <w:r>
          <w:rPr>
            <w:rFonts w:ascii="Calibri" w:eastAsia="Calibri Light" w:hAnsi="Calibri" w:cs="Calibri"/>
          </w:rPr>
          <w:t>women’s empowerment</w:t>
        </w:r>
      </w:ins>
    </w:p>
    <w:p w14:paraId="379E3BEB" w14:textId="3E2639B6" w:rsidR="008D7E99" w:rsidRDefault="008D7E99" w:rsidP="008D7E99">
      <w:pPr>
        <w:widowControl w:val="0"/>
        <w:numPr>
          <w:ilvl w:val="0"/>
          <w:numId w:val="37"/>
        </w:numPr>
        <w:tabs>
          <w:tab w:val="left" w:pos="794"/>
          <w:tab w:val="left" w:pos="1191"/>
          <w:tab w:val="left" w:pos="1588"/>
          <w:tab w:val="left" w:pos="1985"/>
        </w:tabs>
        <w:overflowPunct w:val="0"/>
        <w:autoSpaceDE w:val="0"/>
        <w:autoSpaceDN w:val="0"/>
        <w:adjustRightInd w:val="0"/>
        <w:spacing w:before="120" w:after="120"/>
        <w:ind w:right="109"/>
        <w:textAlignment w:val="baseline"/>
        <w:rPr>
          <w:ins w:id="24" w:author="Author"/>
          <w:rFonts w:ascii="Calibri" w:eastAsia="Calibri Light" w:hAnsi="Calibri" w:cs="Calibri"/>
        </w:rPr>
      </w:pPr>
      <w:ins w:id="25" w:author="Author">
        <w:r w:rsidRPr="001D75B2">
          <w:rPr>
            <w:rFonts w:ascii="Calibri" w:eastAsia="Calibri Light" w:hAnsi="Calibri" w:cs="Calibri"/>
          </w:rPr>
          <w:t>Deliver</w:t>
        </w:r>
        <w:r>
          <w:rPr>
            <w:rFonts w:ascii="Calibri" w:eastAsia="Calibri Light" w:hAnsi="Calibri" w:cs="Calibri"/>
          </w:rPr>
          <w:t>ing</w:t>
        </w:r>
        <w:r w:rsidRPr="001D75B2">
          <w:rPr>
            <w:rFonts w:ascii="Calibri" w:eastAsia="Calibri Light" w:hAnsi="Calibri" w:cs="Calibri"/>
          </w:rPr>
          <w:t xml:space="preserve"> sustainable </w:t>
        </w:r>
        <w:r>
          <w:rPr>
            <w:rFonts w:ascii="Calibri" w:eastAsia="Calibri Light" w:hAnsi="Calibri" w:cs="Calibri"/>
          </w:rPr>
          <w:t xml:space="preserve">and resilient </w:t>
        </w:r>
        <w:r w:rsidRPr="001D75B2">
          <w:rPr>
            <w:rFonts w:ascii="Calibri" w:eastAsia="Calibri Light" w:hAnsi="Calibri" w:cs="Calibri"/>
          </w:rPr>
          <w:t>capacity development and outcomes</w:t>
        </w:r>
      </w:ins>
    </w:p>
    <w:p w14:paraId="5B80CEF6" w14:textId="5742A962" w:rsidR="00D60ACB" w:rsidRPr="001D75B2" w:rsidRDefault="00D60ACB" w:rsidP="008D7E99">
      <w:pPr>
        <w:widowControl w:val="0"/>
        <w:numPr>
          <w:ilvl w:val="0"/>
          <w:numId w:val="37"/>
        </w:numPr>
        <w:tabs>
          <w:tab w:val="left" w:pos="794"/>
          <w:tab w:val="left" w:pos="1191"/>
          <w:tab w:val="left" w:pos="1588"/>
          <w:tab w:val="left" w:pos="1985"/>
        </w:tabs>
        <w:overflowPunct w:val="0"/>
        <w:autoSpaceDE w:val="0"/>
        <w:autoSpaceDN w:val="0"/>
        <w:adjustRightInd w:val="0"/>
        <w:spacing w:before="120" w:after="120"/>
        <w:ind w:right="109"/>
        <w:textAlignment w:val="baseline"/>
        <w:rPr>
          <w:ins w:id="26" w:author="Author"/>
          <w:rFonts w:ascii="Calibri" w:eastAsia="Calibri Light" w:hAnsi="Calibri" w:cs="Calibri"/>
        </w:rPr>
      </w:pPr>
      <w:ins w:id="27" w:author="Author">
        <w:r>
          <w:rPr>
            <w:rFonts w:ascii="Calibri" w:eastAsia="Calibri Light" w:hAnsi="Calibri" w:cs="Calibri"/>
          </w:rPr>
          <w:t>Continued commitment to accountability</w:t>
        </w:r>
      </w:ins>
    </w:p>
    <w:p w14:paraId="5DE64ACD" w14:textId="04F7BB6D" w:rsidR="008D7E99" w:rsidRPr="001D75B2" w:rsidRDefault="00A05EFE" w:rsidP="008D7E99">
      <w:pPr>
        <w:widowControl w:val="0"/>
        <w:numPr>
          <w:ilvl w:val="0"/>
          <w:numId w:val="37"/>
        </w:numPr>
        <w:tabs>
          <w:tab w:val="left" w:pos="794"/>
          <w:tab w:val="left" w:pos="1191"/>
          <w:tab w:val="left" w:pos="1588"/>
          <w:tab w:val="left" w:pos="1985"/>
        </w:tabs>
        <w:overflowPunct w:val="0"/>
        <w:autoSpaceDE w:val="0"/>
        <w:autoSpaceDN w:val="0"/>
        <w:adjustRightInd w:val="0"/>
        <w:spacing w:before="120" w:after="120"/>
        <w:ind w:right="109"/>
        <w:textAlignment w:val="baseline"/>
        <w:rPr>
          <w:ins w:id="28" w:author="Author"/>
          <w:rFonts w:ascii="Calibri" w:eastAsia="Calibri Light" w:hAnsi="Calibri" w:cs="Calibri"/>
        </w:rPr>
      </w:pPr>
      <w:ins w:id="29" w:author="Author">
        <w:r>
          <w:rPr>
            <w:rFonts w:ascii="Calibri" w:eastAsia="Calibri Light" w:hAnsi="Calibri" w:cs="Calibri"/>
          </w:rPr>
          <w:t>Supporting</w:t>
        </w:r>
        <w:r w:rsidR="008D7E99" w:rsidRPr="001D75B2">
          <w:rPr>
            <w:rFonts w:ascii="Calibri" w:eastAsia="Calibri Light" w:hAnsi="Calibri" w:cs="Calibri"/>
          </w:rPr>
          <w:t xml:space="preserve"> multistakeholder coordination and collaboration</w:t>
        </w:r>
      </w:ins>
    </w:p>
    <w:p w14:paraId="41FD2242" w14:textId="77777777" w:rsidR="001D75B2" w:rsidRPr="001D75B2" w:rsidRDefault="001D75B2" w:rsidP="001D75B2">
      <w:pPr>
        <w:tabs>
          <w:tab w:val="left" w:pos="794"/>
          <w:tab w:val="left" w:pos="1191"/>
          <w:tab w:val="left" w:pos="1588"/>
          <w:tab w:val="left" w:pos="1985"/>
        </w:tabs>
        <w:overflowPunct w:val="0"/>
        <w:autoSpaceDE w:val="0"/>
        <w:autoSpaceDN w:val="0"/>
        <w:adjustRightInd w:val="0"/>
        <w:spacing w:before="120" w:after="120"/>
        <w:textAlignment w:val="baseline"/>
        <w:rPr>
          <w:rFonts w:ascii="Calibri" w:eastAsia="Calibri Light" w:hAnsi="Calibri" w:cs="Calibri"/>
        </w:rPr>
      </w:pPr>
    </w:p>
    <w:p w14:paraId="27180AA1" w14:textId="77777777" w:rsidR="001D75B2" w:rsidRPr="001D75B2" w:rsidRDefault="001D75B2" w:rsidP="001D75B2">
      <w:pPr>
        <w:keepNext/>
        <w:keepLines/>
        <w:numPr>
          <w:ilvl w:val="0"/>
          <w:numId w:val="33"/>
        </w:numPr>
        <w:tabs>
          <w:tab w:val="left" w:pos="793"/>
          <w:tab w:val="left" w:pos="1191"/>
          <w:tab w:val="left" w:pos="1588"/>
          <w:tab w:val="left" w:pos="1985"/>
        </w:tabs>
        <w:overflowPunct w:val="0"/>
        <w:autoSpaceDE w:val="0"/>
        <w:autoSpaceDN w:val="0"/>
        <w:adjustRightInd w:val="0"/>
        <w:spacing w:before="120" w:after="120"/>
        <w:textAlignment w:val="baseline"/>
        <w:outlineLvl w:val="1"/>
        <w:rPr>
          <w:rFonts w:ascii="Calibri" w:eastAsia="Times New Roman" w:hAnsi="Calibri" w:cs="Calibri"/>
          <w:b/>
          <w:lang w:val="en-GB"/>
        </w:rPr>
      </w:pPr>
      <w:r w:rsidRPr="001D75B2">
        <w:rPr>
          <w:rFonts w:ascii="Calibri" w:eastAsia="Times New Roman" w:hAnsi="Calibri" w:cs="Calibri"/>
          <w:b/>
          <w:lang w:val="en-GB"/>
        </w:rPr>
        <w:t>Terminology</w:t>
      </w:r>
    </w:p>
    <w:p w14:paraId="605C955B" w14:textId="77777777" w:rsidR="001D75B2" w:rsidRPr="001D75B2" w:rsidRDefault="001D75B2" w:rsidP="001D75B2">
      <w:pPr>
        <w:tabs>
          <w:tab w:val="left" w:pos="794"/>
          <w:tab w:val="left" w:pos="1191"/>
          <w:tab w:val="left" w:pos="1588"/>
          <w:tab w:val="left" w:pos="1985"/>
        </w:tabs>
        <w:overflowPunct w:val="0"/>
        <w:autoSpaceDE w:val="0"/>
        <w:autoSpaceDN w:val="0"/>
        <w:adjustRightInd w:val="0"/>
        <w:spacing w:before="120" w:after="120"/>
        <w:textAlignment w:val="baseline"/>
        <w:rPr>
          <w:rFonts w:ascii="Calibri" w:eastAsia="Times New Roman" w:hAnsi="Calibri" w:cs="Calibri"/>
          <w:b/>
          <w:u w:val="single"/>
          <w:lang w:val="en-GB"/>
        </w:rPr>
      </w:pPr>
      <w:r w:rsidRPr="001D75B2">
        <w:rPr>
          <w:rFonts w:ascii="Calibri" w:eastAsia="Times New Roman" w:hAnsi="Calibri" w:cs="Calibri"/>
          <w:b/>
          <w:u w:val="single"/>
          <w:lang w:val="en-GB"/>
        </w:rPr>
        <w:t>Results-based management</w:t>
      </w:r>
    </w:p>
    <w:p w14:paraId="5ADAC037" w14:textId="77777777" w:rsidR="001D75B2" w:rsidRPr="001D75B2" w:rsidRDefault="001D75B2" w:rsidP="001D75B2">
      <w:pPr>
        <w:tabs>
          <w:tab w:val="left" w:pos="794"/>
          <w:tab w:val="left" w:pos="1191"/>
          <w:tab w:val="left" w:pos="1588"/>
          <w:tab w:val="left" w:pos="1985"/>
        </w:tabs>
        <w:overflowPunct w:val="0"/>
        <w:autoSpaceDE w:val="0"/>
        <w:autoSpaceDN w:val="0"/>
        <w:adjustRightInd w:val="0"/>
        <w:spacing w:before="120" w:after="120"/>
        <w:textAlignment w:val="baseline"/>
        <w:rPr>
          <w:rFonts w:ascii="Calibri" w:eastAsia="Times New Roman" w:hAnsi="Calibri" w:cs="Calibri"/>
          <w:lang w:val="en-GB"/>
        </w:rPr>
      </w:pPr>
      <w:r w:rsidRPr="001D75B2">
        <w:rPr>
          <w:rFonts w:ascii="Calibri" w:eastAsia="Times New Roman" w:hAnsi="Calibri" w:cs="Calibri"/>
          <w:lang w:val="en-GB"/>
        </w:rPr>
        <w:t>Results-based management (RBM) is a management strategy by which all actors, contributing directly or indirectly to achieving a set of results, ensure that their processes, products and services contribute to the achievement of desired results (outputs, outcomes and higher-level goals or impact). The actors in turn use information and evidence on actual results to inform decision-making on the design, resourcing and delivery of programmes and activities, as well as for accountability and reporting.</w:t>
      </w:r>
    </w:p>
    <w:p w14:paraId="150CD700" w14:textId="77777777" w:rsidR="001D75B2" w:rsidRPr="001D75B2" w:rsidRDefault="001D75B2" w:rsidP="001D75B2">
      <w:pPr>
        <w:tabs>
          <w:tab w:val="left" w:pos="794"/>
          <w:tab w:val="left" w:pos="1191"/>
          <w:tab w:val="left" w:pos="1588"/>
          <w:tab w:val="left" w:pos="1985"/>
        </w:tabs>
        <w:overflowPunct w:val="0"/>
        <w:autoSpaceDE w:val="0"/>
        <w:autoSpaceDN w:val="0"/>
        <w:adjustRightInd w:val="0"/>
        <w:spacing w:before="120" w:after="120"/>
        <w:textAlignment w:val="baseline"/>
        <w:rPr>
          <w:rFonts w:ascii="Calibri" w:eastAsia="Times New Roman" w:hAnsi="Calibri" w:cs="Calibri"/>
          <w:b/>
          <w:u w:val="single"/>
          <w:lang w:val="en-GB"/>
        </w:rPr>
      </w:pPr>
      <w:r w:rsidRPr="001D75B2">
        <w:rPr>
          <w:rFonts w:ascii="Calibri" w:eastAsia="Times New Roman" w:hAnsi="Calibri" w:cs="Calibri"/>
          <w:b/>
          <w:u w:val="single"/>
          <w:lang w:val="en-GB"/>
        </w:rPr>
        <w:t>ITU-D priorities</w:t>
      </w:r>
    </w:p>
    <w:p w14:paraId="28A0C663" w14:textId="77777777" w:rsidR="001D75B2" w:rsidRPr="001D75B2" w:rsidRDefault="001D75B2" w:rsidP="001D75B2">
      <w:pPr>
        <w:tabs>
          <w:tab w:val="left" w:pos="794"/>
          <w:tab w:val="left" w:pos="1191"/>
          <w:tab w:val="left" w:pos="1588"/>
          <w:tab w:val="left" w:pos="1985"/>
        </w:tabs>
        <w:overflowPunct w:val="0"/>
        <w:autoSpaceDE w:val="0"/>
        <w:autoSpaceDN w:val="0"/>
        <w:adjustRightInd w:val="0"/>
        <w:spacing w:before="120" w:after="120"/>
        <w:textAlignment w:val="baseline"/>
        <w:rPr>
          <w:rFonts w:ascii="Calibri" w:eastAsia="Times New Roman" w:hAnsi="Calibri" w:cs="Calibri"/>
          <w:lang w:val="en-GB"/>
        </w:rPr>
      </w:pPr>
      <w:r w:rsidRPr="001D75B2">
        <w:rPr>
          <w:rFonts w:ascii="Calibri" w:eastAsia="Times New Roman" w:hAnsi="Calibri" w:cs="Calibri"/>
          <w:lang w:val="en-GB"/>
        </w:rPr>
        <w:t xml:space="preserve">ITU-D priorities are listed in the Baku Action Plan to facilitate delivery of the ITU-D mandate and to give guidance to BDT for the next planning cycle on what ITU-D aims to achieve, in line with the overall RBM approach and the strategic goals and </w:t>
      </w:r>
      <w:r w:rsidRPr="00651E3B">
        <w:rPr>
          <w:rFonts w:ascii="Calibri" w:eastAsia="Times New Roman" w:hAnsi="Calibri" w:cs="Calibri"/>
          <w:lang w:val="en-GB"/>
        </w:rPr>
        <w:t>thematic</w:t>
      </w:r>
      <w:r w:rsidRPr="001D75B2">
        <w:rPr>
          <w:rFonts w:ascii="Calibri" w:eastAsia="Times New Roman" w:hAnsi="Calibri" w:cs="Calibri"/>
          <w:lang w:val="en-GB"/>
        </w:rPr>
        <w:t xml:space="preserve"> priorities of the Union.</w:t>
      </w:r>
    </w:p>
    <w:p w14:paraId="3AE77DF6" w14:textId="77777777" w:rsidR="001D75B2" w:rsidRPr="001D75B2" w:rsidRDefault="001D75B2" w:rsidP="001D75B2">
      <w:pPr>
        <w:tabs>
          <w:tab w:val="left" w:pos="794"/>
          <w:tab w:val="left" w:pos="1191"/>
          <w:tab w:val="left" w:pos="1588"/>
          <w:tab w:val="left" w:pos="1985"/>
        </w:tabs>
        <w:overflowPunct w:val="0"/>
        <w:autoSpaceDE w:val="0"/>
        <w:autoSpaceDN w:val="0"/>
        <w:adjustRightInd w:val="0"/>
        <w:spacing w:before="120" w:after="120"/>
        <w:textAlignment w:val="baseline"/>
        <w:rPr>
          <w:rFonts w:ascii="Calibri" w:eastAsia="Times New Roman" w:hAnsi="Calibri" w:cs="Calibri"/>
          <w:b/>
          <w:u w:val="single"/>
          <w:lang w:val="en-GB"/>
        </w:rPr>
      </w:pPr>
      <w:r w:rsidRPr="001D75B2">
        <w:rPr>
          <w:rFonts w:ascii="Calibri" w:eastAsia="Times New Roman" w:hAnsi="Calibri" w:cs="Calibri"/>
          <w:b/>
          <w:u w:val="single"/>
          <w:lang w:val="en-GB"/>
        </w:rPr>
        <w:t>Enablers</w:t>
      </w:r>
    </w:p>
    <w:p w14:paraId="5DD81078" w14:textId="77777777" w:rsidR="001D75B2" w:rsidRPr="001D75B2" w:rsidRDefault="001D75B2" w:rsidP="001D75B2">
      <w:pPr>
        <w:tabs>
          <w:tab w:val="left" w:pos="794"/>
          <w:tab w:val="left" w:pos="1191"/>
          <w:tab w:val="left" w:pos="1588"/>
          <w:tab w:val="left" w:pos="1985"/>
        </w:tabs>
        <w:overflowPunct w:val="0"/>
        <w:autoSpaceDE w:val="0"/>
        <w:autoSpaceDN w:val="0"/>
        <w:adjustRightInd w:val="0"/>
        <w:spacing w:before="120" w:after="120"/>
        <w:textAlignment w:val="baseline"/>
        <w:rPr>
          <w:rFonts w:ascii="Calibri" w:eastAsia="Times New Roman" w:hAnsi="Calibri" w:cs="Calibri"/>
          <w:lang w:val="en-GB"/>
        </w:rPr>
      </w:pPr>
      <w:r w:rsidRPr="001D75B2">
        <w:rPr>
          <w:rFonts w:ascii="Calibri" w:eastAsia="Times New Roman" w:hAnsi="Calibri" w:cs="Calibri"/>
          <w:lang w:val="en-GB"/>
        </w:rPr>
        <w:t>The ITU Strategic Plan for 2024-2027 defines ''enablers" as ways of working that allow the Union to deliver on its goals and priorities more effectively and efficiently. They reflect the Union's values of efficiency, transparency and accountability, openness, universality and neutrality, human-centric, service-orientation and a focus on results. To achieve this, ITU leverages its key strengths and addresses its weaknesses so that it can support its membership.</w:t>
      </w:r>
    </w:p>
    <w:p w14:paraId="44FCBE16" w14:textId="77777777" w:rsidR="001D75B2" w:rsidRPr="001D75B2" w:rsidRDefault="001D75B2" w:rsidP="001D75B2">
      <w:pPr>
        <w:tabs>
          <w:tab w:val="left" w:pos="794"/>
          <w:tab w:val="left" w:pos="1191"/>
          <w:tab w:val="left" w:pos="1588"/>
          <w:tab w:val="left" w:pos="1985"/>
        </w:tabs>
        <w:overflowPunct w:val="0"/>
        <w:autoSpaceDE w:val="0"/>
        <w:autoSpaceDN w:val="0"/>
        <w:adjustRightInd w:val="0"/>
        <w:spacing w:before="120" w:after="120"/>
        <w:textAlignment w:val="baseline"/>
        <w:rPr>
          <w:rFonts w:ascii="Calibri" w:eastAsia="Times New Roman" w:hAnsi="Calibri" w:cs="Calibri"/>
          <w:b/>
          <w:u w:val="single"/>
          <w:lang w:val="en-GB"/>
        </w:rPr>
      </w:pPr>
      <w:r w:rsidRPr="001D75B2">
        <w:rPr>
          <w:rFonts w:ascii="Calibri" w:eastAsia="Times New Roman" w:hAnsi="Calibri" w:cs="Calibri"/>
          <w:b/>
          <w:u w:val="single"/>
          <w:lang w:val="en-GB"/>
        </w:rPr>
        <w:t>Results</w:t>
      </w:r>
    </w:p>
    <w:p w14:paraId="2F151A73" w14:textId="77777777" w:rsidR="001D75B2" w:rsidRPr="001D75B2" w:rsidRDefault="001D75B2" w:rsidP="001D75B2">
      <w:pPr>
        <w:tabs>
          <w:tab w:val="left" w:pos="794"/>
          <w:tab w:val="left" w:pos="1191"/>
          <w:tab w:val="left" w:pos="1588"/>
          <w:tab w:val="left" w:pos="1985"/>
        </w:tabs>
        <w:overflowPunct w:val="0"/>
        <w:autoSpaceDE w:val="0"/>
        <w:autoSpaceDN w:val="0"/>
        <w:adjustRightInd w:val="0"/>
        <w:spacing w:before="120" w:after="120"/>
        <w:textAlignment w:val="baseline"/>
        <w:rPr>
          <w:rFonts w:ascii="Calibri" w:eastAsia="Times New Roman" w:hAnsi="Calibri" w:cs="Calibri"/>
          <w:lang w:val="en-GB"/>
        </w:rPr>
      </w:pPr>
      <w:r w:rsidRPr="001D75B2">
        <w:rPr>
          <w:rFonts w:ascii="Calibri" w:eastAsia="Times New Roman" w:hAnsi="Calibri" w:cs="Calibri"/>
          <w:lang w:val="en-GB"/>
        </w:rPr>
        <w:t>Results are changes in state or condition that derive from a cause-and-effect relationship. There are three types of such changes – outputs, outcomes and impact – that can be set in motion by a development intervention. The changes can be intended or unintended, positive and/or negative.</w:t>
      </w:r>
    </w:p>
    <w:p w14:paraId="57A47A0E" w14:textId="77777777" w:rsidR="001D75B2" w:rsidRPr="001D75B2" w:rsidRDefault="001D75B2" w:rsidP="001D75B2">
      <w:pPr>
        <w:tabs>
          <w:tab w:val="left" w:pos="794"/>
          <w:tab w:val="left" w:pos="1191"/>
          <w:tab w:val="left" w:pos="1588"/>
          <w:tab w:val="left" w:pos="1985"/>
        </w:tabs>
        <w:overflowPunct w:val="0"/>
        <w:autoSpaceDE w:val="0"/>
        <w:autoSpaceDN w:val="0"/>
        <w:adjustRightInd w:val="0"/>
        <w:spacing w:before="120" w:after="120"/>
        <w:textAlignment w:val="baseline"/>
        <w:rPr>
          <w:rFonts w:ascii="Calibri" w:eastAsia="Times New Roman" w:hAnsi="Calibri" w:cs="Calibri"/>
          <w:b/>
          <w:u w:val="single"/>
          <w:lang w:val="en-GB"/>
        </w:rPr>
      </w:pPr>
      <w:r w:rsidRPr="001D75B2">
        <w:rPr>
          <w:rFonts w:ascii="Calibri" w:eastAsia="Times New Roman" w:hAnsi="Calibri" w:cs="Calibri"/>
          <w:b/>
          <w:u w:val="single"/>
          <w:lang w:val="en-GB"/>
        </w:rPr>
        <w:t>Outcomes</w:t>
      </w:r>
    </w:p>
    <w:p w14:paraId="5BEB417A" w14:textId="77777777" w:rsidR="001D75B2" w:rsidRPr="001D75B2" w:rsidRDefault="001D75B2" w:rsidP="001D75B2">
      <w:pPr>
        <w:tabs>
          <w:tab w:val="left" w:pos="794"/>
          <w:tab w:val="left" w:pos="1191"/>
          <w:tab w:val="left" w:pos="1588"/>
          <w:tab w:val="left" w:pos="1985"/>
        </w:tabs>
        <w:overflowPunct w:val="0"/>
        <w:autoSpaceDE w:val="0"/>
        <w:autoSpaceDN w:val="0"/>
        <w:adjustRightInd w:val="0"/>
        <w:spacing w:before="120" w:after="120"/>
        <w:textAlignment w:val="baseline"/>
        <w:rPr>
          <w:rFonts w:ascii="Calibri" w:eastAsia="Times New Roman" w:hAnsi="Calibri" w:cs="Calibri"/>
          <w:lang w:val="en-GB"/>
        </w:rPr>
      </w:pPr>
      <w:r w:rsidRPr="001D75B2">
        <w:rPr>
          <w:rFonts w:ascii="Calibri" w:eastAsia="Times New Roman" w:hAnsi="Calibri" w:cs="Calibri"/>
          <w:lang w:val="en-GB"/>
        </w:rPr>
        <w:t xml:space="preserve">Outcomes represent changes in the institutional and behavioural capacities for development conditions that occur between the completion of outputs and the achievement of goals. </w:t>
      </w:r>
    </w:p>
    <w:p w14:paraId="6B3BCFB7" w14:textId="77777777" w:rsidR="001D75B2" w:rsidRPr="001D75B2" w:rsidRDefault="001D75B2" w:rsidP="001D75B2">
      <w:pPr>
        <w:tabs>
          <w:tab w:val="left" w:pos="794"/>
          <w:tab w:val="left" w:pos="1191"/>
          <w:tab w:val="left" w:pos="1588"/>
          <w:tab w:val="left" w:pos="1985"/>
        </w:tabs>
        <w:overflowPunct w:val="0"/>
        <w:autoSpaceDE w:val="0"/>
        <w:autoSpaceDN w:val="0"/>
        <w:adjustRightInd w:val="0"/>
        <w:spacing w:before="120" w:after="120"/>
        <w:textAlignment w:val="baseline"/>
        <w:rPr>
          <w:rFonts w:ascii="Calibri" w:eastAsia="Times New Roman" w:hAnsi="Calibri" w:cs="Calibri"/>
          <w:lang w:val="en-GB"/>
        </w:rPr>
      </w:pPr>
      <w:r w:rsidRPr="001D75B2">
        <w:rPr>
          <w:rFonts w:ascii="Calibri" w:eastAsia="Times New Roman" w:hAnsi="Calibri" w:cs="Calibri"/>
          <w:lang w:val="en-GB"/>
        </w:rPr>
        <w:t xml:space="preserve">Outcomes relate to changes in institutional </w:t>
      </w:r>
      <w:r w:rsidRPr="00651E3B">
        <w:rPr>
          <w:rFonts w:ascii="Calibri" w:eastAsia="Times New Roman" w:hAnsi="Calibri" w:cs="Calibri"/>
          <w:lang w:val="en-GB"/>
        </w:rPr>
        <w:t>performance</w:t>
      </w:r>
      <w:r w:rsidRPr="001D75B2">
        <w:rPr>
          <w:rFonts w:ascii="Calibri" w:eastAsia="Times New Roman" w:hAnsi="Calibri" w:cs="Calibri"/>
          <w:lang w:val="en-GB"/>
        </w:rPr>
        <w:t xml:space="preserve"> or behaviour among individuals or groups, and their achievement depends critically on the commitment and actions of stakeholders, as well as on results to be achieved by governments.</w:t>
      </w:r>
    </w:p>
    <w:p w14:paraId="709C9CFC" w14:textId="77777777" w:rsidR="001D75B2" w:rsidRPr="001D75B2" w:rsidRDefault="001D75B2" w:rsidP="001D75B2">
      <w:pPr>
        <w:tabs>
          <w:tab w:val="left" w:pos="794"/>
          <w:tab w:val="left" w:pos="1191"/>
          <w:tab w:val="left" w:pos="1588"/>
          <w:tab w:val="left" w:pos="1985"/>
        </w:tabs>
        <w:overflowPunct w:val="0"/>
        <w:autoSpaceDE w:val="0"/>
        <w:autoSpaceDN w:val="0"/>
        <w:adjustRightInd w:val="0"/>
        <w:spacing w:before="120" w:after="120"/>
        <w:textAlignment w:val="baseline"/>
        <w:rPr>
          <w:rFonts w:ascii="Calibri" w:eastAsia="Times New Roman" w:hAnsi="Calibri" w:cs="Calibri"/>
          <w:b/>
          <w:u w:val="single"/>
          <w:lang w:val="en-GB"/>
        </w:rPr>
      </w:pPr>
      <w:r w:rsidRPr="001D75B2">
        <w:rPr>
          <w:rFonts w:ascii="Calibri" w:eastAsia="Times New Roman" w:hAnsi="Calibri" w:cs="Calibri"/>
          <w:b/>
          <w:u w:val="single"/>
          <w:lang w:val="en-GB"/>
        </w:rPr>
        <w:t>Outputs</w:t>
      </w:r>
    </w:p>
    <w:p w14:paraId="433F52FA" w14:textId="77777777" w:rsidR="001D75B2" w:rsidRPr="001D75B2" w:rsidRDefault="001D75B2" w:rsidP="001D75B2">
      <w:pPr>
        <w:tabs>
          <w:tab w:val="left" w:pos="794"/>
          <w:tab w:val="left" w:pos="1191"/>
          <w:tab w:val="left" w:pos="1588"/>
          <w:tab w:val="left" w:pos="1985"/>
        </w:tabs>
        <w:overflowPunct w:val="0"/>
        <w:autoSpaceDE w:val="0"/>
        <w:autoSpaceDN w:val="0"/>
        <w:adjustRightInd w:val="0"/>
        <w:spacing w:before="120" w:after="120"/>
        <w:textAlignment w:val="baseline"/>
        <w:rPr>
          <w:rFonts w:ascii="Calibri" w:eastAsia="Times New Roman" w:hAnsi="Calibri" w:cs="Calibri"/>
          <w:lang w:val="en-GB"/>
        </w:rPr>
      </w:pPr>
      <w:r w:rsidRPr="001D75B2">
        <w:rPr>
          <w:rFonts w:ascii="Calibri" w:eastAsia="Times New Roman" w:hAnsi="Calibri" w:cs="Calibri"/>
          <w:lang w:val="en-GB"/>
        </w:rPr>
        <w:lastRenderedPageBreak/>
        <w:t xml:space="preserve">Outputs are changes in skills or abilities and capacities of individuals or institutions, or the availability of new products and services that result from the completion of activities within a development intervention </w:t>
      </w:r>
      <w:r w:rsidRPr="001D75B2">
        <w:rPr>
          <w:rFonts w:ascii="Calibri" w:eastAsia="Times New Roman" w:hAnsi="Calibri" w:cs="Calibri"/>
          <w:i/>
          <w:lang w:val="en-GB"/>
        </w:rPr>
        <w:t>within the control of the organization</w:t>
      </w:r>
      <w:r w:rsidRPr="001D75B2">
        <w:rPr>
          <w:rFonts w:ascii="Calibri" w:eastAsia="Times New Roman" w:hAnsi="Calibri" w:cs="Calibri"/>
          <w:lang w:val="en-GB"/>
        </w:rPr>
        <w:t>. They are achieved with the resources provided and within the period specified in the ITU-D operational plan.</w:t>
      </w:r>
    </w:p>
    <w:p w14:paraId="6F5F1C28" w14:textId="77777777" w:rsidR="001D75B2" w:rsidRPr="001D75B2" w:rsidRDefault="001D75B2" w:rsidP="001D75B2">
      <w:pPr>
        <w:tabs>
          <w:tab w:val="left" w:pos="794"/>
          <w:tab w:val="left" w:pos="1191"/>
          <w:tab w:val="left" w:pos="1588"/>
          <w:tab w:val="left" w:pos="1985"/>
        </w:tabs>
        <w:overflowPunct w:val="0"/>
        <w:autoSpaceDE w:val="0"/>
        <w:autoSpaceDN w:val="0"/>
        <w:adjustRightInd w:val="0"/>
        <w:spacing w:before="120" w:after="120"/>
        <w:textAlignment w:val="baseline"/>
        <w:rPr>
          <w:rFonts w:ascii="Calibri" w:eastAsia="Times New Roman" w:hAnsi="Calibri" w:cs="Calibri"/>
          <w:lang w:val="en-GB"/>
        </w:rPr>
      </w:pPr>
      <w:r w:rsidRPr="001D75B2">
        <w:rPr>
          <w:rFonts w:ascii="Calibri" w:eastAsia="Times New Roman" w:hAnsi="Calibri" w:cs="Calibri"/>
          <w:lang w:val="en-GB"/>
        </w:rPr>
        <w:t>The ITU-D action plan indicates that "outputs" are the specialized "products and services" offered within the mandate of ITU-D as defined by Article 21 of the ITU Constitution, including, among others, capacity building and dissemination of ITU expertise and knowledge. The ITU-D outputs are further elaborated in the ITU-D operational plan.</w:t>
      </w:r>
    </w:p>
    <w:p w14:paraId="2EC8147B" w14:textId="77777777" w:rsidR="001D75B2" w:rsidRPr="001D75B2" w:rsidRDefault="001D75B2" w:rsidP="001D75B2">
      <w:pPr>
        <w:tabs>
          <w:tab w:val="left" w:pos="794"/>
          <w:tab w:val="left" w:pos="1191"/>
          <w:tab w:val="left" w:pos="1588"/>
          <w:tab w:val="left" w:pos="1985"/>
        </w:tabs>
        <w:overflowPunct w:val="0"/>
        <w:autoSpaceDE w:val="0"/>
        <w:autoSpaceDN w:val="0"/>
        <w:adjustRightInd w:val="0"/>
        <w:spacing w:before="120" w:after="120"/>
        <w:textAlignment w:val="baseline"/>
        <w:rPr>
          <w:rFonts w:ascii="Calibri" w:eastAsia="Times New Roman" w:hAnsi="Calibri" w:cs="Calibri"/>
          <w:b/>
          <w:u w:val="single"/>
          <w:lang w:val="en-GB"/>
        </w:rPr>
      </w:pPr>
      <w:r w:rsidRPr="001D75B2">
        <w:rPr>
          <w:rFonts w:ascii="Calibri" w:eastAsia="Times New Roman" w:hAnsi="Calibri" w:cs="Calibri"/>
          <w:b/>
          <w:u w:val="single"/>
          <w:lang w:val="en-GB"/>
        </w:rPr>
        <w:t>Impact</w:t>
      </w:r>
    </w:p>
    <w:p w14:paraId="4CC68687" w14:textId="77777777" w:rsidR="001D75B2" w:rsidRPr="001D75B2" w:rsidRDefault="001D75B2" w:rsidP="001D75B2">
      <w:pPr>
        <w:tabs>
          <w:tab w:val="left" w:pos="794"/>
          <w:tab w:val="left" w:pos="1191"/>
          <w:tab w:val="left" w:pos="1588"/>
          <w:tab w:val="left" w:pos="1985"/>
        </w:tabs>
        <w:overflowPunct w:val="0"/>
        <w:autoSpaceDE w:val="0"/>
        <w:autoSpaceDN w:val="0"/>
        <w:adjustRightInd w:val="0"/>
        <w:spacing w:before="120" w:after="120"/>
        <w:textAlignment w:val="baseline"/>
        <w:rPr>
          <w:rFonts w:ascii="Calibri" w:eastAsia="Times New Roman" w:hAnsi="Calibri" w:cs="Calibri"/>
          <w:lang w:val="en-GB"/>
        </w:rPr>
      </w:pPr>
      <w:r w:rsidRPr="001D75B2">
        <w:rPr>
          <w:rFonts w:ascii="Calibri" w:eastAsia="Times New Roman" w:hAnsi="Calibri" w:cs="Calibri"/>
          <w:lang w:val="en-GB"/>
        </w:rPr>
        <w:t xml:space="preserve">Impact implies changes in people's lives. This might include changes in knowledge, skill, </w:t>
      </w:r>
      <w:proofErr w:type="spellStart"/>
      <w:r w:rsidRPr="001D75B2">
        <w:rPr>
          <w:rFonts w:ascii="Calibri" w:eastAsia="Times New Roman" w:hAnsi="Calibri" w:cs="Calibri"/>
          <w:lang w:val="en-GB"/>
        </w:rPr>
        <w:t>behavior</w:t>
      </w:r>
      <w:proofErr w:type="spellEnd"/>
      <w:r w:rsidRPr="001D75B2">
        <w:rPr>
          <w:rFonts w:ascii="Calibri" w:eastAsia="Times New Roman" w:hAnsi="Calibri" w:cs="Calibri"/>
          <w:lang w:val="en-GB"/>
        </w:rPr>
        <w:t>, health or living conditions for children, adults, families or communities. Such changes are positive or negative long-term effects on identifiable population groups produced by a development intervention, directly or indirectly, intended or unintended. These effects can be economic, socio-cultural, institutional, environmental, technological or of other types.</w:t>
      </w:r>
    </w:p>
    <w:p w14:paraId="7723CCB2" w14:textId="7696AA6A" w:rsidR="001D75B2" w:rsidRPr="00F56560" w:rsidRDefault="001D75B2" w:rsidP="001D75B2">
      <w:pPr>
        <w:tabs>
          <w:tab w:val="left" w:pos="794"/>
          <w:tab w:val="left" w:pos="1191"/>
          <w:tab w:val="left" w:pos="1588"/>
          <w:tab w:val="left" w:pos="1985"/>
        </w:tabs>
        <w:overflowPunct w:val="0"/>
        <w:autoSpaceDE w:val="0"/>
        <w:autoSpaceDN w:val="0"/>
        <w:adjustRightInd w:val="0"/>
        <w:spacing w:before="120" w:after="120"/>
        <w:textAlignment w:val="baseline"/>
        <w:rPr>
          <w:rFonts w:ascii="Calibri" w:eastAsia="Times New Roman" w:hAnsi="Calibri" w:cs="Calibri"/>
          <w:b/>
          <w:u w:val="single"/>
          <w:lang w:val="en-GB"/>
        </w:rPr>
      </w:pPr>
      <w:r w:rsidRPr="005B3A04">
        <w:rPr>
          <w:rFonts w:ascii="Calibri" w:eastAsia="Times New Roman" w:hAnsi="Calibri" w:cs="Calibri"/>
          <w:b/>
          <w:u w:val="single"/>
          <w:lang w:val="en-GB"/>
          <w:rPrChange w:id="30" w:author="Author">
            <w:rPr>
              <w:rFonts w:ascii="Calibri" w:eastAsia="Times New Roman" w:hAnsi="Calibri" w:cs="Calibri"/>
              <w:b/>
              <w:highlight w:val="yellow"/>
              <w:u w:val="single"/>
              <w:lang w:val="en-GB"/>
            </w:rPr>
          </w:rPrChange>
        </w:rPr>
        <w:t xml:space="preserve">Key </w:t>
      </w:r>
      <w:del w:id="31" w:author="Author">
        <w:r w:rsidRPr="005B3A04" w:rsidDel="000C4EEF">
          <w:rPr>
            <w:rFonts w:ascii="Calibri" w:eastAsia="Times New Roman" w:hAnsi="Calibri" w:cs="Calibri"/>
            <w:b/>
            <w:u w:val="single"/>
            <w:lang w:val="en-GB"/>
            <w:rPrChange w:id="32" w:author="Author">
              <w:rPr>
                <w:rFonts w:ascii="Calibri" w:eastAsia="Times New Roman" w:hAnsi="Calibri" w:cs="Calibri"/>
                <w:b/>
                <w:highlight w:val="red"/>
                <w:u w:val="single"/>
                <w:lang w:val="en-GB"/>
              </w:rPr>
            </w:rPrChange>
          </w:rPr>
          <w:delText>performance</w:delText>
        </w:r>
        <w:r w:rsidRPr="005B3A04" w:rsidDel="000C4EEF">
          <w:rPr>
            <w:rFonts w:ascii="Calibri" w:eastAsia="Times New Roman" w:hAnsi="Calibri" w:cs="Calibri"/>
            <w:b/>
            <w:u w:val="single"/>
            <w:lang w:val="en-GB"/>
            <w:rPrChange w:id="33" w:author="Author">
              <w:rPr>
                <w:rFonts w:ascii="Calibri" w:eastAsia="Times New Roman" w:hAnsi="Calibri" w:cs="Calibri"/>
                <w:b/>
                <w:highlight w:val="yellow"/>
                <w:u w:val="single"/>
                <w:lang w:val="en-GB"/>
              </w:rPr>
            </w:rPrChange>
          </w:rPr>
          <w:delText xml:space="preserve"> </w:delText>
        </w:r>
      </w:del>
      <w:r w:rsidRPr="005B3A04">
        <w:rPr>
          <w:rFonts w:ascii="Calibri" w:eastAsia="Times New Roman" w:hAnsi="Calibri" w:cs="Calibri"/>
          <w:b/>
          <w:u w:val="single"/>
          <w:lang w:val="en-GB"/>
          <w:rPrChange w:id="34" w:author="Author">
            <w:rPr>
              <w:rFonts w:ascii="Calibri" w:eastAsia="Times New Roman" w:hAnsi="Calibri" w:cs="Calibri"/>
              <w:b/>
              <w:highlight w:val="yellow"/>
              <w:u w:val="single"/>
              <w:lang w:val="en-GB"/>
            </w:rPr>
          </w:rPrChange>
        </w:rPr>
        <w:t>indicators</w:t>
      </w:r>
    </w:p>
    <w:p w14:paraId="3370B8D5" w14:textId="04E9EA5C" w:rsidR="001D75B2" w:rsidRPr="001D75B2" w:rsidRDefault="001D75B2" w:rsidP="001D75B2">
      <w:pPr>
        <w:tabs>
          <w:tab w:val="left" w:pos="794"/>
          <w:tab w:val="left" w:pos="1191"/>
          <w:tab w:val="left" w:pos="1588"/>
          <w:tab w:val="left" w:pos="1985"/>
        </w:tabs>
        <w:overflowPunct w:val="0"/>
        <w:autoSpaceDE w:val="0"/>
        <w:autoSpaceDN w:val="0"/>
        <w:adjustRightInd w:val="0"/>
        <w:spacing w:before="120" w:after="120"/>
        <w:textAlignment w:val="baseline"/>
        <w:rPr>
          <w:rFonts w:ascii="Calibri" w:eastAsia="Times New Roman" w:hAnsi="Calibri" w:cs="Calibri"/>
          <w:lang w:val="en-GB"/>
        </w:rPr>
      </w:pPr>
      <w:r w:rsidRPr="005B3A04">
        <w:rPr>
          <w:rFonts w:ascii="Calibri" w:eastAsia="Times New Roman" w:hAnsi="Calibri" w:cs="Calibri"/>
          <w:lang w:val="en-GB"/>
          <w:rPrChange w:id="35" w:author="Author">
            <w:rPr>
              <w:rFonts w:ascii="Calibri" w:eastAsia="Times New Roman" w:hAnsi="Calibri" w:cs="Calibri"/>
              <w:highlight w:val="yellow"/>
              <w:lang w:val="en-GB"/>
            </w:rPr>
          </w:rPrChange>
        </w:rPr>
        <w:t xml:space="preserve">Key </w:t>
      </w:r>
      <w:del w:id="36" w:author="Author">
        <w:r w:rsidRPr="005B3A04" w:rsidDel="000C4EEF">
          <w:rPr>
            <w:rFonts w:ascii="Calibri" w:eastAsia="Times New Roman" w:hAnsi="Calibri" w:cs="Calibri"/>
            <w:lang w:val="en-GB"/>
            <w:rPrChange w:id="37" w:author="Author">
              <w:rPr>
                <w:rFonts w:ascii="Calibri" w:eastAsia="Times New Roman" w:hAnsi="Calibri" w:cs="Calibri"/>
                <w:highlight w:val="red"/>
                <w:lang w:val="en-GB"/>
              </w:rPr>
            </w:rPrChange>
          </w:rPr>
          <w:delText>performance</w:delText>
        </w:r>
        <w:r w:rsidRPr="005B3A04" w:rsidDel="000C4EEF">
          <w:rPr>
            <w:rFonts w:ascii="Calibri" w:eastAsia="Times New Roman" w:hAnsi="Calibri" w:cs="Calibri"/>
            <w:lang w:val="en-GB"/>
            <w:rPrChange w:id="38" w:author="Author">
              <w:rPr>
                <w:rFonts w:ascii="Calibri" w:eastAsia="Times New Roman" w:hAnsi="Calibri" w:cs="Calibri"/>
                <w:highlight w:val="yellow"/>
                <w:lang w:val="en-GB"/>
              </w:rPr>
            </w:rPrChange>
          </w:rPr>
          <w:delText xml:space="preserve"> </w:delText>
        </w:r>
      </w:del>
      <w:r w:rsidRPr="005B3A04">
        <w:rPr>
          <w:rFonts w:ascii="Calibri" w:eastAsia="Times New Roman" w:hAnsi="Calibri" w:cs="Calibri"/>
          <w:lang w:val="en-GB"/>
          <w:rPrChange w:id="39" w:author="Author">
            <w:rPr>
              <w:rFonts w:ascii="Calibri" w:eastAsia="Times New Roman" w:hAnsi="Calibri" w:cs="Calibri"/>
              <w:highlight w:val="yellow"/>
              <w:lang w:val="en-GB"/>
            </w:rPr>
          </w:rPrChange>
        </w:rPr>
        <w:t xml:space="preserve">indicators </w:t>
      </w:r>
      <w:del w:id="40" w:author="Author">
        <w:r w:rsidRPr="005B3A04" w:rsidDel="00D1227B">
          <w:rPr>
            <w:rFonts w:ascii="Calibri" w:eastAsia="Times New Roman" w:hAnsi="Calibri" w:cs="Calibri"/>
            <w:lang w:val="en-GB"/>
            <w:rPrChange w:id="41" w:author="Author">
              <w:rPr>
                <w:rFonts w:ascii="Calibri" w:eastAsia="Times New Roman" w:hAnsi="Calibri" w:cs="Calibri"/>
                <w:highlight w:val="yellow"/>
                <w:lang w:val="en-GB"/>
              </w:rPr>
            </w:rPrChange>
          </w:rPr>
          <w:delText>(K</w:delText>
        </w:r>
        <w:r w:rsidRPr="005B3A04" w:rsidDel="000C4EEF">
          <w:rPr>
            <w:rFonts w:ascii="Calibri" w:eastAsia="Times New Roman" w:hAnsi="Calibri" w:cs="Calibri"/>
            <w:lang w:val="en-GB"/>
            <w:rPrChange w:id="42" w:author="Author">
              <w:rPr>
                <w:rFonts w:ascii="Calibri" w:eastAsia="Times New Roman" w:hAnsi="Calibri" w:cs="Calibri"/>
                <w:highlight w:val="red"/>
                <w:lang w:val="en-GB"/>
              </w:rPr>
            </w:rPrChange>
          </w:rPr>
          <w:delText>P</w:delText>
        </w:r>
        <w:r w:rsidRPr="005B3A04" w:rsidDel="00D1227B">
          <w:rPr>
            <w:rFonts w:ascii="Calibri" w:eastAsia="Times New Roman" w:hAnsi="Calibri" w:cs="Calibri"/>
            <w:lang w:val="en-GB"/>
            <w:rPrChange w:id="43" w:author="Author">
              <w:rPr>
                <w:rFonts w:ascii="Calibri" w:eastAsia="Times New Roman" w:hAnsi="Calibri" w:cs="Calibri"/>
                <w:highlight w:val="yellow"/>
                <w:lang w:val="en-GB"/>
              </w:rPr>
            </w:rPrChange>
          </w:rPr>
          <w:delText>Is)</w:delText>
        </w:r>
        <w:r w:rsidRPr="00F56560" w:rsidDel="00D1227B">
          <w:rPr>
            <w:rFonts w:ascii="Calibri" w:eastAsia="Times New Roman" w:hAnsi="Calibri" w:cs="Calibri"/>
            <w:lang w:val="en-GB"/>
          </w:rPr>
          <w:delText xml:space="preserve"> </w:delText>
        </w:r>
      </w:del>
      <w:r w:rsidRPr="00F56560">
        <w:rPr>
          <w:rFonts w:ascii="Calibri" w:eastAsia="Times New Roman" w:hAnsi="Calibri" w:cs="Calibri"/>
          <w:lang w:val="en-GB"/>
        </w:rPr>
        <w:t>associated</w:t>
      </w:r>
      <w:r w:rsidRPr="001D75B2">
        <w:rPr>
          <w:rFonts w:ascii="Calibri" w:eastAsia="Times New Roman" w:hAnsi="Calibri" w:cs="Calibri"/>
          <w:lang w:val="en-GB"/>
        </w:rPr>
        <w:t xml:space="preserve"> with the Baku Action Plan and the ITU-D operational plan enable Member States to monitor the progress and impact of the implementation of the above-mentioned plans, including </w:t>
      </w:r>
      <w:r w:rsidRPr="00651E3B">
        <w:rPr>
          <w:rFonts w:ascii="Calibri" w:eastAsia="Times New Roman" w:hAnsi="Calibri" w:cs="Calibri"/>
          <w:lang w:val="en-GB"/>
        </w:rPr>
        <w:t>ITU-D priorities</w:t>
      </w:r>
      <w:r w:rsidRPr="001D75B2">
        <w:rPr>
          <w:rFonts w:ascii="Calibri" w:eastAsia="Times New Roman" w:hAnsi="Calibri" w:cs="Calibri"/>
          <w:lang w:val="en-GB"/>
        </w:rPr>
        <w:t>.</w:t>
      </w:r>
    </w:p>
    <w:p w14:paraId="066F9A13" w14:textId="634F66F2" w:rsidR="001D75B2" w:rsidRPr="001D75B2" w:rsidRDefault="001D75B2" w:rsidP="001D75B2">
      <w:pPr>
        <w:tabs>
          <w:tab w:val="left" w:pos="794"/>
          <w:tab w:val="left" w:pos="1191"/>
          <w:tab w:val="left" w:pos="1588"/>
          <w:tab w:val="left" w:pos="1985"/>
        </w:tabs>
        <w:overflowPunct w:val="0"/>
        <w:autoSpaceDE w:val="0"/>
        <w:autoSpaceDN w:val="0"/>
        <w:adjustRightInd w:val="0"/>
        <w:spacing w:before="120" w:after="120"/>
        <w:textAlignment w:val="baseline"/>
        <w:rPr>
          <w:rFonts w:ascii="Calibri" w:eastAsia="Times New Roman" w:hAnsi="Calibri" w:cs="Calibri"/>
          <w:lang w:val="en-GB"/>
        </w:rPr>
      </w:pPr>
      <w:r w:rsidRPr="001D75B2">
        <w:rPr>
          <w:rFonts w:ascii="Calibri" w:eastAsia="Times New Roman" w:hAnsi="Calibri" w:cs="Calibri"/>
          <w:lang w:val="en-GB"/>
        </w:rPr>
        <w:t xml:space="preserve">In addition to global </w:t>
      </w:r>
      <w:del w:id="44" w:author="Author">
        <w:r w:rsidRPr="001D75B2" w:rsidDel="00D1227B">
          <w:rPr>
            <w:rFonts w:ascii="Calibri" w:eastAsia="Times New Roman" w:hAnsi="Calibri" w:cs="Calibri"/>
            <w:lang w:val="en-GB"/>
          </w:rPr>
          <w:delText>KPIs</w:delText>
        </w:r>
      </w:del>
      <w:ins w:id="45" w:author="Author">
        <w:r w:rsidR="00D1227B">
          <w:rPr>
            <w:rFonts w:ascii="Calibri" w:eastAsia="Times New Roman" w:hAnsi="Calibri" w:cs="Calibri"/>
            <w:lang w:val="en-GB"/>
          </w:rPr>
          <w:t>key indicators</w:t>
        </w:r>
      </w:ins>
      <w:r w:rsidRPr="001D75B2">
        <w:rPr>
          <w:rFonts w:ascii="Calibri" w:eastAsia="Times New Roman" w:hAnsi="Calibri" w:cs="Calibri"/>
          <w:lang w:val="en-GB"/>
        </w:rPr>
        <w:t xml:space="preserve">, monitoring and evaluation of the Baku Action Plan should include disaggregation where important and where it enables a fuller understanding of a critical issue. For example, disaggregation by LDCs, LLDCs, and SIDS and by region within those categories can reveal disparities that might be hidden within a singular global </w:t>
      </w:r>
      <w:ins w:id="46" w:author="Author">
        <w:r w:rsidR="00D1227B">
          <w:rPr>
            <w:rFonts w:ascii="Calibri" w:eastAsia="Times New Roman" w:hAnsi="Calibri" w:cs="Calibri"/>
            <w:lang w:val="en-GB"/>
          </w:rPr>
          <w:t>key</w:t>
        </w:r>
      </w:ins>
      <w:del w:id="47" w:author="Author">
        <w:r w:rsidRPr="001D75B2" w:rsidDel="00D1227B">
          <w:rPr>
            <w:rFonts w:ascii="Calibri" w:eastAsia="Times New Roman" w:hAnsi="Calibri" w:cs="Calibri"/>
            <w:lang w:val="en-GB"/>
          </w:rPr>
          <w:delText>KPI</w:delText>
        </w:r>
      </w:del>
      <w:ins w:id="48" w:author="Author">
        <w:r w:rsidR="003123B9">
          <w:rPr>
            <w:rFonts w:ascii="Calibri" w:eastAsia="Times New Roman" w:hAnsi="Calibri" w:cs="Calibri"/>
            <w:lang w:val="en-GB"/>
          </w:rPr>
          <w:t xml:space="preserve"> </w:t>
        </w:r>
        <w:r w:rsidR="00D1227B">
          <w:rPr>
            <w:rFonts w:ascii="Calibri" w:eastAsia="Times New Roman" w:hAnsi="Calibri" w:cs="Calibri"/>
            <w:lang w:val="en-GB"/>
          </w:rPr>
          <w:t>indicator</w:t>
        </w:r>
      </w:ins>
      <w:r w:rsidRPr="001D75B2">
        <w:rPr>
          <w:rFonts w:ascii="Calibri" w:eastAsia="Times New Roman" w:hAnsi="Calibri" w:cs="Calibri"/>
          <w:lang w:val="en-GB"/>
        </w:rPr>
        <w:t>. Disaggregation should consider gender, age, geographic, and any other disaggregated information relevant to bridging the digital divide.</w:t>
      </w:r>
    </w:p>
    <w:p w14:paraId="02768474" w14:textId="77777777" w:rsidR="001D75B2" w:rsidRPr="001D75B2" w:rsidRDefault="001D75B2" w:rsidP="001D75B2">
      <w:pPr>
        <w:tabs>
          <w:tab w:val="left" w:pos="794"/>
          <w:tab w:val="left" w:pos="1191"/>
          <w:tab w:val="left" w:pos="1588"/>
          <w:tab w:val="left" w:pos="1985"/>
        </w:tabs>
        <w:overflowPunct w:val="0"/>
        <w:autoSpaceDE w:val="0"/>
        <w:autoSpaceDN w:val="0"/>
        <w:adjustRightInd w:val="0"/>
        <w:spacing w:before="120" w:after="120"/>
        <w:textAlignment w:val="baseline"/>
        <w:rPr>
          <w:rFonts w:ascii="Calibri" w:eastAsia="Times New Roman" w:hAnsi="Calibri" w:cs="Calibri"/>
        </w:rPr>
      </w:pPr>
      <w:r w:rsidRPr="00651E3B">
        <w:rPr>
          <w:rFonts w:ascii="Calibri" w:eastAsia="Times New Roman" w:hAnsi="Calibri" w:cs="Calibri"/>
          <w:b/>
          <w:bCs/>
          <w:lang w:val="en-GB"/>
        </w:rPr>
        <w:t>Outcome indicators</w:t>
      </w:r>
      <w:r w:rsidRPr="001D75B2">
        <w:rPr>
          <w:rFonts w:ascii="Calibri" w:eastAsia="Times New Roman" w:hAnsi="Calibri" w:cs="Calibri"/>
          <w:b/>
          <w:bCs/>
          <w:lang w:val="en-GB"/>
        </w:rPr>
        <w:t xml:space="preserve"> </w:t>
      </w:r>
      <w:r w:rsidRPr="001D75B2">
        <w:rPr>
          <w:rFonts w:ascii="Calibri" w:eastAsia="Times New Roman" w:hAnsi="Calibri" w:cs="Calibri"/>
          <w:lang w:val="en-GB"/>
        </w:rPr>
        <w:t xml:space="preserve">monitor the changes and impact at the country level </w:t>
      </w:r>
      <w:r w:rsidRPr="001D75B2">
        <w:rPr>
          <w:rFonts w:ascii="Calibri" w:eastAsia="Times New Roman" w:hAnsi="Calibri" w:cs="Calibri"/>
        </w:rPr>
        <w:t xml:space="preserve">to which BDT contributes, i.e., </w:t>
      </w:r>
      <w:r w:rsidRPr="001D75B2">
        <w:rPr>
          <w:rFonts w:ascii="Calibri" w:eastAsia="Times New Roman" w:hAnsi="Calibri" w:cs="Calibri"/>
          <w:lang w:val="en-GB"/>
        </w:rPr>
        <w:t>the ones generated by the deployment of products and services developed by BDT.</w:t>
      </w:r>
    </w:p>
    <w:p w14:paraId="17C3F670" w14:textId="77777777" w:rsidR="001D75B2" w:rsidRPr="001D75B2" w:rsidRDefault="001D75B2" w:rsidP="001D75B2">
      <w:pPr>
        <w:tabs>
          <w:tab w:val="left" w:pos="794"/>
          <w:tab w:val="left" w:pos="1191"/>
          <w:tab w:val="left" w:pos="1588"/>
          <w:tab w:val="left" w:pos="1985"/>
        </w:tabs>
        <w:overflowPunct w:val="0"/>
        <w:autoSpaceDE w:val="0"/>
        <w:autoSpaceDN w:val="0"/>
        <w:adjustRightInd w:val="0"/>
        <w:spacing w:before="120" w:after="120"/>
        <w:textAlignment w:val="baseline"/>
        <w:rPr>
          <w:rFonts w:ascii="Calibri" w:eastAsia="Times New Roman" w:hAnsi="Calibri" w:cs="Calibri"/>
          <w:lang w:val="en-GB"/>
        </w:rPr>
      </w:pPr>
      <w:r w:rsidRPr="00EE2C0F">
        <w:rPr>
          <w:rFonts w:ascii="Calibri" w:eastAsia="Times New Roman" w:hAnsi="Calibri" w:cs="Calibri"/>
          <w:b/>
          <w:bCs/>
          <w:lang w:val="en-GB"/>
        </w:rPr>
        <w:t>Output indicators</w:t>
      </w:r>
      <w:r w:rsidRPr="001D75B2">
        <w:rPr>
          <w:rFonts w:ascii="Calibri" w:eastAsia="Times New Roman" w:hAnsi="Calibri" w:cs="Calibri"/>
        </w:rPr>
        <w:t xml:space="preserve"> </w:t>
      </w:r>
      <w:r w:rsidRPr="001D75B2">
        <w:rPr>
          <w:rFonts w:ascii="Calibri" w:eastAsia="Times New Roman" w:hAnsi="Calibri" w:cs="Calibri"/>
          <w:lang w:val="en-GB"/>
        </w:rPr>
        <w:t>measure achievements related to the development of products or services (outputs) elaborated by BDT, and as such are established at the operational plan level by BDT and monitored internally.</w:t>
      </w:r>
    </w:p>
    <w:p w14:paraId="53D1E52E" w14:textId="77777777" w:rsidR="001D75B2" w:rsidRPr="001D75B2" w:rsidRDefault="001D75B2" w:rsidP="001D75B2">
      <w:pPr>
        <w:tabs>
          <w:tab w:val="left" w:pos="794"/>
          <w:tab w:val="left" w:pos="1191"/>
          <w:tab w:val="left" w:pos="1588"/>
          <w:tab w:val="left" w:pos="1985"/>
        </w:tabs>
        <w:overflowPunct w:val="0"/>
        <w:autoSpaceDE w:val="0"/>
        <w:autoSpaceDN w:val="0"/>
        <w:adjustRightInd w:val="0"/>
        <w:spacing w:before="120" w:after="120"/>
        <w:textAlignment w:val="baseline"/>
        <w:rPr>
          <w:rFonts w:ascii="Calibri" w:eastAsia="Times New Roman" w:hAnsi="Calibri" w:cs="Calibri"/>
          <w:b/>
          <w:u w:val="single"/>
          <w:lang w:val="en-GB"/>
        </w:rPr>
      </w:pPr>
      <w:r w:rsidRPr="001D75B2">
        <w:rPr>
          <w:rFonts w:ascii="Calibri" w:eastAsia="Times New Roman" w:hAnsi="Calibri" w:cs="Calibri"/>
          <w:b/>
          <w:u w:val="single"/>
          <w:lang w:val="en-GB"/>
        </w:rPr>
        <w:t>ITU-D operational plan</w:t>
      </w:r>
    </w:p>
    <w:p w14:paraId="3651F2EC" w14:textId="77777777" w:rsidR="001D75B2" w:rsidRPr="001D75B2" w:rsidRDefault="001D75B2" w:rsidP="001D75B2">
      <w:pPr>
        <w:tabs>
          <w:tab w:val="left" w:pos="794"/>
          <w:tab w:val="left" w:pos="1191"/>
          <w:tab w:val="left" w:pos="1588"/>
          <w:tab w:val="left" w:pos="1985"/>
        </w:tabs>
        <w:overflowPunct w:val="0"/>
        <w:autoSpaceDE w:val="0"/>
        <w:autoSpaceDN w:val="0"/>
        <w:adjustRightInd w:val="0"/>
        <w:spacing w:before="120" w:after="120"/>
        <w:textAlignment w:val="baseline"/>
        <w:rPr>
          <w:rFonts w:ascii="Calibri" w:eastAsia="Times New Roman" w:hAnsi="Calibri" w:cs="Calibri"/>
          <w:lang w:val="en-GB"/>
        </w:rPr>
      </w:pPr>
      <w:r w:rsidRPr="001D75B2">
        <w:rPr>
          <w:rFonts w:ascii="Calibri" w:eastAsia="Times New Roman" w:hAnsi="Calibri" w:cs="Calibri"/>
          <w:lang w:val="en-GB"/>
        </w:rPr>
        <w:t>ITU-D operational plan is prepared on a yearly basis by the BDT in consultation with the Telecommunication Development Advisory Group (TDAG) in accordance with the ITU-D action plan and the strategic and financial plans of the Union. It includes the detailed plan of activities for the subsequent year and a forecast for the following three-year period for ITU-D. The ITU Council reviews and approves the four-year rolling ITU-D operational plan.</w:t>
      </w:r>
    </w:p>
    <w:p w14:paraId="00E12014" w14:textId="77777777" w:rsidR="001D75B2" w:rsidRPr="001D75B2" w:rsidRDefault="001D75B2" w:rsidP="001D75B2">
      <w:pPr>
        <w:tabs>
          <w:tab w:val="left" w:pos="794"/>
          <w:tab w:val="left" w:pos="1191"/>
          <w:tab w:val="left" w:pos="1588"/>
          <w:tab w:val="left" w:pos="1985"/>
        </w:tabs>
        <w:overflowPunct w:val="0"/>
        <w:autoSpaceDE w:val="0"/>
        <w:autoSpaceDN w:val="0"/>
        <w:adjustRightInd w:val="0"/>
        <w:spacing w:before="120" w:after="120"/>
        <w:textAlignment w:val="baseline"/>
        <w:rPr>
          <w:rFonts w:ascii="Calibri" w:eastAsia="Times New Roman" w:hAnsi="Calibri" w:cs="Calibri"/>
          <w:b/>
          <w:u w:val="single"/>
          <w:lang w:val="en-GB"/>
        </w:rPr>
      </w:pPr>
      <w:r w:rsidRPr="001D75B2">
        <w:rPr>
          <w:rFonts w:ascii="Calibri" w:eastAsia="Times New Roman" w:hAnsi="Calibri" w:cs="Calibri"/>
          <w:b/>
          <w:u w:val="single"/>
          <w:lang w:val="en-GB"/>
        </w:rPr>
        <w:t>Regional initiatives and other projects</w:t>
      </w:r>
    </w:p>
    <w:p w14:paraId="579858A9" w14:textId="77777777" w:rsidR="001D75B2" w:rsidRPr="001D75B2" w:rsidRDefault="001D75B2" w:rsidP="001D75B2">
      <w:pPr>
        <w:tabs>
          <w:tab w:val="left" w:pos="794"/>
          <w:tab w:val="left" w:pos="1191"/>
          <w:tab w:val="left" w:pos="1588"/>
          <w:tab w:val="left" w:pos="1985"/>
        </w:tabs>
        <w:overflowPunct w:val="0"/>
        <w:autoSpaceDE w:val="0"/>
        <w:autoSpaceDN w:val="0"/>
        <w:adjustRightInd w:val="0"/>
        <w:spacing w:before="120" w:after="120"/>
        <w:textAlignment w:val="baseline"/>
        <w:rPr>
          <w:rFonts w:ascii="Calibri" w:eastAsia="Times New Roman" w:hAnsi="Calibri" w:cs="Calibri"/>
          <w:lang w:val="en-GB"/>
        </w:rPr>
      </w:pPr>
      <w:r w:rsidRPr="001D75B2">
        <w:rPr>
          <w:rFonts w:ascii="Calibri" w:eastAsia="Times New Roman" w:hAnsi="Calibri" w:cs="Calibri"/>
          <w:lang w:val="en-GB"/>
        </w:rPr>
        <w:t xml:space="preserve">Regional initiatives are intended to address specific telecommunications/ICTs priority areas, through partnerships and resource mobilization to implement projects. Under each regional initiative, projects are proposed, developed and implemented to meet the region's needs. The products and services to be developed through regional initiatives, </w:t>
      </w:r>
      <w:proofErr w:type="gramStart"/>
      <w:r w:rsidRPr="001D75B2">
        <w:rPr>
          <w:rFonts w:ascii="Calibri" w:eastAsia="Times New Roman" w:hAnsi="Calibri" w:cs="Calibri"/>
          <w:lang w:val="en-GB"/>
        </w:rPr>
        <w:t>in order to</w:t>
      </w:r>
      <w:proofErr w:type="gramEnd"/>
      <w:r w:rsidRPr="001D75B2">
        <w:rPr>
          <w:rFonts w:ascii="Calibri" w:eastAsia="Times New Roman" w:hAnsi="Calibri" w:cs="Calibri"/>
          <w:lang w:val="en-GB"/>
        </w:rPr>
        <w:t xml:space="preserve"> achieve </w:t>
      </w:r>
      <w:r w:rsidRPr="001D75B2">
        <w:rPr>
          <w:rFonts w:ascii="Calibri" w:eastAsia="Times New Roman" w:hAnsi="Calibri" w:cs="Calibri"/>
          <w:lang w:val="en-GB"/>
        </w:rPr>
        <w:lastRenderedPageBreak/>
        <w:t>related objectives and outcomes under the ITU-D contribution to the ITU strategic plan, will be identified in relevant project documents.</w:t>
      </w:r>
    </w:p>
    <w:p w14:paraId="0A8E2A7C" w14:textId="77777777" w:rsidR="001D75B2" w:rsidRPr="001D75B2" w:rsidRDefault="001D75B2" w:rsidP="001D75B2">
      <w:pPr>
        <w:tabs>
          <w:tab w:val="left" w:pos="794"/>
          <w:tab w:val="left" w:pos="1191"/>
          <w:tab w:val="left" w:pos="1588"/>
          <w:tab w:val="left" w:pos="1985"/>
        </w:tabs>
        <w:overflowPunct w:val="0"/>
        <w:autoSpaceDE w:val="0"/>
        <w:autoSpaceDN w:val="0"/>
        <w:adjustRightInd w:val="0"/>
        <w:spacing w:before="120" w:after="120"/>
        <w:textAlignment w:val="baseline"/>
        <w:rPr>
          <w:rFonts w:ascii="Calibri" w:eastAsia="Times New Roman" w:hAnsi="Calibri" w:cs="Calibri"/>
          <w:lang w:val="en-GB"/>
        </w:rPr>
      </w:pPr>
      <w:r w:rsidRPr="001D75B2">
        <w:rPr>
          <w:rFonts w:ascii="Calibri" w:eastAsia="Times New Roman" w:hAnsi="Calibri" w:cs="Calibri"/>
          <w:lang w:val="en-GB"/>
        </w:rPr>
        <w:t xml:space="preserve">In fulfilling the Union's dual responsibility as a United Nations specialized agency and executing agency for implementing projects under the United Nations development system or other funding arrangements </w:t>
      </w:r>
      <w:proofErr w:type="gramStart"/>
      <w:r w:rsidRPr="001D75B2">
        <w:rPr>
          <w:rFonts w:ascii="Calibri" w:eastAsia="Times New Roman" w:hAnsi="Calibri" w:cs="Calibri"/>
          <w:lang w:val="en-GB"/>
        </w:rPr>
        <w:t>so as to</w:t>
      </w:r>
      <w:proofErr w:type="gramEnd"/>
      <w:r w:rsidRPr="001D75B2">
        <w:rPr>
          <w:rFonts w:ascii="Calibri" w:eastAsia="Times New Roman" w:hAnsi="Calibri" w:cs="Calibri"/>
          <w:lang w:val="en-GB"/>
        </w:rPr>
        <w:t xml:space="preserve"> facilitate and enhance telecommunications/ICTs development, ITU-D offers, organizes and coordinates technical cooperation assistance through regional initiatives and projects.</w:t>
      </w:r>
    </w:p>
    <w:p w14:paraId="0B0082E2" w14:textId="77777777" w:rsidR="001D75B2" w:rsidRPr="001D75B2" w:rsidRDefault="001D75B2" w:rsidP="001D75B2">
      <w:pPr>
        <w:keepNext/>
        <w:tabs>
          <w:tab w:val="left" w:pos="794"/>
          <w:tab w:val="left" w:pos="1191"/>
          <w:tab w:val="left" w:pos="1588"/>
          <w:tab w:val="left" w:pos="1985"/>
        </w:tabs>
        <w:overflowPunct w:val="0"/>
        <w:autoSpaceDE w:val="0"/>
        <w:autoSpaceDN w:val="0"/>
        <w:adjustRightInd w:val="0"/>
        <w:spacing w:before="120" w:after="120"/>
        <w:textAlignment w:val="baseline"/>
        <w:rPr>
          <w:rFonts w:ascii="Calibri" w:eastAsia="Times New Roman" w:hAnsi="Calibri" w:cs="Calibri"/>
          <w:b/>
          <w:u w:val="single"/>
          <w:lang w:val="en-GB"/>
        </w:rPr>
      </w:pPr>
      <w:r w:rsidRPr="001D75B2">
        <w:rPr>
          <w:rFonts w:ascii="Calibri" w:eastAsia="Times New Roman" w:hAnsi="Calibri" w:cs="Calibri"/>
          <w:b/>
          <w:u w:val="single"/>
          <w:lang w:val="en-GB"/>
        </w:rPr>
        <w:t>Partnerships</w:t>
      </w:r>
    </w:p>
    <w:p w14:paraId="2DA9D58B" w14:textId="77777777" w:rsidR="001D75B2" w:rsidRPr="001D75B2" w:rsidRDefault="001D75B2" w:rsidP="001D75B2">
      <w:pPr>
        <w:tabs>
          <w:tab w:val="left" w:pos="794"/>
          <w:tab w:val="left" w:pos="1191"/>
          <w:tab w:val="left" w:pos="1588"/>
          <w:tab w:val="left" w:pos="1985"/>
        </w:tabs>
        <w:overflowPunct w:val="0"/>
        <w:autoSpaceDE w:val="0"/>
        <w:autoSpaceDN w:val="0"/>
        <w:adjustRightInd w:val="0"/>
        <w:spacing w:before="120" w:after="120"/>
        <w:textAlignment w:val="baseline"/>
        <w:rPr>
          <w:rFonts w:ascii="Calibri" w:eastAsia="Times New Roman" w:hAnsi="Calibri" w:cs="Calibri"/>
          <w:lang w:val="en-GB"/>
        </w:rPr>
      </w:pPr>
      <w:r w:rsidRPr="001D75B2">
        <w:rPr>
          <w:rFonts w:ascii="Calibri" w:eastAsia="Times New Roman" w:hAnsi="Calibri" w:cs="Calibri"/>
          <w:lang w:val="en-GB"/>
        </w:rPr>
        <w:t xml:space="preserve">BDT will continue to develop partnerships with a wide range of stakeholders, including other United Nations agencies and regional telecommunication organizations, to mobilize resources from funding agencies, international financial institutions, ITU Member States and ITU-D Sector Members and other relevant partners. In executing projects, available local and regional expertise should be </w:t>
      </w:r>
      <w:proofErr w:type="gramStart"/>
      <w:r w:rsidRPr="001D75B2">
        <w:rPr>
          <w:rFonts w:ascii="Calibri" w:eastAsia="Times New Roman" w:hAnsi="Calibri" w:cs="Calibri"/>
          <w:lang w:val="en-GB"/>
        </w:rPr>
        <w:t>taken into account</w:t>
      </w:r>
      <w:proofErr w:type="gramEnd"/>
      <w:r w:rsidRPr="001D75B2">
        <w:rPr>
          <w:rFonts w:ascii="Calibri" w:eastAsia="Times New Roman" w:hAnsi="Calibri" w:cs="Calibri"/>
          <w:lang w:val="en-GB"/>
        </w:rPr>
        <w:t>.</w:t>
      </w:r>
    </w:p>
    <w:p w14:paraId="67720D3C" w14:textId="77777777" w:rsidR="001D75B2" w:rsidRPr="001D75B2" w:rsidRDefault="001D75B2" w:rsidP="001D75B2">
      <w:pPr>
        <w:keepNext/>
        <w:keepLines/>
        <w:numPr>
          <w:ilvl w:val="0"/>
          <w:numId w:val="33"/>
        </w:numPr>
        <w:tabs>
          <w:tab w:val="left" w:pos="794"/>
          <w:tab w:val="left" w:pos="1191"/>
          <w:tab w:val="left" w:pos="1588"/>
          <w:tab w:val="left" w:pos="1985"/>
        </w:tabs>
        <w:overflowPunct w:val="0"/>
        <w:autoSpaceDE w:val="0"/>
        <w:autoSpaceDN w:val="0"/>
        <w:adjustRightInd w:val="0"/>
        <w:spacing w:before="120" w:after="120"/>
        <w:textAlignment w:val="baseline"/>
        <w:outlineLvl w:val="1"/>
        <w:rPr>
          <w:rFonts w:ascii="Calibri" w:eastAsia="Times New Roman" w:hAnsi="Calibri" w:cs="Calibri"/>
          <w:b/>
          <w:lang w:val="en-GB"/>
        </w:rPr>
      </w:pPr>
      <w:r w:rsidRPr="001D75B2">
        <w:rPr>
          <w:rFonts w:ascii="Calibri" w:eastAsia="Times New Roman" w:hAnsi="Calibri" w:cs="Calibri"/>
          <w:b/>
          <w:lang w:val="en-GB"/>
        </w:rPr>
        <w:t>ITU-D priorities, outcomes, outputs and enablers</w:t>
      </w:r>
    </w:p>
    <w:p w14:paraId="1D72AB8A" w14:textId="77777777" w:rsidR="001D75B2" w:rsidRPr="001D75B2" w:rsidRDefault="001D75B2" w:rsidP="001D75B2">
      <w:pPr>
        <w:keepNext/>
        <w:keepLines/>
        <w:numPr>
          <w:ilvl w:val="1"/>
          <w:numId w:val="33"/>
        </w:numPr>
        <w:tabs>
          <w:tab w:val="left" w:pos="793"/>
          <w:tab w:val="left" w:pos="1191"/>
          <w:tab w:val="left" w:pos="1588"/>
          <w:tab w:val="left" w:pos="1985"/>
        </w:tabs>
        <w:overflowPunct w:val="0"/>
        <w:autoSpaceDE w:val="0"/>
        <w:autoSpaceDN w:val="0"/>
        <w:adjustRightInd w:val="0"/>
        <w:spacing w:before="120" w:after="120"/>
        <w:ind w:left="431" w:hanging="431"/>
        <w:textAlignment w:val="baseline"/>
        <w:outlineLvl w:val="1"/>
        <w:rPr>
          <w:rFonts w:ascii="Calibri" w:eastAsia="Times New Roman" w:hAnsi="Calibri" w:cs="Calibri"/>
          <w:b/>
          <w:lang w:val="en-GB"/>
        </w:rPr>
      </w:pPr>
      <w:r w:rsidRPr="001D75B2">
        <w:rPr>
          <w:rFonts w:ascii="Calibri" w:eastAsia="Times New Roman" w:hAnsi="Calibri" w:cs="Calibri"/>
          <w:b/>
          <w:lang w:val="en-GB"/>
        </w:rPr>
        <w:t>Structure of the Baku Action Plan</w:t>
      </w:r>
    </w:p>
    <w:p w14:paraId="532B8075" w14:textId="77777777" w:rsidR="001D75B2" w:rsidRPr="001D75B2" w:rsidRDefault="001D75B2" w:rsidP="001D75B2">
      <w:pPr>
        <w:widowControl w:val="0"/>
        <w:pBdr>
          <w:top w:val="nil"/>
          <w:left w:val="nil"/>
          <w:bottom w:val="nil"/>
          <w:right w:val="nil"/>
          <w:between w:val="nil"/>
        </w:pBdr>
        <w:tabs>
          <w:tab w:val="left" w:pos="794"/>
          <w:tab w:val="left" w:pos="1191"/>
          <w:tab w:val="left" w:pos="1588"/>
          <w:tab w:val="left" w:pos="1985"/>
        </w:tabs>
        <w:overflowPunct w:val="0"/>
        <w:autoSpaceDE w:val="0"/>
        <w:autoSpaceDN w:val="0"/>
        <w:adjustRightInd w:val="0"/>
        <w:spacing w:before="120" w:after="120"/>
        <w:ind w:right="110"/>
        <w:textAlignment w:val="baseline"/>
        <w:rPr>
          <w:rFonts w:ascii="Calibri" w:eastAsia="Times New Roman" w:hAnsi="Calibri" w:cs="Calibri"/>
          <w:color w:val="000000"/>
          <w:lang w:val="en-GB"/>
        </w:rPr>
      </w:pPr>
      <w:r w:rsidRPr="001D75B2">
        <w:rPr>
          <w:rFonts w:ascii="Calibri" w:eastAsia="Times New Roman" w:hAnsi="Calibri" w:cs="Calibri"/>
          <w:color w:val="000000"/>
          <w:lang w:val="en-GB"/>
        </w:rPr>
        <w:t xml:space="preserve">The Baku Action Plan follows an RBM framework based on the ITU-D priorities identified as key work areas that will support the achievement of the ITU strategic plan for 2024-2027. </w:t>
      </w:r>
    </w:p>
    <w:p w14:paraId="46EBF29A" w14:textId="77777777" w:rsidR="001D75B2" w:rsidRPr="001D75B2" w:rsidRDefault="001D75B2" w:rsidP="001D75B2">
      <w:pPr>
        <w:widowControl w:val="0"/>
        <w:pBdr>
          <w:top w:val="nil"/>
          <w:left w:val="nil"/>
          <w:bottom w:val="nil"/>
          <w:right w:val="nil"/>
          <w:between w:val="nil"/>
        </w:pBdr>
        <w:tabs>
          <w:tab w:val="left" w:pos="794"/>
          <w:tab w:val="left" w:pos="1191"/>
          <w:tab w:val="left" w:pos="1588"/>
          <w:tab w:val="left" w:pos="1985"/>
        </w:tabs>
        <w:overflowPunct w:val="0"/>
        <w:autoSpaceDE w:val="0"/>
        <w:autoSpaceDN w:val="0"/>
        <w:adjustRightInd w:val="0"/>
        <w:spacing w:before="120" w:after="120"/>
        <w:ind w:right="110"/>
        <w:textAlignment w:val="baseline"/>
        <w:rPr>
          <w:rFonts w:ascii="Calibri" w:eastAsia="Times New Roman" w:hAnsi="Calibri" w:cs="Calibri"/>
          <w:color w:val="000000"/>
          <w:lang w:val="en-GB"/>
        </w:rPr>
      </w:pPr>
      <w:r w:rsidRPr="001D75B2">
        <w:rPr>
          <w:rFonts w:ascii="Calibri" w:eastAsia="Times New Roman" w:hAnsi="Calibri" w:cs="Calibri"/>
          <w:color w:val="000000"/>
          <w:lang w:val="en-GB"/>
        </w:rPr>
        <w:t>Figure 1 shows the structure of the proposed Baku Action Plan and Priorities contributing to the ITU strategic plan.</w:t>
      </w:r>
    </w:p>
    <w:p w14:paraId="64C6DF93" w14:textId="77777777" w:rsidR="001D75B2" w:rsidRPr="001D75B2" w:rsidRDefault="001D75B2" w:rsidP="001D75B2">
      <w:pPr>
        <w:widowControl w:val="0"/>
        <w:pBdr>
          <w:top w:val="nil"/>
          <w:left w:val="nil"/>
          <w:bottom w:val="nil"/>
          <w:right w:val="nil"/>
          <w:between w:val="nil"/>
        </w:pBdr>
        <w:tabs>
          <w:tab w:val="left" w:pos="794"/>
          <w:tab w:val="left" w:pos="1191"/>
          <w:tab w:val="left" w:pos="1588"/>
          <w:tab w:val="left" w:pos="1985"/>
        </w:tabs>
        <w:overflowPunct w:val="0"/>
        <w:autoSpaceDE w:val="0"/>
        <w:autoSpaceDN w:val="0"/>
        <w:adjustRightInd w:val="0"/>
        <w:spacing w:before="120" w:after="120"/>
        <w:ind w:right="110"/>
        <w:jc w:val="both"/>
        <w:textAlignment w:val="baseline"/>
        <w:rPr>
          <w:rFonts w:ascii="Calibri" w:eastAsia="Times New Roman" w:hAnsi="Calibri" w:cs="Calibri"/>
          <w:color w:val="000000"/>
          <w:lang w:val="en-GB"/>
        </w:rPr>
      </w:pPr>
      <w:r w:rsidRPr="001D75B2">
        <w:rPr>
          <w:rFonts w:ascii="Calibri" w:eastAsia="Times New Roman" w:hAnsi="Calibri" w:cs="Calibri"/>
          <w:noProof/>
          <w:color w:val="000000"/>
          <w:lang w:val="en-GB"/>
        </w:rPr>
        <w:drawing>
          <wp:inline distT="0" distB="0" distL="0" distR="0" wp14:anchorId="24C22BB2" wp14:editId="48130F53">
            <wp:extent cx="6120765" cy="3434715"/>
            <wp:effectExtent l="0" t="0" r="0" b="0"/>
            <wp:docPr id="109838886" name="Picture 2" descr="A screenshot of a computer scree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838886" name="Picture 2" descr="A screenshot of a computer screen&#10;&#10;AI-generated content may be incorrec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765" cy="3434715"/>
                    </a:xfrm>
                    <a:prstGeom prst="rect">
                      <a:avLst/>
                    </a:prstGeom>
                    <a:noFill/>
                    <a:ln>
                      <a:noFill/>
                    </a:ln>
                  </pic:spPr>
                </pic:pic>
              </a:graphicData>
            </a:graphic>
          </wp:inline>
        </w:drawing>
      </w:r>
    </w:p>
    <w:p w14:paraId="3C7BFE3E" w14:textId="77777777" w:rsidR="001D75B2" w:rsidRPr="001D75B2" w:rsidRDefault="001D75B2" w:rsidP="001D75B2">
      <w:pPr>
        <w:keepNext/>
        <w:keepLines/>
        <w:numPr>
          <w:ilvl w:val="1"/>
          <w:numId w:val="33"/>
        </w:numPr>
        <w:tabs>
          <w:tab w:val="left" w:pos="793"/>
          <w:tab w:val="left" w:pos="1191"/>
          <w:tab w:val="left" w:pos="1588"/>
          <w:tab w:val="left" w:pos="1985"/>
        </w:tabs>
        <w:overflowPunct w:val="0"/>
        <w:autoSpaceDE w:val="0"/>
        <w:autoSpaceDN w:val="0"/>
        <w:adjustRightInd w:val="0"/>
        <w:spacing w:before="120" w:after="120"/>
        <w:ind w:left="431" w:hanging="431"/>
        <w:textAlignment w:val="baseline"/>
        <w:outlineLvl w:val="1"/>
        <w:rPr>
          <w:rFonts w:ascii="Calibri" w:eastAsia="Times New Roman" w:hAnsi="Calibri" w:cs="Calibri"/>
          <w:b/>
          <w:lang w:val="en-GB"/>
        </w:rPr>
      </w:pPr>
      <w:r w:rsidRPr="001D75B2">
        <w:rPr>
          <w:rFonts w:ascii="Calibri" w:eastAsia="Times New Roman" w:hAnsi="Calibri" w:cs="Calibri"/>
          <w:b/>
          <w:lang w:val="en-GB"/>
        </w:rPr>
        <w:t>ITU-D priorities</w:t>
      </w:r>
    </w:p>
    <w:p w14:paraId="7BD56351" w14:textId="77777777" w:rsidR="001D75B2" w:rsidRPr="001D75B2" w:rsidRDefault="001D75B2" w:rsidP="001D75B2">
      <w:pPr>
        <w:tabs>
          <w:tab w:val="left" w:pos="794"/>
          <w:tab w:val="left" w:pos="1191"/>
          <w:tab w:val="left" w:pos="1588"/>
          <w:tab w:val="left" w:pos="1985"/>
        </w:tabs>
        <w:overflowPunct w:val="0"/>
        <w:autoSpaceDE w:val="0"/>
        <w:autoSpaceDN w:val="0"/>
        <w:adjustRightInd w:val="0"/>
        <w:spacing w:before="120" w:after="120"/>
        <w:textAlignment w:val="baseline"/>
        <w:rPr>
          <w:rFonts w:ascii="Calibri" w:eastAsia="Times New Roman" w:hAnsi="Calibri" w:cs="Calibri"/>
          <w:b/>
          <w:u w:val="single"/>
          <w:lang w:val="en-GB"/>
        </w:rPr>
      </w:pPr>
      <w:r w:rsidRPr="001D75B2">
        <w:rPr>
          <w:rFonts w:ascii="Calibri" w:eastAsia="Times New Roman" w:hAnsi="Calibri" w:cs="Calibri"/>
          <w:b/>
          <w:u w:val="single"/>
          <w:lang w:val="en-GB"/>
        </w:rPr>
        <w:t>Affordable connectivity</w:t>
      </w:r>
    </w:p>
    <w:p w14:paraId="44500F9D" w14:textId="77777777" w:rsidR="001D75B2" w:rsidRPr="001D75B2" w:rsidRDefault="001D75B2" w:rsidP="001D75B2">
      <w:pPr>
        <w:tabs>
          <w:tab w:val="left" w:pos="794"/>
          <w:tab w:val="left" w:pos="1191"/>
          <w:tab w:val="left" w:pos="1588"/>
          <w:tab w:val="left" w:pos="1985"/>
        </w:tabs>
        <w:overflowPunct w:val="0"/>
        <w:autoSpaceDE w:val="0"/>
        <w:autoSpaceDN w:val="0"/>
        <w:adjustRightInd w:val="0"/>
        <w:spacing w:before="120" w:after="120"/>
        <w:textAlignment w:val="baseline"/>
        <w:rPr>
          <w:rFonts w:ascii="Calibri" w:eastAsia="Times New Roman" w:hAnsi="Calibri" w:cs="Calibri"/>
          <w:lang w:val="en-GB"/>
        </w:rPr>
      </w:pPr>
      <w:r w:rsidRPr="001D75B2">
        <w:rPr>
          <w:rFonts w:ascii="Calibri" w:eastAsia="Times New Roman" w:hAnsi="Calibri" w:cs="Calibri"/>
          <w:lang w:val="en-GB"/>
        </w:rPr>
        <w:t>This priority seeks to foster access to telecommunications/ICTs for all, including the Internet, digital communication services, space-based</w:t>
      </w:r>
      <w:r w:rsidRPr="001D75B2">
        <w:rPr>
          <w:rFonts w:ascii="Calibri" w:eastAsia="Times New Roman" w:hAnsi="Calibri" w:cs="Calibri"/>
          <w:b/>
          <w:bCs/>
          <w:iCs/>
          <w:color w:val="000000"/>
          <w:lang w:val="en-GB"/>
        </w:rPr>
        <w:t xml:space="preserve"> </w:t>
      </w:r>
      <w:r w:rsidRPr="001D75B2">
        <w:rPr>
          <w:rFonts w:ascii="Calibri" w:eastAsia="Times New Roman" w:hAnsi="Calibri" w:cs="Calibri"/>
          <w:iCs/>
          <w:color w:val="000000"/>
          <w:lang w:val="en-GB"/>
        </w:rPr>
        <w:t>radiocommunication services,</w:t>
      </w:r>
      <w:r w:rsidRPr="001D75B2">
        <w:rPr>
          <w:rFonts w:ascii="Calibri" w:eastAsia="Times New Roman" w:hAnsi="Calibri" w:cs="Calibri"/>
          <w:lang w:val="en-GB"/>
        </w:rPr>
        <w:t xml:space="preserve"> broadband, voice services and devices,</w:t>
      </w:r>
      <w:ins w:id="49" w:author="Author">
        <w:r w:rsidRPr="001D75B2" w:rsidDel="00675854">
          <w:rPr>
            <w:rFonts w:ascii="Calibri" w:eastAsia="Times New Roman" w:hAnsi="Calibri" w:cs="Calibri"/>
            <w:lang w:val="en-GB"/>
          </w:rPr>
          <w:t xml:space="preserve"> </w:t>
        </w:r>
      </w:ins>
      <w:del w:id="50" w:author="Author">
        <w:r w:rsidRPr="001D75B2" w:rsidDel="00675854">
          <w:rPr>
            <w:rFonts w:ascii="Calibri" w:eastAsia="Times New Roman" w:hAnsi="Calibri" w:cs="Calibri"/>
            <w:lang w:val="en-GB"/>
          </w:rPr>
          <w:delText>—</w:delText>
        </w:r>
      </w:del>
      <w:r w:rsidRPr="001D75B2">
        <w:rPr>
          <w:rFonts w:ascii="Calibri" w:eastAsia="Times New Roman" w:hAnsi="Calibri" w:cs="Calibri"/>
          <w:lang w:val="en-GB"/>
        </w:rPr>
        <w:t xml:space="preserve">at a cost that is reasonable and affordable for individuals or households, relative to their income, without causing financial hardship. Under this priority, </w:t>
      </w:r>
      <w:r w:rsidRPr="001D75B2">
        <w:rPr>
          <w:rFonts w:ascii="Calibri" w:eastAsia="Times New Roman" w:hAnsi="Calibri" w:cs="Calibri"/>
          <w:lang w:val="en-GB"/>
        </w:rPr>
        <w:lastRenderedPageBreak/>
        <w:t xml:space="preserve">BDT will continue </w:t>
      </w:r>
      <w:proofErr w:type="gramStart"/>
      <w:r w:rsidRPr="001D75B2">
        <w:rPr>
          <w:rFonts w:ascii="Calibri" w:eastAsia="Times New Roman" w:hAnsi="Calibri" w:cs="Calibri"/>
          <w:lang w:val="en-GB"/>
        </w:rPr>
        <w:t>providing assistance to</w:t>
      </w:r>
      <w:proofErr w:type="gramEnd"/>
      <w:r w:rsidRPr="001D75B2">
        <w:rPr>
          <w:rFonts w:ascii="Calibri" w:eastAsia="Times New Roman" w:hAnsi="Calibri" w:cs="Calibri"/>
          <w:lang w:val="en-GB"/>
        </w:rPr>
        <w:t xml:space="preserve"> Member States in the development of telecommunications/ICTs infrastructure and services, expanding broadband access and coverage, and ensuring emergency telecommunications and disaster risk resilience. </w:t>
      </w:r>
    </w:p>
    <w:p w14:paraId="4E73D72C" w14:textId="6CFE0340" w:rsidR="001D75B2" w:rsidRPr="001D75B2" w:rsidRDefault="001D75B2" w:rsidP="001D75B2">
      <w:pPr>
        <w:keepNext/>
        <w:widowControl w:val="0"/>
        <w:pBdr>
          <w:top w:val="nil"/>
          <w:left w:val="nil"/>
          <w:bottom w:val="nil"/>
          <w:right w:val="nil"/>
          <w:between w:val="nil"/>
        </w:pBdr>
        <w:tabs>
          <w:tab w:val="left" w:pos="794"/>
          <w:tab w:val="left" w:pos="1191"/>
          <w:tab w:val="left" w:pos="1588"/>
          <w:tab w:val="left" w:pos="1985"/>
        </w:tabs>
        <w:overflowPunct w:val="0"/>
        <w:autoSpaceDE w:val="0"/>
        <w:autoSpaceDN w:val="0"/>
        <w:adjustRightInd w:val="0"/>
        <w:spacing w:before="120" w:after="120"/>
        <w:ind w:right="108"/>
        <w:textAlignment w:val="baseline"/>
        <w:rPr>
          <w:rFonts w:ascii="Calibri" w:eastAsia="Times New Roman" w:hAnsi="Calibri" w:cs="Calibri"/>
          <w:i/>
          <w:color w:val="000000"/>
          <w:lang w:val="en-GB"/>
        </w:rPr>
      </w:pPr>
      <w:r w:rsidRPr="001D75B2">
        <w:rPr>
          <w:rFonts w:ascii="Calibri" w:eastAsia="Times New Roman" w:hAnsi="Calibri" w:cs="Calibri"/>
          <w:i/>
          <w:color w:val="000000"/>
          <w:lang w:val="en-GB"/>
        </w:rPr>
        <w:t xml:space="preserve"> Outcomes and Indictors </w:t>
      </w:r>
      <w:del w:id="51" w:author="Author">
        <w:r w:rsidRPr="005B3A04" w:rsidDel="000C4EEF">
          <w:rPr>
            <w:rFonts w:ascii="Calibri" w:eastAsia="Times New Roman" w:hAnsi="Calibri" w:cs="Calibri"/>
            <w:i/>
            <w:color w:val="000000"/>
            <w:lang w:val="en-GB"/>
            <w:rPrChange w:id="52" w:author="Author">
              <w:rPr>
                <w:rFonts w:ascii="Calibri" w:eastAsia="Times New Roman" w:hAnsi="Calibri" w:cs="Calibri"/>
                <w:i/>
                <w:color w:val="000000"/>
                <w:highlight w:val="red"/>
                <w:lang w:val="en-GB"/>
              </w:rPr>
            </w:rPrChange>
          </w:rPr>
          <w:delText>(KPIs)</w:delText>
        </w:r>
        <w:r w:rsidRPr="001D75B2" w:rsidDel="000C4EEF">
          <w:rPr>
            <w:rFonts w:ascii="Calibri" w:eastAsia="Times New Roman" w:hAnsi="Calibri" w:cs="Calibri"/>
            <w:i/>
            <w:color w:val="000000"/>
            <w:lang w:val="en-GB"/>
          </w:rPr>
          <w:delText xml:space="preserve"> </w:delText>
        </w:r>
      </w:del>
    </w:p>
    <w:tbl>
      <w:tblPr>
        <w:tblStyle w:val="GridTable4-Accent11"/>
        <w:tblW w:w="5000" w:type="pct"/>
        <w:jc w:val="center"/>
        <w:tblLook w:val="04A0" w:firstRow="1" w:lastRow="0" w:firstColumn="1" w:lastColumn="0" w:noHBand="0" w:noVBand="1"/>
      </w:tblPr>
      <w:tblGrid>
        <w:gridCol w:w="4646"/>
        <w:gridCol w:w="4517"/>
      </w:tblGrid>
      <w:tr w:rsidR="001D75B2" w:rsidRPr="001D75B2" w14:paraId="0EB527E6" w14:textId="77777777" w:rsidTr="00446653">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4646" w:type="dxa"/>
          </w:tcPr>
          <w:p w14:paraId="4D12845B" w14:textId="77777777" w:rsidR="001D75B2" w:rsidRPr="001D75B2" w:rsidRDefault="001D75B2" w:rsidP="001D75B2">
            <w:pPr>
              <w:tabs>
                <w:tab w:val="left" w:pos="794"/>
                <w:tab w:val="left" w:pos="1191"/>
                <w:tab w:val="left" w:pos="1588"/>
                <w:tab w:val="left" w:pos="1985"/>
              </w:tabs>
              <w:overflowPunct w:val="0"/>
              <w:adjustRightInd w:val="0"/>
              <w:spacing w:before="40" w:after="40"/>
              <w:textAlignment w:val="baseline"/>
              <w:rPr>
                <w:rFonts w:eastAsia="Calibri" w:cs="Calibri"/>
                <w:sz w:val="22"/>
                <w:szCs w:val="22"/>
                <w:lang w:val="en-GB"/>
              </w:rPr>
            </w:pPr>
            <w:r w:rsidRPr="001D75B2">
              <w:rPr>
                <w:rFonts w:eastAsia="Calibri" w:cs="Calibri"/>
                <w:sz w:val="22"/>
                <w:szCs w:val="22"/>
                <w:lang w:val="en-GB"/>
              </w:rPr>
              <w:t>Outcomes</w:t>
            </w:r>
          </w:p>
        </w:tc>
        <w:tc>
          <w:tcPr>
            <w:tcW w:w="4517" w:type="dxa"/>
          </w:tcPr>
          <w:p w14:paraId="5A6C7AF0" w14:textId="77777777" w:rsidR="001D75B2" w:rsidRPr="001D75B2" w:rsidRDefault="001D75B2" w:rsidP="001D75B2">
            <w:pPr>
              <w:tabs>
                <w:tab w:val="left" w:pos="794"/>
                <w:tab w:val="left" w:pos="1191"/>
                <w:tab w:val="left" w:pos="1588"/>
                <w:tab w:val="left" w:pos="1985"/>
              </w:tabs>
              <w:overflowPunct w:val="0"/>
              <w:adjustRightInd w:val="0"/>
              <w:spacing w:before="40" w:after="40"/>
              <w:jc w:val="both"/>
              <w:textAlignment w:val="baseline"/>
              <w:cnfStyle w:val="100000000000" w:firstRow="1" w:lastRow="0" w:firstColumn="0" w:lastColumn="0" w:oddVBand="0" w:evenVBand="0" w:oddHBand="0" w:evenHBand="0" w:firstRowFirstColumn="0" w:firstRowLastColumn="0" w:lastRowFirstColumn="0" w:lastRowLastColumn="0"/>
              <w:rPr>
                <w:rFonts w:eastAsia="Calibri" w:cs="Calibri"/>
                <w:sz w:val="22"/>
                <w:szCs w:val="22"/>
                <w:lang w:val="en-GB"/>
              </w:rPr>
            </w:pPr>
            <w:r w:rsidRPr="001D75B2">
              <w:rPr>
                <w:rFonts w:eastAsia="Calibri" w:cs="Calibri"/>
                <w:sz w:val="22"/>
                <w:szCs w:val="22"/>
                <w:lang w:val="en-GB"/>
              </w:rPr>
              <w:t>Indicators</w:t>
            </w:r>
          </w:p>
        </w:tc>
      </w:tr>
      <w:tr w:rsidR="00446653" w:rsidRPr="001D75B2" w14:paraId="3CEA70C5" w14:textId="77777777" w:rsidTr="00446653">
        <w:trPr>
          <w:cnfStyle w:val="000000100000" w:firstRow="0" w:lastRow="0" w:firstColumn="0" w:lastColumn="0" w:oddVBand="0" w:evenVBand="0" w:oddHBand="1" w:evenHBand="0" w:firstRowFirstColumn="0" w:firstRowLastColumn="0" w:lastRowFirstColumn="0" w:lastRowLastColumn="0"/>
          <w:trHeight w:val="848"/>
          <w:jc w:val="center"/>
        </w:trPr>
        <w:tc>
          <w:tcPr>
            <w:cnfStyle w:val="001000000000" w:firstRow="0" w:lastRow="0" w:firstColumn="1" w:lastColumn="0" w:oddVBand="0" w:evenVBand="0" w:oddHBand="0" w:evenHBand="0" w:firstRowFirstColumn="0" w:firstRowLastColumn="0" w:lastRowFirstColumn="0" w:lastRowLastColumn="0"/>
            <w:tcW w:w="4646" w:type="dxa"/>
            <w:vMerge w:val="restart"/>
          </w:tcPr>
          <w:p w14:paraId="56C86CCF" w14:textId="77777777" w:rsidR="00446653" w:rsidRPr="001D75B2" w:rsidRDefault="00446653" w:rsidP="001D75B2">
            <w:pPr>
              <w:tabs>
                <w:tab w:val="left" w:pos="794"/>
                <w:tab w:val="left" w:pos="1191"/>
                <w:tab w:val="left" w:pos="1588"/>
                <w:tab w:val="left" w:pos="1985"/>
              </w:tabs>
              <w:overflowPunct w:val="0"/>
              <w:adjustRightInd w:val="0"/>
              <w:spacing w:before="40" w:after="40"/>
              <w:textAlignment w:val="baseline"/>
              <w:rPr>
                <w:rFonts w:eastAsia="Calibri" w:cs="Calibri"/>
                <w:sz w:val="22"/>
                <w:szCs w:val="22"/>
                <w:lang w:val="en-GB"/>
              </w:rPr>
            </w:pPr>
            <w:r w:rsidRPr="001D75B2">
              <w:rPr>
                <w:rFonts w:eastAsia="Calibri" w:cs="Calibri"/>
                <w:sz w:val="22"/>
                <w:szCs w:val="22"/>
                <w:lang w:val="en-GB"/>
              </w:rPr>
              <w:t>Improved broadband connectivity in developing countries, least developed countries (LDCs), small island developing states (SIDS) and landlocked developing countries (LLDCs), countries with economies in transition and countries with specific needs</w:t>
            </w:r>
          </w:p>
        </w:tc>
        <w:tc>
          <w:tcPr>
            <w:tcW w:w="4517" w:type="dxa"/>
            <w:tcBorders>
              <w:bottom w:val="single" w:sz="4" w:space="0" w:color="95B3D7"/>
            </w:tcBorders>
          </w:tcPr>
          <w:p w14:paraId="62031B43" w14:textId="71F5CD9E" w:rsidR="00446653" w:rsidRPr="00446653" w:rsidDel="00446653" w:rsidRDefault="00446653" w:rsidP="001D75B2">
            <w:pPr>
              <w:tabs>
                <w:tab w:val="left" w:pos="794"/>
                <w:tab w:val="left" w:pos="1191"/>
                <w:tab w:val="left" w:pos="1588"/>
                <w:tab w:val="left" w:pos="1985"/>
              </w:tabs>
              <w:overflowPunct w:val="0"/>
              <w:adjustRightInd w:val="0"/>
              <w:spacing w:before="120" w:after="120"/>
              <w:textAlignment w:val="baseline"/>
              <w:cnfStyle w:val="000000100000" w:firstRow="0" w:lastRow="0" w:firstColumn="0" w:lastColumn="0" w:oddVBand="0" w:evenVBand="0" w:oddHBand="1" w:evenHBand="0" w:firstRowFirstColumn="0" w:firstRowLastColumn="0" w:lastRowFirstColumn="0" w:lastRowLastColumn="0"/>
              <w:rPr>
                <w:del w:id="53" w:author="Author"/>
                <w:rFonts w:eastAsia="Calibri" w:cs="Calibri"/>
                <w:sz w:val="20"/>
                <w:szCs w:val="20"/>
                <w:lang w:val="en-GB"/>
              </w:rPr>
            </w:pPr>
            <w:del w:id="54" w:author="Author">
              <w:r w:rsidRPr="00446653" w:rsidDel="00446653">
                <w:rPr>
                  <w:rFonts w:eastAsia="Calibri" w:cs="Calibri"/>
                  <w:sz w:val="20"/>
                  <w:szCs w:val="20"/>
                  <w:lang w:val="en-GB"/>
                </w:rPr>
                <w:delText xml:space="preserve">To be further defined </w:delText>
              </w:r>
            </w:del>
          </w:p>
          <w:p w14:paraId="05738CBA" w14:textId="68F0EA4D" w:rsidR="00446653" w:rsidRPr="00446653" w:rsidRDefault="00446653" w:rsidP="00446653">
            <w:pPr>
              <w:tabs>
                <w:tab w:val="left" w:pos="794"/>
                <w:tab w:val="left" w:pos="1191"/>
                <w:tab w:val="left" w:pos="1588"/>
                <w:tab w:val="left" w:pos="1985"/>
              </w:tabs>
              <w:overflowPunct w:val="0"/>
              <w:adjustRightInd w:val="0"/>
              <w:spacing w:before="120" w:after="120"/>
              <w:textAlignment w:val="baseline"/>
              <w:cnfStyle w:val="000000100000" w:firstRow="0" w:lastRow="0" w:firstColumn="0" w:lastColumn="0" w:oddVBand="0" w:evenVBand="0" w:oddHBand="1" w:evenHBand="0" w:firstRowFirstColumn="0" w:firstRowLastColumn="0" w:lastRowFirstColumn="0" w:lastRowLastColumn="0"/>
              <w:rPr>
                <w:rFonts w:eastAsia="Calibri" w:cs="Calibri"/>
                <w:sz w:val="20"/>
                <w:szCs w:val="20"/>
                <w:lang w:val="en-GB"/>
              </w:rPr>
            </w:pPr>
            <w:ins w:id="55" w:author="Author">
              <w:r w:rsidRPr="00446653">
                <w:rPr>
                  <w:rFonts w:eastAsia="Calibri" w:cs="Calibri"/>
                  <w:sz w:val="20"/>
                  <w:szCs w:val="20"/>
                  <w:lang w:val="en-GB"/>
                </w:rPr>
                <w:t xml:space="preserve">Number of countries with broadband </w:t>
              </w:r>
              <w:r w:rsidR="000C4EEF">
                <w:rPr>
                  <w:rFonts w:eastAsia="Calibri" w:cs="Calibri"/>
                  <w:sz w:val="20"/>
                  <w:szCs w:val="20"/>
                  <w:lang w:val="en-GB"/>
                </w:rPr>
                <w:t>master</w:t>
              </w:r>
            </w:ins>
            <w:r w:rsidR="00651E3B">
              <w:rPr>
                <w:rFonts w:eastAsia="Calibri" w:cs="Calibri"/>
                <w:sz w:val="20"/>
                <w:szCs w:val="20"/>
                <w:lang w:val="en-GB"/>
              </w:rPr>
              <w:t xml:space="preserve"> </w:t>
            </w:r>
            <w:ins w:id="56" w:author="Author">
              <w:r w:rsidRPr="00446653">
                <w:rPr>
                  <w:rFonts w:eastAsia="Calibri" w:cs="Calibri"/>
                  <w:sz w:val="20"/>
                  <w:szCs w:val="20"/>
                  <w:lang w:val="en-GB"/>
                </w:rPr>
                <w:t>plans</w:t>
              </w:r>
            </w:ins>
          </w:p>
        </w:tc>
      </w:tr>
      <w:tr w:rsidR="00446653" w:rsidRPr="001D75B2" w14:paraId="4FA13C0B" w14:textId="77777777" w:rsidTr="00446653">
        <w:trPr>
          <w:trHeight w:val="847"/>
          <w:jc w:val="center"/>
        </w:trPr>
        <w:tc>
          <w:tcPr>
            <w:cnfStyle w:val="001000000000" w:firstRow="0" w:lastRow="0" w:firstColumn="1" w:lastColumn="0" w:oddVBand="0" w:evenVBand="0" w:oddHBand="0" w:evenHBand="0" w:firstRowFirstColumn="0" w:firstRowLastColumn="0" w:lastRowFirstColumn="0" w:lastRowLastColumn="0"/>
            <w:tcW w:w="4646" w:type="dxa"/>
            <w:vMerge/>
            <w:tcBorders>
              <w:bottom w:val="single" w:sz="4" w:space="0" w:color="95B3D7"/>
            </w:tcBorders>
            <w:shd w:val="clear" w:color="auto" w:fill="DBE5F1"/>
          </w:tcPr>
          <w:p w14:paraId="070A1E1B" w14:textId="77777777" w:rsidR="00446653" w:rsidRPr="001D75B2" w:rsidRDefault="00446653" w:rsidP="001D75B2">
            <w:pPr>
              <w:tabs>
                <w:tab w:val="left" w:pos="794"/>
                <w:tab w:val="left" w:pos="1191"/>
                <w:tab w:val="left" w:pos="1588"/>
                <w:tab w:val="left" w:pos="1985"/>
              </w:tabs>
              <w:overflowPunct w:val="0"/>
              <w:adjustRightInd w:val="0"/>
              <w:spacing w:before="40" w:after="40"/>
              <w:textAlignment w:val="baseline"/>
              <w:rPr>
                <w:rFonts w:eastAsia="Calibri" w:cs="Calibri"/>
                <w:sz w:val="22"/>
                <w:szCs w:val="22"/>
                <w:lang w:val="en-GB"/>
              </w:rPr>
            </w:pPr>
          </w:p>
        </w:tc>
        <w:tc>
          <w:tcPr>
            <w:tcW w:w="4517" w:type="dxa"/>
            <w:tcBorders>
              <w:bottom w:val="single" w:sz="4" w:space="0" w:color="95B3D7"/>
            </w:tcBorders>
            <w:shd w:val="clear" w:color="auto" w:fill="DBE5F1"/>
          </w:tcPr>
          <w:p w14:paraId="2A31B2B3" w14:textId="06B120E2" w:rsidR="00446653" w:rsidRPr="00446653" w:rsidDel="00446653" w:rsidRDefault="00446653" w:rsidP="001D75B2">
            <w:pPr>
              <w:tabs>
                <w:tab w:val="left" w:pos="794"/>
                <w:tab w:val="left" w:pos="1191"/>
                <w:tab w:val="left" w:pos="1588"/>
                <w:tab w:val="left" w:pos="1985"/>
              </w:tabs>
              <w:overflowPunct w:val="0"/>
              <w:adjustRightInd w:val="0"/>
              <w:spacing w:before="120" w:after="120"/>
              <w:textAlignment w:val="baseline"/>
              <w:cnfStyle w:val="000000000000" w:firstRow="0" w:lastRow="0" w:firstColumn="0" w:lastColumn="0" w:oddVBand="0" w:evenVBand="0" w:oddHBand="0" w:evenHBand="0" w:firstRowFirstColumn="0" w:firstRowLastColumn="0" w:lastRowFirstColumn="0" w:lastRowLastColumn="0"/>
              <w:rPr>
                <w:rFonts w:eastAsia="Calibri" w:cs="Calibri"/>
                <w:sz w:val="20"/>
                <w:szCs w:val="20"/>
                <w:lang w:val="en-GB"/>
              </w:rPr>
            </w:pPr>
            <w:ins w:id="57" w:author="Author">
              <w:r>
                <w:rPr>
                  <w:rFonts w:eastAsia="Calibri" w:cs="Calibri"/>
                  <w:sz w:val="20"/>
                  <w:szCs w:val="20"/>
                  <w:lang w:val="en-GB"/>
                </w:rPr>
                <w:t>Percentage of individuals using the internet</w:t>
              </w:r>
            </w:ins>
          </w:p>
        </w:tc>
      </w:tr>
      <w:tr w:rsidR="0097430E" w:rsidRPr="001D75B2" w14:paraId="1041FB80" w14:textId="77777777" w:rsidTr="0097430E">
        <w:trPr>
          <w:cnfStyle w:val="000000100000" w:firstRow="0" w:lastRow="0" w:firstColumn="0" w:lastColumn="0" w:oddVBand="0" w:evenVBand="0" w:oddHBand="1" w:evenHBand="0" w:firstRowFirstColumn="0" w:firstRowLastColumn="0" w:lastRowFirstColumn="0" w:lastRowLastColumn="0"/>
          <w:trHeight w:val="473"/>
          <w:jc w:val="center"/>
        </w:trPr>
        <w:tc>
          <w:tcPr>
            <w:cnfStyle w:val="001000000000" w:firstRow="0" w:lastRow="0" w:firstColumn="1" w:lastColumn="0" w:oddVBand="0" w:evenVBand="0" w:oddHBand="0" w:evenHBand="0" w:firstRowFirstColumn="0" w:firstRowLastColumn="0" w:lastRowFirstColumn="0" w:lastRowLastColumn="0"/>
            <w:tcW w:w="4646" w:type="dxa"/>
            <w:vMerge w:val="restart"/>
          </w:tcPr>
          <w:p w14:paraId="08F50E0F" w14:textId="121B7AF6" w:rsidR="0097430E" w:rsidRPr="001D75B2" w:rsidRDefault="0097430E" w:rsidP="001D75B2">
            <w:pPr>
              <w:tabs>
                <w:tab w:val="left" w:pos="794"/>
                <w:tab w:val="left" w:pos="1191"/>
                <w:tab w:val="left" w:pos="1588"/>
                <w:tab w:val="left" w:pos="1985"/>
              </w:tabs>
              <w:overflowPunct w:val="0"/>
              <w:adjustRightInd w:val="0"/>
              <w:spacing w:before="40" w:after="40"/>
              <w:textAlignment w:val="baseline"/>
              <w:rPr>
                <w:rFonts w:eastAsia="Calibri" w:cs="Calibri"/>
                <w:sz w:val="22"/>
                <w:szCs w:val="22"/>
                <w:lang w:val="en-GB"/>
              </w:rPr>
            </w:pPr>
            <w:r w:rsidRPr="001D75B2">
              <w:rPr>
                <w:rFonts w:eastAsia="Calibri" w:cs="Calibri"/>
                <w:sz w:val="22"/>
                <w:szCs w:val="22"/>
                <w:lang w:val="en-GB"/>
              </w:rPr>
              <w:t>Improved telecommunication/ICT infrastructure and service, in particular broadband coverage</w:t>
            </w:r>
            <w:r w:rsidR="0088210A">
              <w:rPr>
                <w:rFonts w:eastAsia="Calibri" w:cs="Calibri"/>
                <w:sz w:val="22"/>
                <w:szCs w:val="22"/>
                <w:lang w:val="en-GB"/>
              </w:rPr>
              <w:t xml:space="preserve"> </w:t>
            </w:r>
            <w:ins w:id="58" w:author="Author">
              <w:r w:rsidR="00EE2C0F">
                <w:rPr>
                  <w:rFonts w:eastAsia="Calibri" w:cs="Calibri"/>
                  <w:sz w:val="22"/>
                  <w:szCs w:val="22"/>
                  <w:lang w:val="en-GB"/>
                </w:rPr>
                <w:t>and affordability</w:t>
              </w:r>
            </w:ins>
          </w:p>
        </w:tc>
        <w:tc>
          <w:tcPr>
            <w:tcW w:w="4517" w:type="dxa"/>
            <w:tcBorders>
              <w:bottom w:val="single" w:sz="4" w:space="0" w:color="95B3D7"/>
            </w:tcBorders>
          </w:tcPr>
          <w:p w14:paraId="3C291CC8" w14:textId="152C954C" w:rsidR="0097430E" w:rsidRPr="0097430E" w:rsidRDefault="0097430E" w:rsidP="0097430E">
            <w:pPr>
              <w:autoSpaceDE/>
              <w:autoSpaceDN/>
              <w:cnfStyle w:val="000000100000" w:firstRow="0" w:lastRow="0" w:firstColumn="0" w:lastColumn="0" w:oddVBand="0" w:evenVBand="0" w:oddHBand="1" w:evenHBand="0" w:firstRowFirstColumn="0" w:firstRowLastColumn="0" w:lastRowFirstColumn="0" w:lastRowLastColumn="0"/>
              <w:rPr>
                <w:rFonts w:eastAsia="Calibri" w:cs="Calibri"/>
                <w:sz w:val="20"/>
                <w:szCs w:val="20"/>
                <w:lang w:val="en-GB"/>
              </w:rPr>
            </w:pPr>
            <w:ins w:id="59" w:author="Author">
              <w:r w:rsidRPr="0097430E">
                <w:rPr>
                  <w:rFonts w:eastAsia="Calibri" w:cs="Calibri"/>
                  <w:sz w:val="20"/>
                  <w:szCs w:val="20"/>
                  <w:lang w:val="en-GB"/>
                </w:rPr>
                <w:t xml:space="preserve">Percentage of countries with </w:t>
              </w:r>
              <w:r w:rsidR="000C4EEF">
                <w:rPr>
                  <w:rFonts w:eastAsia="Calibri" w:cs="Calibri"/>
                  <w:sz w:val="20"/>
                  <w:szCs w:val="20"/>
                  <w:lang w:val="en-GB"/>
                </w:rPr>
                <w:t>data</w:t>
              </w:r>
            </w:ins>
            <w:r w:rsidR="003E7F8C">
              <w:rPr>
                <w:rFonts w:eastAsia="Calibri" w:cs="Calibri"/>
                <w:sz w:val="20"/>
                <w:szCs w:val="20"/>
                <w:lang w:val="en-GB"/>
              </w:rPr>
              <w:t xml:space="preserve"> </w:t>
            </w:r>
            <w:ins w:id="60" w:author="Author">
              <w:r w:rsidRPr="0097430E">
                <w:rPr>
                  <w:rFonts w:eastAsia="Calibri" w:cs="Calibri"/>
                  <w:sz w:val="20"/>
                  <w:szCs w:val="20"/>
                  <w:lang w:val="en-GB"/>
                </w:rPr>
                <w:t xml:space="preserve">available </w:t>
              </w:r>
              <w:r w:rsidR="000C4EEF">
                <w:rPr>
                  <w:rFonts w:eastAsia="Calibri" w:cs="Calibri"/>
                  <w:sz w:val="20"/>
                  <w:szCs w:val="20"/>
                  <w:lang w:val="en-GB"/>
                </w:rPr>
                <w:t>to ITU</w:t>
              </w:r>
              <w:r w:rsidRPr="0097430E">
                <w:rPr>
                  <w:rFonts w:eastAsia="Calibri" w:cs="Calibri"/>
                  <w:sz w:val="20"/>
                  <w:szCs w:val="20"/>
                  <w:lang w:val="en-GB"/>
                </w:rPr>
                <w:t xml:space="preserve"> where at least 90 per cent of the population in rural areas is covered by 3G network or higher</w:t>
              </w:r>
              <w:del w:id="61" w:author="Author">
                <w:r w:rsidRPr="0097430E">
                  <w:rPr>
                    <w:rFonts w:eastAsia="Calibri" w:cs="Calibri"/>
                    <w:sz w:val="20"/>
                    <w:szCs w:val="20"/>
                    <w:lang w:val="en-GB"/>
                  </w:rPr>
                  <w:delText xml:space="preserve"> </w:delText>
                </w:r>
              </w:del>
            </w:ins>
          </w:p>
        </w:tc>
      </w:tr>
      <w:tr w:rsidR="0097430E" w:rsidRPr="001D75B2" w14:paraId="22624A88" w14:textId="77777777">
        <w:trPr>
          <w:trHeight w:val="472"/>
          <w:jc w:val="center"/>
        </w:trPr>
        <w:tc>
          <w:tcPr>
            <w:cnfStyle w:val="001000000000" w:firstRow="0" w:lastRow="0" w:firstColumn="1" w:lastColumn="0" w:oddVBand="0" w:evenVBand="0" w:oddHBand="0" w:evenHBand="0" w:firstRowFirstColumn="0" w:firstRowLastColumn="0" w:lastRowFirstColumn="0" w:lastRowLastColumn="0"/>
            <w:tcW w:w="4646" w:type="dxa"/>
            <w:vMerge/>
            <w:shd w:val="clear" w:color="auto" w:fill="DBE5F1"/>
          </w:tcPr>
          <w:p w14:paraId="78D835E9" w14:textId="77777777" w:rsidR="0097430E" w:rsidRPr="001D75B2" w:rsidRDefault="0097430E" w:rsidP="001D75B2">
            <w:pPr>
              <w:tabs>
                <w:tab w:val="left" w:pos="794"/>
                <w:tab w:val="left" w:pos="1191"/>
                <w:tab w:val="left" w:pos="1588"/>
                <w:tab w:val="left" w:pos="1985"/>
              </w:tabs>
              <w:overflowPunct w:val="0"/>
              <w:adjustRightInd w:val="0"/>
              <w:spacing w:before="40" w:after="40"/>
              <w:textAlignment w:val="baseline"/>
              <w:rPr>
                <w:rFonts w:eastAsia="Calibri" w:cs="Calibri"/>
                <w:sz w:val="22"/>
                <w:szCs w:val="22"/>
                <w:lang w:val="en-GB"/>
              </w:rPr>
            </w:pPr>
          </w:p>
        </w:tc>
        <w:tc>
          <w:tcPr>
            <w:tcW w:w="4517" w:type="dxa"/>
            <w:tcBorders>
              <w:bottom w:val="single" w:sz="4" w:space="0" w:color="95B3D7"/>
            </w:tcBorders>
            <w:shd w:val="clear" w:color="auto" w:fill="DBE5F1"/>
          </w:tcPr>
          <w:p w14:paraId="19991FB6" w14:textId="0479A294" w:rsidR="0097430E" w:rsidRPr="0097430E" w:rsidRDefault="00D60ACB" w:rsidP="00D60ACB">
            <w:pPr>
              <w:tabs>
                <w:tab w:val="left" w:pos="794"/>
                <w:tab w:val="left" w:pos="1191"/>
                <w:tab w:val="left" w:pos="1588"/>
                <w:tab w:val="left" w:pos="1985"/>
              </w:tabs>
              <w:overflowPunct w:val="0"/>
              <w:adjustRightInd w:val="0"/>
              <w:spacing w:before="40" w:after="40"/>
              <w:jc w:val="both"/>
              <w:textAlignment w:val="baseline"/>
              <w:cnfStyle w:val="000000000000" w:firstRow="0" w:lastRow="0" w:firstColumn="0" w:lastColumn="0" w:oddVBand="0" w:evenVBand="0" w:oddHBand="0" w:evenHBand="0" w:firstRowFirstColumn="0" w:firstRowLastColumn="0" w:lastRowFirstColumn="0" w:lastRowLastColumn="0"/>
              <w:rPr>
                <w:rFonts w:eastAsia="Calibri" w:cs="Calibri"/>
                <w:sz w:val="20"/>
                <w:szCs w:val="20"/>
                <w:lang w:val="en-GB"/>
              </w:rPr>
            </w:pPr>
            <w:ins w:id="62" w:author="Author">
              <w:r w:rsidRPr="00446653">
                <w:rPr>
                  <w:sz w:val="20"/>
                  <w:szCs w:val="20"/>
                </w:rPr>
                <w:t xml:space="preserve">Percentage of countries with entry-level </w:t>
              </w:r>
              <w:r>
                <w:rPr>
                  <w:sz w:val="20"/>
                  <w:szCs w:val="20"/>
                </w:rPr>
                <w:t>mobile</w:t>
              </w:r>
              <w:r w:rsidRPr="00446653">
                <w:rPr>
                  <w:sz w:val="20"/>
                  <w:szCs w:val="20"/>
                </w:rPr>
                <w:t xml:space="preserve"> broadband data basket available at no more than 2% GNI per</w:t>
              </w:r>
              <w:r>
                <w:rPr>
                  <w:sz w:val="20"/>
                  <w:szCs w:val="20"/>
                </w:rPr>
                <w:t xml:space="preserve"> capita</w:t>
              </w:r>
              <w:r w:rsidR="00D1227B">
                <w:rPr>
                  <w:sz w:val="20"/>
                  <w:szCs w:val="20"/>
                </w:rPr>
                <w:t xml:space="preserve"> and </w:t>
              </w:r>
              <w:r w:rsidR="005B3A04">
                <w:rPr>
                  <w:sz w:val="20"/>
                  <w:szCs w:val="20"/>
                </w:rPr>
                <w:t>purchasing power parities (</w:t>
              </w:r>
              <w:proofErr w:type="spellStart"/>
              <w:r w:rsidR="005B3A04">
                <w:rPr>
                  <w:sz w:val="20"/>
                  <w:szCs w:val="20"/>
                </w:rPr>
                <w:t>ppp</w:t>
              </w:r>
              <w:proofErr w:type="spellEnd"/>
              <w:r w:rsidR="005B3A04">
                <w:rPr>
                  <w:sz w:val="20"/>
                  <w:szCs w:val="20"/>
                </w:rPr>
                <w:t xml:space="preserve">)  </w:t>
              </w:r>
              <w:r w:rsidRPr="00446653">
                <w:rPr>
                  <w:sz w:val="20"/>
                  <w:szCs w:val="20"/>
                </w:rPr>
                <w:t xml:space="preserve"> </w:t>
              </w:r>
              <w:r w:rsidDel="00D60ACB">
                <w:rPr>
                  <w:rStyle w:val="CommentReference"/>
                  <w:rFonts w:ascii="Times New Roman" w:hAnsi="Times New Roman" w:cs="Times New Roman"/>
                </w:rPr>
                <w:t xml:space="preserve"> </w:t>
              </w:r>
            </w:ins>
          </w:p>
        </w:tc>
      </w:tr>
      <w:tr w:rsidR="0097430E" w:rsidRPr="001D75B2" w14:paraId="20FAE7AA" w14:textId="77777777" w:rsidTr="00446653">
        <w:trPr>
          <w:cnfStyle w:val="000000100000" w:firstRow="0" w:lastRow="0" w:firstColumn="0" w:lastColumn="0" w:oddVBand="0" w:evenVBand="0" w:oddHBand="1" w:evenHBand="0" w:firstRowFirstColumn="0" w:firstRowLastColumn="0" w:lastRowFirstColumn="0" w:lastRowLastColumn="0"/>
          <w:trHeight w:val="937"/>
          <w:jc w:val="center"/>
        </w:trPr>
        <w:tc>
          <w:tcPr>
            <w:cnfStyle w:val="001000000000" w:firstRow="0" w:lastRow="0" w:firstColumn="1" w:lastColumn="0" w:oddVBand="0" w:evenVBand="0" w:oddHBand="0" w:evenHBand="0" w:firstRowFirstColumn="0" w:firstRowLastColumn="0" w:lastRowFirstColumn="0" w:lastRowLastColumn="0"/>
            <w:tcW w:w="4646" w:type="dxa"/>
            <w:vMerge/>
            <w:tcBorders>
              <w:bottom w:val="single" w:sz="4" w:space="0" w:color="95B3D7"/>
            </w:tcBorders>
          </w:tcPr>
          <w:p w14:paraId="2EAD91AA" w14:textId="77777777" w:rsidR="0097430E" w:rsidRPr="001D75B2" w:rsidRDefault="0097430E" w:rsidP="00D60ACB">
            <w:pPr>
              <w:tabs>
                <w:tab w:val="left" w:pos="794"/>
                <w:tab w:val="left" w:pos="1191"/>
                <w:tab w:val="left" w:pos="1588"/>
                <w:tab w:val="left" w:pos="1985"/>
              </w:tabs>
              <w:overflowPunct w:val="0"/>
              <w:adjustRightInd w:val="0"/>
              <w:spacing w:before="40" w:after="40"/>
              <w:textAlignment w:val="baseline"/>
              <w:rPr>
                <w:rFonts w:eastAsia="Calibri" w:cs="Calibri"/>
                <w:sz w:val="22"/>
                <w:szCs w:val="22"/>
                <w:lang w:val="en-GB"/>
              </w:rPr>
            </w:pPr>
          </w:p>
        </w:tc>
        <w:tc>
          <w:tcPr>
            <w:tcW w:w="4517" w:type="dxa"/>
            <w:tcBorders>
              <w:bottom w:val="single" w:sz="4" w:space="0" w:color="95B3D7"/>
            </w:tcBorders>
          </w:tcPr>
          <w:p w14:paraId="53B9FBBA" w14:textId="355B459A" w:rsidR="0097430E" w:rsidRPr="00541A79" w:rsidRDefault="0097430E" w:rsidP="00D60ACB">
            <w:pPr>
              <w:tabs>
                <w:tab w:val="left" w:pos="794"/>
                <w:tab w:val="left" w:pos="1191"/>
                <w:tab w:val="left" w:pos="1588"/>
                <w:tab w:val="left" w:pos="1985"/>
              </w:tabs>
              <w:overflowPunct w:val="0"/>
              <w:adjustRightInd w:val="0"/>
              <w:spacing w:before="40" w:after="40"/>
              <w:jc w:val="both"/>
              <w:textAlignment w:val="baseline"/>
              <w:cnfStyle w:val="000000100000" w:firstRow="0" w:lastRow="0" w:firstColumn="0" w:lastColumn="0" w:oddVBand="0" w:evenVBand="0" w:oddHBand="1" w:evenHBand="0" w:firstRowFirstColumn="0" w:firstRowLastColumn="0" w:lastRowFirstColumn="0" w:lastRowLastColumn="0"/>
              <w:rPr>
                <w:sz w:val="20"/>
                <w:szCs w:val="20"/>
              </w:rPr>
            </w:pPr>
            <w:ins w:id="63" w:author="Author">
              <w:r w:rsidRPr="00446653">
                <w:rPr>
                  <w:sz w:val="20"/>
                  <w:szCs w:val="20"/>
                </w:rPr>
                <w:t>Percentage of countries with entry-level fixed broadband data basket available at no more than 2% GNI per capita</w:t>
              </w:r>
              <w:r w:rsidR="005B3A04">
                <w:rPr>
                  <w:sz w:val="20"/>
                  <w:szCs w:val="20"/>
                </w:rPr>
                <w:t xml:space="preserve"> and purchasing </w:t>
              </w:r>
              <w:r w:rsidR="00C42B8F">
                <w:rPr>
                  <w:sz w:val="20"/>
                  <w:szCs w:val="20"/>
                </w:rPr>
                <w:t>power</w:t>
              </w:r>
              <w:r w:rsidR="005B3A04">
                <w:rPr>
                  <w:sz w:val="20"/>
                  <w:szCs w:val="20"/>
                </w:rPr>
                <w:t xml:space="preserve"> parities (</w:t>
              </w:r>
              <w:proofErr w:type="spellStart"/>
              <w:r w:rsidR="005B3A04">
                <w:rPr>
                  <w:sz w:val="20"/>
                  <w:szCs w:val="20"/>
                </w:rPr>
                <w:t>ppp</w:t>
              </w:r>
              <w:proofErr w:type="spellEnd"/>
              <w:r w:rsidR="005B3A04">
                <w:rPr>
                  <w:sz w:val="20"/>
                  <w:szCs w:val="20"/>
                </w:rPr>
                <w:t>)</w:t>
              </w:r>
            </w:ins>
          </w:p>
        </w:tc>
      </w:tr>
      <w:tr w:rsidR="001D75B2" w:rsidRPr="001D75B2" w14:paraId="690AE3F8" w14:textId="77777777" w:rsidTr="00446653">
        <w:trPr>
          <w:jc w:val="center"/>
        </w:trPr>
        <w:tc>
          <w:tcPr>
            <w:cnfStyle w:val="001000000000" w:firstRow="0" w:lastRow="0" w:firstColumn="1" w:lastColumn="0" w:oddVBand="0" w:evenVBand="0" w:oddHBand="0" w:evenHBand="0" w:firstRowFirstColumn="0" w:firstRowLastColumn="0" w:lastRowFirstColumn="0" w:lastRowLastColumn="0"/>
            <w:tcW w:w="4646" w:type="dxa"/>
          </w:tcPr>
          <w:p w14:paraId="4E5A24FB" w14:textId="77777777" w:rsidR="001D75B2" w:rsidRPr="001D75B2" w:rsidRDefault="001D75B2" w:rsidP="001D75B2">
            <w:pPr>
              <w:tabs>
                <w:tab w:val="left" w:pos="794"/>
                <w:tab w:val="left" w:pos="1191"/>
                <w:tab w:val="left" w:pos="1588"/>
                <w:tab w:val="left" w:pos="1985"/>
              </w:tabs>
              <w:overflowPunct w:val="0"/>
              <w:adjustRightInd w:val="0"/>
              <w:spacing w:before="40" w:after="40"/>
              <w:textAlignment w:val="baseline"/>
              <w:rPr>
                <w:rFonts w:eastAsia="Calibri" w:cs="Calibri"/>
                <w:sz w:val="22"/>
                <w:szCs w:val="22"/>
                <w:lang w:val="en-GB"/>
              </w:rPr>
            </w:pPr>
            <w:r w:rsidRPr="001D75B2">
              <w:rPr>
                <w:rFonts w:eastAsia="Calibri" w:cs="Calibri"/>
                <w:sz w:val="22"/>
                <w:szCs w:val="22"/>
                <w:lang w:val="en-GB"/>
              </w:rPr>
              <w:t>Strengthened capacity of Member States to use telecommunications/ICTs for disaster risk reduction and management, to ensure availability of emergency telecommunications</w:t>
            </w:r>
          </w:p>
        </w:tc>
        <w:tc>
          <w:tcPr>
            <w:tcW w:w="4517" w:type="dxa"/>
          </w:tcPr>
          <w:p w14:paraId="734995F6" w14:textId="297B042B" w:rsidR="001D75B2" w:rsidRPr="001D75B2" w:rsidRDefault="00446653" w:rsidP="001D75B2">
            <w:pPr>
              <w:tabs>
                <w:tab w:val="left" w:pos="794"/>
                <w:tab w:val="left" w:pos="1191"/>
                <w:tab w:val="left" w:pos="1588"/>
                <w:tab w:val="left" w:pos="1985"/>
              </w:tabs>
              <w:overflowPunct w:val="0"/>
              <w:adjustRightInd w:val="0"/>
              <w:spacing w:before="40" w:after="40"/>
              <w:jc w:val="both"/>
              <w:textAlignment w:val="baseline"/>
              <w:cnfStyle w:val="000000000000" w:firstRow="0" w:lastRow="0" w:firstColumn="0" w:lastColumn="0" w:oddVBand="0" w:evenVBand="0" w:oddHBand="0" w:evenHBand="0" w:firstRowFirstColumn="0" w:firstRowLastColumn="0" w:lastRowFirstColumn="0" w:lastRowLastColumn="0"/>
              <w:rPr>
                <w:rFonts w:eastAsia="Calibri" w:cs="Calibri"/>
                <w:sz w:val="22"/>
                <w:szCs w:val="22"/>
                <w:lang w:val="en-GB"/>
              </w:rPr>
            </w:pPr>
            <w:ins w:id="64" w:author="Author">
              <w:r w:rsidRPr="00446653">
                <w:rPr>
                  <w:sz w:val="20"/>
                  <w:szCs w:val="20"/>
                </w:rPr>
                <w:t>Number of countries with a national emergency telecommunication plan as part of their national disaster risk reduction strategies</w:t>
              </w:r>
            </w:ins>
          </w:p>
        </w:tc>
      </w:tr>
    </w:tbl>
    <w:p w14:paraId="61D8869F" w14:textId="77777777" w:rsidR="001D75B2" w:rsidRPr="001D75B2" w:rsidRDefault="001D75B2" w:rsidP="001D75B2">
      <w:pPr>
        <w:keepNext/>
        <w:tabs>
          <w:tab w:val="left" w:pos="794"/>
          <w:tab w:val="left" w:pos="1191"/>
          <w:tab w:val="left" w:pos="1588"/>
          <w:tab w:val="left" w:pos="1985"/>
        </w:tabs>
        <w:overflowPunct w:val="0"/>
        <w:autoSpaceDE w:val="0"/>
        <w:autoSpaceDN w:val="0"/>
        <w:adjustRightInd w:val="0"/>
        <w:spacing w:before="120" w:after="120"/>
        <w:textAlignment w:val="baseline"/>
        <w:rPr>
          <w:rFonts w:ascii="Calibri" w:eastAsia="Times New Roman" w:hAnsi="Calibri" w:cs="Calibri"/>
          <w:b/>
          <w:u w:val="single"/>
          <w:lang w:val="en-GB"/>
        </w:rPr>
      </w:pPr>
      <w:r w:rsidRPr="001D75B2">
        <w:rPr>
          <w:rFonts w:ascii="Calibri" w:eastAsia="Times New Roman" w:hAnsi="Calibri" w:cs="Calibri"/>
          <w:b/>
          <w:u w:val="single"/>
          <w:lang w:val="en-GB"/>
        </w:rPr>
        <w:t xml:space="preserve">Digital transformation </w:t>
      </w:r>
    </w:p>
    <w:p w14:paraId="4AB16052" w14:textId="77777777" w:rsidR="001D75B2" w:rsidRPr="001D75B2" w:rsidRDefault="001D75B2" w:rsidP="001D75B2">
      <w:pPr>
        <w:tabs>
          <w:tab w:val="left" w:pos="794"/>
          <w:tab w:val="left" w:pos="1191"/>
          <w:tab w:val="left" w:pos="1588"/>
          <w:tab w:val="left" w:pos="1985"/>
        </w:tabs>
        <w:overflowPunct w:val="0"/>
        <w:autoSpaceDE w:val="0"/>
        <w:autoSpaceDN w:val="0"/>
        <w:adjustRightInd w:val="0"/>
        <w:spacing w:before="120" w:after="120"/>
        <w:textAlignment w:val="baseline"/>
        <w:rPr>
          <w:rFonts w:ascii="Calibri" w:eastAsia="Times New Roman" w:hAnsi="Calibri" w:cs="Calibri"/>
          <w:lang w:val="en-GB"/>
        </w:rPr>
      </w:pPr>
      <w:r w:rsidRPr="001D75B2">
        <w:rPr>
          <w:rFonts w:ascii="Calibri" w:eastAsia="Times New Roman" w:hAnsi="Calibri" w:cs="Calibri"/>
          <w:lang w:val="en-GB"/>
        </w:rPr>
        <w:t>The focus of this priority is to foster the development and use of telecommunications/ICTs, as well as applications and services, to close the digital divide and empower people and societies for sustainable development.</w:t>
      </w:r>
    </w:p>
    <w:p w14:paraId="11C90C79" w14:textId="77777777" w:rsidR="001D75B2" w:rsidRPr="001D75B2" w:rsidRDefault="001D75B2" w:rsidP="001D75B2">
      <w:pPr>
        <w:tabs>
          <w:tab w:val="left" w:pos="794"/>
          <w:tab w:val="left" w:pos="1191"/>
          <w:tab w:val="left" w:pos="1588"/>
          <w:tab w:val="left" w:pos="1985"/>
        </w:tabs>
        <w:overflowPunct w:val="0"/>
        <w:autoSpaceDE w:val="0"/>
        <w:autoSpaceDN w:val="0"/>
        <w:adjustRightInd w:val="0"/>
        <w:spacing w:before="120" w:after="120"/>
        <w:textAlignment w:val="baseline"/>
        <w:rPr>
          <w:rFonts w:ascii="Calibri" w:eastAsia="Times New Roman" w:hAnsi="Calibri" w:cs="Calibri"/>
          <w:lang w:val="en-GB"/>
        </w:rPr>
      </w:pPr>
      <w:r w:rsidRPr="001D75B2">
        <w:rPr>
          <w:rFonts w:ascii="Calibri" w:eastAsia="Times New Roman" w:hAnsi="Calibri" w:cs="Calibri"/>
          <w:lang w:val="en-GB"/>
        </w:rPr>
        <w:t xml:space="preserve">The priority will identify new approaches that engage Member States and other stakeholders in digital transformation, including start-ups, SMEs, entrepreneurships, public-private partnerships (PPPs), and the public and private sectors to support integration of ICT innovation and national development agendas while identifying needs and delivering initiatives at a national level. </w:t>
      </w:r>
    </w:p>
    <w:p w14:paraId="68F039E6" w14:textId="63C7DED4" w:rsidR="001D75B2" w:rsidRPr="001D75B2" w:rsidRDefault="001D75B2" w:rsidP="001D75B2">
      <w:pPr>
        <w:tabs>
          <w:tab w:val="left" w:pos="794"/>
          <w:tab w:val="left" w:pos="1191"/>
          <w:tab w:val="left" w:pos="1588"/>
          <w:tab w:val="left" w:pos="1985"/>
        </w:tabs>
        <w:overflowPunct w:val="0"/>
        <w:autoSpaceDE w:val="0"/>
        <w:autoSpaceDN w:val="0"/>
        <w:adjustRightInd w:val="0"/>
        <w:spacing w:before="120" w:after="120"/>
        <w:textAlignment w:val="baseline"/>
        <w:rPr>
          <w:rFonts w:ascii="Calibri" w:eastAsia="Times New Roman" w:hAnsi="Calibri" w:cs="Calibri"/>
          <w:lang w:val="en-GB"/>
        </w:rPr>
      </w:pPr>
      <w:r w:rsidRPr="001D75B2">
        <w:rPr>
          <w:rFonts w:ascii="Calibri" w:eastAsia="Times New Roman" w:hAnsi="Calibri" w:cs="Calibri"/>
          <w:lang w:val="en-GB"/>
        </w:rPr>
        <w:t>Recognizing that telecommunications/ICTs come with risks, challenges and opportunities, ITU will continue to support the use of telecommunications/ICTs for monitoring, mitigating and adapting to climate change, facilitating digital solutions for energy efficiency and reduced carbon emissions and protecting human health and the environment from e-waste. The environmental lens addressing climate change and integrating environmental sustainability considerations is instrumental to promote sustainable digital transformation, also in line with the Strategy for Sustainability Management in the United Nations System 2020-2030.</w:t>
      </w:r>
    </w:p>
    <w:p w14:paraId="62EA1261" w14:textId="679C528D" w:rsidR="001D75B2" w:rsidRPr="001D75B2" w:rsidRDefault="001D75B2" w:rsidP="001D75B2">
      <w:pPr>
        <w:keepNext/>
        <w:keepLines/>
        <w:widowControl w:val="0"/>
        <w:pBdr>
          <w:top w:val="nil"/>
          <w:left w:val="nil"/>
          <w:bottom w:val="nil"/>
          <w:right w:val="nil"/>
          <w:between w:val="nil"/>
        </w:pBdr>
        <w:tabs>
          <w:tab w:val="left" w:pos="794"/>
          <w:tab w:val="left" w:pos="1191"/>
          <w:tab w:val="left" w:pos="1588"/>
          <w:tab w:val="left" w:pos="1985"/>
        </w:tabs>
        <w:overflowPunct w:val="0"/>
        <w:autoSpaceDE w:val="0"/>
        <w:autoSpaceDN w:val="0"/>
        <w:adjustRightInd w:val="0"/>
        <w:spacing w:before="120" w:after="120"/>
        <w:ind w:right="109"/>
        <w:textAlignment w:val="baseline"/>
        <w:rPr>
          <w:rFonts w:ascii="Calibri" w:eastAsia="Times New Roman" w:hAnsi="Calibri" w:cs="Calibri"/>
          <w:i/>
          <w:color w:val="000000"/>
          <w:lang w:val="en-GB"/>
        </w:rPr>
      </w:pPr>
      <w:r w:rsidRPr="005B3A04">
        <w:rPr>
          <w:rFonts w:ascii="Calibri" w:eastAsia="Times New Roman" w:hAnsi="Calibri" w:cs="Calibri"/>
          <w:i/>
          <w:color w:val="000000"/>
          <w:lang w:val="en-GB"/>
          <w:rPrChange w:id="65" w:author="Author">
            <w:rPr>
              <w:rFonts w:ascii="Calibri" w:eastAsia="Times New Roman" w:hAnsi="Calibri" w:cs="Calibri"/>
              <w:i/>
              <w:color w:val="000000"/>
              <w:highlight w:val="yellow"/>
              <w:lang w:val="en-GB"/>
            </w:rPr>
          </w:rPrChange>
        </w:rPr>
        <w:lastRenderedPageBreak/>
        <w:t>Outcomes and Indictors</w:t>
      </w:r>
      <w:r w:rsidRPr="00EE2C0F">
        <w:rPr>
          <w:rFonts w:ascii="Calibri" w:eastAsia="Times New Roman" w:hAnsi="Calibri" w:cs="Calibri"/>
          <w:i/>
          <w:color w:val="000000"/>
          <w:lang w:val="en-GB"/>
        </w:rPr>
        <w:t xml:space="preserve"> </w:t>
      </w:r>
      <w:del w:id="66" w:author="Author">
        <w:r w:rsidRPr="005B3A04" w:rsidDel="000429F1">
          <w:rPr>
            <w:rFonts w:ascii="Calibri" w:eastAsia="Times New Roman" w:hAnsi="Calibri" w:cs="Calibri"/>
            <w:i/>
            <w:color w:val="000000"/>
            <w:lang w:val="en-GB"/>
            <w:rPrChange w:id="67" w:author="Author">
              <w:rPr>
                <w:rFonts w:ascii="Calibri" w:eastAsia="Times New Roman" w:hAnsi="Calibri" w:cs="Calibri"/>
                <w:i/>
                <w:color w:val="000000"/>
                <w:highlight w:val="red"/>
                <w:lang w:val="en-GB"/>
              </w:rPr>
            </w:rPrChange>
          </w:rPr>
          <w:delText>(KPIs)</w:delText>
        </w:r>
        <w:r w:rsidRPr="001D75B2" w:rsidDel="000429F1">
          <w:rPr>
            <w:rFonts w:ascii="Calibri" w:eastAsia="Times New Roman" w:hAnsi="Calibri" w:cs="Calibri"/>
            <w:i/>
            <w:color w:val="000000"/>
            <w:lang w:val="en-GB"/>
          </w:rPr>
          <w:delText xml:space="preserve"> </w:delText>
        </w:r>
      </w:del>
    </w:p>
    <w:tbl>
      <w:tblPr>
        <w:tblStyle w:val="GridTable4-Accent11"/>
        <w:tblW w:w="5000" w:type="pct"/>
        <w:tblLook w:val="04A0" w:firstRow="1" w:lastRow="0" w:firstColumn="1" w:lastColumn="0" w:noHBand="0" w:noVBand="1"/>
      </w:tblPr>
      <w:tblGrid>
        <w:gridCol w:w="4898"/>
        <w:gridCol w:w="4265"/>
      </w:tblGrid>
      <w:tr w:rsidR="001D75B2" w:rsidRPr="001D75B2" w14:paraId="2AAF6404" w14:textId="77777777" w:rsidTr="006C3B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98" w:type="dxa"/>
          </w:tcPr>
          <w:p w14:paraId="48D00DAC" w14:textId="77777777" w:rsidR="001D75B2" w:rsidRPr="001D75B2" w:rsidRDefault="001D75B2" w:rsidP="001D75B2">
            <w:pPr>
              <w:keepNext/>
              <w:keepLines/>
              <w:tabs>
                <w:tab w:val="left" w:pos="794"/>
                <w:tab w:val="left" w:pos="1191"/>
                <w:tab w:val="left" w:pos="1588"/>
                <w:tab w:val="left" w:pos="1985"/>
              </w:tabs>
              <w:overflowPunct w:val="0"/>
              <w:adjustRightInd w:val="0"/>
              <w:spacing w:before="40" w:after="40"/>
              <w:textAlignment w:val="baseline"/>
              <w:rPr>
                <w:rFonts w:eastAsia="Calibri" w:cs="Calibri"/>
                <w:sz w:val="22"/>
                <w:szCs w:val="22"/>
                <w:lang w:val="en-GB"/>
              </w:rPr>
            </w:pPr>
            <w:r w:rsidRPr="001D75B2">
              <w:rPr>
                <w:rFonts w:eastAsia="Calibri" w:cs="Calibri"/>
                <w:sz w:val="22"/>
                <w:szCs w:val="22"/>
                <w:lang w:val="en-GB"/>
              </w:rPr>
              <w:t>Outcomes</w:t>
            </w:r>
          </w:p>
        </w:tc>
        <w:tc>
          <w:tcPr>
            <w:tcW w:w="4265" w:type="dxa"/>
          </w:tcPr>
          <w:p w14:paraId="70A951AE" w14:textId="77777777" w:rsidR="001D75B2" w:rsidRPr="001D75B2" w:rsidRDefault="001D75B2" w:rsidP="001D75B2">
            <w:pPr>
              <w:keepNext/>
              <w:keepLines/>
              <w:tabs>
                <w:tab w:val="left" w:pos="794"/>
                <w:tab w:val="left" w:pos="1191"/>
                <w:tab w:val="left" w:pos="1588"/>
                <w:tab w:val="left" w:pos="1985"/>
              </w:tabs>
              <w:overflowPunct w:val="0"/>
              <w:adjustRightInd w:val="0"/>
              <w:spacing w:before="40" w:after="40"/>
              <w:jc w:val="both"/>
              <w:textAlignment w:val="baseline"/>
              <w:cnfStyle w:val="100000000000" w:firstRow="1" w:lastRow="0" w:firstColumn="0" w:lastColumn="0" w:oddVBand="0" w:evenVBand="0" w:oddHBand="0" w:evenHBand="0" w:firstRowFirstColumn="0" w:firstRowLastColumn="0" w:lastRowFirstColumn="0" w:lastRowLastColumn="0"/>
              <w:rPr>
                <w:rFonts w:eastAsia="Calibri" w:cs="Calibri"/>
                <w:sz w:val="22"/>
                <w:szCs w:val="22"/>
                <w:lang w:val="en-GB"/>
              </w:rPr>
            </w:pPr>
            <w:r w:rsidRPr="001D75B2">
              <w:rPr>
                <w:rFonts w:eastAsia="Calibri" w:cs="Calibri"/>
                <w:sz w:val="22"/>
                <w:szCs w:val="22"/>
                <w:lang w:val="en-GB"/>
              </w:rPr>
              <w:t>Indicators</w:t>
            </w:r>
          </w:p>
        </w:tc>
      </w:tr>
      <w:tr w:rsidR="006C3BEC" w:rsidRPr="001D75B2" w14:paraId="780FA65A" w14:textId="77777777" w:rsidTr="006C3B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98" w:type="dxa"/>
          </w:tcPr>
          <w:p w14:paraId="259CC532" w14:textId="77777777" w:rsidR="006C3BEC" w:rsidRPr="001D75B2" w:rsidRDefault="006C3BEC" w:rsidP="001D75B2">
            <w:pPr>
              <w:keepNext/>
              <w:keepLines/>
              <w:tabs>
                <w:tab w:val="left" w:pos="794"/>
                <w:tab w:val="left" w:pos="1191"/>
                <w:tab w:val="left" w:pos="1588"/>
                <w:tab w:val="left" w:pos="1985"/>
              </w:tabs>
              <w:overflowPunct w:val="0"/>
              <w:adjustRightInd w:val="0"/>
              <w:spacing w:before="40" w:after="40"/>
              <w:textAlignment w:val="baseline"/>
              <w:rPr>
                <w:rFonts w:eastAsia="Calibri" w:cs="Calibri"/>
                <w:sz w:val="22"/>
                <w:szCs w:val="22"/>
                <w:lang w:val="en-GB"/>
              </w:rPr>
            </w:pPr>
            <w:r w:rsidRPr="001D75B2">
              <w:rPr>
                <w:rFonts w:eastAsia="Calibri" w:cs="Calibri"/>
                <w:sz w:val="22"/>
                <w:szCs w:val="22"/>
                <w:lang w:val="en-GB"/>
              </w:rPr>
              <w:t xml:space="preserve">Enhanced capacity to accelerate digital transformation and sustainable development </w:t>
            </w:r>
            <w:proofErr w:type="gramStart"/>
            <w:r w:rsidRPr="001D75B2">
              <w:rPr>
                <w:rFonts w:eastAsia="Calibri" w:cs="Calibri"/>
                <w:sz w:val="22"/>
                <w:szCs w:val="22"/>
                <w:lang w:val="en-GB"/>
              </w:rPr>
              <w:t>through the use of</w:t>
            </w:r>
            <w:proofErr w:type="gramEnd"/>
            <w:r w:rsidRPr="001D75B2">
              <w:rPr>
                <w:rFonts w:eastAsia="Calibri" w:cs="Calibri"/>
                <w:sz w:val="22"/>
                <w:szCs w:val="22"/>
                <w:lang w:val="en-GB"/>
              </w:rPr>
              <w:t xml:space="preserve"> new and emerging telecommunications/ICTs and services</w:t>
            </w:r>
          </w:p>
        </w:tc>
        <w:tc>
          <w:tcPr>
            <w:tcW w:w="4265" w:type="dxa"/>
            <w:vMerge w:val="restart"/>
          </w:tcPr>
          <w:p w14:paraId="6EE06B5E" w14:textId="77777777" w:rsidR="006C3BEC" w:rsidRPr="006C3BEC" w:rsidRDefault="006C3BEC" w:rsidP="006C3BEC">
            <w:pPr>
              <w:tabs>
                <w:tab w:val="left" w:pos="794"/>
                <w:tab w:val="left" w:pos="1191"/>
                <w:tab w:val="left" w:pos="1588"/>
                <w:tab w:val="left" w:pos="1985"/>
              </w:tabs>
              <w:overflowPunct w:val="0"/>
              <w:adjustRightInd w:val="0"/>
              <w:spacing w:before="120" w:after="120"/>
              <w:textAlignment w:val="baseline"/>
              <w:cnfStyle w:val="000000100000" w:firstRow="0" w:lastRow="0" w:firstColumn="0" w:lastColumn="0" w:oddVBand="0" w:evenVBand="0" w:oddHBand="1" w:evenHBand="0" w:firstRowFirstColumn="0" w:firstRowLastColumn="0" w:lastRowFirstColumn="0" w:lastRowLastColumn="0"/>
              <w:rPr>
                <w:rFonts w:eastAsia="Calibri" w:cs="Calibri"/>
                <w:sz w:val="20"/>
                <w:szCs w:val="20"/>
                <w:lang w:val="en-GB"/>
              </w:rPr>
            </w:pPr>
            <w:del w:id="68" w:author="Author">
              <w:r w:rsidRPr="001D75B2" w:rsidDel="006C3BEC">
                <w:rPr>
                  <w:rFonts w:eastAsia="Calibri" w:cs="Calibri"/>
                  <w:b/>
                  <w:bCs/>
                  <w:lang w:val="en-GB"/>
                </w:rPr>
                <w:delText>To be further defined</w:delText>
              </w:r>
            </w:del>
            <w:ins w:id="69" w:author="Author">
              <w:r w:rsidRPr="001D75B2">
                <w:rPr>
                  <w:rFonts w:eastAsia="Calibri" w:cs="Calibri"/>
                  <w:sz w:val="20"/>
                  <w:szCs w:val="20"/>
                  <w:lang w:val="en-GB"/>
                </w:rPr>
                <w:t xml:space="preserve"> </w:t>
              </w:r>
            </w:ins>
          </w:p>
          <w:p w14:paraId="3283E52B" w14:textId="1E5F581A" w:rsidR="006C3BEC" w:rsidRDefault="00201E17" w:rsidP="006C3BEC">
            <w:pPr>
              <w:tabs>
                <w:tab w:val="left" w:pos="794"/>
                <w:tab w:val="left" w:pos="1191"/>
                <w:tab w:val="left" w:pos="1588"/>
                <w:tab w:val="left" w:pos="1985"/>
              </w:tabs>
              <w:overflowPunct w:val="0"/>
              <w:adjustRightInd w:val="0"/>
              <w:spacing w:before="120" w:after="120"/>
              <w:textAlignment w:val="baseline"/>
              <w:cnfStyle w:val="000000100000" w:firstRow="0" w:lastRow="0" w:firstColumn="0" w:lastColumn="0" w:oddVBand="0" w:evenVBand="0" w:oddHBand="1" w:evenHBand="0" w:firstRowFirstColumn="0" w:firstRowLastColumn="0" w:lastRowFirstColumn="0" w:lastRowLastColumn="0"/>
              <w:rPr>
                <w:ins w:id="70" w:author="Author"/>
                <w:rFonts w:eastAsia="Calibri" w:cs="Calibri"/>
                <w:sz w:val="20"/>
                <w:szCs w:val="20"/>
                <w:lang w:val="en-GB"/>
              </w:rPr>
            </w:pPr>
            <w:ins w:id="71" w:author="Author">
              <w:r>
                <w:rPr>
                  <w:rFonts w:eastAsia="Calibri" w:cs="Calibri"/>
                  <w:sz w:val="20"/>
                  <w:szCs w:val="20"/>
                  <w:lang w:val="en-GB"/>
                </w:rPr>
                <w:t>N</w:t>
              </w:r>
              <w:r w:rsidR="006C3BEC" w:rsidRPr="001D75B2">
                <w:rPr>
                  <w:rFonts w:eastAsia="Calibri" w:cs="Calibri"/>
                  <w:sz w:val="20"/>
                  <w:szCs w:val="20"/>
                  <w:lang w:val="en-GB"/>
                </w:rPr>
                <w:t xml:space="preserve">umber of countries having adopted a </w:t>
              </w:r>
              <w:r w:rsidR="001D10B5">
                <w:rPr>
                  <w:rFonts w:eastAsia="Calibri" w:cs="Calibri"/>
                  <w:sz w:val="20"/>
                  <w:szCs w:val="20"/>
                  <w:lang w:val="en-GB"/>
                </w:rPr>
                <w:t xml:space="preserve">sustainable </w:t>
              </w:r>
              <w:r w:rsidR="006C3BEC" w:rsidRPr="001D75B2">
                <w:rPr>
                  <w:rFonts w:eastAsia="Calibri" w:cs="Calibri"/>
                  <w:sz w:val="20"/>
                  <w:szCs w:val="20"/>
                  <w:lang w:val="en-GB"/>
                </w:rPr>
                <w:t xml:space="preserve">digital </w:t>
              </w:r>
              <w:r w:rsidR="006C3BEC">
                <w:rPr>
                  <w:rFonts w:eastAsia="Calibri" w:cs="Calibri"/>
                  <w:sz w:val="20"/>
                  <w:szCs w:val="20"/>
                  <w:lang w:val="en-GB"/>
                </w:rPr>
                <w:t>transformation</w:t>
              </w:r>
              <w:r w:rsidR="006C3BEC" w:rsidRPr="001D75B2">
                <w:rPr>
                  <w:rFonts w:eastAsia="Calibri" w:cs="Calibri"/>
                  <w:sz w:val="20"/>
                  <w:szCs w:val="20"/>
                  <w:lang w:val="en-GB"/>
                </w:rPr>
                <w:t xml:space="preserve"> </w:t>
              </w:r>
              <w:r w:rsidR="000429F1">
                <w:rPr>
                  <w:rFonts w:eastAsia="Calibri" w:cs="Calibri"/>
                  <w:sz w:val="20"/>
                  <w:szCs w:val="20"/>
                  <w:lang w:val="en-GB"/>
                </w:rPr>
                <w:t>action plan and</w:t>
              </w:r>
            </w:ins>
            <w:r w:rsidR="004C07E7">
              <w:rPr>
                <w:rFonts w:eastAsia="Calibri" w:cs="Calibri"/>
                <w:sz w:val="20"/>
                <w:szCs w:val="20"/>
                <w:lang w:val="en-GB"/>
              </w:rPr>
              <w:t xml:space="preserve"> </w:t>
            </w:r>
            <w:ins w:id="72" w:author="Author">
              <w:r w:rsidR="006C3BEC" w:rsidRPr="001D75B2">
                <w:rPr>
                  <w:rFonts w:eastAsia="Calibri" w:cs="Calibri"/>
                  <w:sz w:val="20"/>
                  <w:szCs w:val="20"/>
                  <w:lang w:val="en-GB"/>
                </w:rPr>
                <w:t>strategy at the national level</w:t>
              </w:r>
            </w:ins>
          </w:p>
          <w:p w14:paraId="15019075" w14:textId="08FB6B61" w:rsidR="006C3BEC" w:rsidRPr="006C3BEC" w:rsidRDefault="006C3BEC" w:rsidP="006C3BEC">
            <w:pPr>
              <w:tabs>
                <w:tab w:val="left" w:pos="794"/>
                <w:tab w:val="left" w:pos="1191"/>
                <w:tab w:val="left" w:pos="1588"/>
                <w:tab w:val="left" w:pos="1985"/>
              </w:tabs>
              <w:overflowPunct w:val="0"/>
              <w:adjustRightInd w:val="0"/>
              <w:spacing w:before="120" w:after="120"/>
              <w:textAlignment w:val="baseline"/>
              <w:cnfStyle w:val="000000100000" w:firstRow="0" w:lastRow="0" w:firstColumn="0" w:lastColumn="0" w:oddVBand="0" w:evenVBand="0" w:oddHBand="1" w:evenHBand="0" w:firstRowFirstColumn="0" w:firstRowLastColumn="0" w:lastRowFirstColumn="0" w:lastRowLastColumn="0"/>
              <w:rPr>
                <w:rFonts w:eastAsia="Calibri" w:cs="Calibri"/>
                <w:sz w:val="20"/>
                <w:szCs w:val="20"/>
                <w:lang w:val="en-GB"/>
              </w:rPr>
            </w:pPr>
            <w:ins w:id="73" w:author="Author">
              <w:r w:rsidRPr="001D75B2">
                <w:rPr>
                  <w:rFonts w:eastAsia="Calibri" w:cs="Calibri"/>
                  <w:sz w:val="20"/>
                  <w:szCs w:val="20"/>
                  <w:lang w:val="en-GB"/>
                </w:rPr>
                <w:t xml:space="preserve"> </w:t>
              </w:r>
            </w:ins>
          </w:p>
        </w:tc>
      </w:tr>
      <w:tr w:rsidR="006C3BEC" w:rsidRPr="001D75B2" w14:paraId="00AC169F" w14:textId="77777777" w:rsidTr="006C3BEC">
        <w:trPr>
          <w:trHeight w:val="578"/>
        </w:trPr>
        <w:tc>
          <w:tcPr>
            <w:cnfStyle w:val="001000000000" w:firstRow="0" w:lastRow="0" w:firstColumn="1" w:lastColumn="0" w:oddVBand="0" w:evenVBand="0" w:oddHBand="0" w:evenHBand="0" w:firstRowFirstColumn="0" w:firstRowLastColumn="0" w:lastRowFirstColumn="0" w:lastRowLastColumn="0"/>
            <w:tcW w:w="4898" w:type="dxa"/>
          </w:tcPr>
          <w:p w14:paraId="0B6DC056" w14:textId="77777777" w:rsidR="006C3BEC" w:rsidRPr="001D75B2" w:rsidRDefault="006C3BEC" w:rsidP="001D75B2">
            <w:pPr>
              <w:tabs>
                <w:tab w:val="left" w:pos="794"/>
                <w:tab w:val="left" w:pos="1191"/>
                <w:tab w:val="left" w:pos="1588"/>
                <w:tab w:val="left" w:pos="1985"/>
              </w:tabs>
              <w:overflowPunct w:val="0"/>
              <w:adjustRightInd w:val="0"/>
              <w:spacing w:before="40" w:after="40"/>
              <w:textAlignment w:val="baseline"/>
              <w:rPr>
                <w:rFonts w:eastAsia="Calibri" w:cs="Calibri"/>
                <w:sz w:val="22"/>
                <w:szCs w:val="22"/>
                <w:lang w:val="en-GB"/>
              </w:rPr>
            </w:pPr>
            <w:r w:rsidRPr="001D75B2">
              <w:rPr>
                <w:rFonts w:eastAsia="Calibri" w:cs="Calibri"/>
                <w:sz w:val="22"/>
                <w:szCs w:val="22"/>
                <w:lang w:val="en-GB"/>
              </w:rPr>
              <w:t xml:space="preserve">Enhanced human and institutional capacity of the ITU membership in telecommunications/ICTs to foster digital transformation </w:t>
            </w:r>
          </w:p>
        </w:tc>
        <w:tc>
          <w:tcPr>
            <w:tcW w:w="4265" w:type="dxa"/>
            <w:vMerge/>
            <w:shd w:val="clear" w:color="auto" w:fill="DBE5F1"/>
          </w:tcPr>
          <w:p w14:paraId="0C785D9D" w14:textId="1F097BFE" w:rsidR="006C3BEC" w:rsidRPr="006C3BEC" w:rsidRDefault="006C3BEC" w:rsidP="006C3BEC">
            <w:pPr>
              <w:tabs>
                <w:tab w:val="left" w:pos="794"/>
                <w:tab w:val="left" w:pos="1191"/>
                <w:tab w:val="left" w:pos="1588"/>
                <w:tab w:val="left" w:pos="1985"/>
              </w:tabs>
              <w:overflowPunct w:val="0"/>
              <w:adjustRightInd w:val="0"/>
              <w:spacing w:before="120" w:after="120"/>
              <w:textAlignment w:val="baseline"/>
              <w:cnfStyle w:val="000000000000" w:firstRow="0" w:lastRow="0" w:firstColumn="0" w:lastColumn="0" w:oddVBand="0" w:evenVBand="0" w:oddHBand="0" w:evenHBand="0" w:firstRowFirstColumn="0" w:firstRowLastColumn="0" w:lastRowFirstColumn="0" w:lastRowLastColumn="0"/>
              <w:rPr>
                <w:rFonts w:eastAsia="Calibri" w:cs="Calibri"/>
                <w:sz w:val="20"/>
                <w:szCs w:val="20"/>
                <w:lang w:val="en-GB"/>
              </w:rPr>
            </w:pPr>
          </w:p>
        </w:tc>
      </w:tr>
      <w:tr w:rsidR="001E2844" w:rsidRPr="001D75B2" w14:paraId="0E449455" w14:textId="77777777" w:rsidTr="001E2844">
        <w:trPr>
          <w:cnfStyle w:val="000000100000" w:firstRow="0" w:lastRow="0" w:firstColumn="0" w:lastColumn="0" w:oddVBand="0" w:evenVBand="0" w:oddHBand="1" w:evenHBand="0" w:firstRowFirstColumn="0" w:firstRowLastColumn="0" w:lastRowFirstColumn="0" w:lastRowLastColumn="0"/>
          <w:trHeight w:val="704"/>
        </w:trPr>
        <w:tc>
          <w:tcPr>
            <w:cnfStyle w:val="001000000000" w:firstRow="0" w:lastRow="0" w:firstColumn="1" w:lastColumn="0" w:oddVBand="0" w:evenVBand="0" w:oddHBand="0" w:evenHBand="0" w:firstRowFirstColumn="0" w:firstRowLastColumn="0" w:lastRowFirstColumn="0" w:lastRowLastColumn="0"/>
            <w:tcW w:w="4898" w:type="dxa"/>
            <w:vMerge w:val="restart"/>
          </w:tcPr>
          <w:p w14:paraId="64EC8948" w14:textId="77777777" w:rsidR="001E2844" w:rsidRPr="001D75B2" w:rsidRDefault="001E2844" w:rsidP="001D75B2">
            <w:pPr>
              <w:tabs>
                <w:tab w:val="left" w:pos="794"/>
                <w:tab w:val="left" w:pos="1191"/>
                <w:tab w:val="left" w:pos="1588"/>
                <w:tab w:val="left" w:pos="1985"/>
              </w:tabs>
              <w:overflowPunct w:val="0"/>
              <w:adjustRightInd w:val="0"/>
              <w:spacing w:before="40" w:after="40"/>
              <w:textAlignment w:val="baseline"/>
              <w:rPr>
                <w:rFonts w:eastAsia="Calibri" w:cs="Calibri"/>
                <w:sz w:val="22"/>
                <w:szCs w:val="22"/>
                <w:lang w:val="en-GB"/>
              </w:rPr>
            </w:pPr>
            <w:r w:rsidRPr="001D75B2">
              <w:rPr>
                <w:rFonts w:eastAsia="Calibri" w:cs="Calibri"/>
                <w:sz w:val="22"/>
                <w:szCs w:val="22"/>
                <w:lang w:val="en-GB"/>
              </w:rPr>
              <w:t xml:space="preserve">Strengthened capacity to develop and integrate telecommunication/ICT innovation and digitalization in national development agendas </w:t>
            </w:r>
          </w:p>
        </w:tc>
        <w:tc>
          <w:tcPr>
            <w:tcW w:w="4265" w:type="dxa"/>
          </w:tcPr>
          <w:p w14:paraId="615B7FD9" w14:textId="51C5B34A" w:rsidR="001E2844" w:rsidRPr="001E2844" w:rsidRDefault="001E2844" w:rsidP="00CD205E">
            <w:pPr>
              <w:tabs>
                <w:tab w:val="left" w:pos="794"/>
                <w:tab w:val="left" w:pos="1191"/>
                <w:tab w:val="left" w:pos="1588"/>
                <w:tab w:val="left" w:pos="1985"/>
              </w:tabs>
              <w:overflowPunct w:val="0"/>
              <w:adjustRightInd w:val="0"/>
              <w:spacing w:before="40" w:after="40"/>
              <w:jc w:val="both"/>
              <w:textAlignment w:val="baseline"/>
              <w:cnfStyle w:val="000000100000" w:firstRow="0" w:lastRow="0" w:firstColumn="0" w:lastColumn="0" w:oddVBand="0" w:evenVBand="0" w:oddHBand="1" w:evenHBand="0" w:firstRowFirstColumn="0" w:firstRowLastColumn="0" w:lastRowFirstColumn="0" w:lastRowLastColumn="0"/>
              <w:rPr>
                <w:rFonts w:eastAsia="Calibri" w:cs="Calibri"/>
                <w:sz w:val="20"/>
                <w:szCs w:val="20"/>
                <w:lang w:val="en-GB"/>
              </w:rPr>
            </w:pPr>
            <w:ins w:id="74" w:author="Author">
              <w:r w:rsidRPr="001D75B2">
                <w:rPr>
                  <w:rFonts w:eastAsia="Calibri" w:cs="Calibri"/>
                  <w:sz w:val="20"/>
                  <w:szCs w:val="20"/>
                  <w:lang w:val="en-GB"/>
                </w:rPr>
                <w:t xml:space="preserve">Number of countries having adopted innovation initiatives </w:t>
              </w:r>
              <w:r>
                <w:rPr>
                  <w:rFonts w:eastAsia="Calibri" w:cs="Calibri"/>
                  <w:sz w:val="20"/>
                  <w:szCs w:val="20"/>
                  <w:lang w:val="en-GB"/>
                </w:rPr>
                <w:t>related to</w:t>
              </w:r>
              <w:r w:rsidRPr="001D75B2">
                <w:rPr>
                  <w:rFonts w:eastAsia="Calibri" w:cs="Calibri"/>
                  <w:sz w:val="20"/>
                  <w:szCs w:val="20"/>
                  <w:lang w:val="en-GB"/>
                </w:rPr>
                <w:t xml:space="preserve"> telecom</w:t>
              </w:r>
              <w:r>
                <w:rPr>
                  <w:rFonts w:eastAsia="Calibri" w:cs="Calibri"/>
                  <w:sz w:val="20"/>
                  <w:szCs w:val="20"/>
                  <w:lang w:val="en-GB"/>
                </w:rPr>
                <w:t>munication</w:t>
              </w:r>
              <w:r w:rsidRPr="001D75B2">
                <w:rPr>
                  <w:rFonts w:eastAsia="Calibri" w:cs="Calibri"/>
                  <w:sz w:val="20"/>
                  <w:szCs w:val="20"/>
                  <w:lang w:val="en-GB"/>
                </w:rPr>
                <w:t>/ICT</w:t>
              </w:r>
            </w:ins>
          </w:p>
        </w:tc>
      </w:tr>
      <w:tr w:rsidR="001E2844" w:rsidRPr="001D75B2" w14:paraId="3B204D29" w14:textId="77777777" w:rsidTr="006C3BEC">
        <w:trPr>
          <w:trHeight w:val="849"/>
        </w:trPr>
        <w:tc>
          <w:tcPr>
            <w:cnfStyle w:val="001000000000" w:firstRow="0" w:lastRow="0" w:firstColumn="1" w:lastColumn="0" w:oddVBand="0" w:evenVBand="0" w:oddHBand="0" w:evenHBand="0" w:firstRowFirstColumn="0" w:firstRowLastColumn="0" w:lastRowFirstColumn="0" w:lastRowLastColumn="0"/>
            <w:tcW w:w="4898" w:type="dxa"/>
            <w:vMerge/>
            <w:shd w:val="clear" w:color="auto" w:fill="DBE5F1"/>
          </w:tcPr>
          <w:p w14:paraId="1B976374" w14:textId="77777777" w:rsidR="001E2844" w:rsidRPr="001D75B2" w:rsidRDefault="001E2844" w:rsidP="001D75B2">
            <w:pPr>
              <w:tabs>
                <w:tab w:val="left" w:pos="794"/>
                <w:tab w:val="left" w:pos="1191"/>
                <w:tab w:val="left" w:pos="1588"/>
                <w:tab w:val="left" w:pos="1985"/>
              </w:tabs>
              <w:overflowPunct w:val="0"/>
              <w:adjustRightInd w:val="0"/>
              <w:spacing w:before="40" w:after="40"/>
              <w:textAlignment w:val="baseline"/>
              <w:rPr>
                <w:rFonts w:eastAsia="Calibri" w:cs="Calibri"/>
                <w:sz w:val="22"/>
                <w:szCs w:val="22"/>
                <w:lang w:val="en-GB"/>
              </w:rPr>
            </w:pPr>
          </w:p>
        </w:tc>
        <w:tc>
          <w:tcPr>
            <w:tcW w:w="4265" w:type="dxa"/>
            <w:shd w:val="clear" w:color="auto" w:fill="DBE5F1"/>
          </w:tcPr>
          <w:p w14:paraId="19CF2738" w14:textId="26A12286" w:rsidR="001E2844" w:rsidRPr="001D75B2" w:rsidRDefault="001E2844" w:rsidP="001D75B2">
            <w:pPr>
              <w:tabs>
                <w:tab w:val="left" w:pos="794"/>
                <w:tab w:val="left" w:pos="1191"/>
                <w:tab w:val="left" w:pos="1588"/>
                <w:tab w:val="left" w:pos="1985"/>
              </w:tabs>
              <w:overflowPunct w:val="0"/>
              <w:adjustRightInd w:val="0"/>
              <w:spacing w:before="40" w:after="40"/>
              <w:jc w:val="both"/>
              <w:textAlignment w:val="baseline"/>
              <w:cnfStyle w:val="000000000000" w:firstRow="0" w:lastRow="0" w:firstColumn="0" w:lastColumn="0" w:oddVBand="0" w:evenVBand="0" w:oddHBand="0" w:evenHBand="0" w:firstRowFirstColumn="0" w:firstRowLastColumn="0" w:lastRowFirstColumn="0" w:lastRowLastColumn="0"/>
              <w:rPr>
                <w:rFonts w:eastAsia="Calibri" w:cs="Calibri"/>
                <w:sz w:val="20"/>
                <w:szCs w:val="20"/>
                <w:lang w:val="en-GB"/>
              </w:rPr>
            </w:pPr>
            <w:ins w:id="75" w:author="Author">
              <w:r w:rsidRPr="001D75B2">
                <w:rPr>
                  <w:rFonts w:eastAsia="Calibri" w:cs="Calibri"/>
                  <w:sz w:val="20"/>
                  <w:szCs w:val="20"/>
                  <w:lang w:val="en-GB"/>
                </w:rPr>
                <w:t xml:space="preserve">Number of countries having </w:t>
              </w:r>
              <w:r>
                <w:rPr>
                  <w:rFonts w:eastAsia="Calibri" w:cs="Calibri"/>
                  <w:sz w:val="20"/>
                  <w:szCs w:val="20"/>
                  <w:lang w:val="en-GB"/>
                </w:rPr>
                <w:t xml:space="preserve">incorporated </w:t>
              </w:r>
              <w:r w:rsidRPr="001D75B2">
                <w:rPr>
                  <w:rFonts w:eastAsia="Calibri" w:cs="Calibri"/>
                  <w:sz w:val="20"/>
                  <w:szCs w:val="20"/>
                  <w:lang w:val="en-GB"/>
                </w:rPr>
                <w:t>telecommunication</w:t>
              </w:r>
              <w:r>
                <w:rPr>
                  <w:rFonts w:eastAsia="Calibri" w:cs="Calibri"/>
                  <w:sz w:val="20"/>
                  <w:szCs w:val="20"/>
                  <w:lang w:val="en-GB"/>
                </w:rPr>
                <w:t xml:space="preserve">/ICT </w:t>
              </w:r>
              <w:r w:rsidRPr="001D75B2">
                <w:rPr>
                  <w:rFonts w:eastAsia="Calibri" w:cs="Calibri"/>
                  <w:sz w:val="20"/>
                  <w:szCs w:val="20"/>
                  <w:lang w:val="en-GB"/>
                </w:rPr>
                <w:t>innovation</w:t>
              </w:r>
              <w:r>
                <w:rPr>
                  <w:rFonts w:eastAsia="Calibri" w:cs="Calibri"/>
                  <w:sz w:val="20"/>
                  <w:szCs w:val="20"/>
                  <w:lang w:val="en-GB"/>
                </w:rPr>
                <w:t xml:space="preserve"> and digitalization into their sustainable digital transformation </w:t>
              </w:r>
              <w:r w:rsidR="000429F1">
                <w:rPr>
                  <w:rFonts w:eastAsia="Calibri" w:cs="Calibri"/>
                  <w:sz w:val="20"/>
                  <w:szCs w:val="20"/>
                  <w:lang w:val="en-GB"/>
                </w:rPr>
                <w:t>action plan and</w:t>
              </w:r>
            </w:ins>
            <w:r w:rsidR="004C07E7">
              <w:rPr>
                <w:rFonts w:eastAsia="Calibri" w:cs="Calibri"/>
                <w:sz w:val="20"/>
                <w:szCs w:val="20"/>
                <w:lang w:val="en-GB"/>
              </w:rPr>
              <w:t xml:space="preserve"> </w:t>
            </w:r>
            <w:ins w:id="76" w:author="Author">
              <w:r>
                <w:rPr>
                  <w:rFonts w:eastAsia="Calibri" w:cs="Calibri"/>
                  <w:sz w:val="20"/>
                  <w:szCs w:val="20"/>
                  <w:lang w:val="en-GB"/>
                </w:rPr>
                <w:t>strategies</w:t>
              </w:r>
            </w:ins>
          </w:p>
        </w:tc>
      </w:tr>
      <w:tr w:rsidR="001E2844" w:rsidRPr="001D75B2" w14:paraId="48D02699" w14:textId="77777777" w:rsidTr="001E2844">
        <w:trPr>
          <w:cnfStyle w:val="000000100000" w:firstRow="0" w:lastRow="0" w:firstColumn="0" w:lastColumn="0" w:oddVBand="0" w:evenVBand="0" w:oddHBand="1" w:evenHBand="0" w:firstRowFirstColumn="0" w:firstRowLastColumn="0" w:lastRowFirstColumn="0" w:lastRowLastColumn="0"/>
          <w:trHeight w:val="883"/>
        </w:trPr>
        <w:tc>
          <w:tcPr>
            <w:cnfStyle w:val="001000000000" w:firstRow="0" w:lastRow="0" w:firstColumn="1" w:lastColumn="0" w:oddVBand="0" w:evenVBand="0" w:oddHBand="0" w:evenHBand="0" w:firstRowFirstColumn="0" w:firstRowLastColumn="0" w:lastRowFirstColumn="0" w:lastRowLastColumn="0"/>
            <w:tcW w:w="4898" w:type="dxa"/>
            <w:vMerge w:val="restart"/>
          </w:tcPr>
          <w:p w14:paraId="77FB34F3" w14:textId="3C7283CA" w:rsidR="001E2844" w:rsidRPr="001D75B2" w:rsidRDefault="001E2844" w:rsidP="001D75B2">
            <w:pPr>
              <w:tabs>
                <w:tab w:val="left" w:pos="794"/>
                <w:tab w:val="left" w:pos="1191"/>
                <w:tab w:val="left" w:pos="1588"/>
                <w:tab w:val="left" w:pos="1985"/>
              </w:tabs>
              <w:overflowPunct w:val="0"/>
              <w:adjustRightInd w:val="0"/>
              <w:spacing w:before="40" w:after="40"/>
              <w:textAlignment w:val="baseline"/>
              <w:rPr>
                <w:rFonts w:eastAsia="Calibri" w:cs="Calibri"/>
                <w:sz w:val="22"/>
                <w:szCs w:val="22"/>
                <w:lang w:val="en-GB"/>
              </w:rPr>
            </w:pPr>
            <w:r w:rsidRPr="001D75B2">
              <w:rPr>
                <w:rFonts w:eastAsia="Calibri" w:cs="Calibri"/>
                <w:sz w:val="22"/>
                <w:szCs w:val="22"/>
                <w:lang w:val="en-GB"/>
              </w:rPr>
              <w:t xml:space="preserve">Enhanced capacity to develop telecommunication/ICT strategies and solutions on climate-change adaptation and mitigation and the use of green/renewable energy </w:t>
            </w:r>
          </w:p>
        </w:tc>
        <w:tc>
          <w:tcPr>
            <w:tcW w:w="4265" w:type="dxa"/>
          </w:tcPr>
          <w:p w14:paraId="7B2B57B1" w14:textId="44001E07" w:rsidR="001E2844" w:rsidRPr="001E2844" w:rsidRDefault="001E2844" w:rsidP="001D75B2">
            <w:pPr>
              <w:tabs>
                <w:tab w:val="left" w:pos="794"/>
                <w:tab w:val="left" w:pos="1191"/>
                <w:tab w:val="left" w:pos="1588"/>
                <w:tab w:val="left" w:pos="1985"/>
              </w:tabs>
              <w:overflowPunct w:val="0"/>
              <w:adjustRightInd w:val="0"/>
              <w:spacing w:before="40" w:after="40"/>
              <w:jc w:val="both"/>
              <w:textAlignment w:val="baseline"/>
              <w:cnfStyle w:val="000000100000" w:firstRow="0" w:lastRow="0" w:firstColumn="0" w:lastColumn="0" w:oddVBand="0" w:evenVBand="0" w:oddHBand="1" w:evenHBand="0" w:firstRowFirstColumn="0" w:firstRowLastColumn="0" w:lastRowFirstColumn="0" w:lastRowLastColumn="0"/>
              <w:rPr>
                <w:rFonts w:eastAsia="Calibri"/>
                <w:sz w:val="20"/>
                <w:szCs w:val="20"/>
                <w:lang w:val="en-GB"/>
              </w:rPr>
            </w:pPr>
            <w:ins w:id="77" w:author="Author">
              <w:r>
                <w:rPr>
                  <w:rFonts w:eastAsia="Calibri"/>
                  <w:sz w:val="20"/>
                  <w:szCs w:val="20"/>
                  <w:lang w:val="en-GB"/>
                </w:rPr>
                <w:t xml:space="preserve">Number </w:t>
              </w:r>
              <w:r w:rsidRPr="001D75B2">
                <w:rPr>
                  <w:rFonts w:eastAsia="Calibri"/>
                  <w:sz w:val="20"/>
                  <w:szCs w:val="20"/>
                  <w:lang w:val="en-GB"/>
                </w:rPr>
                <w:t>of countries having adopted an e-waste policy, legislation and/or regulations at national level</w:t>
              </w:r>
            </w:ins>
          </w:p>
        </w:tc>
      </w:tr>
      <w:tr w:rsidR="001E2844" w:rsidRPr="001D75B2" w14:paraId="2395F513" w14:textId="77777777">
        <w:trPr>
          <w:trHeight w:val="883"/>
        </w:trPr>
        <w:tc>
          <w:tcPr>
            <w:cnfStyle w:val="001000000000" w:firstRow="0" w:lastRow="0" w:firstColumn="1" w:lastColumn="0" w:oddVBand="0" w:evenVBand="0" w:oddHBand="0" w:evenHBand="0" w:firstRowFirstColumn="0" w:firstRowLastColumn="0" w:lastRowFirstColumn="0" w:lastRowLastColumn="0"/>
            <w:tcW w:w="4898" w:type="dxa"/>
            <w:vMerge/>
            <w:shd w:val="clear" w:color="auto" w:fill="DBE5F1"/>
          </w:tcPr>
          <w:p w14:paraId="6A524573" w14:textId="77777777" w:rsidR="001E2844" w:rsidRPr="001D75B2" w:rsidRDefault="001E2844" w:rsidP="001D75B2">
            <w:pPr>
              <w:tabs>
                <w:tab w:val="left" w:pos="794"/>
                <w:tab w:val="left" w:pos="1191"/>
                <w:tab w:val="left" w:pos="1588"/>
                <w:tab w:val="left" w:pos="1985"/>
              </w:tabs>
              <w:overflowPunct w:val="0"/>
              <w:adjustRightInd w:val="0"/>
              <w:spacing w:before="40" w:after="40"/>
              <w:textAlignment w:val="baseline"/>
              <w:rPr>
                <w:rFonts w:eastAsia="Calibri" w:cs="Calibri"/>
                <w:sz w:val="22"/>
                <w:szCs w:val="22"/>
                <w:lang w:val="en-GB"/>
              </w:rPr>
            </w:pPr>
          </w:p>
        </w:tc>
        <w:tc>
          <w:tcPr>
            <w:tcW w:w="4265" w:type="dxa"/>
            <w:tcBorders>
              <w:top w:val="single" w:sz="4" w:space="0" w:color="4F81BD"/>
              <w:bottom w:val="single" w:sz="4" w:space="0" w:color="4F81BD"/>
              <w:right w:val="single" w:sz="4" w:space="0" w:color="4F81BD"/>
            </w:tcBorders>
            <w:shd w:val="clear" w:color="auto" w:fill="DBE5F1"/>
          </w:tcPr>
          <w:p w14:paraId="713F470F" w14:textId="7FF65C6C" w:rsidR="001E2844" w:rsidRPr="001E2844" w:rsidRDefault="001E2844" w:rsidP="001D75B2">
            <w:pPr>
              <w:tabs>
                <w:tab w:val="left" w:pos="794"/>
                <w:tab w:val="left" w:pos="1191"/>
                <w:tab w:val="left" w:pos="1588"/>
                <w:tab w:val="left" w:pos="1985"/>
              </w:tabs>
              <w:overflowPunct w:val="0"/>
              <w:adjustRightInd w:val="0"/>
              <w:spacing w:before="40" w:after="40"/>
              <w:jc w:val="both"/>
              <w:textAlignment w:val="baseline"/>
              <w:cnfStyle w:val="000000000000" w:firstRow="0" w:lastRow="0" w:firstColumn="0" w:lastColumn="0" w:oddVBand="0" w:evenVBand="0" w:oddHBand="0" w:evenHBand="0" w:firstRowFirstColumn="0" w:firstRowLastColumn="0" w:lastRowFirstColumn="0" w:lastRowLastColumn="0"/>
              <w:rPr>
                <w:rFonts w:eastAsia="Calibri" w:cs="Calibri"/>
                <w:sz w:val="20"/>
                <w:szCs w:val="20"/>
                <w:lang w:val="en-GB"/>
              </w:rPr>
            </w:pPr>
            <w:ins w:id="78" w:author="Author">
              <w:r>
                <w:rPr>
                  <w:rFonts w:eastAsia="Calibri" w:cs="Calibri"/>
                  <w:sz w:val="20"/>
                  <w:szCs w:val="20"/>
                  <w:lang w:val="en-GB"/>
                </w:rPr>
                <w:t>Number</w:t>
              </w:r>
              <w:r w:rsidRPr="0097430E">
                <w:rPr>
                  <w:rFonts w:eastAsia="Calibri" w:cs="Calibri"/>
                  <w:sz w:val="20"/>
                  <w:szCs w:val="20"/>
                  <w:lang w:val="en-GB"/>
                </w:rPr>
                <w:t xml:space="preserve"> of countries </w:t>
              </w:r>
              <w:r w:rsidR="000429F1">
                <w:rPr>
                  <w:rFonts w:eastAsia="Calibri" w:cs="Calibri"/>
                  <w:sz w:val="20"/>
                  <w:szCs w:val="20"/>
                  <w:lang w:val="en-GB"/>
                </w:rPr>
                <w:t xml:space="preserve">that </w:t>
              </w:r>
              <w:r>
                <w:rPr>
                  <w:rFonts w:eastAsia="Calibri" w:cs="Calibri"/>
                  <w:sz w:val="20"/>
                  <w:szCs w:val="20"/>
                  <w:lang w:val="en-GB"/>
                </w:rPr>
                <w:t>collect</w:t>
              </w:r>
              <w:r w:rsidRPr="0097430E">
                <w:rPr>
                  <w:rFonts w:eastAsia="Calibri" w:cs="Calibri"/>
                  <w:sz w:val="20"/>
                  <w:szCs w:val="20"/>
                  <w:lang w:val="en-GB"/>
                </w:rPr>
                <w:t xml:space="preserve"> data </w:t>
              </w:r>
              <w:r>
                <w:rPr>
                  <w:rFonts w:eastAsia="Calibri" w:cs="Calibri"/>
                  <w:sz w:val="20"/>
                  <w:szCs w:val="20"/>
                  <w:lang w:val="en-GB"/>
                </w:rPr>
                <w:t>on e</w:t>
              </w:r>
              <w:r>
                <w:rPr>
                  <w:rFonts w:eastAsia="Calibri" w:cs="Calibri"/>
                  <w:sz w:val="20"/>
                  <w:szCs w:val="20"/>
                  <w:lang w:val="en-GB"/>
                </w:rPr>
                <w:noBreakHyphen/>
                <w:t>waste monitoring and generation</w:t>
              </w:r>
            </w:ins>
          </w:p>
        </w:tc>
      </w:tr>
      <w:tr w:rsidR="001E2844" w:rsidRPr="001D75B2" w14:paraId="147F185C" w14:textId="77777777">
        <w:trPr>
          <w:cnfStyle w:val="000000100000" w:firstRow="0" w:lastRow="0" w:firstColumn="0" w:lastColumn="0" w:oddVBand="0" w:evenVBand="0" w:oddHBand="1" w:evenHBand="0" w:firstRowFirstColumn="0" w:firstRowLastColumn="0" w:lastRowFirstColumn="0" w:lastRowLastColumn="0"/>
          <w:trHeight w:val="883"/>
        </w:trPr>
        <w:tc>
          <w:tcPr>
            <w:cnfStyle w:val="001000000000" w:firstRow="0" w:lastRow="0" w:firstColumn="1" w:lastColumn="0" w:oddVBand="0" w:evenVBand="0" w:oddHBand="0" w:evenHBand="0" w:firstRowFirstColumn="0" w:firstRowLastColumn="0" w:lastRowFirstColumn="0" w:lastRowLastColumn="0"/>
            <w:tcW w:w="4898" w:type="dxa"/>
            <w:vMerge/>
            <w:tcBorders>
              <w:bottom w:val="single" w:sz="4" w:space="0" w:color="4F81BD"/>
            </w:tcBorders>
          </w:tcPr>
          <w:p w14:paraId="4AE79FA9" w14:textId="77777777" w:rsidR="001E2844" w:rsidRPr="001D75B2" w:rsidRDefault="001E2844" w:rsidP="001D75B2">
            <w:pPr>
              <w:tabs>
                <w:tab w:val="left" w:pos="794"/>
                <w:tab w:val="left" w:pos="1191"/>
                <w:tab w:val="left" w:pos="1588"/>
                <w:tab w:val="left" w:pos="1985"/>
              </w:tabs>
              <w:overflowPunct w:val="0"/>
              <w:adjustRightInd w:val="0"/>
              <w:spacing w:before="40" w:after="40"/>
              <w:textAlignment w:val="baseline"/>
              <w:rPr>
                <w:rFonts w:eastAsia="Calibri" w:cs="Calibri"/>
                <w:sz w:val="22"/>
                <w:szCs w:val="22"/>
                <w:lang w:val="en-GB"/>
              </w:rPr>
            </w:pPr>
          </w:p>
        </w:tc>
        <w:tc>
          <w:tcPr>
            <w:tcW w:w="4265" w:type="dxa"/>
            <w:tcBorders>
              <w:top w:val="single" w:sz="4" w:space="0" w:color="4F81BD"/>
              <w:bottom w:val="single" w:sz="4" w:space="0" w:color="4F81BD"/>
              <w:right w:val="single" w:sz="4" w:space="0" w:color="4F81BD"/>
            </w:tcBorders>
          </w:tcPr>
          <w:p w14:paraId="32E4F45B" w14:textId="12883A28" w:rsidR="001E2844" w:rsidRDefault="001E2844" w:rsidP="001D75B2">
            <w:pPr>
              <w:tabs>
                <w:tab w:val="left" w:pos="794"/>
                <w:tab w:val="left" w:pos="1191"/>
                <w:tab w:val="left" w:pos="1588"/>
                <w:tab w:val="left" w:pos="1985"/>
              </w:tabs>
              <w:overflowPunct w:val="0"/>
              <w:adjustRightInd w:val="0"/>
              <w:spacing w:before="40" w:after="40"/>
              <w:jc w:val="both"/>
              <w:textAlignment w:val="baseline"/>
              <w:cnfStyle w:val="000000100000" w:firstRow="0" w:lastRow="0" w:firstColumn="0" w:lastColumn="0" w:oddVBand="0" w:evenVBand="0" w:oddHBand="1" w:evenHBand="0" w:firstRowFirstColumn="0" w:firstRowLastColumn="0" w:lastRowFirstColumn="0" w:lastRowLastColumn="0"/>
              <w:rPr>
                <w:rFonts w:eastAsia="Calibri"/>
                <w:sz w:val="20"/>
                <w:szCs w:val="20"/>
                <w:lang w:val="en-GB"/>
              </w:rPr>
            </w:pPr>
            <w:ins w:id="79" w:author="Author">
              <w:r w:rsidRPr="001764A5">
                <w:rPr>
                  <w:rFonts w:eastAsia="Calibri" w:cs="Calibri"/>
                  <w:sz w:val="20"/>
                  <w:szCs w:val="20"/>
                  <w:lang w:val="en-GB"/>
                </w:rPr>
                <w:t xml:space="preserve">Number of countries </w:t>
              </w:r>
              <w:r w:rsidR="000429F1">
                <w:rPr>
                  <w:rFonts w:eastAsia="Calibri" w:cs="Calibri"/>
                  <w:sz w:val="20"/>
                  <w:szCs w:val="20"/>
                  <w:lang w:val="en-GB"/>
                </w:rPr>
                <w:t>that</w:t>
              </w:r>
              <w:r w:rsidR="000429F1" w:rsidRPr="001764A5">
                <w:rPr>
                  <w:rFonts w:eastAsia="Calibri" w:cs="Calibri"/>
                  <w:sz w:val="20"/>
                  <w:szCs w:val="20"/>
                  <w:lang w:val="en-GB"/>
                </w:rPr>
                <w:t xml:space="preserve"> </w:t>
              </w:r>
              <w:r w:rsidRPr="001764A5">
                <w:rPr>
                  <w:rFonts w:eastAsia="Calibri" w:cs="Calibri"/>
                  <w:sz w:val="20"/>
                  <w:szCs w:val="20"/>
                  <w:lang w:val="en-GB"/>
                </w:rPr>
                <w:t xml:space="preserve">collect data to monitor and track their </w:t>
              </w:r>
              <w:r>
                <w:rPr>
                  <w:rFonts w:eastAsia="Calibri" w:cs="Calibri"/>
                  <w:sz w:val="20"/>
                  <w:szCs w:val="20"/>
                  <w:lang w:val="en-GB"/>
                </w:rPr>
                <w:t>telecommunication/</w:t>
              </w:r>
              <w:r w:rsidRPr="001764A5">
                <w:rPr>
                  <w:rFonts w:eastAsia="Calibri" w:cs="Calibri"/>
                  <w:sz w:val="20"/>
                  <w:szCs w:val="20"/>
                  <w:lang w:val="en-GB"/>
                </w:rPr>
                <w:t>ICT sector greenhouse gas emissions</w:t>
              </w:r>
              <w:del w:id="80" w:author="Author">
                <w:r w:rsidRPr="001764A5" w:rsidDel="001A104E">
                  <w:rPr>
                    <w:rFonts w:eastAsia="Calibri" w:cs="Calibri"/>
                    <w:sz w:val="20"/>
                    <w:szCs w:val="20"/>
                    <w:lang w:val="en-GB"/>
                  </w:rPr>
                  <w:delText>.</w:delText>
                </w:r>
              </w:del>
            </w:ins>
          </w:p>
        </w:tc>
      </w:tr>
    </w:tbl>
    <w:p w14:paraId="74659AD0" w14:textId="77777777" w:rsidR="001D75B2" w:rsidRPr="001D75B2" w:rsidRDefault="001D75B2" w:rsidP="001D75B2">
      <w:pPr>
        <w:tabs>
          <w:tab w:val="left" w:pos="794"/>
          <w:tab w:val="left" w:pos="1191"/>
          <w:tab w:val="left" w:pos="1588"/>
          <w:tab w:val="left" w:pos="1985"/>
        </w:tabs>
        <w:overflowPunct w:val="0"/>
        <w:autoSpaceDE w:val="0"/>
        <w:autoSpaceDN w:val="0"/>
        <w:adjustRightInd w:val="0"/>
        <w:spacing w:before="120" w:after="120"/>
        <w:textAlignment w:val="baseline"/>
        <w:rPr>
          <w:rFonts w:ascii="Calibri" w:eastAsia="Times New Roman" w:hAnsi="Calibri" w:cs="Calibri"/>
          <w:b/>
          <w:u w:val="single"/>
          <w:lang w:val="en-GB"/>
        </w:rPr>
      </w:pPr>
      <w:r w:rsidRPr="001D75B2">
        <w:rPr>
          <w:rFonts w:ascii="Calibri" w:eastAsia="Times New Roman" w:hAnsi="Calibri" w:cs="Calibri"/>
          <w:b/>
          <w:u w:val="single"/>
          <w:lang w:val="en-GB"/>
        </w:rPr>
        <w:t xml:space="preserve">Enabling policy and regulatory environment </w:t>
      </w:r>
    </w:p>
    <w:p w14:paraId="78F11897" w14:textId="77777777" w:rsidR="001D75B2" w:rsidRPr="001D75B2" w:rsidRDefault="001D75B2" w:rsidP="001D75B2">
      <w:pPr>
        <w:tabs>
          <w:tab w:val="left" w:pos="794"/>
          <w:tab w:val="left" w:pos="1191"/>
          <w:tab w:val="left" w:pos="1588"/>
          <w:tab w:val="left" w:pos="1985"/>
        </w:tabs>
        <w:overflowPunct w:val="0"/>
        <w:autoSpaceDE w:val="0"/>
        <w:autoSpaceDN w:val="0"/>
        <w:adjustRightInd w:val="0"/>
        <w:spacing w:before="120" w:after="120"/>
        <w:textAlignment w:val="baseline"/>
        <w:rPr>
          <w:rFonts w:ascii="Calibri" w:eastAsia="Times New Roman" w:hAnsi="Calibri" w:cs="Calibri"/>
          <w:lang w:val="en-GB"/>
        </w:rPr>
      </w:pPr>
      <w:r w:rsidRPr="001D75B2">
        <w:rPr>
          <w:rFonts w:ascii="Calibri" w:eastAsia="Times New Roman" w:hAnsi="Calibri" w:cs="Calibri"/>
          <w:lang w:val="en-GB"/>
        </w:rPr>
        <w:t xml:space="preserve">The focus of this priority is to foster an enabling policy and regulatory environment that responds to technological and market innovations and leverages wide collaboration and data-driven decision making </w:t>
      </w:r>
      <w:proofErr w:type="gramStart"/>
      <w:r w:rsidRPr="001D75B2">
        <w:rPr>
          <w:rFonts w:ascii="Calibri" w:eastAsia="Times New Roman" w:hAnsi="Calibri" w:cs="Calibri"/>
          <w:lang w:val="en-GB"/>
        </w:rPr>
        <w:t>in order to</w:t>
      </w:r>
      <w:proofErr w:type="gramEnd"/>
      <w:r w:rsidRPr="001D75B2">
        <w:rPr>
          <w:rFonts w:ascii="Calibri" w:eastAsia="Times New Roman" w:hAnsi="Calibri" w:cs="Calibri"/>
          <w:lang w:val="en-GB"/>
        </w:rPr>
        <w:t xml:space="preserve"> encourage sustainable and viable investment in infrastructure and innovative economic models, promoting sustainable digital growth</w:t>
      </w:r>
      <w:ins w:id="81" w:author="Author">
        <w:r w:rsidRPr="001D75B2">
          <w:rPr>
            <w:rFonts w:ascii="Calibri" w:eastAsia="Times New Roman" w:hAnsi="Calibri" w:cs="Calibri"/>
            <w:lang w:val="en-GB"/>
          </w:rPr>
          <w:t>, and</w:t>
        </w:r>
      </w:ins>
      <w:r w:rsidRPr="001D75B2">
        <w:rPr>
          <w:rFonts w:ascii="Calibri" w:eastAsia="Times New Roman" w:hAnsi="Calibri" w:cs="Calibri"/>
          <w:lang w:val="en-GB"/>
        </w:rPr>
        <w:t xml:space="preserve"> increased adoption of telecommunications/ICTs.</w:t>
      </w:r>
    </w:p>
    <w:p w14:paraId="544962F3" w14:textId="77777777" w:rsidR="001D75B2" w:rsidRPr="001D75B2" w:rsidRDefault="001D75B2" w:rsidP="001D75B2">
      <w:pPr>
        <w:tabs>
          <w:tab w:val="left" w:pos="794"/>
          <w:tab w:val="left" w:pos="1191"/>
          <w:tab w:val="left" w:pos="1588"/>
          <w:tab w:val="left" w:pos="1985"/>
        </w:tabs>
        <w:overflowPunct w:val="0"/>
        <w:autoSpaceDE w:val="0"/>
        <w:autoSpaceDN w:val="0"/>
        <w:adjustRightInd w:val="0"/>
        <w:spacing w:before="120" w:after="120"/>
        <w:textAlignment w:val="baseline"/>
        <w:rPr>
          <w:rFonts w:ascii="Calibri" w:eastAsia="Times New Roman" w:hAnsi="Calibri" w:cs="Calibri"/>
          <w:lang w:val="en-GB"/>
        </w:rPr>
      </w:pPr>
      <w:r w:rsidRPr="001D75B2">
        <w:rPr>
          <w:rFonts w:ascii="Calibri" w:eastAsia="Times New Roman" w:hAnsi="Calibri" w:cs="Calibri"/>
          <w:lang w:val="en-GB"/>
        </w:rPr>
        <w:t>The resilience of this environment relies on agile and capable administrations and regulators, empowered in their autonomy to take evidence-based decisions that enable a variety of business models and to defend consumers’ interest in the market and empower all consumers within it. In addition, this work will support principles of transparency and accountability within policy and regulation that includes the perspectives of all stakeholders in their development and will explore models of collaborative regulation, where appropriate.</w:t>
      </w:r>
    </w:p>
    <w:p w14:paraId="1E65D521" w14:textId="49EC0F6F" w:rsidR="001D75B2" w:rsidRPr="001D75B2" w:rsidRDefault="001D75B2" w:rsidP="001D75B2">
      <w:pPr>
        <w:keepNext/>
        <w:widowControl w:val="0"/>
        <w:pBdr>
          <w:top w:val="nil"/>
          <w:left w:val="nil"/>
          <w:bottom w:val="nil"/>
          <w:right w:val="nil"/>
          <w:between w:val="nil"/>
        </w:pBdr>
        <w:tabs>
          <w:tab w:val="left" w:pos="794"/>
          <w:tab w:val="left" w:pos="1191"/>
          <w:tab w:val="left" w:pos="1588"/>
          <w:tab w:val="left" w:pos="1985"/>
        </w:tabs>
        <w:overflowPunct w:val="0"/>
        <w:autoSpaceDE w:val="0"/>
        <w:autoSpaceDN w:val="0"/>
        <w:adjustRightInd w:val="0"/>
        <w:spacing w:before="120" w:after="120"/>
        <w:ind w:right="108"/>
        <w:textAlignment w:val="baseline"/>
        <w:rPr>
          <w:rFonts w:ascii="Calibri" w:eastAsia="Times New Roman" w:hAnsi="Calibri" w:cs="Calibri"/>
          <w:i/>
          <w:color w:val="000000"/>
          <w:lang w:val="en-GB"/>
        </w:rPr>
      </w:pPr>
      <w:r w:rsidRPr="001D75B2">
        <w:rPr>
          <w:rFonts w:ascii="Calibri" w:eastAsia="Times New Roman" w:hAnsi="Calibri" w:cs="Calibri"/>
          <w:i/>
          <w:color w:val="000000"/>
          <w:lang w:val="en-GB"/>
        </w:rPr>
        <w:t xml:space="preserve">Outcomes and Indictors </w:t>
      </w:r>
      <w:del w:id="82" w:author="Author">
        <w:r w:rsidRPr="005B3A04" w:rsidDel="000429F1">
          <w:rPr>
            <w:rFonts w:ascii="Calibri" w:eastAsia="Times New Roman" w:hAnsi="Calibri" w:cs="Calibri"/>
            <w:i/>
            <w:color w:val="000000"/>
            <w:lang w:val="en-GB"/>
            <w:rPrChange w:id="83" w:author="Author">
              <w:rPr>
                <w:rFonts w:ascii="Calibri" w:eastAsia="Times New Roman" w:hAnsi="Calibri" w:cs="Calibri"/>
                <w:i/>
                <w:color w:val="000000"/>
                <w:highlight w:val="red"/>
                <w:lang w:val="en-GB"/>
              </w:rPr>
            </w:rPrChange>
          </w:rPr>
          <w:delText>(KPIs)</w:delText>
        </w:r>
        <w:r w:rsidRPr="001D75B2" w:rsidDel="000429F1">
          <w:rPr>
            <w:rFonts w:ascii="Calibri" w:eastAsia="Times New Roman" w:hAnsi="Calibri" w:cs="Calibri"/>
            <w:i/>
            <w:color w:val="000000"/>
            <w:lang w:val="en-GB"/>
          </w:rPr>
          <w:delText xml:space="preserve"> </w:delText>
        </w:r>
      </w:del>
    </w:p>
    <w:tbl>
      <w:tblPr>
        <w:tblStyle w:val="GridTable4-Accent11"/>
        <w:tblW w:w="5000" w:type="pct"/>
        <w:jc w:val="center"/>
        <w:tblLook w:val="04A0" w:firstRow="1" w:lastRow="0" w:firstColumn="1" w:lastColumn="0" w:noHBand="0" w:noVBand="1"/>
      </w:tblPr>
      <w:tblGrid>
        <w:gridCol w:w="4675"/>
        <w:gridCol w:w="4488"/>
        <w:tblGridChange w:id="84">
          <w:tblGrid>
            <w:gridCol w:w="4675"/>
            <w:gridCol w:w="4488"/>
          </w:tblGrid>
        </w:tblGridChange>
      </w:tblGrid>
      <w:tr w:rsidR="001D75B2" w:rsidRPr="001D75B2" w14:paraId="72A669DA" w14:textId="77777777" w:rsidTr="001764A5">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4675" w:type="dxa"/>
          </w:tcPr>
          <w:p w14:paraId="43AE0617" w14:textId="77777777" w:rsidR="001D75B2" w:rsidRPr="001D75B2" w:rsidRDefault="001D75B2" w:rsidP="001D75B2">
            <w:pPr>
              <w:tabs>
                <w:tab w:val="left" w:pos="794"/>
                <w:tab w:val="left" w:pos="1191"/>
                <w:tab w:val="left" w:pos="1588"/>
                <w:tab w:val="left" w:pos="1985"/>
              </w:tabs>
              <w:overflowPunct w:val="0"/>
              <w:adjustRightInd w:val="0"/>
              <w:spacing w:before="40" w:after="40"/>
              <w:jc w:val="both"/>
              <w:textAlignment w:val="baseline"/>
              <w:rPr>
                <w:rFonts w:eastAsia="Calibri" w:cs="Calibri"/>
                <w:sz w:val="22"/>
                <w:szCs w:val="22"/>
                <w:lang w:val="en-GB"/>
              </w:rPr>
            </w:pPr>
            <w:r w:rsidRPr="001D75B2">
              <w:rPr>
                <w:rFonts w:eastAsia="Calibri" w:cs="Calibri"/>
                <w:sz w:val="22"/>
                <w:szCs w:val="22"/>
                <w:lang w:val="en-GB"/>
              </w:rPr>
              <w:t>Outcomes</w:t>
            </w:r>
          </w:p>
        </w:tc>
        <w:tc>
          <w:tcPr>
            <w:tcW w:w="4488" w:type="dxa"/>
          </w:tcPr>
          <w:p w14:paraId="062C758E" w14:textId="77777777" w:rsidR="001D75B2" w:rsidRPr="001D75B2" w:rsidRDefault="001D75B2" w:rsidP="001D75B2">
            <w:pPr>
              <w:tabs>
                <w:tab w:val="left" w:pos="794"/>
                <w:tab w:val="left" w:pos="1191"/>
                <w:tab w:val="left" w:pos="1588"/>
                <w:tab w:val="left" w:pos="1985"/>
              </w:tabs>
              <w:overflowPunct w:val="0"/>
              <w:adjustRightInd w:val="0"/>
              <w:spacing w:before="40" w:after="40"/>
              <w:jc w:val="both"/>
              <w:textAlignment w:val="baseline"/>
              <w:cnfStyle w:val="100000000000" w:firstRow="1" w:lastRow="0" w:firstColumn="0" w:lastColumn="0" w:oddVBand="0" w:evenVBand="0" w:oddHBand="0" w:evenHBand="0" w:firstRowFirstColumn="0" w:firstRowLastColumn="0" w:lastRowFirstColumn="0" w:lastRowLastColumn="0"/>
              <w:rPr>
                <w:rFonts w:eastAsia="Calibri" w:cs="Calibri"/>
                <w:sz w:val="22"/>
                <w:szCs w:val="22"/>
                <w:lang w:val="en-GB"/>
              </w:rPr>
            </w:pPr>
            <w:r w:rsidRPr="001D75B2">
              <w:rPr>
                <w:rFonts w:eastAsia="Calibri" w:cs="Calibri"/>
                <w:sz w:val="22"/>
                <w:szCs w:val="22"/>
                <w:lang w:val="en-GB"/>
              </w:rPr>
              <w:t>Indicators</w:t>
            </w:r>
          </w:p>
        </w:tc>
      </w:tr>
      <w:tr w:rsidR="001764A5" w:rsidRPr="001D75B2" w14:paraId="63C6E2EE" w14:textId="77777777" w:rsidTr="001764A5">
        <w:trPr>
          <w:cnfStyle w:val="000000100000" w:firstRow="0" w:lastRow="0" w:firstColumn="0" w:lastColumn="0" w:oddVBand="0" w:evenVBand="0" w:oddHBand="1" w:evenHBand="0" w:firstRowFirstColumn="0" w:firstRowLastColumn="0" w:lastRowFirstColumn="0" w:lastRowLastColumn="0"/>
          <w:trHeight w:val="1635"/>
          <w:jc w:val="center"/>
        </w:trPr>
        <w:tc>
          <w:tcPr>
            <w:cnfStyle w:val="001000000000" w:firstRow="0" w:lastRow="0" w:firstColumn="1" w:lastColumn="0" w:oddVBand="0" w:evenVBand="0" w:oddHBand="0" w:evenHBand="0" w:firstRowFirstColumn="0" w:firstRowLastColumn="0" w:lastRowFirstColumn="0" w:lastRowLastColumn="0"/>
            <w:tcW w:w="4675" w:type="dxa"/>
          </w:tcPr>
          <w:p w14:paraId="7537C2E8" w14:textId="77777777" w:rsidR="001764A5" w:rsidRPr="001D75B2" w:rsidRDefault="001764A5" w:rsidP="001D75B2">
            <w:pPr>
              <w:tabs>
                <w:tab w:val="left" w:pos="794"/>
                <w:tab w:val="left" w:pos="1191"/>
                <w:tab w:val="left" w:pos="1588"/>
                <w:tab w:val="left" w:pos="1985"/>
              </w:tabs>
              <w:overflowPunct w:val="0"/>
              <w:adjustRightInd w:val="0"/>
              <w:spacing w:before="40" w:after="40"/>
              <w:textAlignment w:val="baseline"/>
              <w:rPr>
                <w:rFonts w:eastAsia="Calibri" w:cs="Calibri"/>
                <w:color w:val="404040"/>
                <w:sz w:val="22"/>
                <w:szCs w:val="22"/>
                <w:lang w:val="en-GB"/>
              </w:rPr>
            </w:pPr>
            <w:r w:rsidRPr="001D75B2">
              <w:rPr>
                <w:rFonts w:eastAsia="Calibri" w:cs="Calibri"/>
                <w:sz w:val="22"/>
                <w:szCs w:val="22"/>
                <w:lang w:val="en-GB"/>
              </w:rPr>
              <w:t xml:space="preserve">Strengthened capacity of Member States to enhance their telecommunication/ICT policy, legal and regulatory frameworks conducive to sustainable development and digital transformation </w:t>
            </w:r>
          </w:p>
        </w:tc>
        <w:tc>
          <w:tcPr>
            <w:tcW w:w="4488" w:type="dxa"/>
          </w:tcPr>
          <w:p w14:paraId="2C08F08B" w14:textId="5D581896" w:rsidR="001764A5" w:rsidRPr="001764A5" w:rsidDel="001764A5" w:rsidRDefault="001764A5" w:rsidP="001D75B2">
            <w:pPr>
              <w:tabs>
                <w:tab w:val="left" w:pos="794"/>
                <w:tab w:val="left" w:pos="1191"/>
                <w:tab w:val="left" w:pos="1588"/>
                <w:tab w:val="left" w:pos="1985"/>
              </w:tabs>
              <w:overflowPunct w:val="0"/>
              <w:adjustRightInd w:val="0"/>
              <w:spacing w:before="40" w:after="40"/>
              <w:jc w:val="both"/>
              <w:textAlignment w:val="baseline"/>
              <w:cnfStyle w:val="000000100000" w:firstRow="0" w:lastRow="0" w:firstColumn="0" w:lastColumn="0" w:oddVBand="0" w:evenVBand="0" w:oddHBand="1" w:evenHBand="0" w:firstRowFirstColumn="0" w:firstRowLastColumn="0" w:lastRowFirstColumn="0" w:lastRowLastColumn="0"/>
              <w:rPr>
                <w:del w:id="85" w:author="Author"/>
                <w:rFonts w:eastAsia="Calibri" w:cs="Calibri"/>
                <w:color w:val="000000"/>
                <w:sz w:val="20"/>
                <w:szCs w:val="20"/>
                <w:lang w:val="en-GB"/>
              </w:rPr>
            </w:pPr>
            <w:del w:id="86" w:author="Author">
              <w:r w:rsidRPr="001D75B2" w:rsidDel="001764A5">
                <w:rPr>
                  <w:rFonts w:eastAsia="Calibri" w:cs="Calibri"/>
                  <w:b/>
                  <w:bCs/>
                  <w:lang w:val="en-GB"/>
                </w:rPr>
                <w:delText>To be further defined</w:delText>
              </w:r>
            </w:del>
            <w:ins w:id="87" w:author="Author">
              <w:r w:rsidRPr="001D75B2">
                <w:rPr>
                  <w:rFonts w:eastAsia="Calibri" w:cs="Calibri"/>
                  <w:color w:val="000000"/>
                  <w:sz w:val="20"/>
                  <w:szCs w:val="20"/>
                  <w:lang w:val="en-GB"/>
                </w:rPr>
                <w:t>Number of countries advancing to the next generation of regulation (G1-G4) and/or to a higher level of preparedness for digital transformation (G5</w:t>
              </w:r>
              <w:r>
                <w:rPr>
                  <w:rFonts w:eastAsia="Calibri" w:cs="Calibri"/>
                  <w:color w:val="000000"/>
                  <w:sz w:val="20"/>
                  <w:szCs w:val="20"/>
                  <w:lang w:val="en-GB"/>
                </w:rPr>
                <w:t>)</w:t>
              </w:r>
            </w:ins>
          </w:p>
          <w:p w14:paraId="041CE697" w14:textId="07C3B0BB" w:rsidR="001764A5" w:rsidRPr="001D75B2" w:rsidRDefault="001764A5" w:rsidP="001D75B2">
            <w:pPr>
              <w:tabs>
                <w:tab w:val="left" w:pos="794"/>
                <w:tab w:val="left" w:pos="1191"/>
                <w:tab w:val="left" w:pos="1588"/>
                <w:tab w:val="left" w:pos="1985"/>
              </w:tabs>
              <w:overflowPunct w:val="0"/>
              <w:adjustRightInd w:val="0"/>
              <w:spacing w:before="40" w:after="40"/>
              <w:jc w:val="both"/>
              <w:textAlignment w:val="baseline"/>
              <w:cnfStyle w:val="000000100000" w:firstRow="0" w:lastRow="0" w:firstColumn="0" w:lastColumn="0" w:oddVBand="0" w:evenVBand="0" w:oddHBand="1" w:evenHBand="0" w:firstRowFirstColumn="0" w:firstRowLastColumn="0" w:lastRowFirstColumn="0" w:lastRowLastColumn="0"/>
              <w:rPr>
                <w:rFonts w:eastAsia="Calibri" w:cs="Calibri"/>
                <w:b/>
                <w:bCs/>
                <w:lang w:val="en-GB"/>
              </w:rPr>
            </w:pPr>
          </w:p>
        </w:tc>
      </w:tr>
      <w:tr w:rsidR="001764A5" w:rsidRPr="001D75B2" w14:paraId="4C5390E2" w14:textId="77777777" w:rsidTr="001764A5">
        <w:trPr>
          <w:trHeight w:val="1218"/>
          <w:jc w:val="center"/>
        </w:trPr>
        <w:tc>
          <w:tcPr>
            <w:cnfStyle w:val="001000000000" w:firstRow="0" w:lastRow="0" w:firstColumn="1" w:lastColumn="0" w:oddVBand="0" w:evenVBand="0" w:oddHBand="0" w:evenHBand="0" w:firstRowFirstColumn="0" w:firstRowLastColumn="0" w:lastRowFirstColumn="0" w:lastRowLastColumn="0"/>
            <w:tcW w:w="4675" w:type="dxa"/>
            <w:vMerge w:val="restart"/>
            <w:tcBorders>
              <w:bottom w:val="single" w:sz="4" w:space="0" w:color="95B3D7"/>
            </w:tcBorders>
          </w:tcPr>
          <w:p w14:paraId="5FFCA784" w14:textId="77777777" w:rsidR="001764A5" w:rsidRPr="001D75B2" w:rsidRDefault="001764A5" w:rsidP="001D75B2">
            <w:pPr>
              <w:tabs>
                <w:tab w:val="left" w:pos="794"/>
                <w:tab w:val="left" w:pos="1191"/>
                <w:tab w:val="left" w:pos="1588"/>
                <w:tab w:val="left" w:pos="1985"/>
              </w:tabs>
              <w:overflowPunct w:val="0"/>
              <w:adjustRightInd w:val="0"/>
              <w:spacing w:before="40" w:after="40"/>
              <w:textAlignment w:val="baseline"/>
              <w:rPr>
                <w:rFonts w:eastAsia="Calibri" w:cs="Calibri"/>
                <w:color w:val="404040"/>
                <w:sz w:val="22"/>
                <w:szCs w:val="22"/>
                <w:lang w:val="en-GB"/>
              </w:rPr>
            </w:pPr>
            <w:r w:rsidRPr="001D75B2">
              <w:rPr>
                <w:rFonts w:eastAsia="Calibri" w:cs="Calibri"/>
                <w:sz w:val="22"/>
                <w:szCs w:val="22"/>
                <w:lang w:val="en-GB"/>
              </w:rPr>
              <w:lastRenderedPageBreak/>
              <w:t>Strengthened capacity of Member States to produce and collect high quality, internationally comparable statistics which reflect developments and trends in telecommunications/ICT, empowered by new and emerging technologies and services, based on agreed standards and methodologies</w:t>
            </w:r>
          </w:p>
        </w:tc>
        <w:tc>
          <w:tcPr>
            <w:tcW w:w="4488" w:type="dxa"/>
            <w:tcBorders>
              <w:bottom w:val="single" w:sz="4" w:space="0" w:color="95B3D7"/>
            </w:tcBorders>
            <w:shd w:val="clear" w:color="auto" w:fill="DBE5F1"/>
          </w:tcPr>
          <w:p w14:paraId="7AB351BC" w14:textId="4921ED2B" w:rsidR="001764A5" w:rsidRPr="001D75B2" w:rsidRDefault="001764A5" w:rsidP="001D75B2">
            <w:pPr>
              <w:tabs>
                <w:tab w:val="left" w:pos="794"/>
                <w:tab w:val="left" w:pos="1191"/>
                <w:tab w:val="left" w:pos="1588"/>
                <w:tab w:val="left" w:pos="1985"/>
              </w:tabs>
              <w:overflowPunct w:val="0"/>
              <w:adjustRightInd w:val="0"/>
              <w:spacing w:before="40" w:after="40"/>
              <w:jc w:val="both"/>
              <w:textAlignment w:val="baseline"/>
              <w:cnfStyle w:val="000000000000" w:firstRow="0" w:lastRow="0" w:firstColumn="0" w:lastColumn="0" w:oddVBand="0" w:evenVBand="0" w:oddHBand="0" w:evenHBand="0" w:firstRowFirstColumn="0" w:firstRowLastColumn="0" w:lastRowFirstColumn="0" w:lastRowLastColumn="0"/>
              <w:rPr>
                <w:rFonts w:eastAsia="Calibri" w:cs="Calibri"/>
                <w:i/>
                <w:iCs/>
                <w:color w:val="1259AD"/>
                <w:sz w:val="22"/>
                <w:szCs w:val="22"/>
                <w:lang w:val="en-GB"/>
              </w:rPr>
            </w:pPr>
            <w:ins w:id="88" w:author="Author">
              <w:r w:rsidRPr="001D75B2">
                <w:rPr>
                  <w:rFonts w:eastAsia="Calibri" w:cs="Calibri"/>
                  <w:color w:val="000000"/>
                  <w:sz w:val="20"/>
                  <w:szCs w:val="20"/>
                  <w:lang w:val="en-GB"/>
                </w:rPr>
                <w:t>Percentage of Member States that submitted valid data no older than two years for at least 80 per cent of the indicators of the ITU World Telecommunication Indicators questionnaire.</w:t>
              </w:r>
            </w:ins>
          </w:p>
        </w:tc>
      </w:tr>
      <w:tr w:rsidR="001D75B2" w:rsidRPr="001D75B2" w14:paraId="70291DDF" w14:textId="77777777" w:rsidTr="001764A5">
        <w:trPr>
          <w:cnfStyle w:val="000000100000" w:firstRow="0" w:lastRow="0" w:firstColumn="0" w:lastColumn="0" w:oddVBand="0" w:evenVBand="0" w:oddHBand="1" w:evenHBand="0" w:firstRowFirstColumn="0" w:firstRowLastColumn="0" w:lastRowFirstColumn="0" w:lastRowLastColumn="0"/>
          <w:trHeight w:val="1069"/>
          <w:jc w:val="center"/>
          <w:ins w:id="89" w:author="Author"/>
        </w:trPr>
        <w:tc>
          <w:tcPr>
            <w:cnfStyle w:val="001000000000" w:firstRow="0" w:lastRow="0" w:firstColumn="1" w:lastColumn="0" w:oddVBand="0" w:evenVBand="0" w:oddHBand="0" w:evenHBand="0" w:firstRowFirstColumn="0" w:firstRowLastColumn="0" w:lastRowFirstColumn="0" w:lastRowLastColumn="0"/>
            <w:tcW w:w="4675" w:type="dxa"/>
            <w:vMerge/>
          </w:tcPr>
          <w:p w14:paraId="091660D8" w14:textId="77777777" w:rsidR="001D75B2" w:rsidRPr="001D75B2" w:rsidRDefault="001D75B2" w:rsidP="001D75B2">
            <w:pPr>
              <w:tabs>
                <w:tab w:val="left" w:pos="794"/>
                <w:tab w:val="left" w:pos="1191"/>
                <w:tab w:val="left" w:pos="1588"/>
                <w:tab w:val="left" w:pos="1985"/>
              </w:tabs>
              <w:overflowPunct w:val="0"/>
              <w:adjustRightInd w:val="0"/>
              <w:spacing w:before="40" w:after="40"/>
              <w:textAlignment w:val="baseline"/>
              <w:rPr>
                <w:ins w:id="90" w:author="Author"/>
                <w:rFonts w:eastAsia="Calibri" w:cs="Calibri"/>
                <w:sz w:val="22"/>
                <w:szCs w:val="22"/>
                <w:lang w:val="en-GB"/>
              </w:rPr>
            </w:pPr>
          </w:p>
        </w:tc>
        <w:tc>
          <w:tcPr>
            <w:tcW w:w="4488" w:type="dxa"/>
            <w:tcBorders>
              <w:bottom w:val="single" w:sz="4" w:space="0" w:color="95B3D7"/>
            </w:tcBorders>
          </w:tcPr>
          <w:p w14:paraId="3A8DE223" w14:textId="77777777" w:rsidR="001D75B2" w:rsidRPr="001D75B2" w:rsidRDefault="001D75B2" w:rsidP="001D75B2">
            <w:pPr>
              <w:tabs>
                <w:tab w:val="left" w:pos="794"/>
                <w:tab w:val="left" w:pos="1191"/>
                <w:tab w:val="left" w:pos="1588"/>
                <w:tab w:val="left" w:pos="1985"/>
              </w:tabs>
              <w:overflowPunct w:val="0"/>
              <w:adjustRightInd w:val="0"/>
              <w:spacing w:before="40" w:after="40"/>
              <w:jc w:val="both"/>
              <w:textAlignment w:val="baseline"/>
              <w:cnfStyle w:val="000000100000" w:firstRow="0" w:lastRow="0" w:firstColumn="0" w:lastColumn="0" w:oddVBand="0" w:evenVBand="0" w:oddHBand="1" w:evenHBand="0" w:firstRowFirstColumn="0" w:firstRowLastColumn="0" w:lastRowFirstColumn="0" w:lastRowLastColumn="0"/>
              <w:rPr>
                <w:ins w:id="91" w:author="Author"/>
                <w:rFonts w:eastAsia="Calibri" w:cs="Calibri"/>
                <w:color w:val="000000"/>
                <w:sz w:val="20"/>
                <w:szCs w:val="22"/>
                <w:lang w:val="en-GB"/>
              </w:rPr>
            </w:pPr>
            <w:ins w:id="92" w:author="Author">
              <w:r w:rsidRPr="001D75B2">
                <w:rPr>
                  <w:rFonts w:eastAsia="Calibri" w:cs="Calibri"/>
                  <w:color w:val="000000"/>
                  <w:sz w:val="20"/>
                  <w:szCs w:val="20"/>
                  <w:lang w:val="en-GB"/>
                </w:rPr>
                <w:t>Percentage of Member States submitting valid data no older than three years for at least 80 per cent of the indicators for the ITU’s household questionnaire</w:t>
              </w:r>
            </w:ins>
          </w:p>
        </w:tc>
      </w:tr>
      <w:tr w:rsidR="001D75B2" w:rsidRPr="001D75B2" w14:paraId="7B437039" w14:textId="77777777" w:rsidTr="001764A5">
        <w:trPr>
          <w:trHeight w:val="1069"/>
          <w:jc w:val="center"/>
          <w:ins w:id="93" w:author="Author"/>
        </w:trPr>
        <w:tc>
          <w:tcPr>
            <w:cnfStyle w:val="001000000000" w:firstRow="0" w:lastRow="0" w:firstColumn="1" w:lastColumn="0" w:oddVBand="0" w:evenVBand="0" w:oddHBand="0" w:evenHBand="0" w:firstRowFirstColumn="0" w:firstRowLastColumn="0" w:lastRowFirstColumn="0" w:lastRowLastColumn="0"/>
            <w:tcW w:w="4675" w:type="dxa"/>
            <w:vMerge/>
          </w:tcPr>
          <w:p w14:paraId="746BE6F3" w14:textId="77777777" w:rsidR="001D75B2" w:rsidRPr="001D75B2" w:rsidRDefault="001D75B2" w:rsidP="001D75B2">
            <w:pPr>
              <w:tabs>
                <w:tab w:val="left" w:pos="794"/>
                <w:tab w:val="left" w:pos="1191"/>
                <w:tab w:val="left" w:pos="1588"/>
                <w:tab w:val="left" w:pos="1985"/>
              </w:tabs>
              <w:overflowPunct w:val="0"/>
              <w:adjustRightInd w:val="0"/>
              <w:spacing w:before="40" w:after="40"/>
              <w:textAlignment w:val="baseline"/>
              <w:rPr>
                <w:ins w:id="94" w:author="Author"/>
                <w:rFonts w:eastAsia="Calibri" w:cs="Calibri"/>
                <w:sz w:val="22"/>
                <w:szCs w:val="22"/>
                <w:lang w:val="en-GB"/>
              </w:rPr>
            </w:pPr>
          </w:p>
        </w:tc>
        <w:tc>
          <w:tcPr>
            <w:tcW w:w="4488" w:type="dxa"/>
            <w:tcBorders>
              <w:bottom w:val="single" w:sz="4" w:space="0" w:color="95B3D7"/>
            </w:tcBorders>
          </w:tcPr>
          <w:p w14:paraId="6A87EAB1" w14:textId="77777777" w:rsidR="001D75B2" w:rsidRPr="001D75B2" w:rsidRDefault="001D75B2" w:rsidP="001D75B2">
            <w:pPr>
              <w:tabs>
                <w:tab w:val="left" w:pos="794"/>
                <w:tab w:val="left" w:pos="1191"/>
                <w:tab w:val="left" w:pos="1588"/>
                <w:tab w:val="left" w:pos="1985"/>
              </w:tabs>
              <w:overflowPunct w:val="0"/>
              <w:adjustRightInd w:val="0"/>
              <w:spacing w:before="40" w:after="40"/>
              <w:jc w:val="both"/>
              <w:textAlignment w:val="baseline"/>
              <w:cnfStyle w:val="000000000000" w:firstRow="0" w:lastRow="0" w:firstColumn="0" w:lastColumn="0" w:oddVBand="0" w:evenVBand="0" w:oddHBand="0" w:evenHBand="0" w:firstRowFirstColumn="0" w:firstRowLastColumn="0" w:lastRowFirstColumn="0" w:lastRowLastColumn="0"/>
              <w:rPr>
                <w:ins w:id="95" w:author="Author"/>
                <w:rFonts w:eastAsia="Calibri" w:cs="Calibri"/>
                <w:color w:val="000000"/>
                <w:sz w:val="20"/>
                <w:szCs w:val="22"/>
                <w:lang w:val="en-GB"/>
              </w:rPr>
            </w:pPr>
            <w:ins w:id="96" w:author="Author">
              <w:r w:rsidRPr="001D75B2">
                <w:rPr>
                  <w:rFonts w:eastAsia="Calibri" w:cs="Calibri"/>
                  <w:color w:val="000000"/>
                  <w:sz w:val="20"/>
                  <w:szCs w:val="20"/>
                  <w:lang w:val="en-GB"/>
                </w:rPr>
                <w:t>Percentage of Member States that submitted valid gender disaggregated data no older than three years for the indicator ‘Share of individuals using the Internet’.</w:t>
              </w:r>
            </w:ins>
          </w:p>
        </w:tc>
      </w:tr>
      <w:tr w:rsidR="001D75B2" w:rsidRPr="001D75B2" w14:paraId="62E6EC2A" w14:textId="77777777" w:rsidTr="001764A5">
        <w:trPr>
          <w:cnfStyle w:val="000000100000" w:firstRow="0" w:lastRow="0" w:firstColumn="0" w:lastColumn="0" w:oddVBand="0" w:evenVBand="0" w:oddHBand="1" w:evenHBand="0" w:firstRowFirstColumn="0" w:firstRowLastColumn="0" w:lastRowFirstColumn="0" w:lastRowLastColumn="0"/>
          <w:trHeight w:val="1126"/>
          <w:jc w:val="center"/>
          <w:ins w:id="97" w:author="Author"/>
        </w:trPr>
        <w:tc>
          <w:tcPr>
            <w:cnfStyle w:val="001000000000" w:firstRow="0" w:lastRow="0" w:firstColumn="1" w:lastColumn="0" w:oddVBand="0" w:evenVBand="0" w:oddHBand="0" w:evenHBand="0" w:firstRowFirstColumn="0" w:firstRowLastColumn="0" w:lastRowFirstColumn="0" w:lastRowLastColumn="0"/>
            <w:tcW w:w="4675" w:type="dxa"/>
            <w:vMerge/>
          </w:tcPr>
          <w:p w14:paraId="6535386F" w14:textId="77777777" w:rsidR="001D75B2" w:rsidRPr="001D75B2" w:rsidRDefault="001D75B2" w:rsidP="001D75B2">
            <w:pPr>
              <w:tabs>
                <w:tab w:val="left" w:pos="794"/>
                <w:tab w:val="left" w:pos="1191"/>
                <w:tab w:val="left" w:pos="1588"/>
                <w:tab w:val="left" w:pos="1985"/>
              </w:tabs>
              <w:overflowPunct w:val="0"/>
              <w:adjustRightInd w:val="0"/>
              <w:spacing w:before="40" w:after="40"/>
              <w:textAlignment w:val="baseline"/>
              <w:rPr>
                <w:ins w:id="98" w:author="Author"/>
                <w:rFonts w:eastAsia="Calibri" w:cs="Calibri"/>
                <w:sz w:val="22"/>
                <w:szCs w:val="22"/>
                <w:lang w:val="en-GB"/>
              </w:rPr>
            </w:pPr>
          </w:p>
        </w:tc>
        <w:tc>
          <w:tcPr>
            <w:tcW w:w="4488" w:type="dxa"/>
            <w:tcBorders>
              <w:bottom w:val="single" w:sz="4" w:space="0" w:color="95B3D7"/>
            </w:tcBorders>
          </w:tcPr>
          <w:p w14:paraId="45C2F2BC" w14:textId="77777777" w:rsidR="001D75B2" w:rsidRPr="001D75B2" w:rsidRDefault="001D75B2" w:rsidP="001D75B2">
            <w:pPr>
              <w:tabs>
                <w:tab w:val="left" w:pos="794"/>
                <w:tab w:val="left" w:pos="1191"/>
                <w:tab w:val="left" w:pos="1588"/>
                <w:tab w:val="left" w:pos="1985"/>
              </w:tabs>
              <w:overflowPunct w:val="0"/>
              <w:adjustRightInd w:val="0"/>
              <w:spacing w:before="40" w:after="40"/>
              <w:jc w:val="both"/>
              <w:textAlignment w:val="baseline"/>
              <w:cnfStyle w:val="000000100000" w:firstRow="0" w:lastRow="0" w:firstColumn="0" w:lastColumn="0" w:oddVBand="0" w:evenVBand="0" w:oddHBand="1" w:evenHBand="0" w:firstRowFirstColumn="0" w:firstRowLastColumn="0" w:lastRowFirstColumn="0" w:lastRowLastColumn="0"/>
              <w:rPr>
                <w:ins w:id="99" w:author="Author"/>
                <w:rFonts w:eastAsia="Calibri" w:cs="Calibri"/>
                <w:color w:val="000000"/>
                <w:sz w:val="20"/>
                <w:szCs w:val="22"/>
                <w:lang w:val="en-GB"/>
              </w:rPr>
            </w:pPr>
            <w:ins w:id="100" w:author="Author">
              <w:r w:rsidRPr="001D75B2">
                <w:rPr>
                  <w:rFonts w:eastAsia="Calibri" w:cs="Calibri"/>
                  <w:color w:val="000000"/>
                  <w:sz w:val="20"/>
                  <w:szCs w:val="20"/>
                  <w:lang w:val="en-GB"/>
                </w:rPr>
                <w:t>Percentage of Member States that submitted valid location disaggregated data (rural/urban) no older than three years for the indicator ‘share of individuals using the Internet’.</w:t>
              </w:r>
            </w:ins>
          </w:p>
        </w:tc>
      </w:tr>
      <w:tr w:rsidR="001D75B2" w:rsidRPr="001D75B2" w14:paraId="1257A98A" w14:textId="77777777" w:rsidTr="00A202D6">
        <w:tblPrEx>
          <w:tblW w:w="5000" w:type="pct"/>
          <w:jc w:val="center"/>
          <w:tblPrExChange w:id="101" w:author="Author">
            <w:tblPrEx>
              <w:tblW w:w="5000" w:type="pct"/>
              <w:jc w:val="center"/>
            </w:tblPrEx>
          </w:tblPrExChange>
        </w:tblPrEx>
        <w:trPr>
          <w:trHeight w:val="972"/>
          <w:jc w:val="center"/>
          <w:ins w:id="102" w:author="Author"/>
          <w:trPrChange w:id="103" w:author="Author">
            <w:trPr>
              <w:trHeight w:val="1114"/>
              <w:jc w:val="center"/>
            </w:trPr>
          </w:trPrChange>
        </w:trPr>
        <w:tc>
          <w:tcPr>
            <w:cnfStyle w:val="001000000000" w:firstRow="0" w:lastRow="0" w:firstColumn="1" w:lastColumn="0" w:oddVBand="0" w:evenVBand="0" w:oddHBand="0" w:evenHBand="0" w:firstRowFirstColumn="0" w:firstRowLastColumn="0" w:lastRowFirstColumn="0" w:lastRowLastColumn="0"/>
            <w:tcW w:w="0" w:type="dxa"/>
            <w:vMerge/>
            <w:tcBorders>
              <w:bottom w:val="single" w:sz="4" w:space="0" w:color="95B3D7"/>
            </w:tcBorders>
            <w:tcPrChange w:id="104" w:author="Author">
              <w:tcPr>
                <w:tcW w:w="4675" w:type="dxa"/>
                <w:vMerge/>
                <w:tcBorders>
                  <w:bottom w:val="single" w:sz="4" w:space="0" w:color="95B3D7"/>
                </w:tcBorders>
              </w:tcPr>
            </w:tcPrChange>
          </w:tcPr>
          <w:p w14:paraId="4FFEE73E" w14:textId="77777777" w:rsidR="001D75B2" w:rsidRPr="001D75B2" w:rsidRDefault="001D75B2" w:rsidP="001D75B2">
            <w:pPr>
              <w:tabs>
                <w:tab w:val="left" w:pos="794"/>
                <w:tab w:val="left" w:pos="1191"/>
                <w:tab w:val="left" w:pos="1588"/>
                <w:tab w:val="left" w:pos="1985"/>
              </w:tabs>
              <w:overflowPunct w:val="0"/>
              <w:adjustRightInd w:val="0"/>
              <w:spacing w:before="40" w:after="40"/>
              <w:textAlignment w:val="baseline"/>
              <w:rPr>
                <w:ins w:id="105" w:author="Author"/>
                <w:rFonts w:eastAsia="Calibri" w:cs="Calibri"/>
                <w:sz w:val="22"/>
                <w:szCs w:val="22"/>
                <w:lang w:val="en-GB"/>
              </w:rPr>
            </w:pPr>
          </w:p>
        </w:tc>
        <w:tc>
          <w:tcPr>
            <w:tcW w:w="0" w:type="dxa"/>
            <w:tcBorders>
              <w:bottom w:val="single" w:sz="4" w:space="0" w:color="95B3D7"/>
            </w:tcBorders>
            <w:tcPrChange w:id="106" w:author="Author">
              <w:tcPr>
                <w:tcW w:w="4488" w:type="dxa"/>
                <w:tcBorders>
                  <w:bottom w:val="single" w:sz="4" w:space="0" w:color="95B3D7"/>
                </w:tcBorders>
              </w:tcPr>
            </w:tcPrChange>
          </w:tcPr>
          <w:p w14:paraId="00FA0327" w14:textId="5BDE5989" w:rsidR="001D75B2" w:rsidRPr="001D75B2" w:rsidRDefault="001D75B2" w:rsidP="001D75B2">
            <w:pPr>
              <w:tabs>
                <w:tab w:val="left" w:pos="794"/>
                <w:tab w:val="left" w:pos="1191"/>
                <w:tab w:val="left" w:pos="1588"/>
                <w:tab w:val="left" w:pos="1985"/>
              </w:tabs>
              <w:overflowPunct w:val="0"/>
              <w:adjustRightInd w:val="0"/>
              <w:spacing w:before="40" w:after="40"/>
              <w:jc w:val="both"/>
              <w:textAlignment w:val="baseline"/>
              <w:cnfStyle w:val="000000000000" w:firstRow="0" w:lastRow="0" w:firstColumn="0" w:lastColumn="0" w:oddVBand="0" w:evenVBand="0" w:oddHBand="0" w:evenHBand="0" w:firstRowFirstColumn="0" w:firstRowLastColumn="0" w:lastRowFirstColumn="0" w:lastRowLastColumn="0"/>
              <w:rPr>
                <w:ins w:id="107" w:author="Author"/>
                <w:rFonts w:eastAsia="Calibri" w:cs="Calibri"/>
                <w:color w:val="000000"/>
                <w:sz w:val="20"/>
                <w:szCs w:val="22"/>
                <w:lang w:val="en-GB"/>
              </w:rPr>
            </w:pPr>
            <w:ins w:id="108" w:author="Author">
              <w:r w:rsidRPr="001D75B2">
                <w:rPr>
                  <w:rFonts w:eastAsia="Calibri" w:cs="Calibri"/>
                  <w:color w:val="000000"/>
                  <w:sz w:val="20"/>
                  <w:szCs w:val="20"/>
                  <w:lang w:val="en-GB"/>
                </w:rPr>
                <w:t xml:space="preserve">Percentage of Member States that submitted valid data no older than three years for at least five of </w:t>
              </w:r>
              <w:r w:rsidRPr="001D75B2" w:rsidDel="009C4D35">
                <w:rPr>
                  <w:rFonts w:eastAsia="Calibri" w:cs="Calibri"/>
                  <w:color w:val="000000"/>
                  <w:sz w:val="20"/>
                  <w:szCs w:val="20"/>
                  <w:lang w:val="en-GB"/>
                </w:rPr>
                <w:t xml:space="preserve">the </w:t>
              </w:r>
              <w:r w:rsidRPr="001D75B2">
                <w:rPr>
                  <w:rFonts w:eastAsia="Calibri" w:cs="Calibri"/>
                  <w:color w:val="000000"/>
                  <w:sz w:val="20"/>
                  <w:szCs w:val="20"/>
                  <w:lang w:val="en-GB"/>
                </w:rPr>
                <w:t>ICT skills listed in the questionnaire.</w:t>
              </w:r>
            </w:ins>
          </w:p>
        </w:tc>
      </w:tr>
    </w:tbl>
    <w:p w14:paraId="480FD9B7" w14:textId="77777777" w:rsidR="001D75B2" w:rsidRPr="001D75B2" w:rsidRDefault="001D75B2" w:rsidP="001D75B2">
      <w:pPr>
        <w:tabs>
          <w:tab w:val="left" w:pos="794"/>
          <w:tab w:val="left" w:pos="1191"/>
          <w:tab w:val="left" w:pos="1588"/>
          <w:tab w:val="left" w:pos="1985"/>
        </w:tabs>
        <w:overflowPunct w:val="0"/>
        <w:autoSpaceDE w:val="0"/>
        <w:autoSpaceDN w:val="0"/>
        <w:adjustRightInd w:val="0"/>
        <w:spacing w:before="120" w:after="120"/>
        <w:textAlignment w:val="baseline"/>
        <w:rPr>
          <w:rFonts w:ascii="Calibri" w:eastAsia="Times New Roman" w:hAnsi="Calibri" w:cs="Calibri"/>
          <w:b/>
          <w:u w:val="single"/>
          <w:lang w:val="en-GB"/>
        </w:rPr>
      </w:pPr>
      <w:r w:rsidRPr="001D75B2">
        <w:rPr>
          <w:rFonts w:ascii="Calibri" w:eastAsia="Times New Roman" w:hAnsi="Calibri" w:cs="Calibri"/>
          <w:b/>
          <w:u w:val="single"/>
          <w:lang w:val="en-GB"/>
        </w:rPr>
        <w:t>Resource Mobilization and International Cooperation</w:t>
      </w:r>
    </w:p>
    <w:p w14:paraId="23202ADF" w14:textId="77777777" w:rsidR="001D75B2" w:rsidRPr="001D75B2" w:rsidRDefault="001D75B2" w:rsidP="001D75B2">
      <w:pPr>
        <w:tabs>
          <w:tab w:val="left" w:pos="794"/>
          <w:tab w:val="left" w:pos="1191"/>
          <w:tab w:val="left" w:pos="1588"/>
          <w:tab w:val="left" w:pos="1985"/>
        </w:tabs>
        <w:overflowPunct w:val="0"/>
        <w:autoSpaceDE w:val="0"/>
        <w:autoSpaceDN w:val="0"/>
        <w:adjustRightInd w:val="0"/>
        <w:spacing w:before="120" w:after="120"/>
        <w:textAlignment w:val="baseline"/>
        <w:rPr>
          <w:rFonts w:ascii="Calibri" w:eastAsia="Times New Roman" w:hAnsi="Calibri" w:cs="Calibri"/>
          <w:lang w:val="en-GB"/>
        </w:rPr>
      </w:pPr>
      <w:r w:rsidRPr="001D75B2">
        <w:rPr>
          <w:rFonts w:ascii="Calibri" w:eastAsia="Times New Roman" w:hAnsi="Calibri" w:cs="Calibri"/>
          <w:lang w:val="en-GB"/>
        </w:rPr>
        <w:t xml:space="preserve">The focus of this priority is on mobilizing and attracting resources for developing countries in responding to their respective needs with localised solutions and fostering international cooperation on telecommunication/ICT development issues. In this process, the varying and specific needs of developing countries, including Least Developed Countries (LDCs), Small Island Developing States (SIDS), Landlocked Developing Countries (LLDCs) and countries with economies in transition, as well as underserved </w:t>
      </w:r>
      <w:ins w:id="109" w:author="Author">
        <w:r w:rsidRPr="001D75B2">
          <w:rPr>
            <w:rFonts w:ascii="Calibri" w:eastAsia="Times New Roman" w:hAnsi="Calibri" w:cs="Calibri"/>
            <w:lang w:val="en-GB"/>
          </w:rPr>
          <w:t xml:space="preserve">populations </w:t>
        </w:r>
      </w:ins>
      <w:r w:rsidRPr="001D75B2">
        <w:rPr>
          <w:rFonts w:ascii="Calibri" w:eastAsia="Times New Roman" w:hAnsi="Calibri" w:cs="Calibri"/>
          <w:lang w:val="en-GB"/>
        </w:rPr>
        <w:t>and</w:t>
      </w:r>
      <w:del w:id="110" w:author="Author">
        <w:r w:rsidRPr="001D75B2" w:rsidDel="00BC57A1">
          <w:rPr>
            <w:rFonts w:ascii="Calibri" w:eastAsia="Times New Roman" w:hAnsi="Calibri" w:cs="Calibri"/>
            <w:lang w:val="en-GB"/>
          </w:rPr>
          <w:delText xml:space="preserve"> </w:delText>
        </w:r>
      </w:del>
      <w:ins w:id="111" w:author="Author">
        <w:r w:rsidRPr="001D75B2">
          <w:rPr>
            <w:rFonts w:ascii="Calibri" w:eastAsia="Times New Roman" w:hAnsi="Calibri" w:cs="Calibri"/>
            <w:lang w:val="en-GB"/>
          </w:rPr>
          <w:t xml:space="preserve"> persons in </w:t>
        </w:r>
      </w:ins>
      <w:r w:rsidRPr="001D75B2">
        <w:rPr>
          <w:rFonts w:ascii="Calibri" w:eastAsia="Times New Roman" w:hAnsi="Calibri" w:cs="Calibri"/>
          <w:lang w:val="en-GB"/>
        </w:rPr>
        <w:t xml:space="preserve">vulnerable </w:t>
      </w:r>
      <w:del w:id="112" w:author="Author">
        <w:r w:rsidRPr="001D75B2" w:rsidDel="00BC57A1">
          <w:rPr>
            <w:rFonts w:ascii="Calibri" w:eastAsia="Times New Roman" w:hAnsi="Calibri" w:cs="Calibri"/>
            <w:lang w:val="en-GB"/>
          </w:rPr>
          <w:delText>populations</w:delText>
        </w:r>
      </w:del>
      <w:ins w:id="113" w:author="Author">
        <w:r w:rsidRPr="001D75B2">
          <w:rPr>
            <w:rFonts w:ascii="Calibri" w:eastAsia="Times New Roman" w:hAnsi="Calibri" w:cs="Calibri"/>
            <w:lang w:val="en-GB"/>
          </w:rPr>
          <w:t>situations</w:t>
        </w:r>
      </w:ins>
      <w:r w:rsidRPr="001D75B2">
        <w:rPr>
          <w:rFonts w:ascii="Calibri" w:eastAsia="Times New Roman" w:hAnsi="Calibri" w:cs="Calibri"/>
          <w:lang w:val="en-GB"/>
        </w:rPr>
        <w:t>, should be prioritized and given due attention.</w:t>
      </w:r>
    </w:p>
    <w:p w14:paraId="24195FAA" w14:textId="77777777" w:rsidR="001D75B2" w:rsidRPr="001D75B2" w:rsidRDefault="001D75B2" w:rsidP="001D75B2">
      <w:pPr>
        <w:tabs>
          <w:tab w:val="left" w:pos="794"/>
          <w:tab w:val="left" w:pos="1191"/>
          <w:tab w:val="left" w:pos="1588"/>
          <w:tab w:val="left" w:pos="1985"/>
        </w:tabs>
        <w:overflowPunct w:val="0"/>
        <w:autoSpaceDE w:val="0"/>
        <w:autoSpaceDN w:val="0"/>
        <w:adjustRightInd w:val="0"/>
        <w:spacing w:before="120" w:after="120"/>
        <w:textAlignment w:val="baseline"/>
        <w:rPr>
          <w:rFonts w:ascii="Calibri" w:eastAsia="Times New Roman" w:hAnsi="Calibri" w:cs="Calibri"/>
          <w:lang w:val="en-GB"/>
        </w:rPr>
      </w:pPr>
      <w:r w:rsidRPr="001D75B2">
        <w:rPr>
          <w:rFonts w:ascii="Calibri" w:eastAsia="Times New Roman" w:hAnsi="Calibri" w:cs="Calibri"/>
          <w:lang w:val="en-GB"/>
        </w:rPr>
        <w:t xml:space="preserve">Additionally, funding requirements do not always account for the specific economic realities and development priorities of these countries, limiting their ability to participate in/undertake critical digital development projects. Additionally, challenges such as limited access to technical expertise, insufficient local data for project assessments, and heavy reliance on external parties further complicate efforts to qualify for funding. </w:t>
      </w:r>
    </w:p>
    <w:p w14:paraId="7C77CE80" w14:textId="77777777" w:rsidR="001D75B2" w:rsidRPr="001D75B2" w:rsidRDefault="001D75B2" w:rsidP="001D75B2">
      <w:pPr>
        <w:tabs>
          <w:tab w:val="left" w:pos="794"/>
          <w:tab w:val="left" w:pos="1191"/>
          <w:tab w:val="left" w:pos="1588"/>
          <w:tab w:val="left" w:pos="1985"/>
        </w:tabs>
        <w:overflowPunct w:val="0"/>
        <w:autoSpaceDE w:val="0"/>
        <w:autoSpaceDN w:val="0"/>
        <w:adjustRightInd w:val="0"/>
        <w:spacing w:before="120" w:after="120"/>
        <w:textAlignment w:val="baseline"/>
        <w:rPr>
          <w:rFonts w:ascii="Calibri" w:eastAsia="Times New Roman" w:hAnsi="Calibri" w:cs="Calibri"/>
          <w:lang w:val="en-GB"/>
        </w:rPr>
      </w:pPr>
      <w:r w:rsidRPr="001D75B2">
        <w:rPr>
          <w:rFonts w:ascii="Calibri" w:eastAsia="Times New Roman" w:hAnsi="Calibri" w:cs="Calibri"/>
          <w:lang w:val="en-GB"/>
        </w:rPr>
        <w:t>To address these gaps so that there is broad access and so developing countries have equal opportunities to participate in/benefit from resource mobilisation efforts, it is crucial to explore innovative partnerships, adopt practical and adaptable requirements, and ensure transparency regarding the factors considered by different funding mechanisms. Targeted capacity-building initiatives should also be pursued to strengthen the ability of these countries to understand and meet funding requirements, effectively manage allocated resources, navigate funding processes, and independently maintain and scale initiatives after initial implementation. ITU also recognizes the importance of cultivating strategic partnerships with United Nations agencies and other organizations, including standardization bodies, to enhance cooperation for addressing challenges across the telecommunications/ICTs sector towards the delivery of the WSIS Action Lines and achievement of the 2030 SDGs. These partnerships enable the sustainability of the ITU’s work and expands its potential impact by focusing on its mandate as the UN’s specialised agency for telecommunications/ICTs while respecting the work and competencies of other agencies.</w:t>
      </w:r>
    </w:p>
    <w:p w14:paraId="1B3A0B39" w14:textId="3BBAB2E5" w:rsidR="001D75B2" w:rsidRPr="001D75B2" w:rsidRDefault="001D75B2" w:rsidP="001D75B2">
      <w:pPr>
        <w:widowControl w:val="0"/>
        <w:pBdr>
          <w:top w:val="nil"/>
          <w:left w:val="nil"/>
          <w:bottom w:val="nil"/>
          <w:right w:val="nil"/>
          <w:between w:val="nil"/>
        </w:pBdr>
        <w:tabs>
          <w:tab w:val="left" w:pos="794"/>
          <w:tab w:val="left" w:pos="1191"/>
          <w:tab w:val="left" w:pos="1588"/>
          <w:tab w:val="left" w:pos="1985"/>
        </w:tabs>
        <w:overflowPunct w:val="0"/>
        <w:autoSpaceDE w:val="0"/>
        <w:autoSpaceDN w:val="0"/>
        <w:adjustRightInd w:val="0"/>
        <w:spacing w:before="120" w:after="120"/>
        <w:ind w:right="109"/>
        <w:textAlignment w:val="baseline"/>
        <w:rPr>
          <w:rFonts w:ascii="Calibri" w:eastAsia="Times New Roman" w:hAnsi="Calibri" w:cs="Calibri"/>
          <w:i/>
          <w:color w:val="000000"/>
          <w:lang w:val="en-GB"/>
        </w:rPr>
      </w:pPr>
      <w:r w:rsidRPr="001D75B2">
        <w:rPr>
          <w:rFonts w:ascii="Calibri" w:eastAsia="Times New Roman" w:hAnsi="Calibri" w:cs="Calibri"/>
          <w:i/>
          <w:color w:val="000000"/>
          <w:lang w:val="en-GB"/>
        </w:rPr>
        <w:lastRenderedPageBreak/>
        <w:t xml:space="preserve">Outcomes and </w:t>
      </w:r>
      <w:r w:rsidRPr="00056C02">
        <w:rPr>
          <w:rFonts w:ascii="Calibri" w:eastAsia="Times New Roman" w:hAnsi="Calibri" w:cs="Calibri"/>
          <w:i/>
          <w:color w:val="000000"/>
          <w:lang w:val="en-GB"/>
        </w:rPr>
        <w:t xml:space="preserve">Indictors </w:t>
      </w:r>
      <w:del w:id="114" w:author="Author">
        <w:r w:rsidRPr="005B3A04" w:rsidDel="000429F1">
          <w:rPr>
            <w:rFonts w:ascii="Calibri" w:eastAsia="Times New Roman" w:hAnsi="Calibri" w:cs="Calibri"/>
            <w:i/>
            <w:color w:val="000000"/>
            <w:lang w:val="en-GB"/>
            <w:rPrChange w:id="115" w:author="Author">
              <w:rPr>
                <w:rFonts w:ascii="Calibri" w:eastAsia="Times New Roman" w:hAnsi="Calibri" w:cs="Calibri"/>
                <w:i/>
                <w:color w:val="000000"/>
                <w:highlight w:val="red"/>
                <w:lang w:val="en-GB"/>
              </w:rPr>
            </w:rPrChange>
          </w:rPr>
          <w:delText>(KPIs)</w:delText>
        </w:r>
      </w:del>
    </w:p>
    <w:tbl>
      <w:tblPr>
        <w:tblStyle w:val="GridTable4-Accent11"/>
        <w:tblW w:w="5000" w:type="pct"/>
        <w:tblLook w:val="04A0" w:firstRow="1" w:lastRow="0" w:firstColumn="1" w:lastColumn="0" w:noHBand="0" w:noVBand="1"/>
      </w:tblPr>
      <w:tblGrid>
        <w:gridCol w:w="5022"/>
        <w:gridCol w:w="4141"/>
      </w:tblGrid>
      <w:tr w:rsidR="001D75B2" w:rsidRPr="001D75B2" w14:paraId="7DD40889" w14:textId="77777777" w:rsidTr="001764A5">
        <w:trPr>
          <w:cnfStyle w:val="100000000000" w:firstRow="1" w:lastRow="0" w:firstColumn="0" w:lastColumn="0" w:oddVBand="0" w:evenVBand="0" w:oddHBand="0" w:evenHBand="0" w:firstRowFirstColumn="0" w:firstRowLastColumn="0" w:lastRowFirstColumn="0" w:lastRowLastColumn="0"/>
          <w:trHeight w:val="300"/>
          <w:tblHeader/>
        </w:trPr>
        <w:tc>
          <w:tcPr>
            <w:cnfStyle w:val="001000000000" w:firstRow="0" w:lastRow="0" w:firstColumn="1" w:lastColumn="0" w:oddVBand="0" w:evenVBand="0" w:oddHBand="0" w:evenHBand="0" w:firstRowFirstColumn="0" w:firstRowLastColumn="0" w:lastRowFirstColumn="0" w:lastRowLastColumn="0"/>
            <w:tcW w:w="5022" w:type="dxa"/>
          </w:tcPr>
          <w:p w14:paraId="1CCD53F7" w14:textId="77777777" w:rsidR="001D75B2" w:rsidRPr="001D75B2" w:rsidRDefault="001D75B2" w:rsidP="001D75B2">
            <w:pPr>
              <w:tabs>
                <w:tab w:val="left" w:pos="794"/>
                <w:tab w:val="left" w:pos="1191"/>
                <w:tab w:val="left" w:pos="1588"/>
                <w:tab w:val="left" w:pos="1985"/>
              </w:tabs>
              <w:overflowPunct w:val="0"/>
              <w:adjustRightInd w:val="0"/>
              <w:spacing w:before="40" w:after="40"/>
              <w:jc w:val="both"/>
              <w:textAlignment w:val="baseline"/>
              <w:rPr>
                <w:rFonts w:eastAsia="Calibri" w:cs="Calibri"/>
                <w:sz w:val="22"/>
                <w:szCs w:val="22"/>
                <w:lang w:val="en-GB"/>
              </w:rPr>
            </w:pPr>
            <w:r w:rsidRPr="001D75B2">
              <w:rPr>
                <w:rFonts w:eastAsia="Calibri" w:cs="Calibri"/>
                <w:sz w:val="22"/>
                <w:szCs w:val="22"/>
                <w:lang w:val="en-GB"/>
              </w:rPr>
              <w:t>Outcomes</w:t>
            </w:r>
          </w:p>
        </w:tc>
        <w:tc>
          <w:tcPr>
            <w:tcW w:w="4141" w:type="dxa"/>
          </w:tcPr>
          <w:p w14:paraId="0C1ADE6F" w14:textId="77777777" w:rsidR="001D75B2" w:rsidRPr="001D75B2" w:rsidRDefault="001D75B2" w:rsidP="001D75B2">
            <w:pPr>
              <w:tabs>
                <w:tab w:val="left" w:pos="794"/>
                <w:tab w:val="left" w:pos="1191"/>
                <w:tab w:val="left" w:pos="1588"/>
                <w:tab w:val="left" w:pos="1985"/>
              </w:tabs>
              <w:overflowPunct w:val="0"/>
              <w:adjustRightInd w:val="0"/>
              <w:spacing w:before="40" w:after="40"/>
              <w:jc w:val="both"/>
              <w:textAlignment w:val="baseline"/>
              <w:cnfStyle w:val="100000000000" w:firstRow="1" w:lastRow="0" w:firstColumn="0" w:lastColumn="0" w:oddVBand="0" w:evenVBand="0" w:oddHBand="0" w:evenHBand="0" w:firstRowFirstColumn="0" w:firstRowLastColumn="0" w:lastRowFirstColumn="0" w:lastRowLastColumn="0"/>
              <w:rPr>
                <w:rFonts w:eastAsia="Calibri" w:cs="Calibri"/>
                <w:sz w:val="22"/>
                <w:szCs w:val="22"/>
                <w:lang w:val="en-GB"/>
              </w:rPr>
            </w:pPr>
            <w:r w:rsidRPr="001D75B2">
              <w:rPr>
                <w:rFonts w:eastAsia="Calibri" w:cs="Calibri"/>
                <w:sz w:val="22"/>
                <w:szCs w:val="22"/>
                <w:lang w:val="en-GB"/>
              </w:rPr>
              <w:t>Indictors</w:t>
            </w:r>
          </w:p>
        </w:tc>
      </w:tr>
      <w:tr w:rsidR="001764A5" w:rsidRPr="001D75B2" w14:paraId="4DC50BE2" w14:textId="77777777" w:rsidTr="001764A5">
        <w:trPr>
          <w:cnfStyle w:val="000000100000" w:firstRow="0" w:lastRow="0" w:firstColumn="0" w:lastColumn="0" w:oddVBand="0" w:evenVBand="0" w:oddHBand="1" w:evenHBand="0" w:firstRowFirstColumn="0" w:firstRowLastColumn="0" w:lastRowFirstColumn="0" w:lastRowLastColumn="0"/>
          <w:trHeight w:val="1352"/>
        </w:trPr>
        <w:tc>
          <w:tcPr>
            <w:cnfStyle w:val="001000000000" w:firstRow="0" w:lastRow="0" w:firstColumn="1" w:lastColumn="0" w:oddVBand="0" w:evenVBand="0" w:oddHBand="0" w:evenHBand="0" w:firstRowFirstColumn="0" w:firstRowLastColumn="0" w:lastRowFirstColumn="0" w:lastRowLastColumn="0"/>
            <w:tcW w:w="5022" w:type="dxa"/>
          </w:tcPr>
          <w:p w14:paraId="4A586329" w14:textId="77777777" w:rsidR="001764A5" w:rsidRPr="001D75B2" w:rsidRDefault="001764A5" w:rsidP="001D75B2">
            <w:pPr>
              <w:tabs>
                <w:tab w:val="left" w:pos="794"/>
                <w:tab w:val="left" w:pos="1191"/>
                <w:tab w:val="left" w:pos="1588"/>
                <w:tab w:val="left" w:pos="1985"/>
              </w:tabs>
              <w:overflowPunct w:val="0"/>
              <w:adjustRightInd w:val="0"/>
              <w:spacing w:before="40" w:after="40"/>
              <w:jc w:val="both"/>
              <w:textAlignment w:val="baseline"/>
              <w:rPr>
                <w:rFonts w:eastAsia="Calibri" w:cs="Calibri"/>
                <w:sz w:val="22"/>
                <w:szCs w:val="22"/>
                <w:lang w:val="en-GB"/>
              </w:rPr>
            </w:pPr>
            <w:r w:rsidRPr="001D75B2">
              <w:rPr>
                <w:rFonts w:eastAsia="Calibri" w:cs="Calibri"/>
                <w:sz w:val="22"/>
                <w:szCs w:val="22"/>
                <w:lang w:val="en-GB"/>
              </w:rPr>
              <w:t>Strengthened resource-mobilization strategy through cooperation with international and regional financial and development institutions</w:t>
            </w:r>
          </w:p>
        </w:tc>
        <w:tc>
          <w:tcPr>
            <w:tcW w:w="4141" w:type="dxa"/>
            <w:vMerge w:val="restart"/>
          </w:tcPr>
          <w:p w14:paraId="3EAD9113" w14:textId="2B3A1E41" w:rsidR="001764A5" w:rsidRPr="001D75B2" w:rsidRDefault="001764A5" w:rsidP="001D75B2">
            <w:pPr>
              <w:tabs>
                <w:tab w:val="left" w:pos="794"/>
                <w:tab w:val="left" w:pos="1191"/>
                <w:tab w:val="left" w:pos="1588"/>
                <w:tab w:val="left" w:pos="1985"/>
              </w:tabs>
              <w:overflowPunct w:val="0"/>
              <w:adjustRightInd w:val="0"/>
              <w:spacing w:before="40" w:after="40"/>
              <w:jc w:val="both"/>
              <w:textAlignment w:val="baseline"/>
              <w:cnfStyle w:val="000000100000" w:firstRow="0" w:lastRow="0" w:firstColumn="0" w:lastColumn="0" w:oddVBand="0" w:evenVBand="0" w:oddHBand="1" w:evenHBand="0" w:firstRowFirstColumn="0" w:firstRowLastColumn="0" w:lastRowFirstColumn="0" w:lastRowLastColumn="0"/>
              <w:rPr>
                <w:ins w:id="116" w:author="Author"/>
                <w:rFonts w:eastAsia="Calibri" w:cs="Calibri"/>
                <w:b/>
                <w:bCs/>
                <w:lang w:val="en-GB"/>
              </w:rPr>
            </w:pPr>
            <w:del w:id="117" w:author="Author">
              <w:r w:rsidRPr="001D75B2" w:rsidDel="001764A5">
                <w:rPr>
                  <w:rFonts w:eastAsia="Calibri" w:cs="Calibri"/>
                  <w:b/>
                  <w:bCs/>
                  <w:lang w:val="en-GB"/>
                </w:rPr>
                <w:delText>To be further defined</w:delText>
              </w:r>
            </w:del>
          </w:p>
          <w:p w14:paraId="2CCB387D" w14:textId="77777777" w:rsidR="001764A5" w:rsidRDefault="001764A5" w:rsidP="001764A5">
            <w:pPr>
              <w:tabs>
                <w:tab w:val="left" w:pos="794"/>
                <w:tab w:val="left" w:pos="1191"/>
                <w:tab w:val="left" w:pos="1588"/>
                <w:tab w:val="left" w:pos="1985"/>
              </w:tabs>
              <w:overflowPunct w:val="0"/>
              <w:adjustRightInd w:val="0"/>
              <w:spacing w:before="40" w:after="40"/>
              <w:jc w:val="both"/>
              <w:textAlignment w:val="baseline"/>
              <w:cnfStyle w:val="000000100000" w:firstRow="0" w:lastRow="0" w:firstColumn="0" w:lastColumn="0" w:oddVBand="0" w:evenVBand="0" w:oddHBand="1" w:evenHBand="0" w:firstRowFirstColumn="0" w:firstRowLastColumn="0" w:lastRowFirstColumn="0" w:lastRowLastColumn="0"/>
              <w:rPr>
                <w:ins w:id="118" w:author="Author"/>
                <w:rFonts w:eastAsia="Calibri"/>
                <w:sz w:val="20"/>
                <w:szCs w:val="22"/>
                <w:lang w:val="en-GB"/>
              </w:rPr>
            </w:pPr>
            <w:ins w:id="119" w:author="Author">
              <w:r w:rsidRPr="001D75B2">
                <w:rPr>
                  <w:rFonts w:eastAsia="Calibri"/>
                  <w:sz w:val="20"/>
                  <w:szCs w:val="22"/>
                  <w:lang w:val="en-GB"/>
                </w:rPr>
                <w:t>Number of ICT development agreements signed between ITU and partners to support implementation of the WTDC Action Plan</w:t>
              </w:r>
            </w:ins>
          </w:p>
          <w:p w14:paraId="4022B77A" w14:textId="68904B23" w:rsidR="001764A5" w:rsidRDefault="001764A5" w:rsidP="001764A5">
            <w:pPr>
              <w:tabs>
                <w:tab w:val="left" w:pos="794"/>
                <w:tab w:val="left" w:pos="1191"/>
                <w:tab w:val="left" w:pos="1588"/>
                <w:tab w:val="left" w:pos="1985"/>
              </w:tabs>
              <w:overflowPunct w:val="0"/>
              <w:adjustRightInd w:val="0"/>
              <w:spacing w:before="40" w:after="40"/>
              <w:jc w:val="both"/>
              <w:textAlignment w:val="baseline"/>
              <w:cnfStyle w:val="000000100000" w:firstRow="0" w:lastRow="0" w:firstColumn="0" w:lastColumn="0" w:oddVBand="0" w:evenVBand="0" w:oddHBand="1" w:evenHBand="0" w:firstRowFirstColumn="0" w:firstRowLastColumn="0" w:lastRowFirstColumn="0" w:lastRowLastColumn="0"/>
              <w:rPr>
                <w:ins w:id="120" w:author="Author"/>
                <w:rFonts w:eastAsia="Calibri"/>
                <w:sz w:val="20"/>
                <w:szCs w:val="22"/>
                <w:lang w:val="en-GB"/>
              </w:rPr>
            </w:pPr>
            <w:ins w:id="121" w:author="Author">
              <w:r>
                <w:rPr>
                  <w:rFonts w:eastAsia="Calibri"/>
                  <w:sz w:val="20"/>
                  <w:szCs w:val="22"/>
                  <w:lang w:val="en-GB"/>
                </w:rPr>
                <w:t xml:space="preserve">Number of impact evaluation reports produced under each </w:t>
              </w:r>
              <w:r w:rsidR="00AB1420">
                <w:rPr>
                  <w:rFonts w:eastAsia="Calibri"/>
                  <w:sz w:val="20"/>
                  <w:szCs w:val="22"/>
                  <w:lang w:val="en-GB"/>
                </w:rPr>
                <w:t xml:space="preserve">ITU-D partnership </w:t>
              </w:r>
              <w:r>
                <w:rPr>
                  <w:rFonts w:eastAsia="Calibri"/>
                  <w:sz w:val="20"/>
                  <w:szCs w:val="22"/>
                  <w:lang w:val="en-GB"/>
                </w:rPr>
                <w:t xml:space="preserve">agreement </w:t>
              </w:r>
            </w:ins>
          </w:p>
          <w:p w14:paraId="193E25E8" w14:textId="77777777" w:rsidR="001764A5" w:rsidRDefault="001764A5" w:rsidP="001764A5">
            <w:pPr>
              <w:tabs>
                <w:tab w:val="left" w:pos="794"/>
                <w:tab w:val="left" w:pos="1191"/>
                <w:tab w:val="left" w:pos="1588"/>
                <w:tab w:val="left" w:pos="1985"/>
              </w:tabs>
              <w:overflowPunct w:val="0"/>
              <w:adjustRightInd w:val="0"/>
              <w:spacing w:before="40" w:after="40"/>
              <w:jc w:val="both"/>
              <w:textAlignment w:val="baseline"/>
              <w:cnfStyle w:val="000000100000" w:firstRow="0" w:lastRow="0" w:firstColumn="0" w:lastColumn="0" w:oddVBand="0" w:evenVBand="0" w:oddHBand="1" w:evenHBand="0" w:firstRowFirstColumn="0" w:firstRowLastColumn="0" w:lastRowFirstColumn="0" w:lastRowLastColumn="0"/>
              <w:rPr>
                <w:ins w:id="122" w:author="Author"/>
                <w:rFonts w:eastAsia="Calibri"/>
                <w:sz w:val="20"/>
                <w:szCs w:val="22"/>
                <w:lang w:val="en-GB"/>
              </w:rPr>
            </w:pPr>
          </w:p>
          <w:p w14:paraId="23A360CB" w14:textId="14E24C1E" w:rsidR="001764A5" w:rsidRPr="001D75B2" w:rsidRDefault="001764A5" w:rsidP="001D75B2">
            <w:pPr>
              <w:tabs>
                <w:tab w:val="left" w:pos="794"/>
                <w:tab w:val="left" w:pos="1191"/>
                <w:tab w:val="left" w:pos="1588"/>
                <w:tab w:val="left" w:pos="1985"/>
              </w:tabs>
              <w:overflowPunct w:val="0"/>
              <w:adjustRightInd w:val="0"/>
              <w:spacing w:before="40" w:after="40"/>
              <w:jc w:val="both"/>
              <w:textAlignment w:val="baseline"/>
              <w:cnfStyle w:val="000000100000" w:firstRow="0" w:lastRow="0" w:firstColumn="0" w:lastColumn="0" w:oddVBand="0" w:evenVBand="0" w:oddHBand="1" w:evenHBand="0" w:firstRowFirstColumn="0" w:firstRowLastColumn="0" w:lastRowFirstColumn="0" w:lastRowLastColumn="0"/>
              <w:rPr>
                <w:rFonts w:eastAsia="Calibri" w:cs="Calibri"/>
                <w:b/>
                <w:bCs/>
                <w:lang w:val="en-GB"/>
              </w:rPr>
            </w:pPr>
            <w:ins w:id="123" w:author="Author">
              <w:r w:rsidRPr="001764A5">
                <w:rPr>
                  <w:rFonts w:eastAsia="Calibri"/>
                  <w:sz w:val="20"/>
                  <w:szCs w:val="22"/>
                  <w:lang w:val="en-GB"/>
                </w:rPr>
                <w:t>Number of contributing partners to ITU-D Projects</w:t>
              </w:r>
            </w:ins>
          </w:p>
        </w:tc>
      </w:tr>
      <w:tr w:rsidR="001764A5" w:rsidRPr="001D75B2" w14:paraId="77C6B1FA" w14:textId="77777777" w:rsidTr="001764A5">
        <w:trPr>
          <w:trHeight w:val="300"/>
        </w:trPr>
        <w:tc>
          <w:tcPr>
            <w:cnfStyle w:val="001000000000" w:firstRow="0" w:lastRow="0" w:firstColumn="1" w:lastColumn="0" w:oddVBand="0" w:evenVBand="0" w:oddHBand="0" w:evenHBand="0" w:firstRowFirstColumn="0" w:firstRowLastColumn="0" w:lastRowFirstColumn="0" w:lastRowLastColumn="0"/>
            <w:tcW w:w="5022" w:type="dxa"/>
          </w:tcPr>
          <w:p w14:paraId="1B65C986" w14:textId="77777777" w:rsidR="001764A5" w:rsidRPr="001D75B2" w:rsidRDefault="001764A5" w:rsidP="001D75B2">
            <w:pPr>
              <w:tabs>
                <w:tab w:val="left" w:pos="794"/>
                <w:tab w:val="left" w:pos="1191"/>
                <w:tab w:val="left" w:pos="1588"/>
                <w:tab w:val="left" w:pos="1985"/>
              </w:tabs>
              <w:overflowPunct w:val="0"/>
              <w:adjustRightInd w:val="0"/>
              <w:spacing w:before="40" w:after="40"/>
              <w:textAlignment w:val="baseline"/>
              <w:rPr>
                <w:rFonts w:eastAsia="Calibri" w:cs="Calibri"/>
                <w:sz w:val="22"/>
                <w:szCs w:val="22"/>
                <w:lang w:val="en-GB"/>
              </w:rPr>
            </w:pPr>
            <w:r w:rsidRPr="001D75B2">
              <w:rPr>
                <w:rFonts w:eastAsia="Calibri" w:cs="Calibri"/>
                <w:sz w:val="22"/>
                <w:szCs w:val="22"/>
                <w:lang w:val="en-GB"/>
              </w:rPr>
              <w:t>Strengthened United Nations-wide joint planning, collaboration and cooperation and with financial and development institutions at the international and regional levels on achieving the 2030 SDGs related to telecommunication/ICT development matters.</w:t>
            </w:r>
          </w:p>
        </w:tc>
        <w:tc>
          <w:tcPr>
            <w:tcW w:w="4141" w:type="dxa"/>
            <w:vMerge/>
            <w:shd w:val="clear" w:color="auto" w:fill="DBE5F1"/>
          </w:tcPr>
          <w:p w14:paraId="2AF0ED27" w14:textId="373CA679" w:rsidR="001764A5" w:rsidRPr="001764A5" w:rsidRDefault="001764A5" w:rsidP="001D75B2">
            <w:pPr>
              <w:tabs>
                <w:tab w:val="left" w:pos="794"/>
                <w:tab w:val="left" w:pos="1191"/>
                <w:tab w:val="left" w:pos="1588"/>
                <w:tab w:val="left" w:pos="1985"/>
              </w:tabs>
              <w:overflowPunct w:val="0"/>
              <w:adjustRightInd w:val="0"/>
              <w:spacing w:before="40" w:after="40"/>
              <w:jc w:val="both"/>
              <w:textAlignment w:val="baseline"/>
              <w:cnfStyle w:val="000000000000" w:firstRow="0" w:lastRow="0" w:firstColumn="0" w:lastColumn="0" w:oddVBand="0" w:evenVBand="0" w:oddHBand="0" w:evenHBand="0" w:firstRowFirstColumn="0" w:firstRowLastColumn="0" w:lastRowFirstColumn="0" w:lastRowLastColumn="0"/>
              <w:rPr>
                <w:rFonts w:eastAsia="Calibri"/>
                <w:sz w:val="20"/>
                <w:szCs w:val="22"/>
                <w:lang w:val="en-GB"/>
              </w:rPr>
            </w:pPr>
          </w:p>
        </w:tc>
      </w:tr>
    </w:tbl>
    <w:p w14:paraId="1CA6C899" w14:textId="77777777" w:rsidR="001D75B2" w:rsidRPr="001D75B2" w:rsidRDefault="001D75B2" w:rsidP="001D75B2">
      <w:pPr>
        <w:tabs>
          <w:tab w:val="left" w:pos="794"/>
          <w:tab w:val="left" w:pos="1191"/>
          <w:tab w:val="left" w:pos="1588"/>
          <w:tab w:val="left" w:pos="1985"/>
        </w:tabs>
        <w:overflowPunct w:val="0"/>
        <w:autoSpaceDE w:val="0"/>
        <w:autoSpaceDN w:val="0"/>
        <w:adjustRightInd w:val="0"/>
        <w:spacing w:before="120" w:after="120"/>
        <w:textAlignment w:val="baseline"/>
        <w:rPr>
          <w:rFonts w:ascii="Calibri" w:eastAsia="Times New Roman" w:hAnsi="Calibri" w:cs="Calibri"/>
          <w:b/>
          <w:u w:val="single"/>
          <w:lang w:val="en-GB"/>
        </w:rPr>
      </w:pPr>
      <w:r w:rsidRPr="001D75B2">
        <w:rPr>
          <w:rFonts w:ascii="Calibri" w:eastAsia="Times New Roman" w:hAnsi="Calibri" w:cs="Calibri"/>
          <w:b/>
          <w:u w:val="single"/>
          <w:lang w:val="en-GB"/>
        </w:rPr>
        <w:t>Inclusive, safe and secure telecommunications/ICTs for sustainable development</w:t>
      </w:r>
    </w:p>
    <w:p w14:paraId="456A43F6" w14:textId="77777777" w:rsidR="001D75B2" w:rsidRPr="001D75B2" w:rsidRDefault="001D75B2" w:rsidP="001D75B2">
      <w:pPr>
        <w:tabs>
          <w:tab w:val="left" w:pos="794"/>
          <w:tab w:val="left" w:pos="1191"/>
          <w:tab w:val="left" w:pos="1588"/>
          <w:tab w:val="left" w:pos="1985"/>
        </w:tabs>
        <w:overflowPunct w:val="0"/>
        <w:autoSpaceDE w:val="0"/>
        <w:autoSpaceDN w:val="0"/>
        <w:adjustRightInd w:val="0"/>
        <w:spacing w:before="120" w:after="120"/>
        <w:textAlignment w:val="baseline"/>
        <w:rPr>
          <w:rFonts w:ascii="Calibri" w:eastAsia="Times New Roman" w:hAnsi="Calibri" w:cs="Calibri"/>
          <w:lang w:val="en-GB"/>
        </w:rPr>
      </w:pPr>
      <w:r w:rsidRPr="001D75B2">
        <w:rPr>
          <w:rFonts w:ascii="Calibri" w:eastAsia="Times New Roman" w:hAnsi="Calibri" w:cs="Calibri"/>
          <w:lang w:val="en-GB"/>
        </w:rPr>
        <w:t>The focus of this priority is on providing support for Member States to achieve secure telecommunications/ICTs for digital development, ensuring safe and meaningful telecommunications/ICTs access for all. Specifically, the priority tackles and addresses challenges related to building confidence and security in the use of ICTs, while fostering inclusion on its use, specifically in relation to of women, youth, persons with disabilities and persons with specific needs as well as providing tailored support to Least Developed Countries (LDCs), Landlocked Developing Countries (LLDCs), and Small Island Developing States (SIDS).</w:t>
      </w:r>
    </w:p>
    <w:p w14:paraId="18BE1EEB" w14:textId="033C3898" w:rsidR="001D75B2" w:rsidRPr="001D75B2" w:rsidRDefault="001D75B2" w:rsidP="001D75B2">
      <w:pPr>
        <w:widowControl w:val="0"/>
        <w:pBdr>
          <w:top w:val="nil"/>
          <w:left w:val="nil"/>
          <w:bottom w:val="nil"/>
          <w:right w:val="nil"/>
          <w:between w:val="nil"/>
        </w:pBdr>
        <w:tabs>
          <w:tab w:val="left" w:pos="794"/>
          <w:tab w:val="left" w:pos="1191"/>
          <w:tab w:val="left" w:pos="1588"/>
          <w:tab w:val="left" w:pos="1985"/>
        </w:tabs>
        <w:overflowPunct w:val="0"/>
        <w:autoSpaceDE w:val="0"/>
        <w:autoSpaceDN w:val="0"/>
        <w:adjustRightInd w:val="0"/>
        <w:spacing w:before="120" w:after="120"/>
        <w:ind w:right="109"/>
        <w:textAlignment w:val="baseline"/>
        <w:rPr>
          <w:rFonts w:ascii="Calibri" w:eastAsia="Times New Roman" w:hAnsi="Calibri" w:cs="Calibri"/>
          <w:i/>
          <w:color w:val="000000"/>
          <w:lang w:val="en-GB"/>
        </w:rPr>
      </w:pPr>
      <w:r w:rsidRPr="001D75B2">
        <w:rPr>
          <w:rFonts w:ascii="Calibri" w:eastAsia="Times New Roman" w:hAnsi="Calibri" w:cs="Calibri"/>
          <w:i/>
          <w:color w:val="000000"/>
          <w:lang w:val="en-GB"/>
        </w:rPr>
        <w:t xml:space="preserve">Outcomes and </w:t>
      </w:r>
      <w:r w:rsidRPr="00056C02">
        <w:rPr>
          <w:rFonts w:ascii="Calibri" w:eastAsia="Times New Roman" w:hAnsi="Calibri" w:cs="Calibri"/>
          <w:i/>
          <w:color w:val="000000"/>
          <w:lang w:val="en-GB"/>
        </w:rPr>
        <w:t xml:space="preserve">Indictors </w:t>
      </w:r>
      <w:del w:id="124" w:author="Author">
        <w:r w:rsidRPr="005B3A04" w:rsidDel="000429F1">
          <w:rPr>
            <w:rFonts w:ascii="Calibri" w:eastAsia="Times New Roman" w:hAnsi="Calibri" w:cs="Calibri"/>
            <w:i/>
            <w:color w:val="000000"/>
            <w:lang w:val="en-GB"/>
            <w:rPrChange w:id="125" w:author="Author">
              <w:rPr>
                <w:rFonts w:ascii="Calibri" w:eastAsia="Times New Roman" w:hAnsi="Calibri" w:cs="Calibri"/>
                <w:i/>
                <w:color w:val="000000"/>
                <w:highlight w:val="red"/>
                <w:lang w:val="en-GB"/>
              </w:rPr>
            </w:rPrChange>
          </w:rPr>
          <w:delText>(KPIs)</w:delText>
        </w:r>
        <w:r w:rsidRPr="001D75B2" w:rsidDel="000429F1">
          <w:rPr>
            <w:rFonts w:ascii="Calibri" w:eastAsia="Times New Roman" w:hAnsi="Calibri" w:cs="Calibri"/>
            <w:i/>
            <w:color w:val="000000"/>
            <w:lang w:val="en-GB"/>
          </w:rPr>
          <w:delText xml:space="preserve"> </w:delText>
        </w:r>
      </w:del>
    </w:p>
    <w:tbl>
      <w:tblPr>
        <w:tblStyle w:val="GridTable4-Accent11"/>
        <w:tblW w:w="5000" w:type="pct"/>
        <w:jc w:val="center"/>
        <w:tblLook w:val="04A0" w:firstRow="1" w:lastRow="0" w:firstColumn="1" w:lastColumn="0" w:noHBand="0" w:noVBand="1"/>
      </w:tblPr>
      <w:tblGrid>
        <w:gridCol w:w="4983"/>
        <w:gridCol w:w="4180"/>
      </w:tblGrid>
      <w:tr w:rsidR="001D75B2" w:rsidRPr="001D75B2" w14:paraId="5E25C7DA" w14:textId="77777777" w:rsidTr="001764A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983" w:type="dxa"/>
          </w:tcPr>
          <w:p w14:paraId="50B4DC16" w14:textId="77777777" w:rsidR="001D75B2" w:rsidRPr="001D75B2" w:rsidRDefault="001D75B2" w:rsidP="001D75B2">
            <w:pPr>
              <w:tabs>
                <w:tab w:val="left" w:pos="794"/>
                <w:tab w:val="left" w:pos="1191"/>
                <w:tab w:val="left" w:pos="1588"/>
                <w:tab w:val="left" w:pos="1985"/>
              </w:tabs>
              <w:overflowPunct w:val="0"/>
              <w:adjustRightInd w:val="0"/>
              <w:spacing w:before="40" w:after="40"/>
              <w:jc w:val="both"/>
              <w:textAlignment w:val="baseline"/>
              <w:rPr>
                <w:rFonts w:eastAsia="Calibri" w:cs="Calibri"/>
                <w:sz w:val="22"/>
                <w:szCs w:val="22"/>
                <w:lang w:val="en-GB"/>
              </w:rPr>
            </w:pPr>
            <w:r w:rsidRPr="001D75B2">
              <w:rPr>
                <w:rFonts w:eastAsia="Calibri" w:cs="Calibri"/>
                <w:sz w:val="22"/>
                <w:szCs w:val="22"/>
                <w:lang w:val="en-GB"/>
              </w:rPr>
              <w:t>Outcomes</w:t>
            </w:r>
          </w:p>
        </w:tc>
        <w:tc>
          <w:tcPr>
            <w:tcW w:w="4180" w:type="dxa"/>
          </w:tcPr>
          <w:p w14:paraId="456C131B" w14:textId="77777777" w:rsidR="001D75B2" w:rsidRPr="001D75B2" w:rsidRDefault="001D75B2" w:rsidP="001D75B2">
            <w:pPr>
              <w:tabs>
                <w:tab w:val="left" w:pos="794"/>
                <w:tab w:val="left" w:pos="1191"/>
                <w:tab w:val="left" w:pos="1588"/>
                <w:tab w:val="left" w:pos="1985"/>
              </w:tabs>
              <w:overflowPunct w:val="0"/>
              <w:adjustRightInd w:val="0"/>
              <w:spacing w:before="40" w:after="40"/>
              <w:jc w:val="both"/>
              <w:textAlignment w:val="baseline"/>
              <w:cnfStyle w:val="100000000000" w:firstRow="1" w:lastRow="0" w:firstColumn="0" w:lastColumn="0" w:oddVBand="0" w:evenVBand="0" w:oddHBand="0" w:evenHBand="0" w:firstRowFirstColumn="0" w:firstRowLastColumn="0" w:lastRowFirstColumn="0" w:lastRowLastColumn="0"/>
              <w:rPr>
                <w:rFonts w:eastAsia="Calibri" w:cs="Calibri"/>
                <w:sz w:val="22"/>
                <w:szCs w:val="22"/>
                <w:lang w:val="en-GB"/>
              </w:rPr>
            </w:pPr>
            <w:r w:rsidRPr="001D75B2">
              <w:rPr>
                <w:rFonts w:eastAsia="Calibri" w:cs="Calibri"/>
                <w:sz w:val="22"/>
                <w:szCs w:val="22"/>
                <w:lang w:val="en-GB"/>
              </w:rPr>
              <w:t>Indicators</w:t>
            </w:r>
          </w:p>
        </w:tc>
      </w:tr>
      <w:tr w:rsidR="001D75B2" w:rsidRPr="001D75B2" w14:paraId="38B43C54" w14:textId="77777777" w:rsidTr="001764A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983" w:type="dxa"/>
          </w:tcPr>
          <w:p w14:paraId="6A70D640" w14:textId="42ACDEF0" w:rsidR="001D75B2" w:rsidRPr="001D75B2" w:rsidRDefault="001D75B2" w:rsidP="001D75B2">
            <w:pPr>
              <w:tabs>
                <w:tab w:val="left" w:pos="794"/>
                <w:tab w:val="left" w:pos="1191"/>
                <w:tab w:val="left" w:pos="1588"/>
                <w:tab w:val="left" w:pos="1985"/>
              </w:tabs>
              <w:overflowPunct w:val="0"/>
              <w:adjustRightInd w:val="0"/>
              <w:spacing w:before="40" w:after="40"/>
              <w:textAlignment w:val="baseline"/>
              <w:rPr>
                <w:rFonts w:eastAsia="Calibri" w:cs="Calibri"/>
                <w:color w:val="404040"/>
                <w:sz w:val="22"/>
                <w:szCs w:val="22"/>
                <w:lang w:val="en-GB"/>
              </w:rPr>
            </w:pPr>
            <w:r w:rsidRPr="001D75B2">
              <w:rPr>
                <w:rFonts w:eastAsia="Calibri" w:cs="Calibri"/>
                <w:sz w:val="22"/>
                <w:szCs w:val="22"/>
                <w:lang w:val="en-GB"/>
              </w:rPr>
              <w:t>Increased literacy and awareness of cybersecurity issues</w:t>
            </w:r>
            <w:del w:id="126" w:author="Author">
              <w:r w:rsidRPr="001D75B2" w:rsidDel="006E0CBD">
                <w:rPr>
                  <w:rFonts w:eastAsia="Calibri" w:cs="Calibri"/>
                  <w:sz w:val="22"/>
                  <w:szCs w:val="22"/>
                  <w:lang w:val="en-GB"/>
                </w:rPr>
                <w:delText>, including online Child Protection</w:delText>
              </w:r>
            </w:del>
          </w:p>
        </w:tc>
        <w:tc>
          <w:tcPr>
            <w:tcW w:w="4180" w:type="dxa"/>
          </w:tcPr>
          <w:p w14:paraId="5EF35943" w14:textId="3048AF27" w:rsidR="001D75B2" w:rsidRPr="001764A5" w:rsidRDefault="001D75B2" w:rsidP="001764A5">
            <w:pPr>
              <w:tabs>
                <w:tab w:val="left" w:pos="794"/>
                <w:tab w:val="left" w:pos="1191"/>
                <w:tab w:val="left" w:pos="1588"/>
                <w:tab w:val="left" w:pos="1985"/>
              </w:tabs>
              <w:overflowPunct w:val="0"/>
              <w:adjustRightInd w:val="0"/>
              <w:spacing w:before="40" w:after="40"/>
              <w:jc w:val="both"/>
              <w:textAlignment w:val="baseline"/>
              <w:cnfStyle w:val="000000100000" w:firstRow="0" w:lastRow="0" w:firstColumn="0" w:lastColumn="0" w:oddVBand="0" w:evenVBand="0" w:oddHBand="1" w:evenHBand="0" w:firstRowFirstColumn="0" w:firstRowLastColumn="0" w:lastRowFirstColumn="0" w:lastRowLastColumn="0"/>
              <w:rPr>
                <w:rFonts w:eastAsia="Calibri" w:cs="Calibri"/>
                <w:color w:val="000000"/>
                <w:sz w:val="20"/>
                <w:szCs w:val="20"/>
                <w:lang w:val="en-GB"/>
              </w:rPr>
            </w:pPr>
            <w:del w:id="127" w:author="Author">
              <w:r w:rsidRPr="001D75B2" w:rsidDel="00782E92">
                <w:rPr>
                  <w:rFonts w:eastAsia="Calibri" w:cs="Calibri"/>
                  <w:b/>
                  <w:bCs/>
                  <w:lang w:val="en-GB"/>
                </w:rPr>
                <w:delText>To be further defined</w:delText>
              </w:r>
            </w:del>
            <w:ins w:id="128" w:author="Author">
              <w:r w:rsidR="00E90AB8">
                <w:rPr>
                  <w:rFonts w:eastAsia="Calibri" w:cs="Calibri"/>
                  <w:color w:val="000000"/>
                  <w:sz w:val="20"/>
                  <w:szCs w:val="20"/>
                  <w:lang w:val="en-GB"/>
                </w:rPr>
                <w:t>Nu</w:t>
              </w:r>
              <w:r w:rsidR="0085267D">
                <w:rPr>
                  <w:rFonts w:eastAsia="Calibri" w:cs="Calibri"/>
                  <w:color w:val="000000"/>
                  <w:sz w:val="20"/>
                  <w:szCs w:val="20"/>
                  <w:lang w:val="en-GB"/>
                </w:rPr>
                <w:t>mber</w:t>
              </w:r>
              <w:r w:rsidRPr="001D75B2">
                <w:rPr>
                  <w:rFonts w:eastAsia="Calibri" w:cs="Calibri"/>
                  <w:color w:val="000000"/>
                  <w:sz w:val="20"/>
                  <w:szCs w:val="20"/>
                  <w:lang w:val="en-GB"/>
                </w:rPr>
                <w:t xml:space="preserve"> of countries </w:t>
              </w:r>
              <w:r w:rsidR="0041439D">
                <w:rPr>
                  <w:rFonts w:eastAsia="Calibri" w:cs="Calibri"/>
                  <w:color w:val="000000"/>
                  <w:sz w:val="20"/>
                  <w:szCs w:val="20"/>
                  <w:lang w:val="en-GB"/>
                </w:rPr>
                <w:t>that have</w:t>
              </w:r>
              <w:r w:rsidRPr="001D75B2">
                <w:rPr>
                  <w:rFonts w:eastAsia="Calibri" w:cs="Calibri"/>
                  <w:color w:val="000000"/>
                  <w:sz w:val="20"/>
                  <w:szCs w:val="20"/>
                  <w:lang w:val="en-GB"/>
                </w:rPr>
                <w:t xml:space="preserve"> adopted cybersecurity strategies in their national development agenda</w:t>
              </w:r>
            </w:ins>
          </w:p>
        </w:tc>
      </w:tr>
      <w:tr w:rsidR="0041439D" w:rsidRPr="001D75B2" w14:paraId="11CD7218" w14:textId="77777777" w:rsidTr="0041439D">
        <w:trPr>
          <w:trHeight w:val="690"/>
          <w:jc w:val="center"/>
        </w:trPr>
        <w:tc>
          <w:tcPr>
            <w:cnfStyle w:val="001000000000" w:firstRow="0" w:lastRow="0" w:firstColumn="1" w:lastColumn="0" w:oddVBand="0" w:evenVBand="0" w:oddHBand="0" w:evenHBand="0" w:firstRowFirstColumn="0" w:firstRowLastColumn="0" w:lastRowFirstColumn="0" w:lastRowLastColumn="0"/>
            <w:tcW w:w="4983" w:type="dxa"/>
            <w:vMerge w:val="restart"/>
          </w:tcPr>
          <w:p w14:paraId="757B25F3" w14:textId="77777777" w:rsidR="0041439D" w:rsidRPr="001D75B2" w:rsidRDefault="0041439D" w:rsidP="001D75B2">
            <w:pPr>
              <w:tabs>
                <w:tab w:val="left" w:pos="794"/>
                <w:tab w:val="left" w:pos="1191"/>
                <w:tab w:val="left" w:pos="1588"/>
                <w:tab w:val="left" w:pos="1985"/>
              </w:tabs>
              <w:overflowPunct w:val="0"/>
              <w:adjustRightInd w:val="0"/>
              <w:spacing w:before="40" w:after="40"/>
              <w:textAlignment w:val="baseline"/>
              <w:rPr>
                <w:rFonts w:eastAsia="Calibri" w:cs="Calibri"/>
                <w:color w:val="404040"/>
                <w:sz w:val="22"/>
                <w:szCs w:val="22"/>
                <w:lang w:val="en-GB"/>
              </w:rPr>
            </w:pPr>
            <w:r w:rsidRPr="001D75B2">
              <w:rPr>
                <w:rFonts w:eastAsia="Calibri" w:cs="Calibri"/>
                <w:sz w:val="22"/>
                <w:szCs w:val="22"/>
                <w:lang w:val="en-GB"/>
              </w:rPr>
              <w:t>Enhanced capacity of Member States to develop national cybersecurity strategies and CIRTs</w:t>
            </w:r>
          </w:p>
        </w:tc>
        <w:tc>
          <w:tcPr>
            <w:tcW w:w="4180" w:type="dxa"/>
            <w:shd w:val="clear" w:color="auto" w:fill="DBE5F1"/>
          </w:tcPr>
          <w:p w14:paraId="106BC767" w14:textId="083C3DAA" w:rsidR="0041439D" w:rsidRPr="001764A5" w:rsidRDefault="00E90AB8" w:rsidP="001D75B2">
            <w:pPr>
              <w:tabs>
                <w:tab w:val="left" w:pos="794"/>
                <w:tab w:val="left" w:pos="1191"/>
                <w:tab w:val="left" w:pos="1588"/>
                <w:tab w:val="left" w:pos="1985"/>
              </w:tabs>
              <w:overflowPunct w:val="0"/>
              <w:adjustRightInd w:val="0"/>
              <w:spacing w:before="40" w:after="40"/>
              <w:jc w:val="both"/>
              <w:textAlignment w:val="baseline"/>
              <w:cnfStyle w:val="000000000000" w:firstRow="0" w:lastRow="0" w:firstColumn="0" w:lastColumn="0" w:oddVBand="0" w:evenVBand="0" w:oddHBand="0" w:evenHBand="0" w:firstRowFirstColumn="0" w:firstRowLastColumn="0" w:lastRowFirstColumn="0" w:lastRowLastColumn="0"/>
              <w:rPr>
                <w:rFonts w:eastAsia="Calibri" w:cs="Calibri"/>
                <w:color w:val="000000"/>
                <w:sz w:val="20"/>
                <w:szCs w:val="20"/>
                <w:lang w:val="en-GB"/>
              </w:rPr>
            </w:pPr>
            <w:ins w:id="129" w:author="Author">
              <w:r>
                <w:rPr>
                  <w:rFonts w:eastAsia="Calibri" w:cs="Calibri"/>
                  <w:color w:val="000000"/>
                  <w:sz w:val="20"/>
                  <w:szCs w:val="20"/>
                  <w:lang w:val="en-GB"/>
                </w:rPr>
                <w:t>N</w:t>
              </w:r>
              <w:r w:rsidR="0041439D" w:rsidRPr="001D75B2">
                <w:rPr>
                  <w:rFonts w:eastAsia="Calibri" w:cs="Calibri"/>
                  <w:color w:val="000000"/>
                  <w:sz w:val="20"/>
                  <w:szCs w:val="20"/>
                  <w:lang w:val="en-GB"/>
                </w:rPr>
                <w:t>umber of countries with a computer incident response team (CIRT)</w:t>
              </w:r>
            </w:ins>
          </w:p>
        </w:tc>
      </w:tr>
      <w:tr w:rsidR="0041439D" w:rsidRPr="001D75B2" w14:paraId="284F1E9E" w14:textId="77777777" w:rsidTr="001764A5">
        <w:trPr>
          <w:cnfStyle w:val="000000100000" w:firstRow="0" w:lastRow="0" w:firstColumn="0" w:lastColumn="0" w:oddVBand="0" w:evenVBand="0" w:oddHBand="1" w:evenHBand="0" w:firstRowFirstColumn="0" w:firstRowLastColumn="0" w:lastRowFirstColumn="0" w:lastRowLastColumn="0"/>
          <w:trHeight w:val="690"/>
          <w:jc w:val="center"/>
        </w:trPr>
        <w:tc>
          <w:tcPr>
            <w:cnfStyle w:val="001000000000" w:firstRow="0" w:lastRow="0" w:firstColumn="1" w:lastColumn="0" w:oddVBand="0" w:evenVBand="0" w:oddHBand="0" w:evenHBand="0" w:firstRowFirstColumn="0" w:firstRowLastColumn="0" w:lastRowFirstColumn="0" w:lastRowLastColumn="0"/>
            <w:tcW w:w="4983" w:type="dxa"/>
            <w:vMerge/>
          </w:tcPr>
          <w:p w14:paraId="66964F3C" w14:textId="77777777" w:rsidR="0041439D" w:rsidRPr="001D75B2" w:rsidRDefault="0041439D" w:rsidP="001D75B2">
            <w:pPr>
              <w:tabs>
                <w:tab w:val="left" w:pos="794"/>
                <w:tab w:val="left" w:pos="1191"/>
                <w:tab w:val="left" w:pos="1588"/>
                <w:tab w:val="left" w:pos="1985"/>
              </w:tabs>
              <w:overflowPunct w:val="0"/>
              <w:adjustRightInd w:val="0"/>
              <w:spacing w:before="40" w:after="40"/>
              <w:textAlignment w:val="baseline"/>
              <w:rPr>
                <w:rFonts w:eastAsia="Calibri" w:cs="Calibri"/>
                <w:sz w:val="22"/>
                <w:szCs w:val="22"/>
                <w:lang w:val="en-GB"/>
              </w:rPr>
            </w:pPr>
          </w:p>
        </w:tc>
        <w:tc>
          <w:tcPr>
            <w:tcW w:w="4180" w:type="dxa"/>
          </w:tcPr>
          <w:p w14:paraId="2F6A9E7E" w14:textId="16392A7F" w:rsidR="0041439D" w:rsidRPr="001D75B2" w:rsidRDefault="00E90AB8" w:rsidP="001D75B2">
            <w:pPr>
              <w:tabs>
                <w:tab w:val="left" w:pos="794"/>
                <w:tab w:val="left" w:pos="1191"/>
                <w:tab w:val="left" w:pos="1588"/>
                <w:tab w:val="left" w:pos="1985"/>
              </w:tabs>
              <w:overflowPunct w:val="0"/>
              <w:adjustRightInd w:val="0"/>
              <w:spacing w:before="40" w:after="40"/>
              <w:jc w:val="both"/>
              <w:textAlignment w:val="baseline"/>
              <w:cnfStyle w:val="000000100000" w:firstRow="0" w:lastRow="0" w:firstColumn="0" w:lastColumn="0" w:oddVBand="0" w:evenVBand="0" w:oddHBand="1" w:evenHBand="0" w:firstRowFirstColumn="0" w:firstRowLastColumn="0" w:lastRowFirstColumn="0" w:lastRowLastColumn="0"/>
              <w:rPr>
                <w:rFonts w:eastAsia="Calibri" w:cs="Calibri"/>
                <w:color w:val="000000"/>
                <w:sz w:val="20"/>
                <w:szCs w:val="20"/>
                <w:lang w:val="en-GB"/>
              </w:rPr>
            </w:pPr>
            <w:ins w:id="130" w:author="Author">
              <w:r>
                <w:rPr>
                  <w:rFonts w:eastAsia="Calibri" w:cs="Calibri"/>
                  <w:color w:val="000000"/>
                  <w:sz w:val="20"/>
                  <w:szCs w:val="20"/>
                  <w:lang w:val="en-GB"/>
                </w:rPr>
                <w:t>N</w:t>
              </w:r>
              <w:r w:rsidR="0041439D" w:rsidRPr="001D75B2">
                <w:rPr>
                  <w:rFonts w:eastAsia="Calibri" w:cs="Calibri"/>
                  <w:color w:val="000000"/>
                  <w:sz w:val="20"/>
                  <w:szCs w:val="20"/>
                  <w:lang w:val="en-GB"/>
                </w:rPr>
                <w:t xml:space="preserve">umber of countries with a </w:t>
              </w:r>
              <w:r w:rsidR="0041439D">
                <w:rPr>
                  <w:rFonts w:eastAsia="Calibri" w:cs="Calibri"/>
                  <w:color w:val="000000"/>
                  <w:sz w:val="20"/>
                  <w:szCs w:val="20"/>
                  <w:lang w:val="en-GB"/>
                </w:rPr>
                <w:t>national cyber security strategy</w:t>
              </w:r>
            </w:ins>
          </w:p>
        </w:tc>
      </w:tr>
      <w:tr w:rsidR="001D75B2" w:rsidRPr="001D75B2" w14:paraId="357BD46E" w14:textId="77777777" w:rsidTr="001764A5">
        <w:trPr>
          <w:trHeight w:val="578"/>
          <w:jc w:val="center"/>
        </w:trPr>
        <w:tc>
          <w:tcPr>
            <w:cnfStyle w:val="001000000000" w:firstRow="0" w:lastRow="0" w:firstColumn="1" w:lastColumn="0" w:oddVBand="0" w:evenVBand="0" w:oddHBand="0" w:evenHBand="0" w:firstRowFirstColumn="0" w:firstRowLastColumn="0" w:lastRowFirstColumn="0" w:lastRowLastColumn="0"/>
            <w:tcW w:w="4983" w:type="dxa"/>
          </w:tcPr>
          <w:p w14:paraId="119EB4A0" w14:textId="5681A25A" w:rsidR="001D75B2" w:rsidRPr="001D75B2" w:rsidRDefault="001D75B2" w:rsidP="001D75B2">
            <w:pPr>
              <w:tabs>
                <w:tab w:val="left" w:pos="794"/>
                <w:tab w:val="left" w:pos="1191"/>
                <w:tab w:val="left" w:pos="1588"/>
                <w:tab w:val="left" w:pos="1985"/>
              </w:tabs>
              <w:overflowPunct w:val="0"/>
              <w:adjustRightInd w:val="0"/>
              <w:spacing w:before="40" w:after="40"/>
              <w:textAlignment w:val="baseline"/>
              <w:rPr>
                <w:rFonts w:eastAsia="Calibri" w:cs="Calibri"/>
                <w:sz w:val="22"/>
                <w:szCs w:val="22"/>
                <w:lang w:val="en-GB"/>
              </w:rPr>
            </w:pPr>
            <w:del w:id="131" w:author="Author">
              <w:r w:rsidRPr="001D75B2" w:rsidDel="00782E92">
                <w:rPr>
                  <w:rFonts w:eastAsia="Calibri" w:cs="Calibri"/>
                  <w:sz w:val="22"/>
                  <w:szCs w:val="22"/>
                  <w:lang w:val="en-GB"/>
                </w:rPr>
                <w:delText>Strengthened partnerships to adequately resource and support capacity building and cybersecurity activities</w:delText>
              </w:r>
            </w:del>
          </w:p>
        </w:tc>
        <w:tc>
          <w:tcPr>
            <w:tcW w:w="4180" w:type="dxa"/>
          </w:tcPr>
          <w:p w14:paraId="1084108E" w14:textId="0C1681E3" w:rsidR="001D75B2" w:rsidRPr="001764A5" w:rsidRDefault="001D75B2" w:rsidP="001D75B2">
            <w:pPr>
              <w:tabs>
                <w:tab w:val="left" w:pos="794"/>
                <w:tab w:val="left" w:pos="1191"/>
                <w:tab w:val="left" w:pos="1588"/>
                <w:tab w:val="left" w:pos="1985"/>
              </w:tabs>
              <w:overflowPunct w:val="0"/>
              <w:adjustRightInd w:val="0"/>
              <w:spacing w:before="40" w:after="40"/>
              <w:jc w:val="both"/>
              <w:textAlignment w:val="baseline"/>
              <w:cnfStyle w:val="000000000000" w:firstRow="0" w:lastRow="0" w:firstColumn="0" w:lastColumn="0" w:oddVBand="0" w:evenVBand="0" w:oddHBand="0" w:evenHBand="0" w:firstRowFirstColumn="0" w:firstRowLastColumn="0" w:lastRowFirstColumn="0" w:lastRowLastColumn="0"/>
              <w:rPr>
                <w:rFonts w:eastAsia="Calibri" w:cs="Calibri"/>
                <w:color w:val="000000"/>
                <w:sz w:val="20"/>
                <w:szCs w:val="20"/>
                <w:lang w:val="en-GB"/>
              </w:rPr>
            </w:pPr>
          </w:p>
        </w:tc>
      </w:tr>
      <w:tr w:rsidR="001764A5" w:rsidRPr="001D75B2" w14:paraId="52AFDC42" w14:textId="77777777" w:rsidTr="001764A5">
        <w:trPr>
          <w:cnfStyle w:val="000000100000" w:firstRow="0" w:lastRow="0" w:firstColumn="0" w:lastColumn="0" w:oddVBand="0" w:evenVBand="0" w:oddHBand="1" w:evenHBand="0" w:firstRowFirstColumn="0" w:firstRowLastColumn="0" w:lastRowFirstColumn="0" w:lastRowLastColumn="0"/>
          <w:trHeight w:val="585"/>
          <w:jc w:val="center"/>
        </w:trPr>
        <w:tc>
          <w:tcPr>
            <w:cnfStyle w:val="001000000000" w:firstRow="0" w:lastRow="0" w:firstColumn="1" w:lastColumn="0" w:oddVBand="0" w:evenVBand="0" w:oddHBand="0" w:evenHBand="0" w:firstRowFirstColumn="0" w:firstRowLastColumn="0" w:lastRowFirstColumn="0" w:lastRowLastColumn="0"/>
            <w:tcW w:w="4983" w:type="dxa"/>
            <w:vMerge w:val="restart"/>
          </w:tcPr>
          <w:p w14:paraId="6A914651" w14:textId="77777777" w:rsidR="001764A5" w:rsidRPr="001D75B2" w:rsidRDefault="001764A5" w:rsidP="001D75B2">
            <w:pPr>
              <w:tabs>
                <w:tab w:val="left" w:pos="794"/>
                <w:tab w:val="left" w:pos="1191"/>
                <w:tab w:val="left" w:pos="1588"/>
                <w:tab w:val="left" w:pos="1985"/>
              </w:tabs>
              <w:overflowPunct w:val="0"/>
              <w:adjustRightInd w:val="0"/>
              <w:spacing w:before="40" w:after="40"/>
              <w:textAlignment w:val="baseline"/>
              <w:rPr>
                <w:rFonts w:eastAsia="Calibri" w:cs="Calibri"/>
                <w:sz w:val="22"/>
                <w:szCs w:val="22"/>
                <w:lang w:val="en-GB"/>
              </w:rPr>
            </w:pPr>
            <w:r w:rsidRPr="001D75B2">
              <w:rPr>
                <w:rFonts w:eastAsia="Calibri" w:cs="Calibri"/>
                <w:sz w:val="22"/>
                <w:szCs w:val="22"/>
                <w:lang w:val="en-GB"/>
              </w:rPr>
              <w:t>Increased secured online services, including child online protection</w:t>
            </w:r>
          </w:p>
        </w:tc>
        <w:tc>
          <w:tcPr>
            <w:tcW w:w="4180" w:type="dxa"/>
            <w:tcBorders>
              <w:bottom w:val="single" w:sz="4" w:space="0" w:color="95B3D7"/>
            </w:tcBorders>
          </w:tcPr>
          <w:p w14:paraId="0F1826BB" w14:textId="0EA06BA3" w:rsidR="006E0CBD" w:rsidRDefault="006E0CBD" w:rsidP="001D75B2">
            <w:pPr>
              <w:tabs>
                <w:tab w:val="left" w:pos="794"/>
                <w:tab w:val="left" w:pos="1191"/>
                <w:tab w:val="left" w:pos="1588"/>
                <w:tab w:val="left" w:pos="1985"/>
              </w:tabs>
              <w:overflowPunct w:val="0"/>
              <w:adjustRightInd w:val="0"/>
              <w:spacing w:before="40" w:after="40"/>
              <w:jc w:val="both"/>
              <w:textAlignment w:val="baseline"/>
              <w:cnfStyle w:val="000000100000" w:firstRow="0" w:lastRow="0" w:firstColumn="0" w:lastColumn="0" w:oddVBand="0" w:evenVBand="0" w:oddHBand="1" w:evenHBand="0" w:firstRowFirstColumn="0" w:firstRowLastColumn="0" w:lastRowFirstColumn="0" w:lastRowLastColumn="0"/>
              <w:rPr>
                <w:ins w:id="132" w:author="Author"/>
                <w:rFonts w:eastAsia="Calibri" w:cs="Calibri"/>
                <w:color w:val="000000"/>
                <w:sz w:val="20"/>
                <w:szCs w:val="20"/>
                <w:lang w:val="en-GB"/>
              </w:rPr>
            </w:pPr>
            <w:ins w:id="133" w:author="Author">
              <w:r>
                <w:rPr>
                  <w:rFonts w:eastAsia="Calibri" w:cs="Calibri"/>
                  <w:color w:val="000000"/>
                  <w:sz w:val="20"/>
                  <w:szCs w:val="20"/>
                  <w:lang w:val="en-GB"/>
                </w:rPr>
                <w:t xml:space="preserve">Number of countries with secured online services </w:t>
              </w:r>
            </w:ins>
          </w:p>
          <w:p w14:paraId="3B785F5D" w14:textId="77777777" w:rsidR="006E0CBD" w:rsidRDefault="006E0CBD" w:rsidP="001D75B2">
            <w:pPr>
              <w:tabs>
                <w:tab w:val="left" w:pos="794"/>
                <w:tab w:val="left" w:pos="1191"/>
                <w:tab w:val="left" w:pos="1588"/>
                <w:tab w:val="left" w:pos="1985"/>
              </w:tabs>
              <w:overflowPunct w:val="0"/>
              <w:adjustRightInd w:val="0"/>
              <w:spacing w:before="40" w:after="40"/>
              <w:jc w:val="both"/>
              <w:textAlignment w:val="baseline"/>
              <w:cnfStyle w:val="000000100000" w:firstRow="0" w:lastRow="0" w:firstColumn="0" w:lastColumn="0" w:oddVBand="0" w:evenVBand="0" w:oddHBand="1" w:evenHBand="0" w:firstRowFirstColumn="0" w:firstRowLastColumn="0" w:lastRowFirstColumn="0" w:lastRowLastColumn="0"/>
              <w:rPr>
                <w:ins w:id="134" w:author="Author"/>
                <w:rFonts w:eastAsia="Calibri" w:cs="Calibri"/>
                <w:color w:val="000000"/>
                <w:sz w:val="20"/>
                <w:szCs w:val="20"/>
                <w:lang w:val="en-GB"/>
              </w:rPr>
            </w:pPr>
          </w:p>
          <w:p w14:paraId="624380C4" w14:textId="5FCF8EFF" w:rsidR="001764A5" w:rsidRPr="001764A5" w:rsidRDefault="00E90AB8" w:rsidP="001D75B2">
            <w:pPr>
              <w:tabs>
                <w:tab w:val="left" w:pos="794"/>
                <w:tab w:val="left" w:pos="1191"/>
                <w:tab w:val="left" w:pos="1588"/>
                <w:tab w:val="left" w:pos="1985"/>
              </w:tabs>
              <w:overflowPunct w:val="0"/>
              <w:adjustRightInd w:val="0"/>
              <w:spacing w:before="40" w:after="40"/>
              <w:jc w:val="both"/>
              <w:textAlignment w:val="baseline"/>
              <w:cnfStyle w:val="000000100000" w:firstRow="0" w:lastRow="0" w:firstColumn="0" w:lastColumn="0" w:oddVBand="0" w:evenVBand="0" w:oddHBand="1" w:evenHBand="0" w:firstRowFirstColumn="0" w:firstRowLastColumn="0" w:lastRowFirstColumn="0" w:lastRowLastColumn="0"/>
              <w:rPr>
                <w:rFonts w:eastAsia="Calibri" w:cs="Calibri"/>
                <w:color w:val="000000"/>
                <w:sz w:val="20"/>
                <w:szCs w:val="20"/>
                <w:lang w:val="en-GB"/>
              </w:rPr>
            </w:pPr>
            <w:ins w:id="135" w:author="Author">
              <w:r>
                <w:rPr>
                  <w:rFonts w:eastAsia="Calibri" w:cs="Calibri"/>
                  <w:color w:val="000000"/>
                  <w:sz w:val="20"/>
                  <w:szCs w:val="20"/>
                  <w:lang w:val="en-GB"/>
                </w:rPr>
                <w:t>N</w:t>
              </w:r>
              <w:r w:rsidR="0085267D">
                <w:rPr>
                  <w:rFonts w:eastAsia="Calibri" w:cs="Calibri"/>
                  <w:color w:val="000000"/>
                  <w:sz w:val="20"/>
                  <w:szCs w:val="20"/>
                  <w:lang w:val="en-GB"/>
                </w:rPr>
                <w:t>umber</w:t>
              </w:r>
              <w:r w:rsidR="001764A5" w:rsidRPr="001D75B2">
                <w:rPr>
                  <w:rFonts w:eastAsia="Calibri" w:cs="Calibri"/>
                  <w:color w:val="000000"/>
                  <w:sz w:val="20"/>
                  <w:szCs w:val="20"/>
                  <w:lang w:val="en-GB"/>
                </w:rPr>
                <w:t xml:space="preserve"> of countries with child</w:t>
              </w:r>
              <w:r w:rsidR="006E0CBD">
                <w:rPr>
                  <w:rFonts w:eastAsia="Calibri" w:cs="Calibri"/>
                  <w:color w:val="000000"/>
                  <w:sz w:val="20"/>
                  <w:szCs w:val="20"/>
                  <w:lang w:val="en-GB"/>
                </w:rPr>
                <w:t xml:space="preserve"> online</w:t>
              </w:r>
              <w:r w:rsidR="001764A5" w:rsidRPr="001D75B2">
                <w:rPr>
                  <w:rFonts w:eastAsia="Calibri" w:cs="Calibri"/>
                  <w:color w:val="000000"/>
                  <w:sz w:val="20"/>
                  <w:szCs w:val="20"/>
                  <w:lang w:val="en-GB"/>
                </w:rPr>
                <w:t xml:space="preserve"> support systems identified (e.g., helplines, referral systems)</w:t>
              </w:r>
            </w:ins>
          </w:p>
        </w:tc>
      </w:tr>
      <w:tr w:rsidR="001764A5" w:rsidRPr="001D75B2" w14:paraId="447C4F54" w14:textId="77777777" w:rsidTr="001764A5">
        <w:trPr>
          <w:trHeight w:val="585"/>
          <w:jc w:val="center"/>
        </w:trPr>
        <w:tc>
          <w:tcPr>
            <w:cnfStyle w:val="001000000000" w:firstRow="0" w:lastRow="0" w:firstColumn="1" w:lastColumn="0" w:oddVBand="0" w:evenVBand="0" w:oddHBand="0" w:evenHBand="0" w:firstRowFirstColumn="0" w:firstRowLastColumn="0" w:lastRowFirstColumn="0" w:lastRowLastColumn="0"/>
            <w:tcW w:w="4983" w:type="dxa"/>
            <w:vMerge/>
            <w:tcBorders>
              <w:bottom w:val="single" w:sz="4" w:space="0" w:color="95B3D7"/>
            </w:tcBorders>
          </w:tcPr>
          <w:p w14:paraId="6D489805" w14:textId="77777777" w:rsidR="001764A5" w:rsidRPr="001D75B2" w:rsidRDefault="001764A5" w:rsidP="001D75B2">
            <w:pPr>
              <w:tabs>
                <w:tab w:val="left" w:pos="794"/>
                <w:tab w:val="left" w:pos="1191"/>
                <w:tab w:val="left" w:pos="1588"/>
                <w:tab w:val="left" w:pos="1985"/>
              </w:tabs>
              <w:overflowPunct w:val="0"/>
              <w:adjustRightInd w:val="0"/>
              <w:spacing w:before="40" w:after="40"/>
              <w:textAlignment w:val="baseline"/>
              <w:rPr>
                <w:rFonts w:eastAsia="Calibri" w:cs="Calibri"/>
                <w:sz w:val="22"/>
                <w:szCs w:val="22"/>
                <w:lang w:val="en-GB"/>
              </w:rPr>
            </w:pPr>
          </w:p>
        </w:tc>
        <w:tc>
          <w:tcPr>
            <w:tcW w:w="4180" w:type="dxa"/>
            <w:tcBorders>
              <w:bottom w:val="single" w:sz="4" w:space="0" w:color="95B3D7"/>
            </w:tcBorders>
            <w:shd w:val="clear" w:color="auto" w:fill="DBE5F1"/>
          </w:tcPr>
          <w:p w14:paraId="14FCE225" w14:textId="60789AB3" w:rsidR="001764A5" w:rsidRPr="001D75B2" w:rsidRDefault="006D29C6" w:rsidP="001D75B2">
            <w:pPr>
              <w:tabs>
                <w:tab w:val="left" w:pos="794"/>
                <w:tab w:val="left" w:pos="1191"/>
                <w:tab w:val="left" w:pos="1588"/>
                <w:tab w:val="left" w:pos="1985"/>
              </w:tabs>
              <w:overflowPunct w:val="0"/>
              <w:adjustRightInd w:val="0"/>
              <w:spacing w:before="40" w:after="40"/>
              <w:jc w:val="both"/>
              <w:textAlignment w:val="baseline"/>
              <w:cnfStyle w:val="000000000000" w:firstRow="0" w:lastRow="0" w:firstColumn="0" w:lastColumn="0" w:oddVBand="0" w:evenVBand="0" w:oddHBand="0" w:evenHBand="0" w:firstRowFirstColumn="0" w:firstRowLastColumn="0" w:lastRowFirstColumn="0" w:lastRowLastColumn="0"/>
              <w:rPr>
                <w:rFonts w:eastAsia="Calibri" w:cs="Calibri"/>
                <w:color w:val="000000"/>
                <w:sz w:val="20"/>
                <w:szCs w:val="20"/>
                <w:lang w:val="en-GB"/>
              </w:rPr>
            </w:pPr>
            <w:ins w:id="136" w:author="Author">
              <w:r>
                <w:rPr>
                  <w:rFonts w:eastAsia="Calibri" w:cs="Calibri"/>
                  <w:color w:val="000000"/>
                  <w:sz w:val="20"/>
                  <w:szCs w:val="20"/>
                  <w:lang w:val="en-GB"/>
                </w:rPr>
                <w:t>N</w:t>
              </w:r>
              <w:r w:rsidR="001764A5">
                <w:rPr>
                  <w:rFonts w:eastAsia="Calibri" w:cs="Calibri"/>
                  <w:color w:val="000000"/>
                  <w:sz w:val="20"/>
                  <w:szCs w:val="20"/>
                  <w:lang w:val="en-GB"/>
                </w:rPr>
                <w:t>umber of countries with a child online protection policy/strategy</w:t>
              </w:r>
            </w:ins>
          </w:p>
        </w:tc>
      </w:tr>
      <w:tr w:rsidR="001D75B2" w:rsidRPr="001D75B2" w14:paraId="5258B01D" w14:textId="77777777" w:rsidTr="001764A5">
        <w:trPr>
          <w:cnfStyle w:val="000000100000" w:firstRow="0" w:lastRow="0" w:firstColumn="0" w:lastColumn="0" w:oddVBand="0" w:evenVBand="0" w:oddHBand="1" w:evenHBand="0" w:firstRowFirstColumn="0" w:firstRowLastColumn="0" w:lastRowFirstColumn="0" w:lastRowLastColumn="0"/>
          <w:trHeight w:val="578"/>
          <w:jc w:val="center"/>
        </w:trPr>
        <w:tc>
          <w:tcPr>
            <w:cnfStyle w:val="001000000000" w:firstRow="0" w:lastRow="0" w:firstColumn="1" w:lastColumn="0" w:oddVBand="0" w:evenVBand="0" w:oddHBand="0" w:evenHBand="0" w:firstRowFirstColumn="0" w:firstRowLastColumn="0" w:lastRowFirstColumn="0" w:lastRowLastColumn="0"/>
            <w:tcW w:w="4983" w:type="dxa"/>
          </w:tcPr>
          <w:p w14:paraId="3FA1AFE3" w14:textId="77777777" w:rsidR="001D75B2" w:rsidRPr="001D75B2" w:rsidRDefault="001D75B2" w:rsidP="001D75B2">
            <w:pPr>
              <w:tabs>
                <w:tab w:val="left" w:pos="794"/>
                <w:tab w:val="left" w:pos="1191"/>
                <w:tab w:val="left" w:pos="1588"/>
                <w:tab w:val="left" w:pos="1985"/>
              </w:tabs>
              <w:overflowPunct w:val="0"/>
              <w:adjustRightInd w:val="0"/>
              <w:spacing w:before="40" w:after="40"/>
              <w:textAlignment w:val="baseline"/>
              <w:rPr>
                <w:rFonts w:eastAsia="Calibri" w:cs="Calibri"/>
                <w:sz w:val="22"/>
                <w:szCs w:val="22"/>
                <w:lang w:val="en-GB"/>
              </w:rPr>
            </w:pPr>
            <w:r w:rsidRPr="001D75B2">
              <w:rPr>
                <w:rFonts w:eastAsia="Calibri" w:cs="Calibri"/>
                <w:sz w:val="22"/>
                <w:szCs w:val="22"/>
                <w:lang w:val="en-GB"/>
              </w:rPr>
              <w:t xml:space="preserve">Strengthened capacity of the ITU membership to develop strategies, policies and practices for digital inclusion and equity, </w:t>
            </w:r>
            <w:proofErr w:type="gramStart"/>
            <w:r w:rsidRPr="001D75B2">
              <w:rPr>
                <w:rFonts w:eastAsia="Calibri" w:cs="Calibri"/>
                <w:sz w:val="22"/>
                <w:szCs w:val="22"/>
                <w:lang w:val="en-GB"/>
              </w:rPr>
              <w:t>in particular for</w:t>
            </w:r>
            <w:proofErr w:type="gramEnd"/>
            <w:r w:rsidRPr="001D75B2">
              <w:rPr>
                <w:rFonts w:eastAsia="Calibri" w:cs="Calibri"/>
                <w:sz w:val="22"/>
                <w:szCs w:val="22"/>
                <w:lang w:val="en-GB"/>
              </w:rPr>
              <w:t xml:space="preserve"> the empowerment of women and girls, persons with disability</w:t>
            </w:r>
          </w:p>
        </w:tc>
        <w:tc>
          <w:tcPr>
            <w:tcW w:w="4180" w:type="dxa"/>
          </w:tcPr>
          <w:p w14:paraId="3683D335" w14:textId="1DB550EA" w:rsidR="001D75B2" w:rsidRDefault="001764A5" w:rsidP="001D75B2">
            <w:pPr>
              <w:tabs>
                <w:tab w:val="left" w:pos="794"/>
                <w:tab w:val="left" w:pos="1191"/>
                <w:tab w:val="left" w:pos="1588"/>
                <w:tab w:val="left" w:pos="1985"/>
              </w:tabs>
              <w:overflowPunct w:val="0"/>
              <w:adjustRightInd w:val="0"/>
              <w:spacing w:before="40" w:after="40"/>
              <w:jc w:val="both"/>
              <w:textAlignment w:val="baseline"/>
              <w:cnfStyle w:val="000000100000" w:firstRow="0" w:lastRow="0" w:firstColumn="0" w:lastColumn="0" w:oddVBand="0" w:evenVBand="0" w:oddHBand="1" w:evenHBand="0" w:firstRowFirstColumn="0" w:firstRowLastColumn="0" w:lastRowFirstColumn="0" w:lastRowLastColumn="0"/>
              <w:rPr>
                <w:ins w:id="137" w:author="Author"/>
                <w:rFonts w:eastAsia="Calibri"/>
                <w:sz w:val="20"/>
                <w:szCs w:val="20"/>
                <w:lang w:val="en-GB"/>
              </w:rPr>
            </w:pPr>
            <w:ins w:id="138" w:author="Author">
              <w:r w:rsidRPr="001D75B2">
                <w:rPr>
                  <w:rFonts w:eastAsia="Calibri"/>
                  <w:sz w:val="20"/>
                  <w:szCs w:val="20"/>
                  <w:lang w:val="en-GB"/>
                </w:rPr>
                <w:t xml:space="preserve">Number of countries </w:t>
              </w:r>
              <w:r w:rsidR="00265EF0">
                <w:rPr>
                  <w:rFonts w:eastAsia="Calibri"/>
                  <w:sz w:val="20"/>
                  <w:szCs w:val="20"/>
                  <w:lang w:val="en-GB"/>
                </w:rPr>
                <w:t>with</w:t>
              </w:r>
              <w:r w:rsidRPr="001D75B2">
                <w:rPr>
                  <w:rFonts w:eastAsia="Calibri"/>
                  <w:sz w:val="20"/>
                  <w:szCs w:val="20"/>
                  <w:lang w:val="en-GB"/>
                </w:rPr>
                <w:t xml:space="preserve"> a digital inclusion policy</w:t>
              </w:r>
              <w:r w:rsidR="00265EF0">
                <w:rPr>
                  <w:rFonts w:eastAsia="Calibri"/>
                  <w:sz w:val="20"/>
                  <w:szCs w:val="20"/>
                  <w:lang w:val="en-GB"/>
                </w:rPr>
                <w:t>,</w:t>
              </w:r>
              <w:r w:rsidRPr="001D75B2">
                <w:rPr>
                  <w:rFonts w:eastAsia="Calibri"/>
                  <w:sz w:val="20"/>
                  <w:szCs w:val="20"/>
                  <w:lang w:val="en-GB"/>
                </w:rPr>
                <w:t xml:space="preserve"> and strategy at national level</w:t>
              </w:r>
            </w:ins>
          </w:p>
          <w:p w14:paraId="38E55E1F" w14:textId="0AD8F3DE" w:rsidR="00D1227B" w:rsidRPr="005B3A04" w:rsidRDefault="00D1227B" w:rsidP="001D75B2">
            <w:pPr>
              <w:tabs>
                <w:tab w:val="left" w:pos="794"/>
                <w:tab w:val="left" w:pos="1191"/>
                <w:tab w:val="left" w:pos="1588"/>
                <w:tab w:val="left" w:pos="1985"/>
              </w:tabs>
              <w:overflowPunct w:val="0"/>
              <w:adjustRightInd w:val="0"/>
              <w:spacing w:before="40" w:after="40"/>
              <w:jc w:val="both"/>
              <w:textAlignment w:val="baseline"/>
              <w:cnfStyle w:val="000000100000" w:firstRow="0" w:lastRow="0" w:firstColumn="0" w:lastColumn="0" w:oddVBand="0" w:evenVBand="0" w:oddHBand="1" w:evenHBand="0" w:firstRowFirstColumn="0" w:firstRowLastColumn="0" w:lastRowFirstColumn="0" w:lastRowLastColumn="0"/>
              <w:rPr>
                <w:rFonts w:eastAsia="Calibri" w:cs="Calibri"/>
                <w:sz w:val="20"/>
                <w:szCs w:val="20"/>
                <w:lang w:val="en-GB"/>
                <w:rPrChange w:id="139" w:author="Author">
                  <w:rPr>
                    <w:rFonts w:eastAsia="Calibri" w:cs="Calibri"/>
                    <w:b/>
                    <w:bCs/>
                    <w:lang w:val="en-GB"/>
                  </w:rPr>
                </w:rPrChange>
              </w:rPr>
            </w:pPr>
            <w:ins w:id="140" w:author="Author">
              <w:r w:rsidRPr="005B3A04">
                <w:rPr>
                  <w:rFonts w:eastAsia="Calibri"/>
                  <w:sz w:val="20"/>
                  <w:szCs w:val="20"/>
                  <w:lang w:val="en-GB"/>
                  <w:rPrChange w:id="141" w:author="Author">
                    <w:rPr>
                      <w:rFonts w:eastAsia="Calibri"/>
                      <w:b/>
                      <w:bCs/>
                      <w:lang w:val="en-GB"/>
                    </w:rPr>
                  </w:rPrChange>
                </w:rPr>
                <w:t xml:space="preserve">Number of countries that have </w:t>
              </w:r>
              <w:r w:rsidR="005B3A04">
                <w:rPr>
                  <w:rFonts w:eastAsia="Calibri"/>
                  <w:sz w:val="20"/>
                  <w:szCs w:val="20"/>
                  <w:lang w:val="en-GB"/>
                </w:rPr>
                <w:t>implemented</w:t>
              </w:r>
              <w:r w:rsidRPr="005B3A04">
                <w:rPr>
                  <w:rFonts w:eastAsia="Calibri"/>
                  <w:sz w:val="20"/>
                  <w:szCs w:val="20"/>
                  <w:lang w:val="en-GB"/>
                  <w:rPrChange w:id="142" w:author="Author">
                    <w:rPr>
                      <w:rFonts w:eastAsia="Calibri"/>
                      <w:b/>
                      <w:bCs/>
                      <w:lang w:val="en-GB"/>
                    </w:rPr>
                  </w:rPrChange>
                </w:rPr>
                <w:t xml:space="preserve"> </w:t>
              </w:r>
              <w:r>
                <w:rPr>
                  <w:rFonts w:eastAsia="Calibri"/>
                  <w:sz w:val="20"/>
                  <w:szCs w:val="20"/>
                  <w:lang w:val="en-GB"/>
                </w:rPr>
                <w:t>di</w:t>
              </w:r>
              <w:r w:rsidRPr="005B3A04">
                <w:rPr>
                  <w:rFonts w:eastAsia="Calibri"/>
                  <w:sz w:val="20"/>
                  <w:szCs w:val="20"/>
                  <w:lang w:val="en-GB"/>
                  <w:rPrChange w:id="143" w:author="Author">
                    <w:rPr>
                      <w:rFonts w:eastAsia="Calibri"/>
                      <w:b/>
                      <w:bCs/>
                      <w:lang w:val="en-GB"/>
                    </w:rPr>
                  </w:rPrChange>
                </w:rPr>
                <w:t>gital inclusion initiatives</w:t>
              </w:r>
            </w:ins>
          </w:p>
        </w:tc>
      </w:tr>
    </w:tbl>
    <w:p w14:paraId="2F69351C" w14:textId="77777777" w:rsidR="001D75B2" w:rsidRPr="001D75B2" w:rsidRDefault="001D75B2" w:rsidP="001D75B2">
      <w:pPr>
        <w:keepNext/>
        <w:keepLines/>
        <w:numPr>
          <w:ilvl w:val="1"/>
          <w:numId w:val="33"/>
        </w:numPr>
        <w:tabs>
          <w:tab w:val="left" w:pos="793"/>
          <w:tab w:val="left" w:pos="1191"/>
          <w:tab w:val="left" w:pos="1588"/>
          <w:tab w:val="left" w:pos="1985"/>
        </w:tabs>
        <w:overflowPunct w:val="0"/>
        <w:autoSpaceDE w:val="0"/>
        <w:autoSpaceDN w:val="0"/>
        <w:adjustRightInd w:val="0"/>
        <w:spacing w:before="120" w:after="120"/>
        <w:ind w:left="431" w:hanging="431"/>
        <w:jc w:val="both"/>
        <w:textAlignment w:val="baseline"/>
        <w:outlineLvl w:val="1"/>
        <w:rPr>
          <w:rFonts w:ascii="Calibri" w:eastAsia="Times New Roman" w:hAnsi="Calibri" w:cs="Calibri"/>
          <w:b/>
          <w:lang w:val="en-GB"/>
        </w:rPr>
      </w:pPr>
      <w:r w:rsidRPr="001D75B2">
        <w:rPr>
          <w:rFonts w:ascii="Calibri" w:eastAsia="Times New Roman" w:hAnsi="Calibri" w:cs="Calibri"/>
          <w:b/>
          <w:lang w:val="en-GB"/>
        </w:rPr>
        <w:lastRenderedPageBreak/>
        <w:t xml:space="preserve">Outputs </w:t>
      </w:r>
    </w:p>
    <w:p w14:paraId="72272E36" w14:textId="77777777" w:rsidR="001D75B2" w:rsidRPr="001D75B2" w:rsidRDefault="001D75B2" w:rsidP="001D75B2">
      <w:pPr>
        <w:tabs>
          <w:tab w:val="left" w:pos="794"/>
          <w:tab w:val="left" w:pos="1191"/>
          <w:tab w:val="left" w:pos="1588"/>
          <w:tab w:val="left" w:pos="1985"/>
        </w:tabs>
        <w:overflowPunct w:val="0"/>
        <w:autoSpaceDE w:val="0"/>
        <w:autoSpaceDN w:val="0"/>
        <w:adjustRightInd w:val="0"/>
        <w:spacing w:before="120" w:after="120"/>
        <w:jc w:val="both"/>
        <w:textAlignment w:val="baseline"/>
        <w:rPr>
          <w:rFonts w:ascii="Calibri" w:eastAsia="Times New Roman" w:hAnsi="Calibri" w:cs="Calibri"/>
          <w:lang w:val="en-GB"/>
        </w:rPr>
      </w:pPr>
      <w:r w:rsidRPr="001D75B2">
        <w:rPr>
          <w:rFonts w:ascii="Calibri" w:eastAsia="Times New Roman" w:hAnsi="Calibri" w:cs="Calibri"/>
          <w:lang w:val="en-GB"/>
        </w:rPr>
        <w:t>As per the definition provided, outputs are mainly products and services developed by the BDT, to be used to ensure the delivery of the ITU-D mandate at the national, regional and international level.</w:t>
      </w:r>
    </w:p>
    <w:p w14:paraId="6424D2EA" w14:textId="77777777" w:rsidR="001D75B2" w:rsidRPr="001D75B2" w:rsidRDefault="001D75B2" w:rsidP="001D75B2">
      <w:pPr>
        <w:tabs>
          <w:tab w:val="left" w:pos="794"/>
          <w:tab w:val="left" w:pos="1191"/>
          <w:tab w:val="left" w:pos="1588"/>
          <w:tab w:val="left" w:pos="1985"/>
        </w:tabs>
        <w:overflowPunct w:val="0"/>
        <w:autoSpaceDE w:val="0"/>
        <w:autoSpaceDN w:val="0"/>
        <w:adjustRightInd w:val="0"/>
        <w:spacing w:before="120" w:after="120"/>
        <w:jc w:val="both"/>
        <w:textAlignment w:val="baseline"/>
        <w:rPr>
          <w:rFonts w:ascii="Calibri" w:eastAsia="Times New Roman" w:hAnsi="Calibri" w:cs="Calibri"/>
          <w:lang w:val="en-GB"/>
        </w:rPr>
      </w:pPr>
      <w:r w:rsidRPr="001D75B2">
        <w:rPr>
          <w:rFonts w:ascii="Calibri" w:eastAsia="Times New Roman" w:hAnsi="Calibri" w:cs="Calibri"/>
          <w:lang w:val="en-GB"/>
        </w:rPr>
        <w:t xml:space="preserve">Outputs are inherently cross-cutting, covering all priorities. Below, the proposed list of outputs. </w:t>
      </w:r>
    </w:p>
    <w:p w14:paraId="73BC3A3D" w14:textId="77777777" w:rsidR="001D75B2" w:rsidRPr="001D75B2" w:rsidRDefault="001D75B2" w:rsidP="001D75B2">
      <w:pPr>
        <w:widowControl w:val="0"/>
        <w:numPr>
          <w:ilvl w:val="0"/>
          <w:numId w:val="36"/>
        </w:numPr>
        <w:pBdr>
          <w:top w:val="nil"/>
          <w:left w:val="nil"/>
          <w:bottom w:val="nil"/>
          <w:right w:val="nil"/>
          <w:between w:val="nil"/>
        </w:pBdr>
        <w:tabs>
          <w:tab w:val="left" w:pos="794"/>
          <w:tab w:val="left" w:pos="1134"/>
          <w:tab w:val="left" w:pos="1191"/>
          <w:tab w:val="left" w:pos="1588"/>
          <w:tab w:val="left" w:pos="1871"/>
          <w:tab w:val="left" w:pos="1985"/>
          <w:tab w:val="left" w:pos="2268"/>
        </w:tabs>
        <w:overflowPunct w:val="0"/>
        <w:autoSpaceDE w:val="0"/>
        <w:autoSpaceDN w:val="0"/>
        <w:adjustRightInd w:val="0"/>
        <w:spacing w:before="60" w:after="60"/>
        <w:ind w:left="714" w:hanging="357"/>
        <w:jc w:val="both"/>
        <w:textAlignment w:val="baseline"/>
        <w:rPr>
          <w:rFonts w:ascii="Calibri" w:eastAsia="Times New Roman" w:hAnsi="Calibri" w:cs="Calibri"/>
          <w:color w:val="000000"/>
          <w:lang w:val="en-GB"/>
        </w:rPr>
      </w:pPr>
      <w:r w:rsidRPr="001D75B2">
        <w:rPr>
          <w:rFonts w:ascii="Calibri" w:eastAsia="Times New Roman" w:hAnsi="Calibri" w:cs="Calibri"/>
          <w:color w:val="000000"/>
          <w:lang w:val="en-GB"/>
        </w:rPr>
        <w:t>Model policies and strategies</w:t>
      </w:r>
    </w:p>
    <w:p w14:paraId="17133132" w14:textId="77777777" w:rsidR="001D75B2" w:rsidRPr="001D75B2" w:rsidRDefault="001D75B2" w:rsidP="001D75B2">
      <w:pPr>
        <w:widowControl w:val="0"/>
        <w:numPr>
          <w:ilvl w:val="0"/>
          <w:numId w:val="36"/>
        </w:numPr>
        <w:pBdr>
          <w:top w:val="nil"/>
          <w:left w:val="nil"/>
          <w:bottom w:val="nil"/>
          <w:right w:val="nil"/>
          <w:between w:val="nil"/>
        </w:pBdr>
        <w:tabs>
          <w:tab w:val="left" w:pos="794"/>
          <w:tab w:val="left" w:pos="1134"/>
          <w:tab w:val="left" w:pos="1191"/>
          <w:tab w:val="left" w:pos="1588"/>
          <w:tab w:val="left" w:pos="1871"/>
          <w:tab w:val="left" w:pos="1985"/>
          <w:tab w:val="left" w:pos="2268"/>
        </w:tabs>
        <w:overflowPunct w:val="0"/>
        <w:autoSpaceDE w:val="0"/>
        <w:autoSpaceDN w:val="0"/>
        <w:adjustRightInd w:val="0"/>
        <w:spacing w:before="60" w:after="60"/>
        <w:ind w:left="714" w:hanging="357"/>
        <w:jc w:val="both"/>
        <w:textAlignment w:val="baseline"/>
        <w:rPr>
          <w:rFonts w:ascii="Calibri" w:eastAsia="Times New Roman" w:hAnsi="Calibri" w:cs="Calibri"/>
          <w:color w:val="000000"/>
          <w:lang w:val="en-GB"/>
        </w:rPr>
      </w:pPr>
      <w:r w:rsidRPr="001D75B2">
        <w:rPr>
          <w:rFonts w:ascii="Calibri" w:eastAsia="Times New Roman" w:hAnsi="Calibri" w:cs="Calibri"/>
          <w:color w:val="000000"/>
          <w:lang w:val="en-GB"/>
        </w:rPr>
        <w:t>Toolkits</w:t>
      </w:r>
    </w:p>
    <w:p w14:paraId="56530888" w14:textId="77777777" w:rsidR="001D75B2" w:rsidRPr="001D75B2" w:rsidRDefault="001D75B2" w:rsidP="001D75B2">
      <w:pPr>
        <w:widowControl w:val="0"/>
        <w:numPr>
          <w:ilvl w:val="0"/>
          <w:numId w:val="36"/>
        </w:numPr>
        <w:pBdr>
          <w:top w:val="nil"/>
          <w:left w:val="nil"/>
          <w:bottom w:val="nil"/>
          <w:right w:val="nil"/>
          <w:between w:val="nil"/>
        </w:pBdr>
        <w:tabs>
          <w:tab w:val="left" w:pos="794"/>
          <w:tab w:val="left" w:pos="1134"/>
          <w:tab w:val="left" w:pos="1191"/>
          <w:tab w:val="left" w:pos="1588"/>
          <w:tab w:val="left" w:pos="1871"/>
          <w:tab w:val="left" w:pos="1985"/>
          <w:tab w:val="left" w:pos="2268"/>
        </w:tabs>
        <w:overflowPunct w:val="0"/>
        <w:autoSpaceDE w:val="0"/>
        <w:autoSpaceDN w:val="0"/>
        <w:adjustRightInd w:val="0"/>
        <w:spacing w:before="60" w:after="60"/>
        <w:ind w:left="714" w:hanging="357"/>
        <w:jc w:val="both"/>
        <w:textAlignment w:val="baseline"/>
        <w:rPr>
          <w:rFonts w:ascii="Calibri" w:eastAsia="Times New Roman" w:hAnsi="Calibri" w:cs="Calibri"/>
          <w:color w:val="000000"/>
          <w:lang w:val="en-GB"/>
        </w:rPr>
      </w:pPr>
      <w:r w:rsidRPr="001D75B2">
        <w:rPr>
          <w:rFonts w:ascii="Calibri" w:eastAsia="Times New Roman" w:hAnsi="Calibri" w:cs="Calibri"/>
          <w:color w:val="000000"/>
          <w:lang w:val="en-GB"/>
        </w:rPr>
        <w:t>Convening platforms</w:t>
      </w:r>
    </w:p>
    <w:p w14:paraId="4A7B1A2E" w14:textId="77777777" w:rsidR="001D75B2" w:rsidRPr="001D75B2" w:rsidRDefault="001D75B2" w:rsidP="001D75B2">
      <w:pPr>
        <w:widowControl w:val="0"/>
        <w:numPr>
          <w:ilvl w:val="0"/>
          <w:numId w:val="36"/>
        </w:numPr>
        <w:pBdr>
          <w:top w:val="nil"/>
          <w:left w:val="nil"/>
          <w:bottom w:val="nil"/>
          <w:right w:val="nil"/>
          <w:between w:val="nil"/>
        </w:pBdr>
        <w:tabs>
          <w:tab w:val="left" w:pos="794"/>
          <w:tab w:val="left" w:pos="1134"/>
          <w:tab w:val="left" w:pos="1191"/>
          <w:tab w:val="left" w:pos="1588"/>
          <w:tab w:val="left" w:pos="1871"/>
          <w:tab w:val="left" w:pos="1985"/>
          <w:tab w:val="left" w:pos="2268"/>
        </w:tabs>
        <w:overflowPunct w:val="0"/>
        <w:autoSpaceDE w:val="0"/>
        <w:autoSpaceDN w:val="0"/>
        <w:adjustRightInd w:val="0"/>
        <w:spacing w:before="60" w:after="60"/>
        <w:ind w:left="714" w:hanging="357"/>
        <w:jc w:val="both"/>
        <w:textAlignment w:val="baseline"/>
        <w:rPr>
          <w:rFonts w:ascii="Calibri" w:eastAsia="Times New Roman" w:hAnsi="Calibri" w:cs="Calibri"/>
          <w:color w:val="000000"/>
          <w:lang w:val="en-GB"/>
        </w:rPr>
      </w:pPr>
      <w:r w:rsidRPr="001D75B2">
        <w:rPr>
          <w:rFonts w:ascii="Calibri" w:eastAsia="Times New Roman" w:hAnsi="Calibri" w:cs="Calibri"/>
          <w:color w:val="000000"/>
          <w:lang w:val="en-GB"/>
        </w:rPr>
        <w:t>Learning frameworks</w:t>
      </w:r>
    </w:p>
    <w:p w14:paraId="6FA82934" w14:textId="77777777" w:rsidR="001D75B2" w:rsidRPr="001D75B2" w:rsidRDefault="001D75B2" w:rsidP="001D75B2">
      <w:pPr>
        <w:widowControl w:val="0"/>
        <w:numPr>
          <w:ilvl w:val="0"/>
          <w:numId w:val="36"/>
        </w:numPr>
        <w:pBdr>
          <w:top w:val="nil"/>
          <w:left w:val="nil"/>
          <w:bottom w:val="nil"/>
          <w:right w:val="nil"/>
          <w:between w:val="nil"/>
        </w:pBdr>
        <w:tabs>
          <w:tab w:val="left" w:pos="794"/>
          <w:tab w:val="left" w:pos="1134"/>
          <w:tab w:val="left" w:pos="1191"/>
          <w:tab w:val="left" w:pos="1588"/>
          <w:tab w:val="left" w:pos="1871"/>
          <w:tab w:val="left" w:pos="1985"/>
          <w:tab w:val="left" w:pos="2268"/>
        </w:tabs>
        <w:overflowPunct w:val="0"/>
        <w:autoSpaceDE w:val="0"/>
        <w:autoSpaceDN w:val="0"/>
        <w:adjustRightInd w:val="0"/>
        <w:spacing w:before="60" w:after="60"/>
        <w:ind w:left="714" w:hanging="357"/>
        <w:jc w:val="both"/>
        <w:textAlignment w:val="baseline"/>
        <w:rPr>
          <w:rFonts w:ascii="Calibri" w:eastAsia="Times New Roman" w:hAnsi="Calibri" w:cs="Calibri"/>
          <w:color w:val="000000"/>
          <w:lang w:val="en-GB"/>
        </w:rPr>
      </w:pPr>
      <w:r w:rsidRPr="001D75B2">
        <w:rPr>
          <w:rFonts w:ascii="Calibri" w:eastAsia="Times New Roman" w:hAnsi="Calibri" w:cs="Calibri"/>
          <w:color w:val="000000"/>
          <w:lang w:val="en-GB"/>
        </w:rPr>
        <w:t xml:space="preserve">Statistics </w:t>
      </w:r>
    </w:p>
    <w:p w14:paraId="2141AF92" w14:textId="77777777" w:rsidR="001D75B2" w:rsidRPr="001D75B2" w:rsidRDefault="001D75B2" w:rsidP="001D75B2">
      <w:pPr>
        <w:widowControl w:val="0"/>
        <w:numPr>
          <w:ilvl w:val="0"/>
          <w:numId w:val="36"/>
        </w:numPr>
        <w:pBdr>
          <w:top w:val="nil"/>
          <w:left w:val="nil"/>
          <w:bottom w:val="nil"/>
          <w:right w:val="nil"/>
          <w:between w:val="nil"/>
        </w:pBdr>
        <w:tabs>
          <w:tab w:val="left" w:pos="794"/>
          <w:tab w:val="left" w:pos="1134"/>
          <w:tab w:val="left" w:pos="1191"/>
          <w:tab w:val="left" w:pos="1588"/>
          <w:tab w:val="left" w:pos="1871"/>
          <w:tab w:val="left" w:pos="1985"/>
          <w:tab w:val="left" w:pos="2268"/>
        </w:tabs>
        <w:overflowPunct w:val="0"/>
        <w:autoSpaceDE w:val="0"/>
        <w:autoSpaceDN w:val="0"/>
        <w:adjustRightInd w:val="0"/>
        <w:spacing w:before="60" w:after="60"/>
        <w:ind w:left="714" w:hanging="357"/>
        <w:jc w:val="both"/>
        <w:textAlignment w:val="baseline"/>
        <w:rPr>
          <w:rFonts w:ascii="Calibri" w:eastAsia="Times New Roman" w:hAnsi="Calibri" w:cs="Calibri"/>
          <w:color w:val="000000"/>
          <w:lang w:val="en-GB"/>
        </w:rPr>
      </w:pPr>
      <w:r w:rsidRPr="001D75B2">
        <w:rPr>
          <w:rFonts w:ascii="Calibri" w:eastAsia="Times New Roman" w:hAnsi="Calibri" w:cs="Calibri"/>
          <w:color w:val="000000"/>
          <w:lang w:val="en-GB"/>
        </w:rPr>
        <w:t>Technical interventions</w:t>
      </w:r>
    </w:p>
    <w:p w14:paraId="6FF93B4B" w14:textId="77777777" w:rsidR="001D75B2" w:rsidRPr="001D75B2" w:rsidRDefault="001D75B2" w:rsidP="001D75B2">
      <w:pPr>
        <w:keepNext/>
        <w:keepLines/>
        <w:numPr>
          <w:ilvl w:val="1"/>
          <w:numId w:val="33"/>
        </w:numPr>
        <w:tabs>
          <w:tab w:val="left" w:pos="793"/>
          <w:tab w:val="left" w:pos="1191"/>
          <w:tab w:val="left" w:pos="1588"/>
          <w:tab w:val="left" w:pos="1985"/>
        </w:tabs>
        <w:overflowPunct w:val="0"/>
        <w:autoSpaceDE w:val="0"/>
        <w:autoSpaceDN w:val="0"/>
        <w:adjustRightInd w:val="0"/>
        <w:spacing w:before="120" w:after="120"/>
        <w:ind w:left="431" w:hanging="431"/>
        <w:textAlignment w:val="baseline"/>
        <w:outlineLvl w:val="1"/>
        <w:rPr>
          <w:rFonts w:ascii="Calibri" w:eastAsia="Times New Roman" w:hAnsi="Calibri" w:cs="Calibri"/>
          <w:b/>
          <w:lang w:val="en-GB"/>
        </w:rPr>
      </w:pPr>
      <w:r w:rsidRPr="001D75B2">
        <w:rPr>
          <w:rFonts w:ascii="Calibri" w:eastAsia="Times New Roman" w:hAnsi="Calibri" w:cs="Calibri"/>
          <w:b/>
          <w:lang w:val="en-GB"/>
        </w:rPr>
        <w:t>Enabler</w:t>
      </w:r>
    </w:p>
    <w:p w14:paraId="4764A27C" w14:textId="77777777" w:rsidR="001D75B2" w:rsidRPr="001D75B2" w:rsidRDefault="001D75B2" w:rsidP="001D75B2">
      <w:pPr>
        <w:keepNext/>
        <w:keepLines/>
        <w:tabs>
          <w:tab w:val="left" w:pos="794"/>
          <w:tab w:val="left" w:pos="1191"/>
          <w:tab w:val="left" w:pos="1588"/>
          <w:tab w:val="left" w:pos="1985"/>
        </w:tabs>
        <w:overflowPunct w:val="0"/>
        <w:autoSpaceDE w:val="0"/>
        <w:autoSpaceDN w:val="0"/>
        <w:adjustRightInd w:val="0"/>
        <w:spacing w:before="120" w:after="120"/>
        <w:textAlignment w:val="baseline"/>
        <w:rPr>
          <w:rFonts w:ascii="Calibri" w:eastAsia="Times New Roman" w:hAnsi="Calibri" w:cs="Calibri"/>
          <w:b/>
          <w:bCs/>
          <w:iCs/>
          <w:spacing w:val="-2"/>
          <w:lang w:val="en-GB"/>
        </w:rPr>
      </w:pPr>
      <w:r w:rsidRPr="001D75B2">
        <w:rPr>
          <w:rFonts w:ascii="Calibri" w:eastAsia="Times New Roman" w:hAnsi="Calibri" w:cs="Calibri"/>
          <w:b/>
          <w:bCs/>
          <w:iCs/>
          <w:spacing w:val="-2"/>
          <w:lang w:val="en-GB"/>
        </w:rPr>
        <w:t>Organization Excellence</w:t>
      </w:r>
    </w:p>
    <w:p w14:paraId="7ABA3ACC" w14:textId="77777777" w:rsidR="001D75B2" w:rsidRPr="001D75B2" w:rsidRDefault="001D75B2" w:rsidP="001D75B2">
      <w:pPr>
        <w:widowControl w:val="0"/>
        <w:autoSpaceDE w:val="0"/>
        <w:autoSpaceDN w:val="0"/>
        <w:spacing w:before="120" w:after="120"/>
        <w:ind w:right="108"/>
        <w:rPr>
          <w:rFonts w:ascii="Calibri" w:eastAsia="Calibri Light" w:hAnsi="Calibri" w:cs="Calibri"/>
          <w:spacing w:val="-11"/>
        </w:rPr>
      </w:pPr>
      <w:r w:rsidRPr="001D75B2">
        <w:rPr>
          <w:rFonts w:ascii="Calibri" w:eastAsia="Calibri Light" w:hAnsi="Calibri" w:cs="Calibri"/>
        </w:rPr>
        <w:t>Enhancing</w:t>
      </w:r>
      <w:r w:rsidRPr="001D75B2">
        <w:rPr>
          <w:rFonts w:ascii="Calibri" w:eastAsia="Calibri Light" w:hAnsi="Calibri" w:cs="Calibri"/>
          <w:spacing w:val="-11"/>
        </w:rPr>
        <w:t xml:space="preserve"> </w:t>
      </w:r>
      <w:r w:rsidRPr="001D75B2">
        <w:rPr>
          <w:rFonts w:ascii="Calibri" w:eastAsia="Calibri Light" w:hAnsi="Calibri" w:cs="Calibri"/>
        </w:rPr>
        <w:t>operational</w:t>
      </w:r>
      <w:r w:rsidRPr="001D75B2">
        <w:rPr>
          <w:rFonts w:ascii="Calibri" w:eastAsia="Calibri Light" w:hAnsi="Calibri" w:cs="Calibri"/>
          <w:spacing w:val="-11"/>
        </w:rPr>
        <w:t xml:space="preserve"> </w:t>
      </w:r>
      <w:r w:rsidRPr="001D75B2">
        <w:rPr>
          <w:rFonts w:ascii="Calibri" w:eastAsia="Calibri Light" w:hAnsi="Calibri" w:cs="Calibri"/>
        </w:rPr>
        <w:t>efficiency</w:t>
      </w:r>
      <w:r w:rsidRPr="001D75B2">
        <w:rPr>
          <w:rFonts w:ascii="Calibri" w:eastAsia="Calibri Light" w:hAnsi="Calibri" w:cs="Calibri"/>
          <w:spacing w:val="-11"/>
        </w:rPr>
        <w:t xml:space="preserve"> </w:t>
      </w:r>
      <w:r w:rsidRPr="001D75B2">
        <w:rPr>
          <w:rFonts w:ascii="Calibri" w:eastAsia="Calibri Light" w:hAnsi="Calibri" w:cs="Calibri"/>
        </w:rPr>
        <w:t>and</w:t>
      </w:r>
      <w:r w:rsidRPr="001D75B2">
        <w:rPr>
          <w:rFonts w:ascii="Calibri" w:eastAsia="Calibri Light" w:hAnsi="Calibri" w:cs="Calibri"/>
          <w:spacing w:val="-11"/>
        </w:rPr>
        <w:t xml:space="preserve"> </w:t>
      </w:r>
      <w:r w:rsidRPr="001D75B2">
        <w:rPr>
          <w:rFonts w:ascii="Calibri" w:eastAsia="Calibri Light" w:hAnsi="Calibri" w:cs="Calibri"/>
        </w:rPr>
        <w:t>effectiveness</w:t>
      </w:r>
      <w:r w:rsidRPr="001D75B2">
        <w:rPr>
          <w:rFonts w:ascii="Calibri" w:eastAsia="Calibri Light" w:hAnsi="Calibri" w:cs="Calibri"/>
          <w:spacing w:val="-11"/>
        </w:rPr>
        <w:t xml:space="preserve"> </w:t>
      </w:r>
      <w:r w:rsidRPr="001D75B2">
        <w:rPr>
          <w:rFonts w:ascii="Calibri" w:eastAsia="Calibri Light" w:hAnsi="Calibri" w:cs="Calibri"/>
        </w:rPr>
        <w:t>enables</w:t>
      </w:r>
      <w:r w:rsidRPr="001D75B2">
        <w:rPr>
          <w:rFonts w:ascii="Calibri" w:eastAsia="Calibri Light" w:hAnsi="Calibri" w:cs="Calibri"/>
          <w:spacing w:val="-11"/>
        </w:rPr>
        <w:t xml:space="preserve"> </w:t>
      </w:r>
      <w:r w:rsidRPr="001D75B2">
        <w:rPr>
          <w:rFonts w:ascii="Calibri" w:eastAsia="Calibri Light" w:hAnsi="Calibri" w:cs="Calibri"/>
        </w:rPr>
        <w:t>ITU</w:t>
      </w:r>
      <w:r w:rsidRPr="001D75B2">
        <w:rPr>
          <w:rFonts w:ascii="Calibri" w:eastAsia="Calibri Light" w:hAnsi="Calibri" w:cs="Calibri"/>
          <w:spacing w:val="-11"/>
        </w:rPr>
        <w:t xml:space="preserve"> </w:t>
      </w:r>
      <w:r w:rsidRPr="001D75B2">
        <w:rPr>
          <w:rFonts w:ascii="Calibri" w:eastAsia="Calibri Light" w:hAnsi="Calibri" w:cs="Calibri"/>
        </w:rPr>
        <w:t>to</w:t>
      </w:r>
      <w:r w:rsidRPr="001D75B2">
        <w:rPr>
          <w:rFonts w:ascii="Calibri" w:eastAsia="Calibri Light" w:hAnsi="Calibri" w:cs="Calibri"/>
          <w:spacing w:val="-11"/>
        </w:rPr>
        <w:t xml:space="preserve"> </w:t>
      </w:r>
      <w:r w:rsidRPr="001D75B2">
        <w:rPr>
          <w:rFonts w:ascii="Calibri" w:eastAsia="Calibri Light" w:hAnsi="Calibri" w:cs="Calibri"/>
        </w:rPr>
        <w:t>respond</w:t>
      </w:r>
      <w:r w:rsidRPr="001D75B2">
        <w:rPr>
          <w:rFonts w:ascii="Calibri" w:eastAsia="Calibri Light" w:hAnsi="Calibri" w:cs="Calibri"/>
          <w:spacing w:val="-11"/>
        </w:rPr>
        <w:t xml:space="preserve"> </w:t>
      </w:r>
      <w:r w:rsidRPr="001D75B2">
        <w:rPr>
          <w:rFonts w:ascii="Calibri" w:eastAsia="Calibri Light" w:hAnsi="Calibri" w:cs="Calibri"/>
        </w:rPr>
        <w:t>to</w:t>
      </w:r>
      <w:r w:rsidRPr="001D75B2">
        <w:rPr>
          <w:rFonts w:ascii="Calibri" w:eastAsia="Calibri Light" w:hAnsi="Calibri" w:cs="Calibri"/>
          <w:spacing w:val="-11"/>
        </w:rPr>
        <w:t xml:space="preserve"> </w:t>
      </w:r>
      <w:r w:rsidRPr="001D75B2">
        <w:rPr>
          <w:rFonts w:ascii="Calibri" w:eastAsia="Calibri Light" w:hAnsi="Calibri" w:cs="Calibri"/>
        </w:rPr>
        <w:t>changes in</w:t>
      </w:r>
      <w:r w:rsidRPr="001D75B2">
        <w:rPr>
          <w:rFonts w:ascii="Calibri" w:eastAsia="Calibri Light" w:hAnsi="Calibri" w:cs="Calibri"/>
          <w:spacing w:val="-8"/>
        </w:rPr>
        <w:t xml:space="preserve"> </w:t>
      </w:r>
      <w:r w:rsidRPr="001D75B2">
        <w:rPr>
          <w:rFonts w:ascii="Calibri" w:eastAsia="Calibri Light" w:hAnsi="Calibri" w:cs="Calibri"/>
        </w:rPr>
        <w:t>the</w:t>
      </w:r>
      <w:r w:rsidRPr="001D75B2">
        <w:rPr>
          <w:rFonts w:ascii="Calibri" w:eastAsia="Calibri Light" w:hAnsi="Calibri" w:cs="Calibri"/>
          <w:spacing w:val="-8"/>
        </w:rPr>
        <w:t xml:space="preserve"> </w:t>
      </w:r>
      <w:r w:rsidRPr="001D75B2">
        <w:rPr>
          <w:rFonts w:ascii="Calibri" w:eastAsia="Calibri Light" w:hAnsi="Calibri" w:cs="Calibri"/>
        </w:rPr>
        <w:t>telecommunication/ICT</w:t>
      </w:r>
      <w:r w:rsidRPr="001D75B2">
        <w:rPr>
          <w:rFonts w:ascii="Calibri" w:eastAsia="Calibri Light" w:hAnsi="Calibri" w:cs="Calibri"/>
          <w:spacing w:val="-8"/>
        </w:rPr>
        <w:t xml:space="preserve"> </w:t>
      </w:r>
      <w:r w:rsidRPr="001D75B2">
        <w:rPr>
          <w:rFonts w:ascii="Calibri" w:eastAsia="Calibri Light" w:hAnsi="Calibri" w:cs="Calibri"/>
        </w:rPr>
        <w:t>landscape</w:t>
      </w:r>
      <w:r w:rsidRPr="001D75B2">
        <w:rPr>
          <w:rFonts w:ascii="Calibri" w:eastAsia="Calibri Light" w:hAnsi="Calibri" w:cs="Calibri"/>
          <w:spacing w:val="-8"/>
        </w:rPr>
        <w:t xml:space="preserve"> </w:t>
      </w:r>
      <w:r w:rsidRPr="001D75B2">
        <w:rPr>
          <w:rFonts w:ascii="Calibri" w:eastAsia="Calibri Light" w:hAnsi="Calibri" w:cs="Calibri"/>
        </w:rPr>
        <w:t>and</w:t>
      </w:r>
      <w:r w:rsidRPr="001D75B2">
        <w:rPr>
          <w:rFonts w:ascii="Calibri" w:eastAsia="Calibri Light" w:hAnsi="Calibri" w:cs="Calibri"/>
          <w:spacing w:val="-8"/>
        </w:rPr>
        <w:t xml:space="preserve"> </w:t>
      </w:r>
      <w:r w:rsidRPr="001D75B2">
        <w:rPr>
          <w:rFonts w:ascii="Calibri" w:eastAsia="Calibri Light" w:hAnsi="Calibri" w:cs="Calibri"/>
        </w:rPr>
        <w:t>evolving</w:t>
      </w:r>
      <w:r w:rsidRPr="001D75B2">
        <w:rPr>
          <w:rFonts w:ascii="Calibri" w:eastAsia="Calibri Light" w:hAnsi="Calibri" w:cs="Calibri"/>
          <w:spacing w:val="-8"/>
        </w:rPr>
        <w:t xml:space="preserve"> </w:t>
      </w:r>
      <w:r w:rsidRPr="001D75B2">
        <w:rPr>
          <w:rFonts w:ascii="Calibri" w:eastAsia="Calibri Light" w:hAnsi="Calibri" w:cs="Calibri"/>
        </w:rPr>
        <w:t>membership</w:t>
      </w:r>
      <w:r w:rsidRPr="001D75B2">
        <w:rPr>
          <w:rFonts w:ascii="Calibri" w:eastAsia="Calibri Light" w:hAnsi="Calibri" w:cs="Calibri"/>
          <w:spacing w:val="-8"/>
        </w:rPr>
        <w:t xml:space="preserve"> </w:t>
      </w:r>
      <w:r w:rsidRPr="001D75B2">
        <w:rPr>
          <w:rFonts w:ascii="Calibri" w:eastAsia="Calibri Light" w:hAnsi="Calibri" w:cs="Calibri"/>
        </w:rPr>
        <w:t>needs, as well as enhanced understanding of local contexts and the ability to respond to countries' needs effectively.</w:t>
      </w:r>
      <w:r w:rsidRPr="001D75B2">
        <w:rPr>
          <w:rFonts w:ascii="Calibri" w:eastAsia="Calibri Light" w:hAnsi="Calibri" w:cs="Calibri"/>
          <w:spacing w:val="-8"/>
        </w:rPr>
        <w:t xml:space="preserve"> </w:t>
      </w:r>
      <w:r w:rsidRPr="001D75B2">
        <w:rPr>
          <w:rFonts w:ascii="Calibri" w:eastAsia="Calibri Light" w:hAnsi="Calibri" w:cs="Calibri"/>
        </w:rPr>
        <w:t>ITU,</w:t>
      </w:r>
      <w:r w:rsidRPr="001D75B2">
        <w:rPr>
          <w:rFonts w:ascii="Calibri" w:eastAsia="Calibri Light" w:hAnsi="Calibri" w:cs="Calibri"/>
          <w:spacing w:val="-8"/>
        </w:rPr>
        <w:t xml:space="preserve"> </w:t>
      </w:r>
      <w:r w:rsidRPr="001D75B2">
        <w:rPr>
          <w:rFonts w:ascii="Calibri" w:eastAsia="Calibri Light" w:hAnsi="Calibri" w:cs="Calibri"/>
        </w:rPr>
        <w:t>therefore, aims to improve internal processes including project management processes and implementation capabilities and accelerate decision-making</w:t>
      </w:r>
      <w:r w:rsidRPr="001D75B2">
        <w:rPr>
          <w:rFonts w:ascii="Calibri" w:eastAsia="Calibri Light" w:hAnsi="Calibri" w:cs="Calibri"/>
          <w:spacing w:val="-1"/>
        </w:rPr>
        <w:t xml:space="preserve"> </w:t>
      </w:r>
      <w:r w:rsidRPr="001D75B2">
        <w:rPr>
          <w:rFonts w:ascii="Calibri" w:eastAsia="Calibri Light" w:hAnsi="Calibri" w:cs="Calibri"/>
        </w:rPr>
        <w:t>by addressing operational inefficiencies and duplication, reflecting the values of transparency and</w:t>
      </w:r>
      <w:r w:rsidRPr="001D75B2">
        <w:rPr>
          <w:rFonts w:ascii="Calibri" w:eastAsia="Calibri Light" w:hAnsi="Calibri" w:cs="Calibri"/>
          <w:spacing w:val="-10"/>
        </w:rPr>
        <w:t xml:space="preserve"> </w:t>
      </w:r>
      <w:r w:rsidRPr="001D75B2">
        <w:rPr>
          <w:rFonts w:ascii="Calibri" w:eastAsia="Calibri Light" w:hAnsi="Calibri" w:cs="Calibri"/>
        </w:rPr>
        <w:t>accountability.</w:t>
      </w:r>
      <w:r w:rsidRPr="001D75B2">
        <w:rPr>
          <w:rFonts w:ascii="Calibri" w:eastAsia="Calibri Light" w:hAnsi="Calibri" w:cs="Calibri"/>
          <w:spacing w:val="-11"/>
        </w:rPr>
        <w:t xml:space="preserve"> </w:t>
      </w:r>
    </w:p>
    <w:p w14:paraId="556E9673" w14:textId="77777777" w:rsidR="001D75B2" w:rsidRPr="001D75B2" w:rsidRDefault="001D75B2" w:rsidP="001D75B2">
      <w:pPr>
        <w:widowControl w:val="0"/>
        <w:autoSpaceDE w:val="0"/>
        <w:autoSpaceDN w:val="0"/>
        <w:spacing w:before="120" w:after="120"/>
        <w:ind w:right="108"/>
        <w:rPr>
          <w:rFonts w:ascii="Calibri" w:eastAsia="Calibri Light" w:hAnsi="Calibri" w:cs="Calibri"/>
        </w:rPr>
      </w:pPr>
      <w:r w:rsidRPr="001D75B2">
        <w:rPr>
          <w:rFonts w:ascii="Calibri" w:eastAsia="Calibri Light" w:hAnsi="Calibri" w:cs="Calibri"/>
        </w:rPr>
        <w:t>ITU</w:t>
      </w:r>
      <w:r w:rsidRPr="001D75B2">
        <w:rPr>
          <w:rFonts w:ascii="Calibri" w:eastAsia="Calibri Light" w:hAnsi="Calibri" w:cs="Calibri"/>
          <w:spacing w:val="-10"/>
        </w:rPr>
        <w:t xml:space="preserve"> </w:t>
      </w:r>
      <w:r w:rsidRPr="001D75B2">
        <w:rPr>
          <w:rFonts w:ascii="Calibri" w:eastAsia="Calibri Light" w:hAnsi="Calibri" w:cs="Calibri"/>
        </w:rPr>
        <w:t>also</w:t>
      </w:r>
      <w:r w:rsidRPr="001D75B2">
        <w:rPr>
          <w:rFonts w:ascii="Calibri" w:eastAsia="Calibri Light" w:hAnsi="Calibri" w:cs="Calibri"/>
          <w:spacing w:val="-11"/>
        </w:rPr>
        <w:t xml:space="preserve"> </w:t>
      </w:r>
      <w:r w:rsidRPr="001D75B2">
        <w:rPr>
          <w:rFonts w:ascii="Calibri" w:eastAsia="Calibri Light" w:hAnsi="Calibri" w:cs="Calibri"/>
        </w:rPr>
        <w:t>recognizes</w:t>
      </w:r>
      <w:r w:rsidRPr="001D75B2">
        <w:rPr>
          <w:rFonts w:ascii="Calibri" w:eastAsia="Calibri Light" w:hAnsi="Calibri" w:cs="Calibri"/>
          <w:spacing w:val="-10"/>
        </w:rPr>
        <w:t xml:space="preserve"> </w:t>
      </w:r>
      <w:r w:rsidRPr="001D75B2">
        <w:rPr>
          <w:rFonts w:ascii="Calibri" w:eastAsia="Calibri Light" w:hAnsi="Calibri" w:cs="Calibri"/>
        </w:rPr>
        <w:t>the</w:t>
      </w:r>
      <w:r w:rsidRPr="001D75B2">
        <w:rPr>
          <w:rFonts w:ascii="Calibri" w:eastAsia="Calibri Light" w:hAnsi="Calibri" w:cs="Calibri"/>
          <w:spacing w:val="-11"/>
        </w:rPr>
        <w:t xml:space="preserve"> </w:t>
      </w:r>
      <w:r w:rsidRPr="001D75B2">
        <w:rPr>
          <w:rFonts w:ascii="Calibri" w:eastAsia="Calibri Light" w:hAnsi="Calibri" w:cs="Calibri"/>
        </w:rPr>
        <w:t>need</w:t>
      </w:r>
      <w:r w:rsidRPr="001D75B2">
        <w:rPr>
          <w:rFonts w:ascii="Calibri" w:eastAsia="Calibri Light" w:hAnsi="Calibri" w:cs="Calibri"/>
          <w:spacing w:val="-10"/>
        </w:rPr>
        <w:t xml:space="preserve"> </w:t>
      </w:r>
      <w:r w:rsidRPr="001D75B2">
        <w:rPr>
          <w:rFonts w:ascii="Calibri" w:eastAsia="Calibri Light" w:hAnsi="Calibri" w:cs="Calibri"/>
        </w:rPr>
        <w:t>to</w:t>
      </w:r>
      <w:r w:rsidRPr="001D75B2">
        <w:rPr>
          <w:rFonts w:ascii="Calibri" w:eastAsia="Calibri Light" w:hAnsi="Calibri" w:cs="Calibri"/>
          <w:spacing w:val="-11"/>
        </w:rPr>
        <w:t xml:space="preserve"> </w:t>
      </w:r>
      <w:r w:rsidRPr="001D75B2">
        <w:rPr>
          <w:rFonts w:ascii="Calibri" w:eastAsia="Calibri Light" w:hAnsi="Calibri" w:cs="Calibri"/>
        </w:rPr>
        <w:t>build</w:t>
      </w:r>
      <w:r w:rsidRPr="001D75B2">
        <w:rPr>
          <w:rFonts w:ascii="Calibri" w:eastAsia="Calibri Light" w:hAnsi="Calibri" w:cs="Calibri"/>
          <w:spacing w:val="-10"/>
        </w:rPr>
        <w:t xml:space="preserve"> </w:t>
      </w:r>
      <w:r w:rsidRPr="001D75B2">
        <w:rPr>
          <w:rFonts w:ascii="Calibri" w:eastAsia="Calibri Light" w:hAnsi="Calibri" w:cs="Calibri"/>
        </w:rPr>
        <w:t>operational</w:t>
      </w:r>
      <w:r w:rsidRPr="001D75B2">
        <w:rPr>
          <w:rFonts w:ascii="Calibri" w:eastAsia="Calibri Light" w:hAnsi="Calibri" w:cs="Calibri"/>
          <w:spacing w:val="-11"/>
        </w:rPr>
        <w:t xml:space="preserve"> </w:t>
      </w:r>
      <w:r w:rsidRPr="001D75B2">
        <w:rPr>
          <w:rFonts w:ascii="Calibri" w:eastAsia="Calibri Light" w:hAnsi="Calibri" w:cs="Calibri"/>
        </w:rPr>
        <w:t>effectiveness,</w:t>
      </w:r>
      <w:r w:rsidRPr="001D75B2">
        <w:rPr>
          <w:rFonts w:ascii="Calibri" w:eastAsia="Calibri Light" w:hAnsi="Calibri" w:cs="Calibri"/>
          <w:spacing w:val="-10"/>
        </w:rPr>
        <w:t xml:space="preserve"> </w:t>
      </w:r>
      <w:r w:rsidRPr="001D75B2">
        <w:rPr>
          <w:rFonts w:ascii="Calibri" w:eastAsia="Calibri Light" w:hAnsi="Calibri" w:cs="Calibri"/>
        </w:rPr>
        <w:t xml:space="preserve">by </w:t>
      </w:r>
      <w:r w:rsidRPr="001D75B2">
        <w:rPr>
          <w:rFonts w:ascii="Calibri" w:eastAsia="Calibri Light" w:hAnsi="Calibri" w:cs="Calibri"/>
          <w:spacing w:val="-4"/>
        </w:rPr>
        <w:t>increasing cross-functional synergies, encouraging internal innovation, providing consis</w:t>
      </w:r>
      <w:r w:rsidRPr="001D75B2">
        <w:rPr>
          <w:rFonts w:ascii="Calibri" w:eastAsia="Calibri Light" w:hAnsi="Calibri" w:cs="Calibri"/>
          <w:spacing w:val="-2"/>
        </w:rPr>
        <w:t>tent</w:t>
      </w:r>
      <w:r w:rsidRPr="001D75B2">
        <w:rPr>
          <w:rFonts w:ascii="Calibri" w:eastAsia="Calibri Light" w:hAnsi="Calibri" w:cs="Calibri"/>
          <w:spacing w:val="-7"/>
        </w:rPr>
        <w:t xml:space="preserve"> </w:t>
      </w:r>
      <w:r w:rsidRPr="001D75B2">
        <w:rPr>
          <w:rFonts w:ascii="Calibri" w:eastAsia="Calibri Light" w:hAnsi="Calibri" w:cs="Calibri"/>
          <w:spacing w:val="-2"/>
        </w:rPr>
        <w:t>guidance</w:t>
      </w:r>
      <w:r w:rsidRPr="001D75B2">
        <w:rPr>
          <w:rFonts w:ascii="Calibri" w:eastAsia="Calibri Light" w:hAnsi="Calibri" w:cs="Calibri"/>
          <w:spacing w:val="-8"/>
        </w:rPr>
        <w:t xml:space="preserve"> </w:t>
      </w:r>
      <w:r w:rsidRPr="001D75B2">
        <w:rPr>
          <w:rFonts w:ascii="Calibri" w:eastAsia="Calibri Light" w:hAnsi="Calibri" w:cs="Calibri"/>
          <w:spacing w:val="-2"/>
        </w:rPr>
        <w:t>on</w:t>
      </w:r>
      <w:r w:rsidRPr="001D75B2">
        <w:rPr>
          <w:rFonts w:ascii="Calibri" w:eastAsia="Calibri Light" w:hAnsi="Calibri" w:cs="Calibri"/>
          <w:spacing w:val="-7"/>
        </w:rPr>
        <w:t xml:space="preserve"> </w:t>
      </w:r>
      <w:r w:rsidRPr="001D75B2">
        <w:rPr>
          <w:rFonts w:ascii="Calibri" w:eastAsia="Calibri Light" w:hAnsi="Calibri" w:cs="Calibri"/>
          <w:spacing w:val="-2"/>
        </w:rPr>
        <w:t>the</w:t>
      </w:r>
      <w:r w:rsidRPr="001D75B2">
        <w:rPr>
          <w:rFonts w:ascii="Calibri" w:eastAsia="Calibri Light" w:hAnsi="Calibri" w:cs="Calibri"/>
          <w:spacing w:val="-7"/>
        </w:rPr>
        <w:t xml:space="preserve"> </w:t>
      </w:r>
      <w:r w:rsidRPr="001D75B2">
        <w:rPr>
          <w:rFonts w:ascii="Calibri" w:eastAsia="Calibri Light" w:hAnsi="Calibri" w:cs="Calibri"/>
          <w:spacing w:val="-2"/>
        </w:rPr>
        <w:t>organization's</w:t>
      </w:r>
      <w:r w:rsidRPr="001D75B2">
        <w:rPr>
          <w:rFonts w:ascii="Calibri" w:eastAsia="Calibri Light" w:hAnsi="Calibri" w:cs="Calibri"/>
          <w:spacing w:val="-7"/>
        </w:rPr>
        <w:t xml:space="preserve"> </w:t>
      </w:r>
      <w:r w:rsidRPr="001D75B2">
        <w:rPr>
          <w:rFonts w:ascii="Calibri" w:eastAsia="Calibri Light" w:hAnsi="Calibri" w:cs="Calibri"/>
          <w:spacing w:val="-2"/>
        </w:rPr>
        <w:t>scope</w:t>
      </w:r>
      <w:r w:rsidRPr="001D75B2">
        <w:rPr>
          <w:rFonts w:ascii="Calibri" w:eastAsia="Calibri Light" w:hAnsi="Calibri" w:cs="Calibri"/>
          <w:spacing w:val="-7"/>
        </w:rPr>
        <w:t xml:space="preserve"> </w:t>
      </w:r>
      <w:r w:rsidRPr="001D75B2">
        <w:rPr>
          <w:rFonts w:ascii="Calibri" w:eastAsia="Calibri Light" w:hAnsi="Calibri" w:cs="Calibri"/>
          <w:spacing w:val="-2"/>
        </w:rPr>
        <w:t>and</w:t>
      </w:r>
      <w:r w:rsidRPr="001D75B2">
        <w:rPr>
          <w:rFonts w:ascii="Calibri" w:eastAsia="Calibri Light" w:hAnsi="Calibri" w:cs="Calibri"/>
          <w:spacing w:val="-7"/>
        </w:rPr>
        <w:t xml:space="preserve"> </w:t>
      </w:r>
      <w:r w:rsidRPr="001D75B2">
        <w:rPr>
          <w:rFonts w:ascii="Calibri" w:eastAsia="Calibri Light" w:hAnsi="Calibri" w:cs="Calibri"/>
          <w:spacing w:val="-2"/>
        </w:rPr>
        <w:t>developing</w:t>
      </w:r>
      <w:r w:rsidRPr="001D75B2">
        <w:rPr>
          <w:rFonts w:ascii="Calibri" w:eastAsia="Calibri Light" w:hAnsi="Calibri" w:cs="Calibri"/>
          <w:spacing w:val="-7"/>
        </w:rPr>
        <w:t xml:space="preserve"> </w:t>
      </w:r>
      <w:r w:rsidRPr="001D75B2">
        <w:rPr>
          <w:rFonts w:ascii="Calibri" w:eastAsia="Calibri Light" w:hAnsi="Calibri" w:cs="Calibri"/>
          <w:spacing w:val="-2"/>
        </w:rPr>
        <w:t>a</w:t>
      </w:r>
      <w:r w:rsidRPr="001D75B2">
        <w:rPr>
          <w:rFonts w:ascii="Calibri" w:eastAsia="Calibri Light" w:hAnsi="Calibri" w:cs="Calibri"/>
          <w:spacing w:val="-7"/>
        </w:rPr>
        <w:t xml:space="preserve"> </w:t>
      </w:r>
      <w:r w:rsidRPr="00056C02">
        <w:rPr>
          <w:rFonts w:ascii="Calibri" w:eastAsia="Calibri Light" w:hAnsi="Calibri" w:cs="Calibri"/>
          <w:spacing w:val="-2"/>
        </w:rPr>
        <w:t>stronger</w:t>
      </w:r>
      <w:r w:rsidRPr="00056C02">
        <w:rPr>
          <w:rFonts w:ascii="Calibri" w:eastAsia="Calibri Light" w:hAnsi="Calibri" w:cs="Calibri"/>
          <w:spacing w:val="-7"/>
        </w:rPr>
        <w:t xml:space="preserve"> </w:t>
      </w:r>
      <w:r w:rsidRPr="00C42B8F">
        <w:rPr>
          <w:rFonts w:ascii="Calibri" w:eastAsia="Calibri Light" w:hAnsi="Calibri" w:cs="Calibri"/>
          <w:spacing w:val="-2"/>
        </w:rPr>
        <w:t>performance</w:t>
      </w:r>
      <w:r w:rsidRPr="001D75B2">
        <w:rPr>
          <w:rFonts w:ascii="Calibri" w:eastAsia="Calibri Light" w:hAnsi="Calibri" w:cs="Calibri"/>
          <w:spacing w:val="-7"/>
        </w:rPr>
        <w:t xml:space="preserve"> </w:t>
      </w:r>
      <w:r w:rsidRPr="001D75B2">
        <w:rPr>
          <w:rFonts w:ascii="Calibri" w:eastAsia="Calibri Light" w:hAnsi="Calibri" w:cs="Calibri"/>
          <w:spacing w:val="-2"/>
        </w:rPr>
        <w:t xml:space="preserve">and </w:t>
      </w:r>
      <w:r w:rsidRPr="001D75B2">
        <w:rPr>
          <w:rFonts w:ascii="Calibri" w:eastAsia="Calibri Light" w:hAnsi="Calibri" w:cs="Calibri"/>
        </w:rPr>
        <w:t xml:space="preserve">talent-management approach. To this end, the organization </w:t>
      </w:r>
      <w:proofErr w:type="gramStart"/>
      <w:r w:rsidRPr="001D75B2">
        <w:rPr>
          <w:rFonts w:ascii="Calibri" w:eastAsia="Calibri Light" w:hAnsi="Calibri" w:cs="Calibri"/>
        </w:rPr>
        <w:t>continue</w:t>
      </w:r>
      <w:proofErr w:type="gramEnd"/>
      <w:r w:rsidRPr="001D75B2">
        <w:rPr>
          <w:rFonts w:ascii="Calibri" w:eastAsia="Calibri Light" w:hAnsi="Calibri" w:cs="Calibri"/>
        </w:rPr>
        <w:t xml:space="preserve"> to implement a </w:t>
      </w:r>
      <w:r w:rsidRPr="001D75B2">
        <w:rPr>
          <w:rFonts w:ascii="Calibri" w:eastAsia="Calibri Light" w:hAnsi="Calibri" w:cs="Calibri"/>
          <w:spacing w:val="-2"/>
        </w:rPr>
        <w:t>transformation</w:t>
      </w:r>
      <w:r w:rsidRPr="001D75B2">
        <w:rPr>
          <w:rFonts w:ascii="Calibri" w:eastAsia="Calibri Light" w:hAnsi="Calibri" w:cs="Calibri"/>
          <w:spacing w:val="-4"/>
        </w:rPr>
        <w:t xml:space="preserve"> </w:t>
      </w:r>
      <w:r w:rsidRPr="001D75B2">
        <w:rPr>
          <w:rFonts w:ascii="Calibri" w:eastAsia="Calibri Light" w:hAnsi="Calibri" w:cs="Calibri"/>
          <w:spacing w:val="-2"/>
        </w:rPr>
        <w:t>plan</w:t>
      </w:r>
      <w:r w:rsidRPr="001D75B2">
        <w:rPr>
          <w:rFonts w:ascii="Calibri" w:eastAsia="Calibri Light" w:hAnsi="Calibri" w:cs="Calibri"/>
          <w:spacing w:val="-4"/>
        </w:rPr>
        <w:t xml:space="preserve"> </w:t>
      </w:r>
      <w:r w:rsidRPr="001D75B2">
        <w:rPr>
          <w:rFonts w:ascii="Calibri" w:eastAsia="Calibri Light" w:hAnsi="Calibri" w:cs="Calibri"/>
          <w:spacing w:val="-2"/>
        </w:rPr>
        <w:t>for</w:t>
      </w:r>
      <w:r w:rsidRPr="001D75B2">
        <w:rPr>
          <w:rFonts w:ascii="Calibri" w:eastAsia="Calibri Light" w:hAnsi="Calibri" w:cs="Calibri"/>
          <w:spacing w:val="-4"/>
        </w:rPr>
        <w:t xml:space="preserve"> </w:t>
      </w:r>
      <w:r w:rsidRPr="001D75B2">
        <w:rPr>
          <w:rFonts w:ascii="Calibri" w:eastAsia="Calibri Light" w:hAnsi="Calibri" w:cs="Calibri"/>
          <w:spacing w:val="-2"/>
        </w:rPr>
        <w:t>culture</w:t>
      </w:r>
      <w:r w:rsidRPr="001D75B2">
        <w:rPr>
          <w:rFonts w:ascii="Calibri" w:eastAsia="Calibri Light" w:hAnsi="Calibri" w:cs="Calibri"/>
          <w:spacing w:val="-4"/>
        </w:rPr>
        <w:t xml:space="preserve"> </w:t>
      </w:r>
      <w:r w:rsidRPr="001D75B2">
        <w:rPr>
          <w:rFonts w:ascii="Calibri" w:eastAsia="Calibri Light" w:hAnsi="Calibri" w:cs="Calibri"/>
          <w:spacing w:val="-2"/>
        </w:rPr>
        <w:t>and</w:t>
      </w:r>
      <w:r w:rsidRPr="001D75B2">
        <w:rPr>
          <w:rFonts w:ascii="Calibri" w:eastAsia="Calibri Light" w:hAnsi="Calibri" w:cs="Calibri"/>
          <w:spacing w:val="-4"/>
        </w:rPr>
        <w:t xml:space="preserve"> </w:t>
      </w:r>
      <w:r w:rsidRPr="001D75B2">
        <w:rPr>
          <w:rFonts w:ascii="Calibri" w:eastAsia="Calibri Light" w:hAnsi="Calibri" w:cs="Calibri"/>
          <w:spacing w:val="-2"/>
        </w:rPr>
        <w:t>skills</w:t>
      </w:r>
      <w:r w:rsidRPr="001D75B2">
        <w:rPr>
          <w:rFonts w:ascii="Calibri" w:eastAsia="Calibri Light" w:hAnsi="Calibri" w:cs="Calibri"/>
          <w:spacing w:val="-4"/>
        </w:rPr>
        <w:t xml:space="preserve"> </w:t>
      </w:r>
      <w:r w:rsidRPr="001D75B2">
        <w:rPr>
          <w:rFonts w:ascii="Calibri" w:eastAsia="Calibri Light" w:hAnsi="Calibri" w:cs="Calibri"/>
          <w:spacing w:val="-2"/>
        </w:rPr>
        <w:t>based</w:t>
      </w:r>
      <w:r w:rsidRPr="001D75B2">
        <w:rPr>
          <w:rFonts w:ascii="Calibri" w:eastAsia="Calibri Light" w:hAnsi="Calibri" w:cs="Calibri"/>
          <w:spacing w:val="-4"/>
        </w:rPr>
        <w:t xml:space="preserve"> </w:t>
      </w:r>
      <w:r w:rsidRPr="001D75B2">
        <w:rPr>
          <w:rFonts w:ascii="Calibri" w:eastAsia="Calibri Light" w:hAnsi="Calibri" w:cs="Calibri"/>
          <w:spacing w:val="-2"/>
        </w:rPr>
        <w:t>on</w:t>
      </w:r>
      <w:r w:rsidRPr="001D75B2">
        <w:rPr>
          <w:rFonts w:ascii="Calibri" w:eastAsia="Calibri Light" w:hAnsi="Calibri" w:cs="Calibri"/>
          <w:spacing w:val="-4"/>
        </w:rPr>
        <w:t xml:space="preserve"> </w:t>
      </w:r>
      <w:r w:rsidRPr="001D75B2">
        <w:rPr>
          <w:rFonts w:ascii="Calibri" w:eastAsia="Calibri Light" w:hAnsi="Calibri" w:cs="Calibri"/>
          <w:spacing w:val="-2"/>
        </w:rPr>
        <w:t>four</w:t>
      </w:r>
      <w:r w:rsidRPr="001D75B2">
        <w:rPr>
          <w:rFonts w:ascii="Calibri" w:eastAsia="Calibri Light" w:hAnsi="Calibri" w:cs="Calibri"/>
          <w:spacing w:val="-4"/>
        </w:rPr>
        <w:t xml:space="preserve"> </w:t>
      </w:r>
      <w:r w:rsidRPr="001D75B2">
        <w:rPr>
          <w:rFonts w:ascii="Calibri" w:eastAsia="Calibri Light" w:hAnsi="Calibri" w:cs="Calibri"/>
          <w:spacing w:val="-2"/>
        </w:rPr>
        <w:t>main</w:t>
      </w:r>
      <w:r w:rsidRPr="001D75B2">
        <w:rPr>
          <w:rFonts w:ascii="Calibri" w:eastAsia="Calibri Light" w:hAnsi="Calibri" w:cs="Calibri"/>
          <w:spacing w:val="-4"/>
        </w:rPr>
        <w:t xml:space="preserve"> </w:t>
      </w:r>
      <w:r w:rsidRPr="001D75B2">
        <w:rPr>
          <w:rFonts w:ascii="Calibri" w:eastAsia="Calibri Light" w:hAnsi="Calibri" w:cs="Calibri"/>
          <w:spacing w:val="-2"/>
        </w:rPr>
        <w:t>tracks:</w:t>
      </w:r>
      <w:r w:rsidRPr="001D75B2">
        <w:rPr>
          <w:rFonts w:ascii="Calibri" w:eastAsia="Calibri Light" w:hAnsi="Calibri" w:cs="Calibri"/>
          <w:spacing w:val="-4"/>
        </w:rPr>
        <w:t xml:space="preserve"> </w:t>
      </w:r>
      <w:r w:rsidRPr="001D75B2">
        <w:rPr>
          <w:rFonts w:ascii="Calibri" w:eastAsia="Calibri Light" w:hAnsi="Calibri" w:cs="Calibri"/>
          <w:spacing w:val="-2"/>
        </w:rPr>
        <w:t>strategic</w:t>
      </w:r>
      <w:r w:rsidRPr="001D75B2">
        <w:rPr>
          <w:rFonts w:ascii="Calibri" w:eastAsia="Calibri Light" w:hAnsi="Calibri" w:cs="Calibri"/>
          <w:spacing w:val="-4"/>
        </w:rPr>
        <w:t xml:space="preserve"> </w:t>
      </w:r>
      <w:r w:rsidRPr="001D75B2">
        <w:rPr>
          <w:rFonts w:ascii="Calibri" w:eastAsia="Calibri Light" w:hAnsi="Calibri" w:cs="Calibri"/>
          <w:spacing w:val="-2"/>
        </w:rPr>
        <w:t xml:space="preserve">planning, </w:t>
      </w:r>
      <w:r w:rsidRPr="001D75B2">
        <w:rPr>
          <w:rFonts w:ascii="Calibri" w:eastAsia="Calibri Light" w:hAnsi="Calibri" w:cs="Calibri"/>
        </w:rPr>
        <w:t>innovation including IT systems and support services and human resource management. Organization excellence includes among others:</w:t>
      </w:r>
    </w:p>
    <w:p w14:paraId="0E8E9AD0" w14:textId="77777777" w:rsidR="001D75B2" w:rsidRPr="001D75B2" w:rsidRDefault="001D75B2" w:rsidP="001D75B2">
      <w:pPr>
        <w:numPr>
          <w:ilvl w:val="0"/>
          <w:numId w:val="35"/>
        </w:num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120"/>
        <w:contextualSpacing/>
        <w:textAlignment w:val="baseline"/>
        <w:rPr>
          <w:rFonts w:ascii="Calibri" w:eastAsia="Times New Roman" w:hAnsi="Calibri" w:cs="Calibri"/>
          <w:b/>
          <w:bCs/>
          <w:iCs/>
          <w:spacing w:val="-2"/>
          <w:lang w:val="en-GB"/>
        </w:rPr>
      </w:pPr>
      <w:r w:rsidRPr="001D75B2">
        <w:rPr>
          <w:rFonts w:ascii="Calibri" w:eastAsia="Times New Roman" w:hAnsi="Calibri" w:cs="Calibri"/>
          <w:b/>
          <w:bCs/>
          <w:iCs/>
          <w:spacing w:val="-2"/>
          <w:lang w:val="en-GB"/>
        </w:rPr>
        <w:t>Membership-driven</w:t>
      </w:r>
    </w:p>
    <w:p w14:paraId="0FD5D9A9" w14:textId="77777777" w:rsidR="001D75B2" w:rsidRPr="001D75B2" w:rsidRDefault="001D75B2" w:rsidP="001D75B2">
      <w:pPr>
        <w:widowControl w:val="0"/>
        <w:autoSpaceDE w:val="0"/>
        <w:autoSpaceDN w:val="0"/>
        <w:spacing w:before="120" w:after="120"/>
        <w:ind w:left="360"/>
        <w:rPr>
          <w:rFonts w:ascii="Calibri" w:eastAsia="Calibri Light" w:hAnsi="Calibri" w:cs="Calibri"/>
          <w:spacing w:val="-10"/>
        </w:rPr>
      </w:pPr>
      <w:r w:rsidRPr="001D75B2">
        <w:rPr>
          <w:rFonts w:ascii="Calibri" w:eastAsia="Calibri Light" w:hAnsi="Calibri" w:cs="Calibri"/>
        </w:rPr>
        <w:t>ITU</w:t>
      </w:r>
      <w:r w:rsidRPr="001D75B2">
        <w:rPr>
          <w:rFonts w:ascii="Calibri" w:eastAsia="Calibri Light" w:hAnsi="Calibri" w:cs="Calibri"/>
          <w:spacing w:val="-7"/>
        </w:rPr>
        <w:t xml:space="preserve"> </w:t>
      </w:r>
      <w:r w:rsidRPr="001D75B2">
        <w:rPr>
          <w:rFonts w:ascii="Calibri" w:eastAsia="Calibri Light" w:hAnsi="Calibri" w:cs="Calibri"/>
        </w:rPr>
        <w:t>will</w:t>
      </w:r>
      <w:r w:rsidRPr="001D75B2">
        <w:rPr>
          <w:rFonts w:ascii="Calibri" w:eastAsia="Calibri Light" w:hAnsi="Calibri" w:cs="Calibri"/>
          <w:spacing w:val="-7"/>
        </w:rPr>
        <w:t xml:space="preserve"> </w:t>
      </w:r>
      <w:r w:rsidRPr="001D75B2">
        <w:rPr>
          <w:rFonts w:ascii="Calibri" w:eastAsia="Calibri Light" w:hAnsi="Calibri" w:cs="Calibri"/>
        </w:rPr>
        <w:t>continue</w:t>
      </w:r>
      <w:r w:rsidRPr="001D75B2">
        <w:rPr>
          <w:rFonts w:ascii="Calibri" w:eastAsia="Calibri Light" w:hAnsi="Calibri" w:cs="Calibri"/>
          <w:spacing w:val="-7"/>
        </w:rPr>
        <w:t xml:space="preserve"> </w:t>
      </w:r>
      <w:r w:rsidRPr="001D75B2">
        <w:rPr>
          <w:rFonts w:ascii="Calibri" w:eastAsia="Calibri Light" w:hAnsi="Calibri" w:cs="Calibri"/>
        </w:rPr>
        <w:t>to</w:t>
      </w:r>
      <w:r w:rsidRPr="001D75B2">
        <w:rPr>
          <w:rFonts w:ascii="Calibri" w:eastAsia="Calibri Light" w:hAnsi="Calibri" w:cs="Calibri"/>
          <w:spacing w:val="-7"/>
        </w:rPr>
        <w:t xml:space="preserve"> </w:t>
      </w:r>
      <w:r w:rsidRPr="001D75B2">
        <w:rPr>
          <w:rFonts w:ascii="Calibri" w:eastAsia="Calibri Light" w:hAnsi="Calibri" w:cs="Calibri"/>
        </w:rPr>
        <w:t>work</w:t>
      </w:r>
      <w:r w:rsidRPr="001D75B2">
        <w:rPr>
          <w:rFonts w:ascii="Calibri" w:eastAsia="Calibri Light" w:hAnsi="Calibri" w:cs="Calibri"/>
          <w:spacing w:val="-7"/>
        </w:rPr>
        <w:t xml:space="preserve"> </w:t>
      </w:r>
      <w:r w:rsidRPr="001D75B2">
        <w:rPr>
          <w:rFonts w:ascii="Calibri" w:eastAsia="Calibri Light" w:hAnsi="Calibri" w:cs="Calibri"/>
        </w:rPr>
        <w:t>as</w:t>
      </w:r>
      <w:r w:rsidRPr="001D75B2">
        <w:rPr>
          <w:rFonts w:ascii="Calibri" w:eastAsia="Calibri Light" w:hAnsi="Calibri" w:cs="Calibri"/>
          <w:spacing w:val="-7"/>
        </w:rPr>
        <w:t xml:space="preserve"> </w:t>
      </w:r>
      <w:r w:rsidRPr="001D75B2">
        <w:rPr>
          <w:rFonts w:ascii="Calibri" w:eastAsia="Calibri Light" w:hAnsi="Calibri" w:cs="Calibri"/>
        </w:rPr>
        <w:t>a</w:t>
      </w:r>
      <w:r w:rsidRPr="001D75B2">
        <w:rPr>
          <w:rFonts w:ascii="Calibri" w:eastAsia="Calibri Light" w:hAnsi="Calibri" w:cs="Calibri"/>
          <w:spacing w:val="-7"/>
        </w:rPr>
        <w:t xml:space="preserve"> </w:t>
      </w:r>
      <w:r w:rsidRPr="001D75B2">
        <w:rPr>
          <w:rFonts w:ascii="Calibri" w:eastAsia="Calibri Light" w:hAnsi="Calibri" w:cs="Calibri"/>
        </w:rPr>
        <w:t>membership-driven</w:t>
      </w:r>
      <w:r w:rsidRPr="001D75B2">
        <w:rPr>
          <w:rFonts w:ascii="Calibri" w:eastAsia="Calibri Light" w:hAnsi="Calibri" w:cs="Calibri"/>
          <w:spacing w:val="-7"/>
        </w:rPr>
        <w:t xml:space="preserve"> </w:t>
      </w:r>
      <w:r w:rsidRPr="001D75B2">
        <w:rPr>
          <w:rFonts w:ascii="Calibri" w:eastAsia="Calibri Light" w:hAnsi="Calibri" w:cs="Calibri"/>
        </w:rPr>
        <w:t>organization</w:t>
      </w:r>
      <w:r w:rsidRPr="001D75B2">
        <w:rPr>
          <w:rFonts w:ascii="Calibri" w:eastAsia="Calibri Light" w:hAnsi="Calibri" w:cs="Calibri"/>
          <w:spacing w:val="-7"/>
        </w:rPr>
        <w:t xml:space="preserve"> </w:t>
      </w:r>
      <w:r w:rsidRPr="001D75B2">
        <w:rPr>
          <w:rFonts w:ascii="Calibri" w:eastAsia="Calibri Light" w:hAnsi="Calibri" w:cs="Calibri"/>
        </w:rPr>
        <w:t>to</w:t>
      </w:r>
      <w:r w:rsidRPr="001D75B2">
        <w:rPr>
          <w:rFonts w:ascii="Calibri" w:eastAsia="Calibri Light" w:hAnsi="Calibri" w:cs="Calibri"/>
          <w:spacing w:val="-7"/>
        </w:rPr>
        <w:t xml:space="preserve"> </w:t>
      </w:r>
      <w:r w:rsidRPr="001D75B2">
        <w:rPr>
          <w:rFonts w:ascii="Calibri" w:eastAsia="Calibri Light" w:hAnsi="Calibri" w:cs="Calibri"/>
        </w:rPr>
        <w:t>effectively</w:t>
      </w:r>
      <w:r w:rsidRPr="001D75B2">
        <w:rPr>
          <w:rFonts w:ascii="Calibri" w:eastAsia="Calibri Light" w:hAnsi="Calibri" w:cs="Calibri"/>
          <w:spacing w:val="-7"/>
        </w:rPr>
        <w:t xml:space="preserve"> </w:t>
      </w:r>
      <w:r w:rsidRPr="001D75B2">
        <w:rPr>
          <w:rFonts w:ascii="Calibri" w:eastAsia="Calibri Light" w:hAnsi="Calibri" w:cs="Calibri"/>
        </w:rPr>
        <w:t xml:space="preserve">support </w:t>
      </w:r>
      <w:r w:rsidRPr="001D75B2">
        <w:rPr>
          <w:rFonts w:ascii="Calibri" w:eastAsia="Calibri Light" w:hAnsi="Calibri" w:cs="Calibri"/>
          <w:spacing w:val="-2"/>
        </w:rPr>
        <w:t>and</w:t>
      </w:r>
      <w:r w:rsidRPr="001D75B2">
        <w:rPr>
          <w:rFonts w:ascii="Calibri" w:eastAsia="Calibri Light" w:hAnsi="Calibri" w:cs="Calibri"/>
          <w:spacing w:val="-4"/>
        </w:rPr>
        <w:t xml:space="preserve"> </w:t>
      </w:r>
      <w:r w:rsidRPr="001D75B2">
        <w:rPr>
          <w:rFonts w:ascii="Calibri" w:eastAsia="Calibri Light" w:hAnsi="Calibri" w:cs="Calibri"/>
          <w:spacing w:val="-2"/>
        </w:rPr>
        <w:t>reflect</w:t>
      </w:r>
      <w:r w:rsidRPr="001D75B2">
        <w:rPr>
          <w:rFonts w:ascii="Calibri" w:eastAsia="Calibri Light" w:hAnsi="Calibri" w:cs="Calibri"/>
          <w:spacing w:val="-4"/>
        </w:rPr>
        <w:t xml:space="preserve"> </w:t>
      </w:r>
      <w:r w:rsidRPr="001D75B2">
        <w:rPr>
          <w:rFonts w:ascii="Calibri" w:eastAsia="Calibri Light" w:hAnsi="Calibri" w:cs="Calibri"/>
          <w:spacing w:val="-2"/>
        </w:rPr>
        <w:t>the</w:t>
      </w:r>
      <w:r w:rsidRPr="001D75B2">
        <w:rPr>
          <w:rFonts w:ascii="Calibri" w:eastAsia="Calibri Light" w:hAnsi="Calibri" w:cs="Calibri"/>
          <w:spacing w:val="-4"/>
        </w:rPr>
        <w:t xml:space="preserve"> </w:t>
      </w:r>
      <w:r w:rsidRPr="001D75B2">
        <w:rPr>
          <w:rFonts w:ascii="Calibri" w:eastAsia="Calibri Light" w:hAnsi="Calibri" w:cs="Calibri"/>
          <w:spacing w:val="-2"/>
        </w:rPr>
        <w:t>needs</w:t>
      </w:r>
      <w:r w:rsidRPr="001D75B2">
        <w:rPr>
          <w:rFonts w:ascii="Calibri" w:eastAsia="Calibri Light" w:hAnsi="Calibri" w:cs="Calibri"/>
          <w:spacing w:val="-4"/>
        </w:rPr>
        <w:t xml:space="preserve"> </w:t>
      </w:r>
      <w:r w:rsidRPr="001D75B2">
        <w:rPr>
          <w:rFonts w:ascii="Calibri" w:eastAsia="Calibri Light" w:hAnsi="Calibri" w:cs="Calibri"/>
          <w:spacing w:val="-2"/>
        </w:rPr>
        <w:t>of</w:t>
      </w:r>
      <w:r w:rsidRPr="001D75B2">
        <w:rPr>
          <w:rFonts w:ascii="Calibri" w:eastAsia="Calibri Light" w:hAnsi="Calibri" w:cs="Calibri"/>
          <w:spacing w:val="-4"/>
        </w:rPr>
        <w:t xml:space="preserve"> </w:t>
      </w:r>
      <w:r w:rsidRPr="001D75B2">
        <w:rPr>
          <w:rFonts w:ascii="Calibri" w:eastAsia="Calibri Light" w:hAnsi="Calibri" w:cs="Calibri"/>
          <w:spacing w:val="-2"/>
        </w:rPr>
        <w:t>its</w:t>
      </w:r>
      <w:r w:rsidRPr="001D75B2">
        <w:rPr>
          <w:rFonts w:ascii="Calibri" w:eastAsia="Calibri Light" w:hAnsi="Calibri" w:cs="Calibri"/>
          <w:spacing w:val="-4"/>
        </w:rPr>
        <w:t xml:space="preserve"> </w:t>
      </w:r>
      <w:r w:rsidRPr="001D75B2">
        <w:rPr>
          <w:rFonts w:ascii="Calibri" w:eastAsia="Calibri Light" w:hAnsi="Calibri" w:cs="Calibri"/>
          <w:spacing w:val="-2"/>
        </w:rPr>
        <w:t>diverse</w:t>
      </w:r>
      <w:r w:rsidRPr="001D75B2">
        <w:rPr>
          <w:rFonts w:ascii="Calibri" w:eastAsia="Calibri Light" w:hAnsi="Calibri" w:cs="Calibri"/>
          <w:spacing w:val="-4"/>
        </w:rPr>
        <w:t xml:space="preserve"> </w:t>
      </w:r>
      <w:r w:rsidRPr="001D75B2">
        <w:rPr>
          <w:rFonts w:ascii="Calibri" w:eastAsia="Calibri Light" w:hAnsi="Calibri" w:cs="Calibri"/>
          <w:spacing w:val="-2"/>
        </w:rPr>
        <w:t>members.</w:t>
      </w:r>
      <w:r w:rsidRPr="001D75B2">
        <w:rPr>
          <w:rFonts w:ascii="Calibri" w:eastAsia="Calibri Light" w:hAnsi="Calibri" w:cs="Calibri"/>
          <w:spacing w:val="-4"/>
        </w:rPr>
        <w:t xml:space="preserve"> </w:t>
      </w:r>
      <w:r w:rsidRPr="001D75B2">
        <w:rPr>
          <w:rFonts w:ascii="Calibri" w:eastAsia="Calibri Light" w:hAnsi="Calibri" w:cs="Calibri"/>
          <w:spacing w:val="-2"/>
        </w:rPr>
        <w:t>ITU</w:t>
      </w:r>
      <w:r w:rsidRPr="001D75B2">
        <w:rPr>
          <w:rFonts w:ascii="Calibri" w:eastAsia="Calibri Light" w:hAnsi="Calibri" w:cs="Calibri"/>
          <w:spacing w:val="-4"/>
        </w:rPr>
        <w:t xml:space="preserve"> </w:t>
      </w:r>
      <w:r w:rsidRPr="001D75B2">
        <w:rPr>
          <w:rFonts w:ascii="Calibri" w:eastAsia="Calibri Light" w:hAnsi="Calibri" w:cs="Calibri"/>
          <w:spacing w:val="-2"/>
        </w:rPr>
        <w:t>recognizes</w:t>
      </w:r>
      <w:r w:rsidRPr="001D75B2">
        <w:rPr>
          <w:rFonts w:ascii="Calibri" w:eastAsia="Calibri Light" w:hAnsi="Calibri" w:cs="Calibri"/>
          <w:spacing w:val="-4"/>
        </w:rPr>
        <w:t xml:space="preserve"> </w:t>
      </w:r>
      <w:r w:rsidRPr="001D75B2">
        <w:rPr>
          <w:rFonts w:ascii="Calibri" w:eastAsia="Calibri Light" w:hAnsi="Calibri" w:cs="Calibri"/>
          <w:spacing w:val="-2"/>
        </w:rPr>
        <w:t>the</w:t>
      </w:r>
      <w:r w:rsidRPr="001D75B2">
        <w:rPr>
          <w:rFonts w:ascii="Calibri" w:eastAsia="Calibri Light" w:hAnsi="Calibri" w:cs="Calibri"/>
          <w:spacing w:val="-4"/>
        </w:rPr>
        <w:t xml:space="preserve"> </w:t>
      </w:r>
      <w:r w:rsidRPr="001D75B2">
        <w:rPr>
          <w:rFonts w:ascii="Calibri" w:eastAsia="Calibri Light" w:hAnsi="Calibri" w:cs="Calibri"/>
          <w:spacing w:val="-2"/>
        </w:rPr>
        <w:t>needs</w:t>
      </w:r>
      <w:r w:rsidRPr="001D75B2">
        <w:rPr>
          <w:rFonts w:ascii="Calibri" w:eastAsia="Calibri Light" w:hAnsi="Calibri" w:cs="Calibri"/>
          <w:spacing w:val="-4"/>
        </w:rPr>
        <w:t xml:space="preserve"> </w:t>
      </w:r>
      <w:r w:rsidRPr="001D75B2">
        <w:rPr>
          <w:rFonts w:ascii="Calibri" w:eastAsia="Calibri Light" w:hAnsi="Calibri" w:cs="Calibri"/>
          <w:spacing w:val="-2"/>
        </w:rPr>
        <w:t>of</w:t>
      </w:r>
      <w:r w:rsidRPr="001D75B2">
        <w:rPr>
          <w:rFonts w:ascii="Calibri" w:eastAsia="Calibri Light" w:hAnsi="Calibri" w:cs="Calibri"/>
          <w:spacing w:val="-4"/>
        </w:rPr>
        <w:t xml:space="preserve"> </w:t>
      </w:r>
      <w:r w:rsidRPr="001D75B2">
        <w:rPr>
          <w:rFonts w:ascii="Calibri" w:eastAsia="Calibri Light" w:hAnsi="Calibri" w:cs="Calibri"/>
          <w:spacing w:val="-2"/>
        </w:rPr>
        <w:t>all</w:t>
      </w:r>
      <w:r w:rsidRPr="001D75B2">
        <w:rPr>
          <w:rFonts w:ascii="Calibri" w:eastAsia="Calibri Light" w:hAnsi="Calibri" w:cs="Calibri"/>
          <w:spacing w:val="-4"/>
        </w:rPr>
        <w:t xml:space="preserve"> </w:t>
      </w:r>
      <w:r w:rsidRPr="001D75B2">
        <w:rPr>
          <w:rFonts w:ascii="Calibri" w:eastAsia="Calibri Light" w:hAnsi="Calibri" w:cs="Calibri"/>
          <w:spacing w:val="-2"/>
        </w:rPr>
        <w:t xml:space="preserve">countries, </w:t>
      </w:r>
      <w:r w:rsidRPr="001D75B2">
        <w:rPr>
          <w:rFonts w:ascii="Calibri" w:eastAsia="Calibri Light" w:hAnsi="Calibri" w:cs="Calibri"/>
        </w:rPr>
        <w:t>in</w:t>
      </w:r>
      <w:r w:rsidRPr="001D75B2">
        <w:rPr>
          <w:rFonts w:ascii="Calibri" w:eastAsia="Calibri Light" w:hAnsi="Calibri" w:cs="Calibri"/>
          <w:spacing w:val="-4"/>
        </w:rPr>
        <w:t xml:space="preserve"> </w:t>
      </w:r>
      <w:r w:rsidRPr="001D75B2">
        <w:rPr>
          <w:rFonts w:ascii="Calibri" w:eastAsia="Calibri Light" w:hAnsi="Calibri" w:cs="Calibri"/>
        </w:rPr>
        <w:t>particular</w:t>
      </w:r>
      <w:r w:rsidRPr="001D75B2">
        <w:rPr>
          <w:rFonts w:ascii="Calibri" w:eastAsia="Calibri Light" w:hAnsi="Calibri" w:cs="Calibri"/>
          <w:spacing w:val="-4"/>
        </w:rPr>
        <w:t xml:space="preserve"> </w:t>
      </w:r>
      <w:r w:rsidRPr="001D75B2">
        <w:rPr>
          <w:rFonts w:ascii="Calibri" w:eastAsia="Calibri Light" w:hAnsi="Calibri" w:cs="Calibri"/>
        </w:rPr>
        <w:t>developing</w:t>
      </w:r>
      <w:r w:rsidRPr="001D75B2">
        <w:rPr>
          <w:rFonts w:ascii="Calibri" w:eastAsia="Calibri Light" w:hAnsi="Calibri" w:cs="Calibri"/>
          <w:spacing w:val="-4"/>
        </w:rPr>
        <w:t xml:space="preserve"> </w:t>
      </w:r>
      <w:r w:rsidRPr="001D75B2">
        <w:rPr>
          <w:rFonts w:ascii="Calibri" w:eastAsia="Calibri Light" w:hAnsi="Calibri" w:cs="Calibri"/>
        </w:rPr>
        <w:t>countries,</w:t>
      </w:r>
      <w:r w:rsidRPr="001D75B2">
        <w:rPr>
          <w:rFonts w:ascii="Calibri" w:eastAsia="Calibri Light" w:hAnsi="Calibri" w:cs="Calibri"/>
          <w:spacing w:val="-4"/>
        </w:rPr>
        <w:t xml:space="preserve"> </w:t>
      </w:r>
      <w:r w:rsidRPr="001D75B2">
        <w:rPr>
          <w:rFonts w:ascii="Calibri" w:eastAsia="Calibri Light" w:hAnsi="Calibri" w:cs="Calibri"/>
        </w:rPr>
        <w:t>including</w:t>
      </w:r>
      <w:r w:rsidRPr="001D75B2">
        <w:rPr>
          <w:rFonts w:ascii="Calibri" w:eastAsia="Calibri Light" w:hAnsi="Calibri" w:cs="Calibri"/>
          <w:spacing w:val="-4"/>
        </w:rPr>
        <w:t xml:space="preserve"> </w:t>
      </w:r>
      <w:r w:rsidRPr="001D75B2">
        <w:rPr>
          <w:rFonts w:ascii="Calibri" w:eastAsia="Calibri Light" w:hAnsi="Calibri" w:cs="Calibri"/>
        </w:rPr>
        <w:t>LDCs,</w:t>
      </w:r>
      <w:r w:rsidRPr="001D75B2">
        <w:rPr>
          <w:rFonts w:ascii="Calibri" w:eastAsia="Calibri Light" w:hAnsi="Calibri" w:cs="Calibri"/>
          <w:spacing w:val="-4"/>
        </w:rPr>
        <w:t xml:space="preserve"> </w:t>
      </w:r>
      <w:r w:rsidRPr="001D75B2">
        <w:rPr>
          <w:rFonts w:ascii="Calibri" w:eastAsia="Calibri Light" w:hAnsi="Calibri" w:cs="Calibri"/>
        </w:rPr>
        <w:t>SIDS,</w:t>
      </w:r>
      <w:r w:rsidRPr="001D75B2">
        <w:rPr>
          <w:rFonts w:ascii="Calibri" w:eastAsia="Calibri Light" w:hAnsi="Calibri" w:cs="Calibri"/>
          <w:spacing w:val="-4"/>
        </w:rPr>
        <w:t xml:space="preserve"> </w:t>
      </w:r>
      <w:r w:rsidRPr="001D75B2">
        <w:rPr>
          <w:rFonts w:ascii="Calibri" w:eastAsia="Calibri Light" w:hAnsi="Calibri" w:cs="Calibri"/>
        </w:rPr>
        <w:t>LLDCs</w:t>
      </w:r>
      <w:r w:rsidRPr="001D75B2">
        <w:rPr>
          <w:rFonts w:ascii="Calibri" w:eastAsia="Calibri Light" w:hAnsi="Calibri" w:cs="Calibri"/>
          <w:spacing w:val="-4"/>
        </w:rPr>
        <w:t xml:space="preserve"> </w:t>
      </w:r>
      <w:r w:rsidRPr="001D75B2">
        <w:rPr>
          <w:rFonts w:ascii="Calibri" w:eastAsia="Calibri Light" w:hAnsi="Calibri" w:cs="Calibri"/>
        </w:rPr>
        <w:t>and</w:t>
      </w:r>
      <w:r w:rsidRPr="001D75B2">
        <w:rPr>
          <w:rFonts w:ascii="Calibri" w:eastAsia="Calibri Light" w:hAnsi="Calibri" w:cs="Calibri"/>
          <w:spacing w:val="-4"/>
        </w:rPr>
        <w:t xml:space="preserve"> </w:t>
      </w:r>
      <w:r w:rsidRPr="001D75B2">
        <w:rPr>
          <w:rFonts w:ascii="Calibri" w:eastAsia="Calibri Light" w:hAnsi="Calibri" w:cs="Calibri"/>
        </w:rPr>
        <w:t xml:space="preserve">countries </w:t>
      </w:r>
      <w:r w:rsidRPr="001D75B2">
        <w:rPr>
          <w:rFonts w:ascii="Calibri" w:eastAsia="Calibri Light" w:hAnsi="Calibri" w:cs="Calibri"/>
          <w:spacing w:val="-2"/>
        </w:rPr>
        <w:t>with</w:t>
      </w:r>
      <w:r w:rsidRPr="001D75B2">
        <w:rPr>
          <w:rFonts w:ascii="Calibri" w:eastAsia="Calibri Light" w:hAnsi="Calibri" w:cs="Calibri"/>
          <w:spacing w:val="-8"/>
        </w:rPr>
        <w:t xml:space="preserve"> </w:t>
      </w:r>
      <w:r w:rsidRPr="001D75B2">
        <w:rPr>
          <w:rFonts w:ascii="Calibri" w:eastAsia="Calibri Light" w:hAnsi="Calibri" w:cs="Calibri"/>
          <w:spacing w:val="-2"/>
        </w:rPr>
        <w:t>economies</w:t>
      </w:r>
      <w:r w:rsidRPr="001D75B2">
        <w:rPr>
          <w:rFonts w:ascii="Calibri" w:eastAsia="Calibri Light" w:hAnsi="Calibri" w:cs="Calibri"/>
          <w:spacing w:val="-8"/>
        </w:rPr>
        <w:t xml:space="preserve"> </w:t>
      </w:r>
      <w:r w:rsidRPr="001D75B2">
        <w:rPr>
          <w:rFonts w:ascii="Calibri" w:eastAsia="Calibri Light" w:hAnsi="Calibri" w:cs="Calibri"/>
          <w:spacing w:val="-2"/>
        </w:rPr>
        <w:t>in</w:t>
      </w:r>
      <w:r w:rsidRPr="001D75B2">
        <w:rPr>
          <w:rFonts w:ascii="Calibri" w:eastAsia="Calibri Light" w:hAnsi="Calibri" w:cs="Calibri"/>
          <w:spacing w:val="-8"/>
        </w:rPr>
        <w:t xml:space="preserve"> </w:t>
      </w:r>
      <w:r w:rsidRPr="001D75B2">
        <w:rPr>
          <w:rFonts w:ascii="Calibri" w:eastAsia="Calibri Light" w:hAnsi="Calibri" w:cs="Calibri"/>
          <w:spacing w:val="-2"/>
        </w:rPr>
        <w:t>transition,</w:t>
      </w:r>
      <w:r w:rsidRPr="001D75B2">
        <w:rPr>
          <w:rFonts w:ascii="Calibri" w:eastAsia="Calibri Light" w:hAnsi="Calibri" w:cs="Calibri"/>
          <w:spacing w:val="-8"/>
        </w:rPr>
        <w:t xml:space="preserve"> </w:t>
      </w:r>
      <w:r w:rsidRPr="001D75B2">
        <w:rPr>
          <w:rFonts w:ascii="Calibri" w:eastAsia="Calibri Light" w:hAnsi="Calibri" w:cs="Calibri"/>
          <w:spacing w:val="-2"/>
        </w:rPr>
        <w:t xml:space="preserve">which </w:t>
      </w:r>
      <w:r w:rsidRPr="001D75B2">
        <w:rPr>
          <w:rFonts w:ascii="Calibri" w:eastAsia="Calibri Light" w:hAnsi="Calibri" w:cs="Calibri"/>
        </w:rPr>
        <w:t>should</w:t>
      </w:r>
      <w:r w:rsidRPr="001D75B2">
        <w:rPr>
          <w:rFonts w:ascii="Calibri" w:eastAsia="Calibri Light" w:hAnsi="Calibri" w:cs="Calibri"/>
          <w:spacing w:val="-10"/>
        </w:rPr>
        <w:t xml:space="preserve"> </w:t>
      </w:r>
      <w:r w:rsidRPr="001D75B2">
        <w:rPr>
          <w:rFonts w:ascii="Calibri" w:eastAsia="Calibri Light" w:hAnsi="Calibri" w:cs="Calibri"/>
        </w:rPr>
        <w:t>be</w:t>
      </w:r>
      <w:r w:rsidRPr="001D75B2">
        <w:rPr>
          <w:rFonts w:ascii="Calibri" w:eastAsia="Calibri Light" w:hAnsi="Calibri" w:cs="Calibri"/>
          <w:spacing w:val="-10"/>
        </w:rPr>
        <w:t xml:space="preserve"> </w:t>
      </w:r>
      <w:r w:rsidRPr="001D75B2">
        <w:rPr>
          <w:rFonts w:ascii="Calibri" w:eastAsia="Calibri Light" w:hAnsi="Calibri" w:cs="Calibri"/>
        </w:rPr>
        <w:t>prioritized</w:t>
      </w:r>
      <w:r w:rsidRPr="001D75B2">
        <w:rPr>
          <w:rFonts w:ascii="Calibri" w:eastAsia="Calibri Light" w:hAnsi="Calibri" w:cs="Calibri"/>
          <w:spacing w:val="-10"/>
        </w:rPr>
        <w:t xml:space="preserve"> </w:t>
      </w:r>
      <w:r w:rsidRPr="001D75B2">
        <w:rPr>
          <w:rFonts w:ascii="Calibri" w:eastAsia="Calibri Light" w:hAnsi="Calibri" w:cs="Calibri"/>
        </w:rPr>
        <w:t>and</w:t>
      </w:r>
      <w:r w:rsidRPr="001D75B2">
        <w:rPr>
          <w:rFonts w:ascii="Calibri" w:eastAsia="Calibri Light" w:hAnsi="Calibri" w:cs="Calibri"/>
          <w:spacing w:val="-10"/>
        </w:rPr>
        <w:t xml:space="preserve"> </w:t>
      </w:r>
      <w:r w:rsidRPr="001D75B2">
        <w:rPr>
          <w:rFonts w:ascii="Calibri" w:eastAsia="Calibri Light" w:hAnsi="Calibri" w:cs="Calibri"/>
        </w:rPr>
        <w:t>given</w:t>
      </w:r>
      <w:r w:rsidRPr="001D75B2">
        <w:rPr>
          <w:rFonts w:ascii="Calibri" w:eastAsia="Calibri Light" w:hAnsi="Calibri" w:cs="Calibri"/>
          <w:spacing w:val="-10"/>
        </w:rPr>
        <w:t xml:space="preserve"> </w:t>
      </w:r>
      <w:r w:rsidRPr="001D75B2">
        <w:rPr>
          <w:rFonts w:ascii="Calibri" w:eastAsia="Calibri Light" w:hAnsi="Calibri" w:cs="Calibri"/>
        </w:rPr>
        <w:t>due</w:t>
      </w:r>
      <w:r w:rsidRPr="001D75B2">
        <w:rPr>
          <w:rFonts w:ascii="Calibri" w:eastAsia="Calibri Light" w:hAnsi="Calibri" w:cs="Calibri"/>
          <w:spacing w:val="-10"/>
        </w:rPr>
        <w:t xml:space="preserve"> </w:t>
      </w:r>
      <w:r w:rsidRPr="001D75B2">
        <w:rPr>
          <w:rFonts w:ascii="Calibri" w:eastAsia="Calibri Light" w:hAnsi="Calibri" w:cs="Calibri"/>
        </w:rPr>
        <w:t>attention</w:t>
      </w:r>
    </w:p>
    <w:p w14:paraId="1A0BCF6F" w14:textId="77777777" w:rsidR="001D75B2" w:rsidRPr="001D75B2" w:rsidRDefault="001D75B2" w:rsidP="001D75B2">
      <w:pPr>
        <w:widowControl w:val="0"/>
        <w:autoSpaceDE w:val="0"/>
        <w:autoSpaceDN w:val="0"/>
        <w:spacing w:before="120" w:after="120"/>
        <w:ind w:left="360"/>
        <w:rPr>
          <w:rFonts w:ascii="Calibri" w:eastAsia="Calibri Light" w:hAnsi="Calibri" w:cs="Calibri"/>
        </w:rPr>
      </w:pPr>
      <w:r w:rsidRPr="001D75B2">
        <w:rPr>
          <w:rFonts w:ascii="Calibri" w:eastAsia="Calibri Light" w:hAnsi="Calibri" w:cs="Calibri"/>
        </w:rPr>
        <w:t>ITU</w:t>
      </w:r>
      <w:r w:rsidRPr="001D75B2">
        <w:rPr>
          <w:rFonts w:ascii="Calibri" w:eastAsia="Calibri Light" w:hAnsi="Calibri" w:cs="Calibri"/>
          <w:spacing w:val="-10"/>
        </w:rPr>
        <w:t xml:space="preserve"> </w:t>
      </w:r>
      <w:r w:rsidRPr="001D75B2">
        <w:rPr>
          <w:rFonts w:ascii="Calibri" w:eastAsia="Calibri Light" w:hAnsi="Calibri" w:cs="Calibri"/>
        </w:rPr>
        <w:t>will</w:t>
      </w:r>
      <w:r w:rsidRPr="001D75B2">
        <w:rPr>
          <w:rFonts w:ascii="Calibri" w:eastAsia="Calibri Light" w:hAnsi="Calibri" w:cs="Calibri"/>
          <w:spacing w:val="-10"/>
        </w:rPr>
        <w:t xml:space="preserve"> </w:t>
      </w:r>
      <w:r w:rsidRPr="001D75B2">
        <w:rPr>
          <w:rFonts w:ascii="Calibri" w:eastAsia="Calibri Light" w:hAnsi="Calibri" w:cs="Calibri"/>
        </w:rPr>
        <w:t>also</w:t>
      </w:r>
      <w:r w:rsidRPr="001D75B2">
        <w:rPr>
          <w:rFonts w:ascii="Calibri" w:eastAsia="Calibri Light" w:hAnsi="Calibri" w:cs="Calibri"/>
          <w:spacing w:val="-10"/>
        </w:rPr>
        <w:t xml:space="preserve"> </w:t>
      </w:r>
      <w:r w:rsidRPr="001D75B2">
        <w:rPr>
          <w:rFonts w:ascii="Calibri" w:eastAsia="Calibri Light" w:hAnsi="Calibri" w:cs="Calibri"/>
        </w:rPr>
        <w:t>work</w:t>
      </w:r>
      <w:r w:rsidRPr="001D75B2">
        <w:rPr>
          <w:rFonts w:ascii="Calibri" w:eastAsia="Calibri Light" w:hAnsi="Calibri" w:cs="Calibri"/>
          <w:spacing w:val="-10"/>
        </w:rPr>
        <w:t xml:space="preserve"> </w:t>
      </w:r>
      <w:r w:rsidRPr="001D75B2">
        <w:rPr>
          <w:rFonts w:ascii="Calibri" w:eastAsia="Calibri Light" w:hAnsi="Calibri" w:cs="Calibri"/>
        </w:rPr>
        <w:t>to</w:t>
      </w:r>
      <w:r w:rsidRPr="001D75B2">
        <w:rPr>
          <w:rFonts w:ascii="Calibri" w:eastAsia="Calibri Light" w:hAnsi="Calibri" w:cs="Calibri"/>
          <w:spacing w:val="-10"/>
        </w:rPr>
        <w:t xml:space="preserve"> </w:t>
      </w:r>
      <w:r w:rsidRPr="001D75B2">
        <w:rPr>
          <w:rFonts w:ascii="Calibri" w:eastAsia="Calibri Light" w:hAnsi="Calibri" w:cs="Calibri"/>
        </w:rPr>
        <w:t>deepen</w:t>
      </w:r>
      <w:r w:rsidRPr="001D75B2">
        <w:rPr>
          <w:rFonts w:ascii="Calibri" w:eastAsia="Calibri Light" w:hAnsi="Calibri" w:cs="Calibri"/>
          <w:spacing w:val="-10"/>
        </w:rPr>
        <w:t xml:space="preserve"> </w:t>
      </w:r>
      <w:r w:rsidRPr="001D75B2">
        <w:rPr>
          <w:rFonts w:ascii="Calibri" w:eastAsia="Calibri Light" w:hAnsi="Calibri" w:cs="Calibri"/>
        </w:rPr>
        <w:t>its</w:t>
      </w:r>
      <w:r w:rsidRPr="001D75B2">
        <w:rPr>
          <w:rFonts w:ascii="Calibri" w:eastAsia="Calibri Light" w:hAnsi="Calibri" w:cs="Calibri"/>
          <w:spacing w:val="-10"/>
        </w:rPr>
        <w:t xml:space="preserve"> </w:t>
      </w:r>
      <w:r w:rsidRPr="001D75B2">
        <w:rPr>
          <w:rFonts w:ascii="Calibri" w:eastAsia="Calibri Light" w:hAnsi="Calibri" w:cs="Calibri"/>
        </w:rPr>
        <w:t>engagement</w:t>
      </w:r>
      <w:r w:rsidRPr="001D75B2">
        <w:rPr>
          <w:rFonts w:ascii="Calibri" w:eastAsia="Calibri Light" w:hAnsi="Calibri" w:cs="Calibri"/>
          <w:spacing w:val="-2"/>
        </w:rPr>
        <w:t xml:space="preserve"> </w:t>
      </w:r>
      <w:r w:rsidRPr="001D75B2">
        <w:rPr>
          <w:rFonts w:ascii="Calibri" w:eastAsia="Calibri Light" w:hAnsi="Calibri" w:cs="Calibri"/>
        </w:rPr>
        <w:t>with</w:t>
      </w:r>
      <w:r w:rsidRPr="001D75B2">
        <w:rPr>
          <w:rFonts w:ascii="Calibri" w:eastAsia="Calibri Light" w:hAnsi="Calibri" w:cs="Calibri"/>
          <w:spacing w:val="-2"/>
        </w:rPr>
        <w:t xml:space="preserve"> </w:t>
      </w:r>
      <w:r w:rsidRPr="001D75B2">
        <w:rPr>
          <w:rFonts w:ascii="Calibri" w:eastAsia="Calibri Light" w:hAnsi="Calibri" w:cs="Calibri"/>
        </w:rPr>
        <w:t>representatives</w:t>
      </w:r>
      <w:r w:rsidRPr="001D75B2">
        <w:rPr>
          <w:rFonts w:ascii="Calibri" w:eastAsia="Calibri Light" w:hAnsi="Calibri" w:cs="Calibri"/>
          <w:spacing w:val="-2"/>
        </w:rPr>
        <w:t xml:space="preserve"> </w:t>
      </w:r>
      <w:r w:rsidRPr="001D75B2">
        <w:rPr>
          <w:rFonts w:ascii="Calibri" w:eastAsia="Calibri Light" w:hAnsi="Calibri" w:cs="Calibri"/>
        </w:rPr>
        <w:t>of</w:t>
      </w:r>
      <w:r w:rsidRPr="001D75B2">
        <w:rPr>
          <w:rFonts w:ascii="Calibri" w:eastAsia="Calibri Light" w:hAnsi="Calibri" w:cs="Calibri"/>
          <w:spacing w:val="-2"/>
        </w:rPr>
        <w:t xml:space="preserve"> </w:t>
      </w:r>
      <w:r w:rsidRPr="001D75B2">
        <w:rPr>
          <w:rFonts w:ascii="Calibri" w:eastAsia="Calibri Light" w:hAnsi="Calibri" w:cs="Calibri"/>
        </w:rPr>
        <w:t>the</w:t>
      </w:r>
      <w:r w:rsidRPr="001D75B2">
        <w:rPr>
          <w:rFonts w:ascii="Calibri" w:eastAsia="Calibri Light" w:hAnsi="Calibri" w:cs="Calibri"/>
          <w:spacing w:val="-2"/>
        </w:rPr>
        <w:t xml:space="preserve"> </w:t>
      </w:r>
      <w:r w:rsidRPr="001D75B2">
        <w:rPr>
          <w:rFonts w:ascii="Calibri" w:eastAsia="Calibri Light" w:hAnsi="Calibri" w:cs="Calibri"/>
        </w:rPr>
        <w:t>telecommunication/ICT</w:t>
      </w:r>
      <w:r w:rsidRPr="001D75B2">
        <w:rPr>
          <w:rFonts w:ascii="Calibri" w:eastAsia="Calibri Light" w:hAnsi="Calibri" w:cs="Calibri"/>
          <w:spacing w:val="-2"/>
        </w:rPr>
        <w:t xml:space="preserve"> </w:t>
      </w:r>
      <w:r w:rsidRPr="001D75B2">
        <w:rPr>
          <w:rFonts w:ascii="Calibri" w:eastAsia="Calibri Light" w:hAnsi="Calibri" w:cs="Calibri"/>
        </w:rPr>
        <w:t>and</w:t>
      </w:r>
      <w:r w:rsidRPr="001D75B2">
        <w:rPr>
          <w:rFonts w:ascii="Calibri" w:eastAsia="Calibri Light" w:hAnsi="Calibri" w:cs="Calibri"/>
          <w:spacing w:val="-2"/>
        </w:rPr>
        <w:t xml:space="preserve"> </w:t>
      </w:r>
      <w:r w:rsidRPr="001D75B2">
        <w:rPr>
          <w:rFonts w:ascii="Calibri" w:eastAsia="Calibri Light" w:hAnsi="Calibri" w:cs="Calibri"/>
        </w:rPr>
        <w:t>other</w:t>
      </w:r>
      <w:r w:rsidRPr="001D75B2">
        <w:rPr>
          <w:rFonts w:ascii="Calibri" w:eastAsia="Calibri Light" w:hAnsi="Calibri" w:cs="Calibri"/>
          <w:spacing w:val="-2"/>
        </w:rPr>
        <w:t xml:space="preserve"> </w:t>
      </w:r>
      <w:r w:rsidRPr="001D75B2">
        <w:rPr>
          <w:rFonts w:ascii="Calibri" w:eastAsia="Calibri Light" w:hAnsi="Calibri" w:cs="Calibri"/>
        </w:rPr>
        <w:t>industry</w:t>
      </w:r>
      <w:r w:rsidRPr="001D75B2">
        <w:rPr>
          <w:rFonts w:ascii="Calibri" w:eastAsia="Calibri Light" w:hAnsi="Calibri" w:cs="Calibri"/>
          <w:spacing w:val="-2"/>
        </w:rPr>
        <w:t xml:space="preserve"> </w:t>
      </w:r>
      <w:r w:rsidRPr="001D75B2">
        <w:rPr>
          <w:rFonts w:ascii="Calibri" w:eastAsia="Calibri Light" w:hAnsi="Calibri" w:cs="Calibri"/>
        </w:rPr>
        <w:t>sectors, to demonstrate ITU's value proposition in the context of the strategic goals</w:t>
      </w:r>
      <w:bookmarkStart w:id="144" w:name="3.4_Linkages"/>
      <w:bookmarkStart w:id="145" w:name="4_Implementation_of_ITU-D_priorities_and"/>
      <w:bookmarkStart w:id="146" w:name="4.1_Affordable_connectivity"/>
      <w:bookmarkStart w:id="147" w:name="4.2_Digital_transformation"/>
      <w:bookmarkStart w:id="148" w:name="4.3_Enabling_policy_and_regulatory_envir"/>
      <w:bookmarkStart w:id="149" w:name="4.4_Resource_mobilization_and_internatio"/>
      <w:bookmarkStart w:id="150" w:name="4.5_Inclusive_and_secure_telecommunicati"/>
      <w:bookmarkStart w:id="151" w:name="4.6_Desired_outcomes_related_to_enablers"/>
      <w:bookmarkEnd w:id="144"/>
      <w:bookmarkEnd w:id="145"/>
      <w:bookmarkEnd w:id="146"/>
      <w:bookmarkEnd w:id="147"/>
      <w:bookmarkEnd w:id="148"/>
      <w:bookmarkEnd w:id="149"/>
      <w:bookmarkEnd w:id="150"/>
      <w:bookmarkEnd w:id="151"/>
      <w:ins w:id="152" w:author="Author">
        <w:r w:rsidRPr="001D75B2">
          <w:rPr>
            <w:rFonts w:ascii="Calibri" w:eastAsia="Calibri Light" w:hAnsi="Calibri" w:cs="Calibri"/>
          </w:rPr>
          <w:t xml:space="preserve"> to encourage increased engagement and new membership</w:t>
        </w:r>
      </w:ins>
      <w:r w:rsidRPr="001D75B2">
        <w:rPr>
          <w:rFonts w:ascii="Calibri" w:eastAsia="Calibri Light" w:hAnsi="Calibri" w:cs="Calibri"/>
        </w:rPr>
        <w:t>.</w:t>
      </w:r>
    </w:p>
    <w:p w14:paraId="5221A127" w14:textId="77777777" w:rsidR="001D75B2" w:rsidRPr="001D75B2" w:rsidRDefault="001D75B2" w:rsidP="001D75B2">
      <w:pPr>
        <w:numPr>
          <w:ilvl w:val="0"/>
          <w:numId w:val="35"/>
        </w:num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120"/>
        <w:contextualSpacing/>
        <w:textAlignment w:val="baseline"/>
        <w:rPr>
          <w:rFonts w:ascii="Calibri" w:eastAsia="Times New Roman" w:hAnsi="Calibri" w:cs="Calibri"/>
          <w:b/>
          <w:bCs/>
          <w:iCs/>
          <w:spacing w:val="-2"/>
          <w:lang w:val="en-GB"/>
        </w:rPr>
      </w:pPr>
      <w:r w:rsidRPr="001D75B2">
        <w:rPr>
          <w:rFonts w:ascii="Calibri" w:eastAsia="Times New Roman" w:hAnsi="Calibri" w:cs="Calibri"/>
          <w:b/>
          <w:bCs/>
          <w:iCs/>
          <w:spacing w:val="-2"/>
          <w:lang w:val="en-GB"/>
        </w:rPr>
        <w:t>Regional Presence</w:t>
      </w:r>
    </w:p>
    <w:p w14:paraId="6F30281C" w14:textId="77777777" w:rsidR="001D75B2" w:rsidRPr="001D75B2" w:rsidRDefault="001D75B2" w:rsidP="001D75B2">
      <w:pPr>
        <w:widowControl w:val="0"/>
        <w:autoSpaceDE w:val="0"/>
        <w:autoSpaceDN w:val="0"/>
        <w:spacing w:before="120" w:after="120"/>
        <w:ind w:left="360"/>
        <w:rPr>
          <w:rFonts w:ascii="Calibri" w:eastAsia="Calibri Light" w:hAnsi="Calibri" w:cs="Calibri"/>
        </w:rPr>
      </w:pPr>
      <w:r w:rsidRPr="001D75B2">
        <w:rPr>
          <w:rFonts w:ascii="Calibri" w:eastAsia="Calibri Light" w:hAnsi="Calibri" w:cs="Calibri"/>
        </w:rPr>
        <w:t xml:space="preserve">As an extension of </w:t>
      </w:r>
      <w:proofErr w:type="gramStart"/>
      <w:r w:rsidRPr="001D75B2">
        <w:rPr>
          <w:rFonts w:ascii="Calibri" w:eastAsia="Calibri Light" w:hAnsi="Calibri" w:cs="Calibri"/>
        </w:rPr>
        <w:t>ITU as a whole, the</w:t>
      </w:r>
      <w:proofErr w:type="gramEnd"/>
      <w:r w:rsidRPr="001D75B2">
        <w:rPr>
          <w:rFonts w:ascii="Calibri" w:eastAsia="Calibri Light" w:hAnsi="Calibri" w:cs="Calibri"/>
        </w:rPr>
        <w:t xml:space="preserve"> regional presence plays a vital role in the achievement of ITU's mission, enhancing the Union's understanding of local contexts and its ability to respond to countries' needs effectively. </w:t>
      </w:r>
    </w:p>
    <w:p w14:paraId="257FBD4C" w14:textId="77777777" w:rsidR="001D75B2" w:rsidRPr="001D75B2" w:rsidRDefault="001D75B2" w:rsidP="001D75B2">
      <w:pPr>
        <w:widowControl w:val="0"/>
        <w:autoSpaceDE w:val="0"/>
        <w:autoSpaceDN w:val="0"/>
        <w:spacing w:before="120" w:after="120"/>
        <w:ind w:left="360"/>
        <w:rPr>
          <w:rFonts w:ascii="Calibri" w:eastAsia="Calibri Light" w:hAnsi="Calibri" w:cs="Calibri"/>
        </w:rPr>
      </w:pPr>
      <w:r w:rsidRPr="001D75B2">
        <w:rPr>
          <w:rFonts w:ascii="Calibri" w:eastAsia="Calibri Light" w:hAnsi="Calibri" w:cs="Calibri"/>
        </w:rPr>
        <w:t xml:space="preserve">The regional presence will consolidate strategic planning at the level of each regional/area office, implementing </w:t>
      </w:r>
      <w:proofErr w:type="spellStart"/>
      <w:r w:rsidRPr="001D75B2">
        <w:rPr>
          <w:rFonts w:ascii="Calibri" w:eastAsia="Calibri Light" w:hAnsi="Calibri" w:cs="Calibri"/>
        </w:rPr>
        <w:t>programmes</w:t>
      </w:r>
      <w:proofErr w:type="spellEnd"/>
      <w:r w:rsidRPr="001D75B2">
        <w:rPr>
          <w:rFonts w:ascii="Calibri" w:eastAsia="Calibri Light" w:hAnsi="Calibri" w:cs="Calibri"/>
        </w:rPr>
        <w:t xml:space="preserve"> and initiatives that are consistent with and based on the Union's strategic goals and thematic priorities.</w:t>
      </w:r>
    </w:p>
    <w:p w14:paraId="308DE1A7" w14:textId="77777777" w:rsidR="001D75B2" w:rsidRPr="001D75B2" w:rsidRDefault="001D75B2" w:rsidP="001D75B2">
      <w:pPr>
        <w:widowControl w:val="0"/>
        <w:autoSpaceDE w:val="0"/>
        <w:autoSpaceDN w:val="0"/>
        <w:spacing w:before="120" w:after="120"/>
        <w:ind w:left="360"/>
        <w:rPr>
          <w:rFonts w:ascii="Calibri" w:eastAsia="Calibri Light" w:hAnsi="Calibri" w:cs="Calibri"/>
        </w:rPr>
      </w:pPr>
      <w:r w:rsidRPr="001D75B2">
        <w:rPr>
          <w:rFonts w:ascii="Calibri" w:eastAsia="Calibri Light" w:hAnsi="Calibri" w:cs="Calibri"/>
        </w:rPr>
        <w:t xml:space="preserve">The regional presence will strengthen ITU's position as a shaper/doer and enhance United </w:t>
      </w:r>
      <w:r w:rsidRPr="001D75B2">
        <w:rPr>
          <w:rFonts w:ascii="Calibri" w:eastAsia="Calibri Light" w:hAnsi="Calibri" w:cs="Calibri"/>
        </w:rPr>
        <w:lastRenderedPageBreak/>
        <w:t>Nations cooperation, to build enhanced regional opportunities and thereby reach more countries and define clearer, more impactful priorities for country-level engagements.</w:t>
      </w:r>
    </w:p>
    <w:p w14:paraId="4E16A3BA" w14:textId="77777777" w:rsidR="001D75B2" w:rsidRPr="001D75B2" w:rsidRDefault="001D75B2" w:rsidP="001D75B2">
      <w:pPr>
        <w:widowControl w:val="0"/>
        <w:autoSpaceDE w:val="0"/>
        <w:autoSpaceDN w:val="0"/>
        <w:spacing w:before="120" w:after="120"/>
        <w:ind w:left="360"/>
        <w:rPr>
          <w:rFonts w:ascii="Calibri" w:eastAsia="Calibri Light" w:hAnsi="Calibri" w:cs="Calibri"/>
        </w:rPr>
      </w:pPr>
      <w:r w:rsidRPr="001D75B2">
        <w:rPr>
          <w:rFonts w:ascii="Calibri" w:eastAsia="Calibri Light" w:hAnsi="Calibri" w:cs="Calibri"/>
        </w:rPr>
        <w:t xml:space="preserve">Efforts will also be made to strengthen capacity at the regional level to ensure the ability of the regional and area offices to implement the </w:t>
      </w:r>
      <w:proofErr w:type="spellStart"/>
      <w:r w:rsidRPr="001D75B2">
        <w:rPr>
          <w:rFonts w:ascii="Calibri" w:eastAsia="Calibri Light" w:hAnsi="Calibri" w:cs="Calibri"/>
        </w:rPr>
        <w:t>programmes</w:t>
      </w:r>
      <w:proofErr w:type="spellEnd"/>
      <w:r w:rsidRPr="001D75B2">
        <w:rPr>
          <w:rFonts w:ascii="Calibri" w:eastAsia="Calibri Light" w:hAnsi="Calibri" w:cs="Calibri"/>
        </w:rPr>
        <w:t xml:space="preserve"> and engagements determined based on the Union's strategic goals and </w:t>
      </w:r>
      <w:r w:rsidRPr="00056C02">
        <w:rPr>
          <w:rFonts w:ascii="Calibri" w:eastAsia="Calibri Light" w:hAnsi="Calibri" w:cs="Calibri"/>
        </w:rPr>
        <w:t>thematic</w:t>
      </w:r>
      <w:r w:rsidRPr="00EE2C0F">
        <w:rPr>
          <w:rFonts w:ascii="Calibri" w:eastAsia="Calibri Light" w:hAnsi="Calibri" w:cs="Calibri"/>
        </w:rPr>
        <w:t xml:space="preserve"> p</w:t>
      </w:r>
      <w:r w:rsidRPr="001D75B2">
        <w:rPr>
          <w:rFonts w:ascii="Calibri" w:eastAsia="Calibri Light" w:hAnsi="Calibri" w:cs="Calibri"/>
        </w:rPr>
        <w:t>riorities.</w:t>
      </w:r>
    </w:p>
    <w:p w14:paraId="5593EB2A" w14:textId="77777777" w:rsidR="001D75B2" w:rsidRPr="001D75B2" w:rsidRDefault="001D75B2" w:rsidP="001D75B2">
      <w:pPr>
        <w:numPr>
          <w:ilvl w:val="0"/>
          <w:numId w:val="35"/>
        </w:num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120"/>
        <w:contextualSpacing/>
        <w:textAlignment w:val="baseline"/>
        <w:rPr>
          <w:rFonts w:ascii="Calibri" w:eastAsia="Times New Roman" w:hAnsi="Calibri" w:cs="Calibri"/>
          <w:b/>
          <w:bCs/>
          <w:iCs/>
          <w:spacing w:val="-2"/>
          <w:lang w:val="en-GB"/>
        </w:rPr>
      </w:pPr>
      <w:r w:rsidRPr="001D75B2">
        <w:rPr>
          <w:rFonts w:ascii="Calibri" w:eastAsia="Times New Roman" w:hAnsi="Calibri" w:cs="Calibri"/>
          <w:b/>
          <w:bCs/>
          <w:iCs/>
          <w:spacing w:val="-2"/>
          <w:lang w:val="en-GB"/>
        </w:rPr>
        <w:t xml:space="preserve">Project Management </w:t>
      </w:r>
    </w:p>
    <w:p w14:paraId="26B186DF" w14:textId="52705701" w:rsidR="001D75B2" w:rsidRPr="001D75B2" w:rsidRDefault="001D75B2" w:rsidP="001D75B2">
      <w:pPr>
        <w:widowControl w:val="0"/>
        <w:autoSpaceDE w:val="0"/>
        <w:autoSpaceDN w:val="0"/>
        <w:spacing w:before="120" w:after="120"/>
        <w:ind w:left="360"/>
        <w:rPr>
          <w:rFonts w:ascii="Calibri" w:eastAsia="Calibri Light" w:hAnsi="Calibri" w:cs="Calibri"/>
        </w:rPr>
      </w:pPr>
      <w:r w:rsidRPr="001D75B2">
        <w:rPr>
          <w:rFonts w:ascii="Calibri" w:eastAsia="Calibri Light" w:hAnsi="Calibri" w:cs="Calibri"/>
        </w:rPr>
        <w:t>In fulfilling ITU's dual responsibility as a United Nations specialized agency and executing agency for implementing telecommunication/ICT development projects under the United Nations development system or other funding arrangements, ITU</w:t>
      </w:r>
      <w:r w:rsidRPr="001D75B2">
        <w:rPr>
          <w:rFonts w:ascii="Cambria Math" w:eastAsia="Calibri Light" w:hAnsi="Cambria Math" w:cs="Cambria Math"/>
        </w:rPr>
        <w:t>‑</w:t>
      </w:r>
      <w:r w:rsidRPr="001D75B2">
        <w:rPr>
          <w:rFonts w:ascii="Calibri" w:eastAsia="Calibri Light" w:hAnsi="Calibri" w:cs="Calibri"/>
        </w:rPr>
        <w:t>D offers, organizes and coordinates technical cooperation assistance through regional initiatives and projects.</w:t>
      </w:r>
      <w:ins w:id="153" w:author="Author">
        <w:r w:rsidRPr="001D75B2">
          <w:rPr>
            <w:rFonts w:ascii="Calibri" w:eastAsia="Calibri Light" w:hAnsi="Calibri" w:cs="Calibri"/>
          </w:rPr>
          <w:t xml:space="preserve"> ITU-D also undertakes </w:t>
        </w:r>
        <w:r w:rsidRPr="005B3A04">
          <w:rPr>
            <w:rFonts w:ascii="Calibri" w:eastAsia="Calibri Light" w:hAnsi="Calibri" w:cs="Calibri"/>
            <w:rPrChange w:id="154" w:author="Author">
              <w:rPr>
                <w:rFonts w:ascii="Calibri" w:eastAsia="Calibri Light" w:hAnsi="Calibri" w:cs="Calibri"/>
                <w:highlight w:val="yellow"/>
              </w:rPr>
            </w:rPrChange>
          </w:rPr>
          <w:t>monitor</w:t>
        </w:r>
        <w:r w:rsidR="00C42B8F">
          <w:rPr>
            <w:rFonts w:ascii="Calibri" w:eastAsia="Calibri Light" w:hAnsi="Calibri" w:cs="Calibri"/>
          </w:rPr>
          <w:t>ing</w:t>
        </w:r>
        <w:r w:rsidRPr="001D75B2">
          <w:rPr>
            <w:rFonts w:ascii="Calibri" w:eastAsia="Calibri Light" w:hAnsi="Calibri" w:cs="Calibri"/>
          </w:rPr>
          <w:t xml:space="preserve"> and reporting of these regional initiatives and projects.</w:t>
        </w:r>
      </w:ins>
    </w:p>
    <w:p w14:paraId="038FDFF9" w14:textId="77777777" w:rsidR="001D75B2" w:rsidRPr="001D75B2" w:rsidRDefault="001D75B2" w:rsidP="001D75B2">
      <w:pPr>
        <w:widowControl w:val="0"/>
        <w:autoSpaceDE w:val="0"/>
        <w:autoSpaceDN w:val="0"/>
        <w:spacing w:before="120" w:after="120"/>
        <w:ind w:left="360"/>
        <w:rPr>
          <w:rFonts w:ascii="Calibri" w:eastAsia="Calibri Light" w:hAnsi="Calibri" w:cs="Calibri"/>
        </w:rPr>
      </w:pPr>
      <w:proofErr w:type="gramStart"/>
      <w:r w:rsidRPr="001D75B2">
        <w:rPr>
          <w:rFonts w:ascii="Calibri" w:eastAsia="Calibri Light" w:hAnsi="Calibri" w:cs="Calibri"/>
        </w:rPr>
        <w:t>Strengthened</w:t>
      </w:r>
      <w:proofErr w:type="gramEnd"/>
      <w:r w:rsidRPr="001D75B2">
        <w:rPr>
          <w:rFonts w:ascii="Calibri" w:eastAsia="Calibri Light" w:hAnsi="Calibri" w:cs="Calibri"/>
        </w:rPr>
        <w:t xml:space="preserve"> project management capacity and implementation will ensure alignment with broader strategic plans and development outcomes, while introducing improved methods, tools, and practices to enhance the efficiency, effectiveness, and accountability of project planning, execution, monitoring, and completion. </w:t>
      </w:r>
    </w:p>
    <w:p w14:paraId="41900775" w14:textId="77777777" w:rsidR="001D75B2" w:rsidRPr="001D75B2" w:rsidRDefault="001D75B2" w:rsidP="001D75B2">
      <w:pPr>
        <w:keepNext/>
        <w:numPr>
          <w:ilvl w:val="0"/>
          <w:numId w:val="35"/>
        </w:num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120"/>
        <w:ind w:left="357" w:hanging="357"/>
        <w:textAlignment w:val="baseline"/>
        <w:rPr>
          <w:rFonts w:ascii="Calibri" w:eastAsia="Times New Roman" w:hAnsi="Calibri" w:cs="Calibri"/>
          <w:b/>
          <w:bCs/>
          <w:iCs/>
          <w:spacing w:val="-2"/>
          <w:lang w:val="en-GB"/>
        </w:rPr>
      </w:pPr>
      <w:r w:rsidRPr="001D75B2">
        <w:rPr>
          <w:rFonts w:ascii="Calibri" w:eastAsia="Times New Roman" w:hAnsi="Calibri" w:cs="Calibri"/>
          <w:b/>
          <w:bCs/>
          <w:iCs/>
          <w:spacing w:val="-2"/>
          <w:lang w:val="en-GB"/>
        </w:rPr>
        <w:t xml:space="preserve">Support Services </w:t>
      </w:r>
    </w:p>
    <w:p w14:paraId="4D7AEF97" w14:textId="77777777" w:rsidR="001D75B2" w:rsidRPr="001D75B2" w:rsidRDefault="001D75B2" w:rsidP="001D75B2">
      <w:pPr>
        <w:widowControl w:val="0"/>
        <w:autoSpaceDE w:val="0"/>
        <w:autoSpaceDN w:val="0"/>
        <w:spacing w:before="120" w:after="120"/>
        <w:ind w:left="360"/>
        <w:rPr>
          <w:rFonts w:ascii="Calibri" w:eastAsia="Calibri Light" w:hAnsi="Calibri" w:cs="Calibri"/>
          <w:lang w:val="en-GB"/>
        </w:rPr>
      </w:pPr>
      <w:r w:rsidRPr="001D75B2">
        <w:rPr>
          <w:rFonts w:ascii="Calibri" w:eastAsia="Calibri Light" w:hAnsi="Calibri" w:cs="Calibri"/>
          <w:lang w:val="en-GB"/>
        </w:rPr>
        <w:t>To ensure effective and efficient delivery of ITU-D’s mandate and programmatic work, essential administrative and operational functions will be prioritized. These foundational services enable smooth operations, enabling program teams to focus on delivering results. These services include among others:</w:t>
      </w:r>
    </w:p>
    <w:p w14:paraId="004656C4" w14:textId="77777777" w:rsidR="001D75B2" w:rsidRPr="001D75B2" w:rsidRDefault="001D75B2" w:rsidP="001D75B2">
      <w:pPr>
        <w:widowControl w:val="0"/>
        <w:numPr>
          <w:ilvl w:val="0"/>
          <w:numId w:val="34"/>
        </w:numPr>
        <w:tabs>
          <w:tab w:val="left" w:pos="794"/>
          <w:tab w:val="left" w:pos="1191"/>
          <w:tab w:val="left" w:pos="1588"/>
          <w:tab w:val="left" w:pos="1985"/>
        </w:tabs>
        <w:overflowPunct w:val="0"/>
        <w:autoSpaceDE w:val="0"/>
        <w:autoSpaceDN w:val="0"/>
        <w:adjustRightInd w:val="0"/>
        <w:spacing w:before="60" w:after="60"/>
        <w:ind w:left="714" w:hanging="357"/>
        <w:textAlignment w:val="baseline"/>
        <w:rPr>
          <w:rFonts w:ascii="Calibri" w:eastAsia="Calibri Light" w:hAnsi="Calibri" w:cs="Calibri"/>
          <w:lang w:val="en-GB"/>
        </w:rPr>
      </w:pPr>
      <w:r w:rsidRPr="001D75B2">
        <w:rPr>
          <w:rFonts w:ascii="Calibri" w:eastAsia="Calibri Light" w:hAnsi="Calibri" w:cs="Calibri"/>
          <w:lang w:val="en-GB"/>
        </w:rPr>
        <w:t>Communications</w:t>
      </w:r>
      <w:ins w:id="155" w:author="Author">
        <w:r w:rsidRPr="001D75B2">
          <w:rPr>
            <w:rFonts w:ascii="Calibri" w:eastAsia="Calibri Light" w:hAnsi="Calibri" w:cs="Calibri"/>
            <w:lang w:val="en-GB"/>
          </w:rPr>
          <w:t xml:space="preserve"> (with members, promoting activities, etc.)</w:t>
        </w:r>
      </w:ins>
    </w:p>
    <w:p w14:paraId="257B47B0" w14:textId="77777777" w:rsidR="001D75B2" w:rsidRPr="001D75B2" w:rsidRDefault="001D75B2" w:rsidP="001D75B2">
      <w:pPr>
        <w:widowControl w:val="0"/>
        <w:numPr>
          <w:ilvl w:val="0"/>
          <w:numId w:val="34"/>
        </w:numPr>
        <w:tabs>
          <w:tab w:val="left" w:pos="794"/>
          <w:tab w:val="left" w:pos="1191"/>
          <w:tab w:val="left" w:pos="1588"/>
          <w:tab w:val="left" w:pos="1985"/>
        </w:tabs>
        <w:overflowPunct w:val="0"/>
        <w:autoSpaceDE w:val="0"/>
        <w:autoSpaceDN w:val="0"/>
        <w:adjustRightInd w:val="0"/>
        <w:spacing w:before="60" w:after="60"/>
        <w:ind w:left="714" w:hanging="357"/>
        <w:textAlignment w:val="baseline"/>
        <w:rPr>
          <w:rFonts w:ascii="Calibri" w:eastAsia="Calibri Light" w:hAnsi="Calibri" w:cs="Calibri"/>
          <w:lang w:val="en-GB"/>
        </w:rPr>
      </w:pPr>
      <w:r w:rsidRPr="001D75B2">
        <w:rPr>
          <w:rFonts w:ascii="Calibri" w:eastAsia="Calibri Light" w:hAnsi="Calibri" w:cs="Calibri"/>
          <w:lang w:val="en-GB"/>
        </w:rPr>
        <w:t>Fellowships</w:t>
      </w:r>
    </w:p>
    <w:p w14:paraId="057A0468" w14:textId="77777777" w:rsidR="001D75B2" w:rsidRPr="001D75B2" w:rsidRDefault="001D75B2" w:rsidP="001D75B2">
      <w:pPr>
        <w:widowControl w:val="0"/>
        <w:numPr>
          <w:ilvl w:val="0"/>
          <w:numId w:val="34"/>
        </w:numPr>
        <w:tabs>
          <w:tab w:val="left" w:pos="794"/>
          <w:tab w:val="left" w:pos="1191"/>
          <w:tab w:val="left" w:pos="1588"/>
          <w:tab w:val="left" w:pos="1985"/>
        </w:tabs>
        <w:overflowPunct w:val="0"/>
        <w:autoSpaceDE w:val="0"/>
        <w:autoSpaceDN w:val="0"/>
        <w:adjustRightInd w:val="0"/>
        <w:spacing w:before="60" w:after="60"/>
        <w:ind w:left="714" w:hanging="357"/>
        <w:textAlignment w:val="baseline"/>
        <w:rPr>
          <w:rFonts w:ascii="Calibri" w:eastAsia="Calibri Light" w:hAnsi="Calibri" w:cs="Calibri"/>
          <w:lang w:val="en-GB"/>
        </w:rPr>
      </w:pPr>
      <w:r w:rsidRPr="001D75B2">
        <w:rPr>
          <w:rFonts w:ascii="Calibri" w:eastAsia="Calibri Light" w:hAnsi="Calibri" w:cs="Calibri"/>
          <w:lang w:val="en-GB"/>
        </w:rPr>
        <w:t>Events support</w:t>
      </w:r>
    </w:p>
    <w:p w14:paraId="3507C700" w14:textId="77777777" w:rsidR="001D75B2" w:rsidRPr="001D75B2" w:rsidRDefault="001D75B2" w:rsidP="001D75B2">
      <w:pPr>
        <w:widowControl w:val="0"/>
        <w:numPr>
          <w:ilvl w:val="0"/>
          <w:numId w:val="34"/>
        </w:numPr>
        <w:tabs>
          <w:tab w:val="left" w:pos="794"/>
          <w:tab w:val="left" w:pos="1191"/>
          <w:tab w:val="left" w:pos="1588"/>
          <w:tab w:val="left" w:pos="1985"/>
        </w:tabs>
        <w:overflowPunct w:val="0"/>
        <w:autoSpaceDE w:val="0"/>
        <w:autoSpaceDN w:val="0"/>
        <w:adjustRightInd w:val="0"/>
        <w:spacing w:before="60" w:after="60"/>
        <w:ind w:left="714" w:hanging="357"/>
        <w:textAlignment w:val="baseline"/>
        <w:rPr>
          <w:rFonts w:ascii="Calibri" w:eastAsia="Calibri Light" w:hAnsi="Calibri" w:cs="Calibri"/>
          <w:lang w:val="en-GB"/>
        </w:rPr>
      </w:pPr>
      <w:r w:rsidRPr="001D75B2">
        <w:rPr>
          <w:rFonts w:ascii="Calibri" w:eastAsia="Calibri Light" w:hAnsi="Calibri" w:cs="Calibri"/>
          <w:lang w:val="en-GB"/>
        </w:rPr>
        <w:t xml:space="preserve">Document processing </w:t>
      </w:r>
    </w:p>
    <w:p w14:paraId="066A0DD7" w14:textId="77777777" w:rsidR="001D75B2" w:rsidRPr="001D75B2" w:rsidDel="009F22F8" w:rsidRDefault="001D75B2" w:rsidP="001D75B2">
      <w:pPr>
        <w:widowControl w:val="0"/>
        <w:numPr>
          <w:ilvl w:val="0"/>
          <w:numId w:val="34"/>
        </w:numPr>
        <w:tabs>
          <w:tab w:val="left" w:pos="794"/>
          <w:tab w:val="left" w:pos="1191"/>
          <w:tab w:val="left" w:pos="1588"/>
          <w:tab w:val="left" w:pos="1985"/>
        </w:tabs>
        <w:overflowPunct w:val="0"/>
        <w:autoSpaceDE w:val="0"/>
        <w:autoSpaceDN w:val="0"/>
        <w:adjustRightInd w:val="0"/>
        <w:spacing w:before="60" w:after="60"/>
        <w:ind w:left="714" w:hanging="357"/>
        <w:textAlignment w:val="baseline"/>
        <w:rPr>
          <w:del w:id="156" w:author="Author"/>
          <w:rFonts w:ascii="Calibri" w:eastAsia="Calibri Light" w:hAnsi="Calibri" w:cs="Calibri"/>
          <w:lang w:val="en-GB"/>
        </w:rPr>
      </w:pPr>
      <w:del w:id="157" w:author="Author">
        <w:r w:rsidRPr="001D75B2" w:rsidDel="009F22F8">
          <w:rPr>
            <w:rFonts w:ascii="Calibri" w:eastAsia="Calibri Light" w:hAnsi="Calibri" w:cs="Calibri"/>
            <w:lang w:val="en-GB"/>
          </w:rPr>
          <w:delText xml:space="preserve">Performance monitoring and reporting </w:delText>
        </w:r>
      </w:del>
    </w:p>
    <w:p w14:paraId="2DA1A57B" w14:textId="77777777" w:rsidR="001D75B2" w:rsidRPr="001D75B2" w:rsidRDefault="001D75B2" w:rsidP="001D75B2">
      <w:pPr>
        <w:widowControl w:val="0"/>
        <w:numPr>
          <w:ilvl w:val="0"/>
          <w:numId w:val="34"/>
        </w:numPr>
        <w:tabs>
          <w:tab w:val="left" w:pos="794"/>
          <w:tab w:val="left" w:pos="1191"/>
          <w:tab w:val="left" w:pos="1588"/>
          <w:tab w:val="left" w:pos="1985"/>
        </w:tabs>
        <w:overflowPunct w:val="0"/>
        <w:autoSpaceDE w:val="0"/>
        <w:autoSpaceDN w:val="0"/>
        <w:adjustRightInd w:val="0"/>
        <w:spacing w:before="60" w:after="60"/>
        <w:ind w:left="714" w:hanging="357"/>
        <w:textAlignment w:val="baseline"/>
        <w:rPr>
          <w:rFonts w:ascii="Calibri" w:eastAsia="Calibri Light" w:hAnsi="Calibri" w:cs="Calibri"/>
          <w:lang w:val="en-GB"/>
        </w:rPr>
      </w:pPr>
      <w:r w:rsidRPr="001D75B2">
        <w:rPr>
          <w:rFonts w:ascii="Calibri" w:eastAsia="Calibri Light" w:hAnsi="Calibri" w:cs="Calibri"/>
          <w:lang w:val="en-GB"/>
        </w:rPr>
        <w:t xml:space="preserve">HR and Budget support </w:t>
      </w:r>
    </w:p>
    <w:p w14:paraId="2D563840" w14:textId="77777777" w:rsidR="001D75B2" w:rsidRPr="001D75B2" w:rsidRDefault="001D75B2" w:rsidP="001D75B2">
      <w:pPr>
        <w:widowControl w:val="0"/>
        <w:numPr>
          <w:ilvl w:val="0"/>
          <w:numId w:val="34"/>
        </w:numPr>
        <w:tabs>
          <w:tab w:val="left" w:pos="794"/>
          <w:tab w:val="left" w:pos="1191"/>
          <w:tab w:val="left" w:pos="1588"/>
          <w:tab w:val="left" w:pos="1985"/>
        </w:tabs>
        <w:overflowPunct w:val="0"/>
        <w:autoSpaceDE w:val="0"/>
        <w:autoSpaceDN w:val="0"/>
        <w:adjustRightInd w:val="0"/>
        <w:spacing w:before="60" w:after="60"/>
        <w:ind w:left="714" w:hanging="357"/>
        <w:textAlignment w:val="baseline"/>
        <w:rPr>
          <w:rFonts w:ascii="Calibri" w:eastAsia="Calibri Light" w:hAnsi="Calibri" w:cs="Calibri"/>
          <w:lang w:val="en-GB"/>
        </w:rPr>
      </w:pPr>
      <w:r w:rsidRPr="001D75B2">
        <w:rPr>
          <w:rFonts w:ascii="Calibri" w:eastAsia="Calibri Light" w:hAnsi="Calibri" w:cs="Calibri"/>
          <w:lang w:val="en-GB"/>
        </w:rPr>
        <w:t>Overall coordination</w:t>
      </w:r>
      <w:ins w:id="158" w:author="Author">
        <w:r w:rsidRPr="001D75B2">
          <w:rPr>
            <w:rFonts w:ascii="Calibri" w:eastAsia="Calibri Light" w:hAnsi="Calibri" w:cs="Calibri"/>
            <w:lang w:val="en-GB"/>
          </w:rPr>
          <w:t xml:space="preserve"> of ITU-D activities and coordination with other Sectors of the Union</w:t>
        </w:r>
      </w:ins>
    </w:p>
    <w:p w14:paraId="5FB8BD8C" w14:textId="77777777" w:rsidR="001D75B2" w:rsidRPr="001D75B2" w:rsidRDefault="001D75B2" w:rsidP="001D75B2">
      <w:pPr>
        <w:keepNext/>
        <w:keepLines/>
        <w:numPr>
          <w:ilvl w:val="0"/>
          <w:numId w:val="33"/>
        </w:numPr>
        <w:tabs>
          <w:tab w:val="left" w:pos="793"/>
          <w:tab w:val="left" w:pos="1191"/>
          <w:tab w:val="left" w:pos="1588"/>
          <w:tab w:val="left" w:pos="1985"/>
        </w:tabs>
        <w:overflowPunct w:val="0"/>
        <w:autoSpaceDE w:val="0"/>
        <w:autoSpaceDN w:val="0"/>
        <w:adjustRightInd w:val="0"/>
        <w:spacing w:before="120" w:after="120"/>
        <w:textAlignment w:val="baseline"/>
        <w:outlineLvl w:val="1"/>
        <w:rPr>
          <w:rFonts w:ascii="Calibri" w:eastAsia="Times New Roman" w:hAnsi="Calibri" w:cs="Calibri"/>
          <w:b/>
          <w:lang w:val="en-GB"/>
        </w:rPr>
      </w:pPr>
      <w:r w:rsidRPr="001D75B2">
        <w:rPr>
          <w:rFonts w:ascii="Calibri" w:eastAsia="Times New Roman" w:hAnsi="Calibri" w:cs="Calibri"/>
          <w:b/>
          <w:lang w:val="en-GB"/>
        </w:rPr>
        <w:t>Regional initiatives</w:t>
      </w:r>
    </w:p>
    <w:p w14:paraId="4D4C9CF1" w14:textId="77777777" w:rsidR="001D75B2" w:rsidRPr="001D75B2" w:rsidRDefault="001D75B2" w:rsidP="001D75B2">
      <w:pPr>
        <w:tabs>
          <w:tab w:val="left" w:pos="794"/>
          <w:tab w:val="left" w:pos="1191"/>
          <w:tab w:val="left" w:pos="1588"/>
          <w:tab w:val="left" w:pos="1985"/>
        </w:tabs>
        <w:overflowPunct w:val="0"/>
        <w:autoSpaceDE w:val="0"/>
        <w:autoSpaceDN w:val="0"/>
        <w:adjustRightInd w:val="0"/>
        <w:spacing w:before="120" w:after="120"/>
        <w:textAlignment w:val="baseline"/>
        <w:rPr>
          <w:rFonts w:ascii="Calibri" w:eastAsia="Times New Roman" w:hAnsi="Calibri" w:cs="Calibri"/>
          <w:lang w:val="en-GB"/>
        </w:rPr>
      </w:pPr>
      <w:r w:rsidRPr="001D75B2">
        <w:rPr>
          <w:rFonts w:ascii="Calibri" w:eastAsia="Times New Roman" w:hAnsi="Calibri" w:cs="Calibri"/>
          <w:lang w:val="en-GB"/>
        </w:rPr>
        <w:t>To be added later.</w:t>
      </w:r>
    </w:p>
    <w:p w14:paraId="0F2DB7C6" w14:textId="77777777" w:rsidR="001D75B2" w:rsidRPr="001D75B2" w:rsidRDefault="001D75B2" w:rsidP="001D75B2">
      <w:pPr>
        <w:keepNext/>
        <w:keepLines/>
        <w:numPr>
          <w:ilvl w:val="0"/>
          <w:numId w:val="33"/>
        </w:numPr>
        <w:tabs>
          <w:tab w:val="left" w:pos="793"/>
          <w:tab w:val="left" w:pos="1191"/>
          <w:tab w:val="left" w:pos="1588"/>
          <w:tab w:val="left" w:pos="1985"/>
        </w:tabs>
        <w:overflowPunct w:val="0"/>
        <w:autoSpaceDE w:val="0"/>
        <w:autoSpaceDN w:val="0"/>
        <w:adjustRightInd w:val="0"/>
        <w:spacing w:before="120" w:after="120"/>
        <w:textAlignment w:val="baseline"/>
        <w:outlineLvl w:val="1"/>
        <w:rPr>
          <w:rFonts w:ascii="Calibri" w:eastAsia="Times New Roman" w:hAnsi="Calibri" w:cs="Calibri"/>
          <w:b/>
          <w:lang w:val="en-GB"/>
        </w:rPr>
      </w:pPr>
      <w:r w:rsidRPr="001D75B2">
        <w:rPr>
          <w:rFonts w:ascii="Calibri" w:eastAsia="Times New Roman" w:hAnsi="Calibri" w:cs="Calibri"/>
          <w:b/>
          <w:lang w:val="en-GB"/>
        </w:rPr>
        <w:t>Resolutions</w:t>
      </w:r>
    </w:p>
    <w:p w14:paraId="67EFE1D2" w14:textId="77777777" w:rsidR="001D75B2" w:rsidRPr="001D75B2" w:rsidRDefault="001D75B2" w:rsidP="001D75B2">
      <w:pPr>
        <w:tabs>
          <w:tab w:val="left" w:pos="794"/>
          <w:tab w:val="left" w:pos="1191"/>
          <w:tab w:val="left" w:pos="1588"/>
          <w:tab w:val="left" w:pos="1985"/>
        </w:tabs>
        <w:overflowPunct w:val="0"/>
        <w:autoSpaceDE w:val="0"/>
        <w:autoSpaceDN w:val="0"/>
        <w:adjustRightInd w:val="0"/>
        <w:spacing w:before="120" w:after="120"/>
        <w:textAlignment w:val="baseline"/>
        <w:rPr>
          <w:rFonts w:ascii="Calibri" w:eastAsia="Times New Roman" w:hAnsi="Calibri" w:cs="Calibri"/>
          <w:lang w:val="en-GB"/>
        </w:rPr>
      </w:pPr>
      <w:r w:rsidRPr="001D75B2">
        <w:rPr>
          <w:rFonts w:ascii="Calibri" w:eastAsia="Times New Roman" w:hAnsi="Calibri" w:cs="Calibri"/>
          <w:lang w:val="en-GB"/>
        </w:rPr>
        <w:t>To be added once agreed at WTDC.</w:t>
      </w:r>
    </w:p>
    <w:p w14:paraId="78B72CA6" w14:textId="77777777" w:rsidR="001D75B2" w:rsidRPr="001D75B2" w:rsidRDefault="001D75B2" w:rsidP="001D75B2">
      <w:pPr>
        <w:keepNext/>
        <w:keepLines/>
        <w:numPr>
          <w:ilvl w:val="0"/>
          <w:numId w:val="33"/>
        </w:numPr>
        <w:tabs>
          <w:tab w:val="left" w:pos="793"/>
          <w:tab w:val="left" w:pos="1191"/>
          <w:tab w:val="left" w:pos="1588"/>
          <w:tab w:val="left" w:pos="1985"/>
        </w:tabs>
        <w:overflowPunct w:val="0"/>
        <w:autoSpaceDE w:val="0"/>
        <w:autoSpaceDN w:val="0"/>
        <w:adjustRightInd w:val="0"/>
        <w:spacing w:before="120" w:after="120"/>
        <w:textAlignment w:val="baseline"/>
        <w:outlineLvl w:val="1"/>
        <w:rPr>
          <w:rFonts w:ascii="Calibri" w:eastAsia="Times New Roman" w:hAnsi="Calibri" w:cs="Calibri"/>
          <w:b/>
          <w:lang w:val="en-GB"/>
        </w:rPr>
      </w:pPr>
      <w:r w:rsidRPr="001D75B2">
        <w:rPr>
          <w:rFonts w:ascii="Calibri" w:eastAsia="Times New Roman" w:hAnsi="Calibri" w:cs="Calibri"/>
          <w:b/>
          <w:lang w:val="en-GB"/>
        </w:rPr>
        <w:t>Study groups</w:t>
      </w:r>
    </w:p>
    <w:p w14:paraId="2638C3B5" w14:textId="77777777" w:rsidR="001D75B2" w:rsidRPr="001D75B2" w:rsidRDefault="001D75B2" w:rsidP="001D75B2">
      <w:pPr>
        <w:tabs>
          <w:tab w:val="left" w:pos="794"/>
          <w:tab w:val="left" w:pos="1191"/>
          <w:tab w:val="left" w:pos="1588"/>
          <w:tab w:val="left" w:pos="1985"/>
        </w:tabs>
        <w:overflowPunct w:val="0"/>
        <w:autoSpaceDE w:val="0"/>
        <w:autoSpaceDN w:val="0"/>
        <w:adjustRightInd w:val="0"/>
        <w:spacing w:before="120" w:after="120"/>
        <w:textAlignment w:val="baseline"/>
        <w:rPr>
          <w:rFonts w:ascii="Calibri" w:eastAsia="Times New Roman" w:hAnsi="Calibri" w:cs="Calibri"/>
          <w:lang w:val="en-GB"/>
        </w:rPr>
      </w:pPr>
      <w:r w:rsidRPr="001D75B2">
        <w:rPr>
          <w:rFonts w:ascii="Calibri" w:eastAsia="Times New Roman" w:hAnsi="Calibri" w:cs="Calibri"/>
          <w:lang w:val="en-GB"/>
        </w:rPr>
        <w:t>To be added once agreed at WTDC.</w:t>
      </w:r>
    </w:p>
    <w:p w14:paraId="6AB8C3B4" w14:textId="77777777" w:rsidR="001D75B2" w:rsidRPr="001D75B2" w:rsidRDefault="001D75B2" w:rsidP="001D75B2">
      <w:pPr>
        <w:keepNext/>
        <w:keepLines/>
        <w:numPr>
          <w:ilvl w:val="0"/>
          <w:numId w:val="33"/>
        </w:numPr>
        <w:tabs>
          <w:tab w:val="left" w:pos="793"/>
          <w:tab w:val="left" w:pos="1191"/>
          <w:tab w:val="left" w:pos="1588"/>
          <w:tab w:val="left" w:pos="1985"/>
        </w:tabs>
        <w:overflowPunct w:val="0"/>
        <w:autoSpaceDE w:val="0"/>
        <w:autoSpaceDN w:val="0"/>
        <w:adjustRightInd w:val="0"/>
        <w:spacing w:before="120" w:after="120"/>
        <w:textAlignment w:val="baseline"/>
        <w:outlineLvl w:val="1"/>
        <w:rPr>
          <w:rFonts w:ascii="Calibri" w:eastAsia="Times New Roman" w:hAnsi="Calibri" w:cs="Calibri"/>
          <w:b/>
          <w:lang w:val="en-GB"/>
        </w:rPr>
      </w:pPr>
      <w:r w:rsidRPr="001D75B2">
        <w:rPr>
          <w:rFonts w:ascii="Calibri" w:eastAsia="Times New Roman" w:hAnsi="Calibri" w:cs="Calibri"/>
          <w:b/>
          <w:lang w:val="en-GB"/>
        </w:rPr>
        <w:t>Linkages and mapping</w:t>
      </w:r>
    </w:p>
    <w:p w14:paraId="4D38BF22" w14:textId="77777777" w:rsidR="001D75B2" w:rsidRPr="001D75B2" w:rsidRDefault="001D75B2" w:rsidP="001D75B2">
      <w:pPr>
        <w:tabs>
          <w:tab w:val="left" w:pos="794"/>
          <w:tab w:val="left" w:pos="1191"/>
          <w:tab w:val="left" w:pos="1588"/>
          <w:tab w:val="left" w:pos="1985"/>
        </w:tabs>
        <w:overflowPunct w:val="0"/>
        <w:autoSpaceDE w:val="0"/>
        <w:autoSpaceDN w:val="0"/>
        <w:adjustRightInd w:val="0"/>
        <w:spacing w:before="120" w:after="120"/>
        <w:textAlignment w:val="baseline"/>
        <w:rPr>
          <w:rFonts w:ascii="Calibri" w:eastAsia="Times New Roman" w:hAnsi="Calibri" w:cs="Calibri"/>
          <w:lang w:val="en-GB"/>
        </w:rPr>
      </w:pPr>
      <w:bookmarkStart w:id="159" w:name="w6n3fzxakkw1" w:colFirst="0" w:colLast="0"/>
      <w:bookmarkStart w:id="160" w:name="b9f761cx3ete" w:colFirst="0" w:colLast="0"/>
      <w:bookmarkEnd w:id="159"/>
      <w:bookmarkEnd w:id="160"/>
      <w:r w:rsidRPr="001D75B2">
        <w:rPr>
          <w:rFonts w:ascii="Calibri" w:eastAsia="Times New Roman" w:hAnsi="Calibri" w:cs="Calibri"/>
          <w:lang w:val="en-GB"/>
        </w:rPr>
        <w:t>To be developed once all the relevant elements are in place.</w:t>
      </w:r>
    </w:p>
    <w:p w14:paraId="15096707" w14:textId="77777777" w:rsidR="001D75B2" w:rsidRPr="001D75B2" w:rsidRDefault="001D75B2" w:rsidP="001D75B2">
      <w:pPr>
        <w:overflowPunct w:val="0"/>
        <w:autoSpaceDE w:val="0"/>
        <w:autoSpaceDN w:val="0"/>
        <w:adjustRightInd w:val="0"/>
        <w:spacing w:before="120" w:after="120"/>
        <w:jc w:val="center"/>
        <w:textAlignment w:val="baseline"/>
        <w:rPr>
          <w:rFonts w:ascii="Calibri" w:eastAsia="Times New Roman" w:hAnsi="Calibri"/>
          <w:szCs w:val="20"/>
          <w:lang w:val="en-GB"/>
        </w:rPr>
      </w:pPr>
      <w:bookmarkStart w:id="161" w:name="Proposal"/>
      <w:bookmarkEnd w:id="161"/>
      <w:r w:rsidRPr="001D75B2">
        <w:rPr>
          <w:rFonts w:ascii="Calibri" w:eastAsia="Times New Roman" w:hAnsi="Calibri"/>
          <w:szCs w:val="20"/>
          <w:lang w:val="en-GB"/>
        </w:rPr>
        <w:t>_______________</w:t>
      </w:r>
    </w:p>
    <w:p w14:paraId="5C570BBB" w14:textId="77777777" w:rsidR="003F5238" w:rsidRDefault="003F5238">
      <w:pPr>
        <w:rPr>
          <w:lang w:val="de-DE"/>
        </w:rPr>
      </w:pPr>
    </w:p>
    <w:sectPr w:rsidR="003F5238" w:rsidSect="002E2B2D">
      <w:headerReference w:type="default" r:id="rId13"/>
      <w:footerReference w:type="even" r:id="rId14"/>
      <w:footerReference w:type="default" r:id="rId15"/>
      <w:footerReference w:type="first" r:id="rId16"/>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78BB6C" w14:textId="77777777" w:rsidR="009C0CF6" w:rsidRDefault="009C0CF6">
      <w:r>
        <w:separator/>
      </w:r>
    </w:p>
  </w:endnote>
  <w:endnote w:type="continuationSeparator" w:id="0">
    <w:p w14:paraId="05DC2867" w14:textId="77777777" w:rsidR="009C0CF6" w:rsidRDefault="009C0CF6">
      <w:r>
        <w:continuationSeparator/>
      </w:r>
    </w:p>
  </w:endnote>
  <w:endnote w:type="continuationNotice" w:id="1">
    <w:p w14:paraId="1C4A0B34" w14:textId="77777777" w:rsidR="009C0CF6" w:rsidRDefault="009C0C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Che">
    <w:altName w:val="Malgun Gothic"/>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atangChe">
    <w:altName w:val="Malgun Gothic"/>
    <w:charset w:val="81"/>
    <w:family w:val="modern"/>
    <w:pitch w:val="fixed"/>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28C43C" w14:textId="77777777" w:rsidR="00A82D0F" w:rsidRDefault="00A82D0F"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8FCF2FC" w14:textId="77777777" w:rsidR="00A82D0F" w:rsidRDefault="00A82D0F"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8F0D3" w14:textId="2A40F794" w:rsidR="00A82D0F" w:rsidRDefault="008A0234" w:rsidP="00341CD0">
    <w:pPr>
      <w:pStyle w:val="Footer"/>
      <w:tabs>
        <w:tab w:val="clear" w:pos="4320"/>
        <w:tab w:val="clear" w:pos="8640"/>
        <w:tab w:val="right" w:pos="9180"/>
      </w:tabs>
      <w:ind w:right="-7"/>
      <w:jc w:val="right"/>
    </w:pPr>
    <w:r>
      <w:rPr>
        <w:rStyle w:val="PageNumber"/>
      </w:rPr>
      <w:t>PACP-0</w:t>
    </w:r>
    <w:r w:rsidR="009A5B86">
      <w:rPr>
        <w:rStyle w:val="PageNumber"/>
      </w:rPr>
      <w:t>2</w:t>
    </w:r>
    <w:r w:rsidR="00A82D0F">
      <w:rPr>
        <w:rStyle w:val="PageNumber"/>
      </w:rPr>
      <w:tab/>
    </w:r>
    <w:r w:rsidR="00A82D0F" w:rsidRPr="002C7EA9">
      <w:rPr>
        <w:rStyle w:val="PageNumber"/>
      </w:rPr>
      <w:t xml:space="preserve">Page </w:t>
    </w:r>
    <w:r w:rsidR="00A82D0F" w:rsidRPr="002C7EA9">
      <w:rPr>
        <w:rStyle w:val="PageNumber"/>
      </w:rPr>
      <w:fldChar w:fldCharType="begin"/>
    </w:r>
    <w:r w:rsidR="00A82D0F" w:rsidRPr="002C7EA9">
      <w:rPr>
        <w:rStyle w:val="PageNumber"/>
      </w:rPr>
      <w:instrText xml:space="preserve"> PAGE </w:instrText>
    </w:r>
    <w:r w:rsidR="00A82D0F" w:rsidRPr="002C7EA9">
      <w:rPr>
        <w:rStyle w:val="PageNumber"/>
      </w:rPr>
      <w:fldChar w:fldCharType="separate"/>
    </w:r>
    <w:r w:rsidR="00A82D0F">
      <w:rPr>
        <w:rStyle w:val="PageNumber"/>
        <w:noProof/>
      </w:rPr>
      <w:t>2</w:t>
    </w:r>
    <w:r w:rsidR="00A82D0F" w:rsidRPr="002C7EA9">
      <w:rPr>
        <w:rStyle w:val="PageNumber"/>
      </w:rPr>
      <w:fldChar w:fldCharType="end"/>
    </w:r>
    <w:r w:rsidR="00A82D0F" w:rsidRPr="002C7EA9">
      <w:rPr>
        <w:rStyle w:val="PageNumber"/>
      </w:rPr>
      <w:t xml:space="preserve"> of </w:t>
    </w:r>
    <w:r w:rsidR="00A82D0F" w:rsidRPr="002C7EA9">
      <w:rPr>
        <w:rStyle w:val="PageNumber"/>
      </w:rPr>
      <w:fldChar w:fldCharType="begin"/>
    </w:r>
    <w:r w:rsidR="00A82D0F" w:rsidRPr="002C7EA9">
      <w:rPr>
        <w:rStyle w:val="PageNumber"/>
      </w:rPr>
      <w:instrText xml:space="preserve"> NUMPAGES </w:instrText>
    </w:r>
    <w:r w:rsidR="00A82D0F" w:rsidRPr="002C7EA9">
      <w:rPr>
        <w:rStyle w:val="PageNumber"/>
      </w:rPr>
      <w:fldChar w:fldCharType="separate"/>
    </w:r>
    <w:r w:rsidR="00A82D0F">
      <w:rPr>
        <w:rStyle w:val="PageNumber"/>
        <w:noProof/>
      </w:rPr>
      <w:t>3</w:t>
    </w:r>
    <w:r w:rsidR="00A82D0F"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50" w:type="dxa"/>
      <w:jc w:val="center"/>
      <w:tblBorders>
        <w:top w:val="single" w:sz="8" w:space="0" w:color="auto"/>
      </w:tblBorders>
      <w:tblLayout w:type="fixed"/>
      <w:tblCellMar>
        <w:left w:w="57" w:type="dxa"/>
        <w:right w:w="57" w:type="dxa"/>
      </w:tblCellMar>
      <w:tblLook w:val="0000" w:firstRow="0" w:lastRow="0" w:firstColumn="0" w:lastColumn="0" w:noHBand="0" w:noVBand="0"/>
    </w:tblPr>
    <w:tblGrid>
      <w:gridCol w:w="1152"/>
      <w:gridCol w:w="4660"/>
      <w:gridCol w:w="3638"/>
    </w:tblGrid>
    <w:tr w:rsidR="00A82D0F" w:rsidRPr="005E75F4" w14:paraId="1375F5C1" w14:textId="77777777" w:rsidTr="00DF26F1">
      <w:trPr>
        <w:cantSplit/>
        <w:trHeight w:val="204"/>
        <w:jc w:val="center"/>
      </w:trPr>
      <w:tc>
        <w:tcPr>
          <w:tcW w:w="1152" w:type="dxa"/>
        </w:tcPr>
        <w:p w14:paraId="6FC49B72" w14:textId="77777777" w:rsidR="00A82D0F" w:rsidRPr="005E75F4" w:rsidRDefault="00A82D0F" w:rsidP="00341CD0">
          <w:pPr>
            <w:rPr>
              <w:b/>
              <w:bCs/>
            </w:rPr>
          </w:pPr>
          <w:bookmarkStart w:id="162" w:name="_Hlk203672448"/>
          <w:r w:rsidRPr="005E75F4">
            <w:rPr>
              <w:b/>
              <w:bCs/>
            </w:rPr>
            <w:t>Contact:</w:t>
          </w:r>
        </w:p>
      </w:tc>
      <w:tc>
        <w:tcPr>
          <w:tcW w:w="4660" w:type="dxa"/>
        </w:tcPr>
        <w:p w14:paraId="648C528F" w14:textId="5CD761E6" w:rsidR="00A82D0F" w:rsidRPr="008A0234" w:rsidRDefault="00A82D0F" w:rsidP="00341CD0">
          <w:pPr>
            <w:rPr>
              <w:rFonts w:eastAsia="Batang"/>
              <w:lang w:val="pt-BR"/>
            </w:rPr>
          </w:pPr>
        </w:p>
      </w:tc>
      <w:tc>
        <w:tcPr>
          <w:tcW w:w="3638" w:type="dxa"/>
        </w:tcPr>
        <w:p w14:paraId="76481262" w14:textId="77777777" w:rsidR="00A82D0F" w:rsidRDefault="00A82D0F" w:rsidP="002E2B2D">
          <w:r w:rsidRPr="005E75F4">
            <w:t xml:space="preserve">Email: </w:t>
          </w:r>
        </w:p>
        <w:p w14:paraId="45F64305" w14:textId="4DD3AA91" w:rsidR="00A82D0F" w:rsidRPr="005E75F4" w:rsidRDefault="00A82D0F" w:rsidP="002E2B2D">
          <w:pPr>
            <w:rPr>
              <w:lang w:eastAsia="ja-JP"/>
            </w:rPr>
          </w:pPr>
        </w:p>
      </w:tc>
    </w:tr>
    <w:bookmarkEnd w:id="162"/>
  </w:tbl>
  <w:p w14:paraId="2F61A5E9" w14:textId="77777777" w:rsidR="00A82D0F" w:rsidRPr="00341CD0" w:rsidRDefault="00A82D0F" w:rsidP="00341CD0">
    <w:pPr>
      <w:pStyle w:val="Footer"/>
      <w:tabs>
        <w:tab w:val="clear" w:pos="4320"/>
        <w:tab w:val="clear" w:pos="8640"/>
        <w:tab w:val="right" w:pos="9173"/>
      </w:tabs>
      <w:rPr>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7A92A8" w14:textId="77777777" w:rsidR="009C0CF6" w:rsidRDefault="009C0CF6">
      <w:r>
        <w:separator/>
      </w:r>
    </w:p>
  </w:footnote>
  <w:footnote w:type="continuationSeparator" w:id="0">
    <w:p w14:paraId="00225E97" w14:textId="77777777" w:rsidR="009C0CF6" w:rsidRDefault="009C0CF6">
      <w:r>
        <w:continuationSeparator/>
      </w:r>
    </w:p>
  </w:footnote>
  <w:footnote w:type="continuationNotice" w:id="1">
    <w:p w14:paraId="5363EE0F" w14:textId="77777777" w:rsidR="009C0CF6" w:rsidRDefault="009C0CF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25508" w14:textId="77777777" w:rsidR="00A82D0F" w:rsidRDefault="00A82D0F" w:rsidP="00341CD0">
    <w:pPr>
      <w:pStyle w:val="Header"/>
      <w:tabs>
        <w:tab w:val="clear" w:pos="4320"/>
        <w:tab w:val="clear" w:pos="8640"/>
      </w:tabs>
      <w:rPr>
        <w:lang w:eastAsia="ko-KR"/>
      </w:rPr>
    </w:pPr>
  </w:p>
  <w:p w14:paraId="7E84D41E" w14:textId="77777777" w:rsidR="00A82D0F" w:rsidRDefault="00A82D0F" w:rsidP="00341CD0">
    <w:pPr>
      <w:pStyle w:val="Header"/>
      <w:tabs>
        <w:tab w:val="clear" w:pos="4320"/>
        <w:tab w:val="clear" w:pos="8640"/>
      </w:tabs>
      <w:rPr>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24EA5"/>
    <w:multiLevelType w:val="multilevel"/>
    <w:tmpl w:val="008E92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114516"/>
    <w:multiLevelType w:val="hybridMultilevel"/>
    <w:tmpl w:val="2974D06C"/>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15:restartNumberingAfterBreak="0">
    <w:nsid w:val="16A03E34"/>
    <w:multiLevelType w:val="hybridMultilevel"/>
    <w:tmpl w:val="20AA6FDE"/>
    <w:lvl w:ilvl="0" w:tplc="89C261B6">
      <w:start w:val="1"/>
      <w:numFmt w:val="decimal"/>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1FF81FAF"/>
    <w:multiLevelType w:val="multilevel"/>
    <w:tmpl w:val="46F0C0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00A54B3"/>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8" w15:restartNumberingAfterBreak="0">
    <w:nsid w:val="24E92756"/>
    <w:multiLevelType w:val="hybridMultilevel"/>
    <w:tmpl w:val="D124075C"/>
    <w:lvl w:ilvl="0" w:tplc="5112A3F8">
      <w:start w:val="1"/>
      <w:numFmt w:val="bullet"/>
      <w:pStyle w:val="Listparagraphbullets"/>
      <w:lvlText w:val=""/>
      <w:lvlJc w:val="left"/>
      <w:pPr>
        <w:ind w:left="360" w:hanging="360"/>
      </w:pPr>
      <w:rPr>
        <w:rFonts w:ascii="Symbol" w:hAnsi="Symbol" w:hint="default"/>
        <w:caps w:val="0"/>
        <w:strike w:val="0"/>
        <w:dstrike w:val="0"/>
        <w:vanish w:val="0"/>
        <w:webHidden w:val="0"/>
        <w:color w:val="auto"/>
        <w:sz w:val="22"/>
        <w:u w:val="none"/>
        <w:effect w:val="none"/>
        <w:vertAlign w:val="baseline"/>
        <w:specVanish w:val="0"/>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0" w15:restartNumberingAfterBreak="0">
    <w:nsid w:val="280864A3"/>
    <w:multiLevelType w:val="hybridMultilevel"/>
    <w:tmpl w:val="2D125AA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1" w15:restartNumberingAfterBreak="0">
    <w:nsid w:val="2877051E"/>
    <w:multiLevelType w:val="hybridMultilevel"/>
    <w:tmpl w:val="1B1455C2"/>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F076081"/>
    <w:multiLevelType w:val="multilevel"/>
    <w:tmpl w:val="008E92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4"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6" w15:restartNumberingAfterBreak="0">
    <w:nsid w:val="3DFF24C5"/>
    <w:multiLevelType w:val="hybridMultilevel"/>
    <w:tmpl w:val="BB4E51A4"/>
    <w:lvl w:ilvl="0" w:tplc="93E6492E">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4008234A"/>
    <w:multiLevelType w:val="hybridMultilevel"/>
    <w:tmpl w:val="527A730C"/>
    <w:lvl w:ilvl="0" w:tplc="FBEAE524">
      <w:start w:val="1"/>
      <w:numFmt w:val="decimal"/>
      <w:lvlText w:val="%1)"/>
      <w:lvlJc w:val="left"/>
      <w:pPr>
        <w:ind w:left="720" w:hanging="360"/>
      </w:pPr>
      <w:rPr>
        <w:rFonts w:hint="default"/>
        <w:b w:val="0"/>
        <w:bCs w:val="0"/>
        <w:color w:val="0070C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30D7E9E"/>
    <w:multiLevelType w:val="hybridMultilevel"/>
    <w:tmpl w:val="486828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658633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8244097"/>
    <w:multiLevelType w:val="multilevel"/>
    <w:tmpl w:val="7C66C910"/>
    <w:lvl w:ilvl="0">
      <w:start w:val="1"/>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1F55DB7"/>
    <w:multiLevelType w:val="hybridMultilevel"/>
    <w:tmpl w:val="F67211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34B2BD5"/>
    <w:multiLevelType w:val="multilevel"/>
    <w:tmpl w:val="7C66C9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7A80B13"/>
    <w:multiLevelType w:val="hybridMultilevel"/>
    <w:tmpl w:val="184EB0C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BA92973"/>
    <w:multiLevelType w:val="hybridMultilevel"/>
    <w:tmpl w:val="B55401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C223CFE"/>
    <w:multiLevelType w:val="hybridMultilevel"/>
    <w:tmpl w:val="7E7868F2"/>
    <w:lvl w:ilvl="0" w:tplc="7BE8D23A">
      <w:start w:val="1"/>
      <w:numFmt w:val="lowerRoman"/>
      <w:lvlText w:val="%1."/>
      <w:lvlJc w:val="right"/>
      <w:pPr>
        <w:ind w:left="720" w:hanging="360"/>
      </w:pPr>
      <w:rPr>
        <w:color w:val="0070C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E786781"/>
    <w:multiLevelType w:val="multilevel"/>
    <w:tmpl w:val="19BA5A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1EC7859"/>
    <w:multiLevelType w:val="hybridMultilevel"/>
    <w:tmpl w:val="01B01D0E"/>
    <w:lvl w:ilvl="0" w:tplc="93E6492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65083FB5"/>
    <w:multiLevelType w:val="multilevel"/>
    <w:tmpl w:val="7C66C9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6A33C88"/>
    <w:multiLevelType w:val="hybridMultilevel"/>
    <w:tmpl w:val="001C8F7E"/>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7865C0A"/>
    <w:multiLevelType w:val="multilevel"/>
    <w:tmpl w:val="7F7AD1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90F2AE9"/>
    <w:multiLevelType w:val="hybridMultilevel"/>
    <w:tmpl w:val="CC8813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E0A41C7"/>
    <w:multiLevelType w:val="hybridMultilevel"/>
    <w:tmpl w:val="658AC410"/>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FF67153"/>
    <w:multiLevelType w:val="multilevel"/>
    <w:tmpl w:val="7C66C910"/>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0703C05"/>
    <w:multiLevelType w:val="hybridMultilevel"/>
    <w:tmpl w:val="47EEDC2E"/>
    <w:lvl w:ilvl="0" w:tplc="93E6492E">
      <w:start w:val="1"/>
      <w:numFmt w:val="bullet"/>
      <w:lvlText w:val=""/>
      <w:lvlJc w:val="left"/>
      <w:pPr>
        <w:ind w:left="1080" w:hanging="360"/>
      </w:pPr>
      <w:rPr>
        <w:rFonts w:ascii="Symbol" w:hAnsi="Symbol" w:hint="default"/>
        <w:color w:val="41404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5" w15:restartNumberingAfterBreak="0">
    <w:nsid w:val="70CB58D4"/>
    <w:multiLevelType w:val="multilevel"/>
    <w:tmpl w:val="FB3A8D48"/>
    <w:lvl w:ilvl="0">
      <w:start w:val="1"/>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7" w15:restartNumberingAfterBreak="0">
    <w:nsid w:val="75173EF5"/>
    <w:multiLevelType w:val="hybridMultilevel"/>
    <w:tmpl w:val="45589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70230083">
    <w:abstractNumId w:val="14"/>
  </w:num>
  <w:num w:numId="2" w16cid:durableId="769544691">
    <w:abstractNumId w:val="9"/>
  </w:num>
  <w:num w:numId="3" w16cid:durableId="1399398876">
    <w:abstractNumId w:val="7"/>
  </w:num>
  <w:num w:numId="4" w16cid:durableId="653680327">
    <w:abstractNumId w:val="36"/>
  </w:num>
  <w:num w:numId="5" w16cid:durableId="73819559">
    <w:abstractNumId w:val="13"/>
  </w:num>
  <w:num w:numId="6" w16cid:durableId="12802853">
    <w:abstractNumId w:val="15"/>
  </w:num>
  <w:num w:numId="7" w16cid:durableId="1326324253">
    <w:abstractNumId w:val="4"/>
  </w:num>
  <w:num w:numId="8" w16cid:durableId="898321593">
    <w:abstractNumId w:val="2"/>
  </w:num>
  <w:num w:numId="9" w16cid:durableId="784083400">
    <w:abstractNumId w:val="37"/>
  </w:num>
  <w:num w:numId="10" w16cid:durableId="1682119740">
    <w:abstractNumId w:val="1"/>
  </w:num>
  <w:num w:numId="11" w16cid:durableId="90468506">
    <w:abstractNumId w:val="32"/>
  </w:num>
  <w:num w:numId="12" w16cid:durableId="1199662538">
    <w:abstractNumId w:val="23"/>
  </w:num>
  <w:num w:numId="13" w16cid:durableId="800194807">
    <w:abstractNumId w:val="11"/>
  </w:num>
  <w:num w:numId="14" w16cid:durableId="205527163">
    <w:abstractNumId w:val="6"/>
  </w:num>
  <w:num w:numId="15" w16cid:durableId="902913562">
    <w:abstractNumId w:val="29"/>
  </w:num>
  <w:num w:numId="16" w16cid:durableId="441539099">
    <w:abstractNumId w:val="3"/>
  </w:num>
  <w:num w:numId="17" w16cid:durableId="894046563">
    <w:abstractNumId w:val="12"/>
  </w:num>
  <w:num w:numId="18" w16cid:durableId="1450515576">
    <w:abstractNumId w:val="5"/>
  </w:num>
  <w:num w:numId="19" w16cid:durableId="328021772">
    <w:abstractNumId w:val="26"/>
  </w:num>
  <w:num w:numId="20" w16cid:durableId="1285889881">
    <w:abstractNumId w:val="28"/>
  </w:num>
  <w:num w:numId="21" w16cid:durableId="2035033874">
    <w:abstractNumId w:val="30"/>
  </w:num>
  <w:num w:numId="22" w16cid:durableId="1022585812">
    <w:abstractNumId w:val="0"/>
  </w:num>
  <w:num w:numId="23" w16cid:durableId="1905990001">
    <w:abstractNumId w:val="22"/>
  </w:num>
  <w:num w:numId="24" w16cid:durableId="1560242506">
    <w:abstractNumId w:val="33"/>
  </w:num>
  <w:num w:numId="25" w16cid:durableId="1145005598">
    <w:abstractNumId w:val="20"/>
  </w:num>
  <w:num w:numId="26" w16cid:durableId="1159728780">
    <w:abstractNumId w:val="8"/>
  </w:num>
  <w:num w:numId="27" w16cid:durableId="174197302">
    <w:abstractNumId w:val="8"/>
  </w:num>
  <w:num w:numId="28" w16cid:durableId="43875285">
    <w:abstractNumId w:val="31"/>
  </w:num>
  <w:num w:numId="29" w16cid:durableId="1704801">
    <w:abstractNumId w:val="35"/>
  </w:num>
  <w:num w:numId="30" w16cid:durableId="233930144">
    <w:abstractNumId w:val="17"/>
  </w:num>
  <w:num w:numId="31" w16cid:durableId="2097823314">
    <w:abstractNumId w:val="25"/>
  </w:num>
  <w:num w:numId="32" w16cid:durableId="2016759282">
    <w:abstractNumId w:val="16"/>
  </w:num>
  <w:num w:numId="33" w16cid:durableId="836043001">
    <w:abstractNumId w:val="19"/>
  </w:num>
  <w:num w:numId="34" w16cid:durableId="1870338907">
    <w:abstractNumId w:val="34"/>
  </w:num>
  <w:num w:numId="35" w16cid:durableId="1862351201">
    <w:abstractNumId w:val="10"/>
  </w:num>
  <w:num w:numId="36" w16cid:durableId="406072499">
    <w:abstractNumId w:val="27"/>
  </w:num>
  <w:num w:numId="37" w16cid:durableId="406878022">
    <w:abstractNumId w:val="24"/>
  </w:num>
  <w:num w:numId="38" w16cid:durableId="1199050808">
    <w:abstractNumId w:val="18"/>
  </w:num>
  <w:num w:numId="39" w16cid:durableId="2047099535">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385"/>
    <w:rsid w:val="00011EB6"/>
    <w:rsid w:val="00020A08"/>
    <w:rsid w:val="00022F2A"/>
    <w:rsid w:val="00024ADF"/>
    <w:rsid w:val="0003595B"/>
    <w:rsid w:val="000418B5"/>
    <w:rsid w:val="00041E8D"/>
    <w:rsid w:val="000429F1"/>
    <w:rsid w:val="00051988"/>
    <w:rsid w:val="00052DF5"/>
    <w:rsid w:val="0005539A"/>
    <w:rsid w:val="00056C02"/>
    <w:rsid w:val="0005724E"/>
    <w:rsid w:val="0006669E"/>
    <w:rsid w:val="000713CF"/>
    <w:rsid w:val="00075EC2"/>
    <w:rsid w:val="00076CEE"/>
    <w:rsid w:val="00082339"/>
    <w:rsid w:val="00084A3E"/>
    <w:rsid w:val="00085A64"/>
    <w:rsid w:val="00086C6F"/>
    <w:rsid w:val="00090378"/>
    <w:rsid w:val="00090630"/>
    <w:rsid w:val="00090720"/>
    <w:rsid w:val="00094B87"/>
    <w:rsid w:val="00095386"/>
    <w:rsid w:val="00095FC0"/>
    <w:rsid w:val="000968B0"/>
    <w:rsid w:val="000A08D5"/>
    <w:rsid w:val="000A0B41"/>
    <w:rsid w:val="000A4826"/>
    <w:rsid w:val="000A5418"/>
    <w:rsid w:val="000B007D"/>
    <w:rsid w:val="000B4AD8"/>
    <w:rsid w:val="000B62A9"/>
    <w:rsid w:val="000C15F0"/>
    <w:rsid w:val="000C4EEF"/>
    <w:rsid w:val="000D01C7"/>
    <w:rsid w:val="000D426F"/>
    <w:rsid w:val="000D79F6"/>
    <w:rsid w:val="000E4985"/>
    <w:rsid w:val="000F008D"/>
    <w:rsid w:val="000F01A8"/>
    <w:rsid w:val="000F2661"/>
    <w:rsid w:val="000F3E3D"/>
    <w:rsid w:val="000F517C"/>
    <w:rsid w:val="000F5540"/>
    <w:rsid w:val="000F66CC"/>
    <w:rsid w:val="00103C8B"/>
    <w:rsid w:val="00104ACB"/>
    <w:rsid w:val="001106D2"/>
    <w:rsid w:val="001116C5"/>
    <w:rsid w:val="001225C3"/>
    <w:rsid w:val="00123C48"/>
    <w:rsid w:val="00126653"/>
    <w:rsid w:val="0014113E"/>
    <w:rsid w:val="00147A07"/>
    <w:rsid w:val="001539DD"/>
    <w:rsid w:val="00160CC6"/>
    <w:rsid w:val="00160EF4"/>
    <w:rsid w:val="00167EA9"/>
    <w:rsid w:val="001715E9"/>
    <w:rsid w:val="001764A5"/>
    <w:rsid w:val="00177EBB"/>
    <w:rsid w:val="0018164F"/>
    <w:rsid w:val="00182505"/>
    <w:rsid w:val="00182C10"/>
    <w:rsid w:val="00182CE8"/>
    <w:rsid w:val="00184519"/>
    <w:rsid w:val="00184B89"/>
    <w:rsid w:val="00190BD2"/>
    <w:rsid w:val="0019389F"/>
    <w:rsid w:val="0019543E"/>
    <w:rsid w:val="00196568"/>
    <w:rsid w:val="001A1D3C"/>
    <w:rsid w:val="001A2F16"/>
    <w:rsid w:val="001A7545"/>
    <w:rsid w:val="001B0760"/>
    <w:rsid w:val="001B18C2"/>
    <w:rsid w:val="001B4720"/>
    <w:rsid w:val="001C2A2E"/>
    <w:rsid w:val="001C2B9C"/>
    <w:rsid w:val="001C78A5"/>
    <w:rsid w:val="001D10B5"/>
    <w:rsid w:val="001D5D7E"/>
    <w:rsid w:val="001D6B40"/>
    <w:rsid w:val="001D75B2"/>
    <w:rsid w:val="001E08FB"/>
    <w:rsid w:val="001E167D"/>
    <w:rsid w:val="001E169B"/>
    <w:rsid w:val="001E2844"/>
    <w:rsid w:val="001E392F"/>
    <w:rsid w:val="001E63A3"/>
    <w:rsid w:val="001F2466"/>
    <w:rsid w:val="001F4ED2"/>
    <w:rsid w:val="002011F9"/>
    <w:rsid w:val="00201E17"/>
    <w:rsid w:val="0020769A"/>
    <w:rsid w:val="002115B8"/>
    <w:rsid w:val="00213077"/>
    <w:rsid w:val="00213CD4"/>
    <w:rsid w:val="0021588B"/>
    <w:rsid w:val="00215A20"/>
    <w:rsid w:val="002216AC"/>
    <w:rsid w:val="00227F26"/>
    <w:rsid w:val="00234C43"/>
    <w:rsid w:val="002364DD"/>
    <w:rsid w:val="002370FD"/>
    <w:rsid w:val="002371CF"/>
    <w:rsid w:val="00237F41"/>
    <w:rsid w:val="00250CFE"/>
    <w:rsid w:val="002535F3"/>
    <w:rsid w:val="00254A1B"/>
    <w:rsid w:val="00254E60"/>
    <w:rsid w:val="00260578"/>
    <w:rsid w:val="00261350"/>
    <w:rsid w:val="002624D9"/>
    <w:rsid w:val="00262977"/>
    <w:rsid w:val="002649CD"/>
    <w:rsid w:val="00265EF0"/>
    <w:rsid w:val="00266899"/>
    <w:rsid w:val="00270561"/>
    <w:rsid w:val="00282B16"/>
    <w:rsid w:val="0028454D"/>
    <w:rsid w:val="00291C9E"/>
    <w:rsid w:val="002926D4"/>
    <w:rsid w:val="00294C06"/>
    <w:rsid w:val="002959E8"/>
    <w:rsid w:val="002A71BA"/>
    <w:rsid w:val="002B4101"/>
    <w:rsid w:val="002C07DA"/>
    <w:rsid w:val="002C7EA9"/>
    <w:rsid w:val="002D2395"/>
    <w:rsid w:val="002D63EB"/>
    <w:rsid w:val="002D779E"/>
    <w:rsid w:val="002E29DB"/>
    <w:rsid w:val="002E2B2D"/>
    <w:rsid w:val="002F5401"/>
    <w:rsid w:val="002F6183"/>
    <w:rsid w:val="00307A0B"/>
    <w:rsid w:val="003123B9"/>
    <w:rsid w:val="003246B0"/>
    <w:rsid w:val="003279AD"/>
    <w:rsid w:val="003322B5"/>
    <w:rsid w:val="003342C4"/>
    <w:rsid w:val="00341CD0"/>
    <w:rsid w:val="00341D7C"/>
    <w:rsid w:val="00342F20"/>
    <w:rsid w:val="003478EF"/>
    <w:rsid w:val="003500E0"/>
    <w:rsid w:val="00351A1B"/>
    <w:rsid w:val="00352DA6"/>
    <w:rsid w:val="003539D6"/>
    <w:rsid w:val="00365807"/>
    <w:rsid w:val="00365A74"/>
    <w:rsid w:val="003669CB"/>
    <w:rsid w:val="003700BF"/>
    <w:rsid w:val="003726AD"/>
    <w:rsid w:val="003809C7"/>
    <w:rsid w:val="00382004"/>
    <w:rsid w:val="0038507D"/>
    <w:rsid w:val="00390180"/>
    <w:rsid w:val="00397451"/>
    <w:rsid w:val="003A3B9E"/>
    <w:rsid w:val="003A66E9"/>
    <w:rsid w:val="003A7F16"/>
    <w:rsid w:val="003B1B93"/>
    <w:rsid w:val="003B6263"/>
    <w:rsid w:val="003C11A1"/>
    <w:rsid w:val="003C167B"/>
    <w:rsid w:val="003C1CAE"/>
    <w:rsid w:val="003C2D05"/>
    <w:rsid w:val="003C417D"/>
    <w:rsid w:val="003C64A7"/>
    <w:rsid w:val="003D3FDA"/>
    <w:rsid w:val="003E37A7"/>
    <w:rsid w:val="003E4698"/>
    <w:rsid w:val="003E7F8C"/>
    <w:rsid w:val="003F4AF3"/>
    <w:rsid w:val="003F4CAC"/>
    <w:rsid w:val="003F5238"/>
    <w:rsid w:val="00403D1F"/>
    <w:rsid w:val="0040556A"/>
    <w:rsid w:val="00412F66"/>
    <w:rsid w:val="0041439D"/>
    <w:rsid w:val="00417015"/>
    <w:rsid w:val="00420822"/>
    <w:rsid w:val="00426DDD"/>
    <w:rsid w:val="00437031"/>
    <w:rsid w:val="00446653"/>
    <w:rsid w:val="004511E8"/>
    <w:rsid w:val="0045458F"/>
    <w:rsid w:val="0045650E"/>
    <w:rsid w:val="00460753"/>
    <w:rsid w:val="004633B4"/>
    <w:rsid w:val="0046639C"/>
    <w:rsid w:val="00467838"/>
    <w:rsid w:val="00470093"/>
    <w:rsid w:val="00473816"/>
    <w:rsid w:val="00473BBB"/>
    <w:rsid w:val="004745C7"/>
    <w:rsid w:val="0048364E"/>
    <w:rsid w:val="00491442"/>
    <w:rsid w:val="00493F99"/>
    <w:rsid w:val="00495E04"/>
    <w:rsid w:val="004A3B46"/>
    <w:rsid w:val="004A5370"/>
    <w:rsid w:val="004B3553"/>
    <w:rsid w:val="004B6106"/>
    <w:rsid w:val="004B770A"/>
    <w:rsid w:val="004C057E"/>
    <w:rsid w:val="004C07E7"/>
    <w:rsid w:val="004D362A"/>
    <w:rsid w:val="004E4CFB"/>
    <w:rsid w:val="004E78B9"/>
    <w:rsid w:val="004F2037"/>
    <w:rsid w:val="004F6615"/>
    <w:rsid w:val="004F663F"/>
    <w:rsid w:val="004F72AF"/>
    <w:rsid w:val="0050459E"/>
    <w:rsid w:val="00511106"/>
    <w:rsid w:val="00511B06"/>
    <w:rsid w:val="005154C0"/>
    <w:rsid w:val="00530E8C"/>
    <w:rsid w:val="00532354"/>
    <w:rsid w:val="0053262F"/>
    <w:rsid w:val="00532959"/>
    <w:rsid w:val="00533BC2"/>
    <w:rsid w:val="00542B52"/>
    <w:rsid w:val="0054301A"/>
    <w:rsid w:val="00545933"/>
    <w:rsid w:val="00554A7A"/>
    <w:rsid w:val="00557544"/>
    <w:rsid w:val="0056297E"/>
    <w:rsid w:val="00562CA9"/>
    <w:rsid w:val="00571465"/>
    <w:rsid w:val="0057304A"/>
    <w:rsid w:val="00576BD4"/>
    <w:rsid w:val="00581663"/>
    <w:rsid w:val="005842D1"/>
    <w:rsid w:val="00585811"/>
    <w:rsid w:val="00587875"/>
    <w:rsid w:val="005938CC"/>
    <w:rsid w:val="005939B5"/>
    <w:rsid w:val="005953DF"/>
    <w:rsid w:val="00595E16"/>
    <w:rsid w:val="00595F1B"/>
    <w:rsid w:val="005A561F"/>
    <w:rsid w:val="005B3A04"/>
    <w:rsid w:val="005C71D6"/>
    <w:rsid w:val="005D33B2"/>
    <w:rsid w:val="005D6E03"/>
    <w:rsid w:val="005D7BB6"/>
    <w:rsid w:val="005E6D52"/>
    <w:rsid w:val="005F0FE5"/>
    <w:rsid w:val="005F1C44"/>
    <w:rsid w:val="00607E2B"/>
    <w:rsid w:val="006139D6"/>
    <w:rsid w:val="00615134"/>
    <w:rsid w:val="00616F29"/>
    <w:rsid w:val="00623CE1"/>
    <w:rsid w:val="006259FA"/>
    <w:rsid w:val="00626A1E"/>
    <w:rsid w:val="00627047"/>
    <w:rsid w:val="0063062B"/>
    <w:rsid w:val="0063335A"/>
    <w:rsid w:val="0063645A"/>
    <w:rsid w:val="0064269D"/>
    <w:rsid w:val="00643B73"/>
    <w:rsid w:val="00647C09"/>
    <w:rsid w:val="006507CE"/>
    <w:rsid w:val="00651E3B"/>
    <w:rsid w:val="006578CD"/>
    <w:rsid w:val="00662815"/>
    <w:rsid w:val="0066473F"/>
    <w:rsid w:val="00667229"/>
    <w:rsid w:val="00675DC4"/>
    <w:rsid w:val="00682BE5"/>
    <w:rsid w:val="00690FED"/>
    <w:rsid w:val="006939A5"/>
    <w:rsid w:val="00696442"/>
    <w:rsid w:val="006B190B"/>
    <w:rsid w:val="006B335F"/>
    <w:rsid w:val="006C0B1A"/>
    <w:rsid w:val="006C26E9"/>
    <w:rsid w:val="006C3BEC"/>
    <w:rsid w:val="006C5A78"/>
    <w:rsid w:val="006D0153"/>
    <w:rsid w:val="006D29C6"/>
    <w:rsid w:val="006D576A"/>
    <w:rsid w:val="006E0CBD"/>
    <w:rsid w:val="006E2116"/>
    <w:rsid w:val="006E69A6"/>
    <w:rsid w:val="006F09C5"/>
    <w:rsid w:val="006F2269"/>
    <w:rsid w:val="006F6C7B"/>
    <w:rsid w:val="00704184"/>
    <w:rsid w:val="00712451"/>
    <w:rsid w:val="0071363B"/>
    <w:rsid w:val="007142D3"/>
    <w:rsid w:val="00716042"/>
    <w:rsid w:val="00727B3B"/>
    <w:rsid w:val="00731041"/>
    <w:rsid w:val="007319FC"/>
    <w:rsid w:val="00732F08"/>
    <w:rsid w:val="007338AF"/>
    <w:rsid w:val="0074190C"/>
    <w:rsid w:val="007434E4"/>
    <w:rsid w:val="00747EA8"/>
    <w:rsid w:val="0075337A"/>
    <w:rsid w:val="00762576"/>
    <w:rsid w:val="0076281E"/>
    <w:rsid w:val="00772F3C"/>
    <w:rsid w:val="007733D0"/>
    <w:rsid w:val="007766A0"/>
    <w:rsid w:val="0078020D"/>
    <w:rsid w:val="00782E92"/>
    <w:rsid w:val="0078467F"/>
    <w:rsid w:val="00784D26"/>
    <w:rsid w:val="007866EE"/>
    <w:rsid w:val="00791060"/>
    <w:rsid w:val="00795A97"/>
    <w:rsid w:val="00796084"/>
    <w:rsid w:val="007A5565"/>
    <w:rsid w:val="007A6A04"/>
    <w:rsid w:val="007B5626"/>
    <w:rsid w:val="007C005A"/>
    <w:rsid w:val="007C2F04"/>
    <w:rsid w:val="007C49EC"/>
    <w:rsid w:val="007E0A78"/>
    <w:rsid w:val="007E4931"/>
    <w:rsid w:val="007E65C8"/>
    <w:rsid w:val="007E7684"/>
    <w:rsid w:val="007F0A33"/>
    <w:rsid w:val="007F3D5D"/>
    <w:rsid w:val="007F4ECE"/>
    <w:rsid w:val="007F7BD7"/>
    <w:rsid w:val="0080570B"/>
    <w:rsid w:val="00805AEB"/>
    <w:rsid w:val="0081057B"/>
    <w:rsid w:val="008148E1"/>
    <w:rsid w:val="008309CF"/>
    <w:rsid w:val="008319BF"/>
    <w:rsid w:val="00834AAA"/>
    <w:rsid w:val="00841522"/>
    <w:rsid w:val="00850769"/>
    <w:rsid w:val="0085267D"/>
    <w:rsid w:val="0085370F"/>
    <w:rsid w:val="00854CE2"/>
    <w:rsid w:val="0086443B"/>
    <w:rsid w:val="008655EC"/>
    <w:rsid w:val="0088210A"/>
    <w:rsid w:val="008833E3"/>
    <w:rsid w:val="008841F1"/>
    <w:rsid w:val="00890EAB"/>
    <w:rsid w:val="008A0234"/>
    <w:rsid w:val="008A396A"/>
    <w:rsid w:val="008A70BF"/>
    <w:rsid w:val="008B5562"/>
    <w:rsid w:val="008C24FF"/>
    <w:rsid w:val="008C7BA1"/>
    <w:rsid w:val="008D0E09"/>
    <w:rsid w:val="008D1DB6"/>
    <w:rsid w:val="008D2B4C"/>
    <w:rsid w:val="008D53C8"/>
    <w:rsid w:val="008D7E99"/>
    <w:rsid w:val="008E3045"/>
    <w:rsid w:val="008E65CF"/>
    <w:rsid w:val="008E6B7B"/>
    <w:rsid w:val="008F0A5C"/>
    <w:rsid w:val="008F0F70"/>
    <w:rsid w:val="008F3E18"/>
    <w:rsid w:val="009076A2"/>
    <w:rsid w:val="00911F13"/>
    <w:rsid w:val="00927240"/>
    <w:rsid w:val="00931791"/>
    <w:rsid w:val="00933501"/>
    <w:rsid w:val="00937C3F"/>
    <w:rsid w:val="00942816"/>
    <w:rsid w:val="0097430E"/>
    <w:rsid w:val="0097693B"/>
    <w:rsid w:val="00980367"/>
    <w:rsid w:val="00981724"/>
    <w:rsid w:val="00992351"/>
    <w:rsid w:val="00993355"/>
    <w:rsid w:val="00996FAF"/>
    <w:rsid w:val="009A19E3"/>
    <w:rsid w:val="009A4A6D"/>
    <w:rsid w:val="009A5B86"/>
    <w:rsid w:val="009A6ECC"/>
    <w:rsid w:val="009B1C18"/>
    <w:rsid w:val="009C05C2"/>
    <w:rsid w:val="009C0CF6"/>
    <w:rsid w:val="009C304C"/>
    <w:rsid w:val="009C3B89"/>
    <w:rsid w:val="009C5654"/>
    <w:rsid w:val="009C579C"/>
    <w:rsid w:val="009D6DAF"/>
    <w:rsid w:val="009E22DD"/>
    <w:rsid w:val="009E49D8"/>
    <w:rsid w:val="009E5BCA"/>
    <w:rsid w:val="009E708A"/>
    <w:rsid w:val="009E7ACB"/>
    <w:rsid w:val="009F7CAA"/>
    <w:rsid w:val="00A034F3"/>
    <w:rsid w:val="00A05818"/>
    <w:rsid w:val="00A05EFE"/>
    <w:rsid w:val="00A12D7D"/>
    <w:rsid w:val="00A13265"/>
    <w:rsid w:val="00A202D6"/>
    <w:rsid w:val="00A260DD"/>
    <w:rsid w:val="00A2697E"/>
    <w:rsid w:val="00A34255"/>
    <w:rsid w:val="00A353D9"/>
    <w:rsid w:val="00A4164C"/>
    <w:rsid w:val="00A41F75"/>
    <w:rsid w:val="00A444AF"/>
    <w:rsid w:val="00A472F2"/>
    <w:rsid w:val="00A47706"/>
    <w:rsid w:val="00A53DEF"/>
    <w:rsid w:val="00A552AE"/>
    <w:rsid w:val="00A55506"/>
    <w:rsid w:val="00A55820"/>
    <w:rsid w:val="00A579FC"/>
    <w:rsid w:val="00A62A20"/>
    <w:rsid w:val="00A63461"/>
    <w:rsid w:val="00A71136"/>
    <w:rsid w:val="00A82D0F"/>
    <w:rsid w:val="00A82FF6"/>
    <w:rsid w:val="00A849DD"/>
    <w:rsid w:val="00A865E0"/>
    <w:rsid w:val="00A978C0"/>
    <w:rsid w:val="00AA474C"/>
    <w:rsid w:val="00AA6C59"/>
    <w:rsid w:val="00AA77A3"/>
    <w:rsid w:val="00AB00E6"/>
    <w:rsid w:val="00AB1420"/>
    <w:rsid w:val="00AB1CCA"/>
    <w:rsid w:val="00AB4C82"/>
    <w:rsid w:val="00AC5F7C"/>
    <w:rsid w:val="00AC71D2"/>
    <w:rsid w:val="00AD7E5F"/>
    <w:rsid w:val="00AE353B"/>
    <w:rsid w:val="00AE6EA2"/>
    <w:rsid w:val="00AE765B"/>
    <w:rsid w:val="00AF3701"/>
    <w:rsid w:val="00AF4C64"/>
    <w:rsid w:val="00B00788"/>
    <w:rsid w:val="00B00A8E"/>
    <w:rsid w:val="00B01AA1"/>
    <w:rsid w:val="00B05FE5"/>
    <w:rsid w:val="00B10FFE"/>
    <w:rsid w:val="00B12F88"/>
    <w:rsid w:val="00B16B97"/>
    <w:rsid w:val="00B25EC4"/>
    <w:rsid w:val="00B30B39"/>
    <w:rsid w:val="00B30C81"/>
    <w:rsid w:val="00B31DAF"/>
    <w:rsid w:val="00B4793B"/>
    <w:rsid w:val="00B53AE4"/>
    <w:rsid w:val="00B60228"/>
    <w:rsid w:val="00B623AD"/>
    <w:rsid w:val="00B7539A"/>
    <w:rsid w:val="00B76120"/>
    <w:rsid w:val="00B76BBC"/>
    <w:rsid w:val="00B90441"/>
    <w:rsid w:val="00B90D0A"/>
    <w:rsid w:val="00B94B8E"/>
    <w:rsid w:val="00B962C0"/>
    <w:rsid w:val="00BA786D"/>
    <w:rsid w:val="00BB167D"/>
    <w:rsid w:val="00BC6D6B"/>
    <w:rsid w:val="00BD212D"/>
    <w:rsid w:val="00BD2BD1"/>
    <w:rsid w:val="00BD53E8"/>
    <w:rsid w:val="00BE1601"/>
    <w:rsid w:val="00BE4AC3"/>
    <w:rsid w:val="00BE75A2"/>
    <w:rsid w:val="00BF166C"/>
    <w:rsid w:val="00BF255A"/>
    <w:rsid w:val="00BF37C7"/>
    <w:rsid w:val="00BF5ABC"/>
    <w:rsid w:val="00BF679B"/>
    <w:rsid w:val="00C041D2"/>
    <w:rsid w:val="00C0648C"/>
    <w:rsid w:val="00C10614"/>
    <w:rsid w:val="00C11997"/>
    <w:rsid w:val="00C12765"/>
    <w:rsid w:val="00C15633"/>
    <w:rsid w:val="00C15799"/>
    <w:rsid w:val="00C256F9"/>
    <w:rsid w:val="00C357AD"/>
    <w:rsid w:val="00C3695D"/>
    <w:rsid w:val="00C41FBA"/>
    <w:rsid w:val="00C42B8F"/>
    <w:rsid w:val="00C43976"/>
    <w:rsid w:val="00C4785B"/>
    <w:rsid w:val="00C54AA2"/>
    <w:rsid w:val="00C55A3C"/>
    <w:rsid w:val="00C6069C"/>
    <w:rsid w:val="00C63F43"/>
    <w:rsid w:val="00C65ABB"/>
    <w:rsid w:val="00C74CE9"/>
    <w:rsid w:val="00C85119"/>
    <w:rsid w:val="00C875C9"/>
    <w:rsid w:val="00C900BC"/>
    <w:rsid w:val="00C90263"/>
    <w:rsid w:val="00C95C20"/>
    <w:rsid w:val="00CA478D"/>
    <w:rsid w:val="00CB6DAD"/>
    <w:rsid w:val="00CB71AA"/>
    <w:rsid w:val="00CB75C8"/>
    <w:rsid w:val="00CC35E4"/>
    <w:rsid w:val="00CC4B55"/>
    <w:rsid w:val="00CD205E"/>
    <w:rsid w:val="00CD4734"/>
    <w:rsid w:val="00CD5415"/>
    <w:rsid w:val="00CD5431"/>
    <w:rsid w:val="00CE6186"/>
    <w:rsid w:val="00CF2491"/>
    <w:rsid w:val="00CF53BB"/>
    <w:rsid w:val="00D06C0C"/>
    <w:rsid w:val="00D1227B"/>
    <w:rsid w:val="00D12317"/>
    <w:rsid w:val="00D1252E"/>
    <w:rsid w:val="00D15477"/>
    <w:rsid w:val="00D25285"/>
    <w:rsid w:val="00D2787B"/>
    <w:rsid w:val="00D348D1"/>
    <w:rsid w:val="00D4115F"/>
    <w:rsid w:val="00D421BD"/>
    <w:rsid w:val="00D434AC"/>
    <w:rsid w:val="00D43E8F"/>
    <w:rsid w:val="00D52305"/>
    <w:rsid w:val="00D52AFA"/>
    <w:rsid w:val="00D570D3"/>
    <w:rsid w:val="00D57772"/>
    <w:rsid w:val="00D60787"/>
    <w:rsid w:val="00D60ACB"/>
    <w:rsid w:val="00D643DC"/>
    <w:rsid w:val="00D71342"/>
    <w:rsid w:val="00D715CA"/>
    <w:rsid w:val="00D72AE3"/>
    <w:rsid w:val="00D75244"/>
    <w:rsid w:val="00D75A4D"/>
    <w:rsid w:val="00D76479"/>
    <w:rsid w:val="00D76F29"/>
    <w:rsid w:val="00D770F7"/>
    <w:rsid w:val="00D8355B"/>
    <w:rsid w:val="00D83BE5"/>
    <w:rsid w:val="00D8478B"/>
    <w:rsid w:val="00D84979"/>
    <w:rsid w:val="00D85A9B"/>
    <w:rsid w:val="00D86151"/>
    <w:rsid w:val="00DA67B0"/>
    <w:rsid w:val="00DA6A38"/>
    <w:rsid w:val="00DA7595"/>
    <w:rsid w:val="00DB0A68"/>
    <w:rsid w:val="00DB1779"/>
    <w:rsid w:val="00DC1F3D"/>
    <w:rsid w:val="00DC21BE"/>
    <w:rsid w:val="00DC43A3"/>
    <w:rsid w:val="00DD0603"/>
    <w:rsid w:val="00DD3394"/>
    <w:rsid w:val="00DD3965"/>
    <w:rsid w:val="00DD7C09"/>
    <w:rsid w:val="00DF07F3"/>
    <w:rsid w:val="00DF26F1"/>
    <w:rsid w:val="00DF4F84"/>
    <w:rsid w:val="00E0124F"/>
    <w:rsid w:val="00E046BF"/>
    <w:rsid w:val="00E05489"/>
    <w:rsid w:val="00E13299"/>
    <w:rsid w:val="00E2344A"/>
    <w:rsid w:val="00E267F0"/>
    <w:rsid w:val="00E35DDA"/>
    <w:rsid w:val="00E37840"/>
    <w:rsid w:val="00E534CE"/>
    <w:rsid w:val="00E62466"/>
    <w:rsid w:val="00E62F18"/>
    <w:rsid w:val="00E674D3"/>
    <w:rsid w:val="00E70AD5"/>
    <w:rsid w:val="00E70FD0"/>
    <w:rsid w:val="00E82061"/>
    <w:rsid w:val="00E82230"/>
    <w:rsid w:val="00E86073"/>
    <w:rsid w:val="00E90AB8"/>
    <w:rsid w:val="00E9316D"/>
    <w:rsid w:val="00E93784"/>
    <w:rsid w:val="00E942A5"/>
    <w:rsid w:val="00EA6162"/>
    <w:rsid w:val="00EB49C2"/>
    <w:rsid w:val="00EB4DC0"/>
    <w:rsid w:val="00EC35F3"/>
    <w:rsid w:val="00EC7F2B"/>
    <w:rsid w:val="00ED10DD"/>
    <w:rsid w:val="00EE2C0F"/>
    <w:rsid w:val="00EE47CA"/>
    <w:rsid w:val="00EE7BF0"/>
    <w:rsid w:val="00EF042F"/>
    <w:rsid w:val="00EF0BB1"/>
    <w:rsid w:val="00EF189C"/>
    <w:rsid w:val="00EF2E9C"/>
    <w:rsid w:val="00EF6E98"/>
    <w:rsid w:val="00F11135"/>
    <w:rsid w:val="00F11E00"/>
    <w:rsid w:val="00F14BA8"/>
    <w:rsid w:val="00F21C70"/>
    <w:rsid w:val="00F3163D"/>
    <w:rsid w:val="00F36FD6"/>
    <w:rsid w:val="00F51A81"/>
    <w:rsid w:val="00F56560"/>
    <w:rsid w:val="00F605DE"/>
    <w:rsid w:val="00F6280A"/>
    <w:rsid w:val="00F66584"/>
    <w:rsid w:val="00F71A77"/>
    <w:rsid w:val="00F72430"/>
    <w:rsid w:val="00F74595"/>
    <w:rsid w:val="00F82925"/>
    <w:rsid w:val="00F84067"/>
    <w:rsid w:val="00F875A6"/>
    <w:rsid w:val="00F9112A"/>
    <w:rsid w:val="00F92D73"/>
    <w:rsid w:val="00F9506F"/>
    <w:rsid w:val="00F96C82"/>
    <w:rsid w:val="00FA00AA"/>
    <w:rsid w:val="00FB2595"/>
    <w:rsid w:val="00FB77C5"/>
    <w:rsid w:val="00FC6EC3"/>
    <w:rsid w:val="00FE2EF1"/>
    <w:rsid w:val="00FE3422"/>
    <w:rsid w:val="00FE3DE5"/>
    <w:rsid w:val="00FE6A95"/>
    <w:rsid w:val="00FF0D13"/>
    <w:rsid w:val="00FF7341"/>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E1E493B"/>
  <w15:docId w15:val="{FADB4C4D-617C-4DD3-A5DC-4D5D3EA93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4C057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BalloonText">
    <w:name w:val="Balloon Text"/>
    <w:basedOn w:val="Normal"/>
    <w:link w:val="BalloonTextChar"/>
    <w:semiHidden/>
    <w:unhideWhenUsed/>
    <w:rsid w:val="00022F2A"/>
    <w:rPr>
      <w:rFonts w:ascii="Segoe UI" w:hAnsi="Segoe UI" w:cs="Segoe UI"/>
      <w:sz w:val="18"/>
      <w:szCs w:val="18"/>
    </w:rPr>
  </w:style>
  <w:style w:type="character" w:customStyle="1" w:styleId="BalloonTextChar">
    <w:name w:val="Balloon Text Char"/>
    <w:basedOn w:val="DefaultParagraphFont"/>
    <w:link w:val="BalloonText"/>
    <w:semiHidden/>
    <w:rsid w:val="00022F2A"/>
    <w:rPr>
      <w:rFonts w:ascii="Segoe UI" w:eastAsia="BatangChe" w:hAnsi="Segoe UI" w:cs="Segoe UI"/>
      <w:sz w:val="18"/>
      <w:szCs w:val="18"/>
    </w:rPr>
  </w:style>
  <w:style w:type="paragraph" w:styleId="ListParagraph">
    <w:name w:val="List Paragraph"/>
    <w:aliases w:val="NUMBERED PARAGRAPH,List Paragraph 1,List Paragraph (numbered (a)),Use Case List Paragraph,References,ReferencesCxSpLast,lp1,List Paragraph1,Recommendation,List Paragraph11"/>
    <w:basedOn w:val="Normal"/>
    <w:link w:val="ListParagraphChar"/>
    <w:uiPriority w:val="34"/>
    <w:qFormat/>
    <w:rsid w:val="00D06C0C"/>
    <w:pPr>
      <w:ind w:left="720"/>
      <w:contextualSpacing/>
    </w:pPr>
  </w:style>
  <w:style w:type="character" w:customStyle="1" w:styleId="ListParagraphChar">
    <w:name w:val="List Paragraph Char"/>
    <w:aliases w:val="NUMBERED PARAGRAPH Char,List Paragraph 1 Char,List Paragraph (numbered (a)) Char,Use Case List Paragraph Char,References Char,ReferencesCxSpLast Char,lp1 Char,List Paragraph1 Char,Recommendation Char,List Paragraph11 Char"/>
    <w:link w:val="ListParagraph"/>
    <w:uiPriority w:val="34"/>
    <w:locked/>
    <w:rsid w:val="00D06C0C"/>
    <w:rPr>
      <w:rFonts w:eastAsia="BatangChe"/>
      <w:sz w:val="24"/>
      <w:szCs w:val="24"/>
    </w:rPr>
  </w:style>
  <w:style w:type="character" w:customStyle="1" w:styleId="Heading2Char">
    <w:name w:val="Heading 2 Char"/>
    <w:basedOn w:val="DefaultParagraphFont"/>
    <w:link w:val="Heading2"/>
    <w:semiHidden/>
    <w:rsid w:val="004C057E"/>
    <w:rPr>
      <w:rFonts w:asciiTheme="majorHAnsi" w:eastAsiaTheme="majorEastAsia" w:hAnsiTheme="majorHAnsi" w:cstheme="majorBidi"/>
      <w:color w:val="365F91" w:themeColor="accent1" w:themeShade="BF"/>
      <w:sz w:val="26"/>
      <w:szCs w:val="26"/>
    </w:rPr>
  </w:style>
  <w:style w:type="character" w:styleId="Hyperlink">
    <w:name w:val="Hyperlink"/>
    <w:basedOn w:val="DefaultParagraphFont"/>
    <w:uiPriority w:val="99"/>
    <w:unhideWhenUsed/>
    <w:rsid w:val="00341CD0"/>
    <w:rPr>
      <w:color w:val="0000FF"/>
      <w:u w:val="single"/>
    </w:rPr>
  </w:style>
  <w:style w:type="paragraph" w:customStyle="1" w:styleId="Level1">
    <w:name w:val="Level1"/>
    <w:basedOn w:val="Heading2"/>
    <w:next w:val="Normal"/>
    <w:qFormat/>
    <w:rsid w:val="009C05C2"/>
    <w:rPr>
      <w:rFonts w:ascii="Times New Roman" w:hAnsi="Times New Roman"/>
      <w:color w:val="000000" w:themeColor="text1"/>
      <w:sz w:val="24"/>
    </w:rPr>
  </w:style>
  <w:style w:type="table" w:styleId="TableGrid">
    <w:name w:val="Table Grid"/>
    <w:basedOn w:val="TableNormal"/>
    <w:rsid w:val="00A62A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rsid w:val="00BF5ABC"/>
    <w:rPr>
      <w:rFonts w:asciiTheme="minorHAnsi" w:hAnsiTheme="minorHAnsi"/>
    </w:rPr>
  </w:style>
  <w:style w:type="character" w:styleId="CommentReference">
    <w:name w:val="annotation reference"/>
    <w:basedOn w:val="DefaultParagraphFont"/>
    <w:semiHidden/>
    <w:unhideWhenUsed/>
    <w:rsid w:val="00390180"/>
    <w:rPr>
      <w:sz w:val="18"/>
      <w:szCs w:val="18"/>
    </w:rPr>
  </w:style>
  <w:style w:type="paragraph" w:styleId="CommentText">
    <w:name w:val="annotation text"/>
    <w:basedOn w:val="Normal"/>
    <w:link w:val="CommentTextChar"/>
    <w:unhideWhenUsed/>
    <w:rsid w:val="00390180"/>
  </w:style>
  <w:style w:type="character" w:customStyle="1" w:styleId="CommentTextChar">
    <w:name w:val="Comment Text Char"/>
    <w:basedOn w:val="DefaultParagraphFont"/>
    <w:link w:val="CommentText"/>
    <w:rsid w:val="00390180"/>
    <w:rPr>
      <w:rFonts w:eastAsia="BatangChe"/>
      <w:sz w:val="24"/>
      <w:szCs w:val="24"/>
    </w:rPr>
  </w:style>
  <w:style w:type="paragraph" w:styleId="CommentSubject">
    <w:name w:val="annotation subject"/>
    <w:basedOn w:val="CommentText"/>
    <w:next w:val="CommentText"/>
    <w:link w:val="CommentSubjectChar"/>
    <w:semiHidden/>
    <w:unhideWhenUsed/>
    <w:rsid w:val="00390180"/>
    <w:rPr>
      <w:b/>
      <w:bCs/>
    </w:rPr>
  </w:style>
  <w:style w:type="character" w:customStyle="1" w:styleId="CommentSubjectChar">
    <w:name w:val="Comment Subject Char"/>
    <w:basedOn w:val="CommentTextChar"/>
    <w:link w:val="CommentSubject"/>
    <w:semiHidden/>
    <w:rsid w:val="00390180"/>
    <w:rPr>
      <w:rFonts w:eastAsia="BatangChe"/>
      <w:b/>
      <w:bCs/>
      <w:sz w:val="24"/>
      <w:szCs w:val="24"/>
    </w:rPr>
  </w:style>
  <w:style w:type="character" w:styleId="FollowedHyperlink">
    <w:name w:val="FollowedHyperlink"/>
    <w:basedOn w:val="DefaultParagraphFont"/>
    <w:semiHidden/>
    <w:unhideWhenUsed/>
    <w:rsid w:val="00511106"/>
    <w:rPr>
      <w:color w:val="800080" w:themeColor="followedHyperlink"/>
      <w:u w:val="single"/>
    </w:rPr>
  </w:style>
  <w:style w:type="character" w:customStyle="1" w:styleId="markedcontent">
    <w:name w:val="markedcontent"/>
    <w:basedOn w:val="DefaultParagraphFont"/>
    <w:rsid w:val="00576BD4"/>
  </w:style>
  <w:style w:type="character" w:customStyle="1" w:styleId="highlight">
    <w:name w:val="highlight"/>
    <w:basedOn w:val="DefaultParagraphFont"/>
    <w:rsid w:val="005D6E03"/>
  </w:style>
  <w:style w:type="character" w:styleId="Emphasis">
    <w:name w:val="Emphasis"/>
    <w:basedOn w:val="DefaultParagraphFont"/>
    <w:uiPriority w:val="20"/>
    <w:qFormat/>
    <w:rsid w:val="006507CE"/>
    <w:rPr>
      <w:i/>
      <w:iCs/>
    </w:rPr>
  </w:style>
  <w:style w:type="paragraph" w:styleId="NormalWeb">
    <w:name w:val="Normal (Web)"/>
    <w:basedOn w:val="Normal"/>
    <w:uiPriority w:val="99"/>
    <w:unhideWhenUsed/>
    <w:rsid w:val="006507CE"/>
    <w:pPr>
      <w:spacing w:before="100" w:beforeAutospacing="1" w:after="100" w:afterAutospacing="1"/>
    </w:pPr>
    <w:rPr>
      <w:rFonts w:eastAsia="Times New Roman"/>
      <w:lang w:val="en-AU" w:eastAsia="ja-JP"/>
    </w:rPr>
  </w:style>
  <w:style w:type="paragraph" w:styleId="FootnoteText">
    <w:name w:val="footnote text"/>
    <w:basedOn w:val="Normal"/>
    <w:link w:val="FootnoteTextChar"/>
    <w:semiHidden/>
    <w:unhideWhenUsed/>
    <w:rsid w:val="004F6615"/>
    <w:rPr>
      <w:sz w:val="20"/>
      <w:szCs w:val="20"/>
    </w:rPr>
  </w:style>
  <w:style w:type="character" w:customStyle="1" w:styleId="FootnoteTextChar">
    <w:name w:val="Footnote Text Char"/>
    <w:basedOn w:val="DefaultParagraphFont"/>
    <w:link w:val="FootnoteText"/>
    <w:semiHidden/>
    <w:rsid w:val="004F6615"/>
    <w:rPr>
      <w:rFonts w:eastAsia="BatangChe"/>
    </w:rPr>
  </w:style>
  <w:style w:type="character" w:styleId="FootnoteReference">
    <w:name w:val="footnote reference"/>
    <w:basedOn w:val="DefaultParagraphFont"/>
    <w:semiHidden/>
    <w:unhideWhenUsed/>
    <w:rsid w:val="004F6615"/>
    <w:rPr>
      <w:vertAlign w:val="superscript"/>
    </w:rPr>
  </w:style>
  <w:style w:type="paragraph" w:customStyle="1" w:styleId="Listparagraphbullets">
    <w:name w:val="List paragraph—bullets"/>
    <w:basedOn w:val="Normal"/>
    <w:rsid w:val="00DA67B0"/>
    <w:pPr>
      <w:numPr>
        <w:numId w:val="26"/>
      </w:numPr>
      <w:spacing w:after="160"/>
      <w:contextualSpacing/>
    </w:pPr>
    <w:rPr>
      <w:rFonts w:ascii="Calibri" w:eastAsiaTheme="minorEastAsia" w:hAnsi="Calibri" w:cs="Calibri"/>
      <w:sz w:val="22"/>
      <w:szCs w:val="22"/>
      <w:lang w:val="en-AU" w:eastAsia="zh-TW"/>
    </w:rPr>
  </w:style>
  <w:style w:type="paragraph" w:styleId="Revision">
    <w:name w:val="Revision"/>
    <w:hidden/>
    <w:uiPriority w:val="99"/>
    <w:semiHidden/>
    <w:rsid w:val="002D63EB"/>
    <w:rPr>
      <w:rFonts w:eastAsia="BatangChe"/>
      <w:sz w:val="24"/>
      <w:szCs w:val="24"/>
    </w:rPr>
  </w:style>
  <w:style w:type="character" w:customStyle="1" w:styleId="ui-provider">
    <w:name w:val="ui-provider"/>
    <w:basedOn w:val="DefaultParagraphFont"/>
    <w:rsid w:val="004E78B9"/>
  </w:style>
  <w:style w:type="character" w:styleId="UnresolvedMention">
    <w:name w:val="Unresolved Mention"/>
    <w:basedOn w:val="DefaultParagraphFont"/>
    <w:uiPriority w:val="99"/>
    <w:semiHidden/>
    <w:unhideWhenUsed/>
    <w:rsid w:val="004E78B9"/>
    <w:rPr>
      <w:color w:val="605E5C"/>
      <w:shd w:val="clear" w:color="auto" w:fill="E1DFDD"/>
    </w:rPr>
  </w:style>
  <w:style w:type="table" w:customStyle="1" w:styleId="GridTable4-Accent11">
    <w:name w:val="Grid Table 4 - Accent 11"/>
    <w:basedOn w:val="TableNormal"/>
    <w:next w:val="GridTable4-Accent1"/>
    <w:uiPriority w:val="49"/>
    <w:rsid w:val="001D75B2"/>
    <w:pPr>
      <w:widowControl w:val="0"/>
      <w:autoSpaceDE w:val="0"/>
      <w:autoSpaceDN w:val="0"/>
    </w:pPr>
    <w:rPr>
      <w:rFonts w:ascii="Calibri" w:eastAsia="Calibri" w:hAnsi="Calibri" w:cs="Arial"/>
      <w:sz w:val="22"/>
      <w:szCs w:val="22"/>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styleId="GridTable4-Accent1">
    <w:name w:val="Grid Table 4 Accent 1"/>
    <w:basedOn w:val="TableNormal"/>
    <w:uiPriority w:val="49"/>
    <w:rsid w:val="001D75B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782796">
      <w:bodyDiv w:val="1"/>
      <w:marLeft w:val="0"/>
      <w:marRight w:val="0"/>
      <w:marTop w:val="0"/>
      <w:marBottom w:val="0"/>
      <w:divBdr>
        <w:top w:val="none" w:sz="0" w:space="0" w:color="auto"/>
        <w:left w:val="none" w:sz="0" w:space="0" w:color="auto"/>
        <w:bottom w:val="none" w:sz="0" w:space="0" w:color="auto"/>
        <w:right w:val="none" w:sz="0" w:space="0" w:color="auto"/>
      </w:divBdr>
      <w:divsChild>
        <w:div w:id="40402879">
          <w:marLeft w:val="0"/>
          <w:marRight w:val="0"/>
          <w:marTop w:val="0"/>
          <w:marBottom w:val="0"/>
          <w:divBdr>
            <w:top w:val="none" w:sz="0" w:space="0" w:color="auto"/>
            <w:left w:val="none" w:sz="0" w:space="0" w:color="auto"/>
            <w:bottom w:val="none" w:sz="0" w:space="0" w:color="auto"/>
            <w:right w:val="none" w:sz="0" w:space="0" w:color="auto"/>
          </w:divBdr>
        </w:div>
        <w:div w:id="1993559073">
          <w:marLeft w:val="0"/>
          <w:marRight w:val="0"/>
          <w:marTop w:val="0"/>
          <w:marBottom w:val="0"/>
          <w:divBdr>
            <w:top w:val="none" w:sz="0" w:space="0" w:color="auto"/>
            <w:left w:val="none" w:sz="0" w:space="0" w:color="auto"/>
            <w:bottom w:val="none" w:sz="0" w:space="0" w:color="auto"/>
            <w:right w:val="none" w:sz="0" w:space="0" w:color="auto"/>
          </w:divBdr>
        </w:div>
        <w:div w:id="753167444">
          <w:marLeft w:val="0"/>
          <w:marRight w:val="0"/>
          <w:marTop w:val="0"/>
          <w:marBottom w:val="0"/>
          <w:divBdr>
            <w:top w:val="none" w:sz="0" w:space="0" w:color="auto"/>
            <w:left w:val="none" w:sz="0" w:space="0" w:color="auto"/>
            <w:bottom w:val="none" w:sz="0" w:space="0" w:color="auto"/>
            <w:right w:val="none" w:sz="0" w:space="0" w:color="auto"/>
          </w:divBdr>
        </w:div>
      </w:divsChild>
    </w:div>
    <w:div w:id="377240178">
      <w:bodyDiv w:val="1"/>
      <w:marLeft w:val="0"/>
      <w:marRight w:val="0"/>
      <w:marTop w:val="0"/>
      <w:marBottom w:val="0"/>
      <w:divBdr>
        <w:top w:val="none" w:sz="0" w:space="0" w:color="auto"/>
        <w:left w:val="none" w:sz="0" w:space="0" w:color="auto"/>
        <w:bottom w:val="none" w:sz="0" w:space="0" w:color="auto"/>
        <w:right w:val="none" w:sz="0" w:space="0" w:color="auto"/>
      </w:divBdr>
    </w:div>
    <w:div w:id="431583809">
      <w:bodyDiv w:val="1"/>
      <w:marLeft w:val="0"/>
      <w:marRight w:val="0"/>
      <w:marTop w:val="0"/>
      <w:marBottom w:val="0"/>
      <w:divBdr>
        <w:top w:val="none" w:sz="0" w:space="0" w:color="auto"/>
        <w:left w:val="none" w:sz="0" w:space="0" w:color="auto"/>
        <w:bottom w:val="none" w:sz="0" w:space="0" w:color="auto"/>
        <w:right w:val="none" w:sz="0" w:space="0" w:color="auto"/>
      </w:divBdr>
      <w:divsChild>
        <w:div w:id="899899770">
          <w:marLeft w:val="0"/>
          <w:marRight w:val="0"/>
          <w:marTop w:val="0"/>
          <w:marBottom w:val="0"/>
          <w:divBdr>
            <w:top w:val="none" w:sz="0" w:space="0" w:color="auto"/>
            <w:left w:val="none" w:sz="0" w:space="0" w:color="auto"/>
            <w:bottom w:val="none" w:sz="0" w:space="0" w:color="auto"/>
            <w:right w:val="none" w:sz="0" w:space="0" w:color="auto"/>
          </w:divBdr>
        </w:div>
        <w:div w:id="804854029">
          <w:marLeft w:val="0"/>
          <w:marRight w:val="0"/>
          <w:marTop w:val="0"/>
          <w:marBottom w:val="0"/>
          <w:divBdr>
            <w:top w:val="none" w:sz="0" w:space="0" w:color="auto"/>
            <w:left w:val="none" w:sz="0" w:space="0" w:color="auto"/>
            <w:bottom w:val="none" w:sz="0" w:space="0" w:color="auto"/>
            <w:right w:val="none" w:sz="0" w:space="0" w:color="auto"/>
          </w:divBdr>
        </w:div>
        <w:div w:id="530846422">
          <w:marLeft w:val="0"/>
          <w:marRight w:val="0"/>
          <w:marTop w:val="0"/>
          <w:marBottom w:val="0"/>
          <w:divBdr>
            <w:top w:val="none" w:sz="0" w:space="0" w:color="auto"/>
            <w:left w:val="none" w:sz="0" w:space="0" w:color="auto"/>
            <w:bottom w:val="none" w:sz="0" w:space="0" w:color="auto"/>
            <w:right w:val="none" w:sz="0" w:space="0" w:color="auto"/>
          </w:divBdr>
        </w:div>
      </w:divsChild>
    </w:div>
    <w:div w:id="631133393">
      <w:bodyDiv w:val="1"/>
      <w:marLeft w:val="0"/>
      <w:marRight w:val="0"/>
      <w:marTop w:val="0"/>
      <w:marBottom w:val="0"/>
      <w:divBdr>
        <w:top w:val="none" w:sz="0" w:space="0" w:color="auto"/>
        <w:left w:val="none" w:sz="0" w:space="0" w:color="auto"/>
        <w:bottom w:val="none" w:sz="0" w:space="0" w:color="auto"/>
        <w:right w:val="none" w:sz="0" w:space="0" w:color="auto"/>
      </w:divBdr>
    </w:div>
    <w:div w:id="805659611">
      <w:bodyDiv w:val="1"/>
      <w:marLeft w:val="0"/>
      <w:marRight w:val="0"/>
      <w:marTop w:val="0"/>
      <w:marBottom w:val="0"/>
      <w:divBdr>
        <w:top w:val="none" w:sz="0" w:space="0" w:color="auto"/>
        <w:left w:val="none" w:sz="0" w:space="0" w:color="auto"/>
        <w:bottom w:val="none" w:sz="0" w:space="0" w:color="auto"/>
        <w:right w:val="none" w:sz="0" w:space="0" w:color="auto"/>
      </w:divBdr>
    </w:div>
    <w:div w:id="845941261">
      <w:bodyDiv w:val="1"/>
      <w:marLeft w:val="0"/>
      <w:marRight w:val="0"/>
      <w:marTop w:val="0"/>
      <w:marBottom w:val="0"/>
      <w:divBdr>
        <w:top w:val="none" w:sz="0" w:space="0" w:color="auto"/>
        <w:left w:val="none" w:sz="0" w:space="0" w:color="auto"/>
        <w:bottom w:val="none" w:sz="0" w:space="0" w:color="auto"/>
        <w:right w:val="none" w:sz="0" w:space="0" w:color="auto"/>
      </w:divBdr>
    </w:div>
    <w:div w:id="889683763">
      <w:bodyDiv w:val="1"/>
      <w:marLeft w:val="0"/>
      <w:marRight w:val="0"/>
      <w:marTop w:val="0"/>
      <w:marBottom w:val="0"/>
      <w:divBdr>
        <w:top w:val="none" w:sz="0" w:space="0" w:color="auto"/>
        <w:left w:val="none" w:sz="0" w:space="0" w:color="auto"/>
        <w:bottom w:val="none" w:sz="0" w:space="0" w:color="auto"/>
        <w:right w:val="none" w:sz="0" w:space="0" w:color="auto"/>
      </w:divBdr>
    </w:div>
    <w:div w:id="909190778">
      <w:bodyDiv w:val="1"/>
      <w:marLeft w:val="0"/>
      <w:marRight w:val="0"/>
      <w:marTop w:val="0"/>
      <w:marBottom w:val="0"/>
      <w:divBdr>
        <w:top w:val="none" w:sz="0" w:space="0" w:color="auto"/>
        <w:left w:val="none" w:sz="0" w:space="0" w:color="auto"/>
        <w:bottom w:val="none" w:sz="0" w:space="0" w:color="auto"/>
        <w:right w:val="none" w:sz="0" w:space="0" w:color="auto"/>
      </w:divBdr>
    </w:div>
    <w:div w:id="1024094622">
      <w:bodyDiv w:val="1"/>
      <w:marLeft w:val="0"/>
      <w:marRight w:val="0"/>
      <w:marTop w:val="0"/>
      <w:marBottom w:val="0"/>
      <w:divBdr>
        <w:top w:val="none" w:sz="0" w:space="0" w:color="auto"/>
        <w:left w:val="none" w:sz="0" w:space="0" w:color="auto"/>
        <w:bottom w:val="none" w:sz="0" w:space="0" w:color="auto"/>
        <w:right w:val="none" w:sz="0" w:space="0" w:color="auto"/>
      </w:divBdr>
    </w:div>
    <w:div w:id="1105030340">
      <w:bodyDiv w:val="1"/>
      <w:marLeft w:val="0"/>
      <w:marRight w:val="0"/>
      <w:marTop w:val="0"/>
      <w:marBottom w:val="0"/>
      <w:divBdr>
        <w:top w:val="none" w:sz="0" w:space="0" w:color="auto"/>
        <w:left w:val="none" w:sz="0" w:space="0" w:color="auto"/>
        <w:bottom w:val="none" w:sz="0" w:space="0" w:color="auto"/>
        <w:right w:val="none" w:sz="0" w:space="0" w:color="auto"/>
      </w:divBdr>
    </w:div>
    <w:div w:id="1207107784">
      <w:bodyDiv w:val="1"/>
      <w:marLeft w:val="0"/>
      <w:marRight w:val="0"/>
      <w:marTop w:val="0"/>
      <w:marBottom w:val="0"/>
      <w:divBdr>
        <w:top w:val="none" w:sz="0" w:space="0" w:color="auto"/>
        <w:left w:val="none" w:sz="0" w:space="0" w:color="auto"/>
        <w:bottom w:val="none" w:sz="0" w:space="0" w:color="auto"/>
        <w:right w:val="none" w:sz="0" w:space="0" w:color="auto"/>
      </w:divBdr>
    </w:div>
    <w:div w:id="1511601649">
      <w:bodyDiv w:val="1"/>
      <w:marLeft w:val="0"/>
      <w:marRight w:val="0"/>
      <w:marTop w:val="0"/>
      <w:marBottom w:val="0"/>
      <w:divBdr>
        <w:top w:val="none" w:sz="0" w:space="0" w:color="auto"/>
        <w:left w:val="none" w:sz="0" w:space="0" w:color="auto"/>
        <w:bottom w:val="none" w:sz="0" w:space="0" w:color="auto"/>
        <w:right w:val="none" w:sz="0" w:space="0" w:color="auto"/>
      </w:divBdr>
    </w:div>
    <w:div w:id="1711102480">
      <w:bodyDiv w:val="1"/>
      <w:marLeft w:val="0"/>
      <w:marRight w:val="0"/>
      <w:marTop w:val="0"/>
      <w:marBottom w:val="0"/>
      <w:divBdr>
        <w:top w:val="none" w:sz="0" w:space="0" w:color="auto"/>
        <w:left w:val="none" w:sz="0" w:space="0" w:color="auto"/>
        <w:bottom w:val="none" w:sz="0" w:space="0" w:color="auto"/>
        <w:right w:val="none" w:sz="0" w:space="0" w:color="auto"/>
      </w:divBdr>
    </w:div>
    <w:div w:id="2032681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tu.int/md/D22-TDAG32-C-0021/en"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c7e771be-c3f3-4415-a01f-6b382566ad45" xsi:nil="true"/>
    <lcf76f155ced4ddcb4097134ff3c332f xmlns="8398743d-f1a1-4553-a233-ec1bd5105832">
      <Terms xmlns="http://schemas.microsoft.com/office/infopath/2007/PartnerControls"/>
    </lcf76f155ced4ddcb4097134ff3c332f>
    <Reviewed xmlns="8398743d-f1a1-4553-a233-ec1bd5105832">YES</Reviewed>
    <Note xmlns="8398743d-f1a1-4553-a233-ec1bd5105832">Keep the highlights / revisions</Not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เอกสาร" ma:contentTypeID="0x010100D0C85A0B969A774F87A7D55FBE62B5FC" ma:contentTypeVersion="14" ma:contentTypeDescription="สร้างเอกสารใหม่" ma:contentTypeScope="" ma:versionID="b7871736e197933e39a3e8dd5dd9fd99">
  <xsd:schema xmlns:xsd="http://www.w3.org/2001/XMLSchema" xmlns:xs="http://www.w3.org/2001/XMLSchema" xmlns:p="http://schemas.microsoft.com/office/2006/metadata/properties" xmlns:ns2="8398743d-f1a1-4553-a233-ec1bd5105832" xmlns:ns3="c7e771be-c3f3-4415-a01f-6b382566ad45" targetNamespace="http://schemas.microsoft.com/office/2006/metadata/properties" ma:root="true" ma:fieldsID="635d2e8013348199b3dd77047197d7aa" ns2:_="" ns3:_="">
    <xsd:import namespace="8398743d-f1a1-4553-a233-ec1bd5105832"/>
    <xsd:import namespace="c7e771be-c3f3-4415-a01f-6b382566ad45"/>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element ref="ns2:MediaServiceLocation" minOccurs="0"/>
                <xsd:element ref="ns2:Reviewed" minOccurs="0"/>
                <xsd:element ref="ns2:No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743d-f1a1-4553-a233-ec1bd5105832"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แท็กรูป" ma:readOnly="false" ma:fieldId="{5cf76f15-5ced-4ddc-b409-7134ff3c332f}" ma:taxonomyMulti="true" ma:sspId="7f8a4516-4c1b-40a3-af95-dae598a73ad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Reviewed" ma:index="20" nillable="true" ma:displayName="Reviewed" ma:description="Consent to proceed to upload it" ma:format="Dropdown" ma:internalName="Reviewed">
      <xsd:simpleType>
        <xsd:restriction base="dms:Choice">
          <xsd:enumeration value="YES"/>
          <xsd:enumeration value="NO"/>
          <xsd:enumeration value="Pending"/>
          <xsd:enumeration value="Choice 4"/>
        </xsd:restriction>
      </xsd:simpleType>
    </xsd:element>
    <xsd:element name="Note" ma:index="21" nillable="true" ma:displayName="Note" ma:format="Dropdown" ma:internalName="No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7e771be-c3f3-4415-a01f-6b382566ad45"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66d084f-d2bf-4f72-8d7b-287019b78728}" ma:internalName="TaxCatchAll" ma:showField="CatchAllData" ma:web="c7e771be-c3f3-4415-a01f-6b382566ad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A94F74-D934-48A2-8203-EAA0C68F428B}">
  <ds:schemaRefs>
    <ds:schemaRef ds:uri="http://schemas.openxmlformats.org/officeDocument/2006/bibliography"/>
  </ds:schemaRefs>
</ds:datastoreItem>
</file>

<file path=customXml/itemProps2.xml><?xml version="1.0" encoding="utf-8"?>
<ds:datastoreItem xmlns:ds="http://schemas.openxmlformats.org/officeDocument/2006/customXml" ds:itemID="{B3ECE4DE-02CC-478B-A5A9-5CDD30106C47}">
  <ds:schemaRefs>
    <ds:schemaRef ds:uri="http://schemas.microsoft.com/office/2006/metadata/properties"/>
    <ds:schemaRef ds:uri="http://schemas.microsoft.com/office/infopath/2007/PartnerControls"/>
    <ds:schemaRef ds:uri="c7e771be-c3f3-4415-a01f-6b382566ad45"/>
    <ds:schemaRef ds:uri="8398743d-f1a1-4553-a233-ec1bd5105832"/>
  </ds:schemaRefs>
</ds:datastoreItem>
</file>

<file path=customXml/itemProps3.xml><?xml version="1.0" encoding="utf-8"?>
<ds:datastoreItem xmlns:ds="http://schemas.openxmlformats.org/officeDocument/2006/customXml" ds:itemID="{0BE38BDE-6329-469A-8B92-A7EB6C257D3D}">
  <ds:schemaRefs>
    <ds:schemaRef ds:uri="http://schemas.microsoft.com/sharepoint/v3/contenttype/forms"/>
  </ds:schemaRefs>
</ds:datastoreItem>
</file>

<file path=customXml/itemProps4.xml><?xml version="1.0" encoding="utf-8"?>
<ds:datastoreItem xmlns:ds="http://schemas.openxmlformats.org/officeDocument/2006/customXml" ds:itemID="{A4162233-23A1-4025-83B2-B9DFB50277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98743d-f1a1-4553-a233-ec1bd5105832"/>
    <ds:schemaRef ds:uri="c7e771be-c3f3-4415-a01f-6b382566ad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4149</Words>
  <Characters>23654</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Nidup Gyeltshen</cp:lastModifiedBy>
  <cp:revision>3</cp:revision>
  <dcterms:created xsi:type="dcterms:W3CDTF">2025-07-17T11:48:00Z</dcterms:created>
  <dcterms:modified xsi:type="dcterms:W3CDTF">2025-09-24T04:48:00Z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0x010100D0C85A0B969A774F87A7D55FBE62B5FC</vt:lpwstr>
  </property>
  <property fmtid="{D5CDD505-2E9C-101B-9397-08002B2CF9AE}" pid="3" name="MediaServiceImageTags">
    <vt:lpwstr/>
  </property>
</Properties>
</file>