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8E4E4" w14:textId="77777777" w:rsidR="006E5CF0" w:rsidRDefault="006E5CF0" w:rsidP="006E5CF0">
      <w:pPr>
        <w:jc w:val="center"/>
        <w:rPr>
          <w:rFonts w:eastAsiaTheme="minorEastAsia"/>
          <w:bCs/>
          <w:lang w:eastAsia="ja-JP"/>
        </w:rPr>
      </w:pPr>
    </w:p>
    <w:p w14:paraId="13424C77" w14:textId="09148FF7" w:rsidR="009F33A8" w:rsidRPr="005E77FF" w:rsidRDefault="002E11F6" w:rsidP="002E11F6">
      <w:pPr>
        <w:ind w:left="7920"/>
        <w:jc w:val="center"/>
        <w:rPr>
          <w:rFonts w:ascii="Calibri" w:eastAsiaTheme="minorEastAsia" w:hAnsi="Calibri" w:cs="Calibri"/>
          <w:b/>
          <w:u w:val="single"/>
          <w:lang w:eastAsia="ja-JP"/>
        </w:rPr>
      </w:pPr>
      <w:r w:rsidRPr="005E77FF">
        <w:rPr>
          <w:rFonts w:ascii="Calibri" w:eastAsiaTheme="minorEastAsia" w:hAnsi="Calibri" w:cs="Calibri"/>
          <w:b/>
          <w:u w:val="single"/>
          <w:lang w:eastAsia="ja-JP"/>
        </w:rPr>
        <w:t>PACP-0</w:t>
      </w:r>
      <w:r w:rsidR="00561C17" w:rsidRPr="005E77FF">
        <w:rPr>
          <w:rFonts w:ascii="Calibri" w:eastAsiaTheme="minorEastAsia" w:hAnsi="Calibri" w:cs="Calibri"/>
          <w:b/>
          <w:u w:val="single"/>
          <w:lang w:eastAsia="ja-JP"/>
        </w:rPr>
        <w:t>4</w:t>
      </w:r>
    </w:p>
    <w:p w14:paraId="4527591D" w14:textId="77777777" w:rsidR="005E77FF" w:rsidRDefault="005E77FF" w:rsidP="009F33A8">
      <w:pPr>
        <w:jc w:val="center"/>
        <w:rPr>
          <w:rFonts w:eastAsiaTheme="minorEastAsia"/>
          <w:b/>
          <w:lang w:eastAsia="ja-JP"/>
        </w:rPr>
      </w:pPr>
    </w:p>
    <w:p w14:paraId="717C3051" w14:textId="3F734B95" w:rsidR="009F33A8" w:rsidRDefault="009F33A8" w:rsidP="009F33A8">
      <w:pPr>
        <w:jc w:val="center"/>
        <w:rPr>
          <w:rFonts w:eastAsiaTheme="minorEastAsia"/>
          <w:b/>
          <w:lang w:eastAsia="ja-JP"/>
        </w:rPr>
      </w:pPr>
      <w:r>
        <w:rPr>
          <w:rFonts w:eastAsiaTheme="minorEastAsia"/>
          <w:b/>
          <w:lang w:eastAsia="ja-JP"/>
        </w:rPr>
        <w:t>PRELIMINARY APT COMMON PROPOSAL</w:t>
      </w:r>
    </w:p>
    <w:p w14:paraId="44569161" w14:textId="77777777" w:rsidR="009F33A8" w:rsidRDefault="009F33A8" w:rsidP="009F33A8">
      <w:pPr>
        <w:jc w:val="center"/>
        <w:rPr>
          <w:rFonts w:eastAsiaTheme="minorEastAsia"/>
          <w:b/>
          <w:lang w:eastAsia="ja-JP"/>
        </w:rPr>
      </w:pPr>
    </w:p>
    <w:p w14:paraId="33208A2A" w14:textId="237268EB" w:rsidR="00936C0F" w:rsidRDefault="009F33A8" w:rsidP="009F33A8">
      <w:pPr>
        <w:jc w:val="center"/>
        <w:rPr>
          <w:rFonts w:eastAsiaTheme="minorEastAsia"/>
          <w:b/>
          <w:lang w:eastAsia="ja-JP"/>
        </w:rPr>
      </w:pPr>
      <w:r>
        <w:rPr>
          <w:rFonts w:eastAsiaTheme="minorEastAsia"/>
          <w:b/>
          <w:lang w:eastAsia="ja-JP"/>
        </w:rPr>
        <w:t>MODIFICATIONS TO WTDC RESOLUTION 2</w:t>
      </w:r>
    </w:p>
    <w:p w14:paraId="48141D1D" w14:textId="11927A0A" w:rsidR="009F33A8" w:rsidRPr="00D76479" w:rsidRDefault="00936C0F" w:rsidP="009F33A8">
      <w:pPr>
        <w:jc w:val="center"/>
        <w:rPr>
          <w:b/>
        </w:rPr>
      </w:pPr>
      <w:r>
        <w:rPr>
          <w:rFonts w:eastAsiaTheme="minorEastAsia"/>
          <w:b/>
          <w:lang w:eastAsia="ja-JP"/>
        </w:rPr>
        <w:t>ESTABLISHMENT OF STUDY GROUPS</w:t>
      </w:r>
    </w:p>
    <w:p w14:paraId="46ADCA6F" w14:textId="77777777" w:rsidR="009F33A8" w:rsidRDefault="009F33A8" w:rsidP="009F33A8">
      <w:pPr>
        <w:jc w:val="center"/>
        <w:rPr>
          <w:bCs/>
        </w:rPr>
      </w:pPr>
    </w:p>
    <w:p w14:paraId="143BE98E" w14:textId="77777777" w:rsidR="009F33A8" w:rsidRDefault="009F33A8" w:rsidP="009F33A8">
      <w:pPr>
        <w:jc w:val="center"/>
        <w:rPr>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9F33A8" w14:paraId="094B3B8A" w14:textId="77777777" w:rsidTr="008B1D04">
        <w:tc>
          <w:tcPr>
            <w:tcW w:w="9163" w:type="dxa"/>
          </w:tcPr>
          <w:p w14:paraId="597BAF45" w14:textId="77777777" w:rsidR="009F33A8" w:rsidRDefault="009F33A8" w:rsidP="008B1D04"/>
          <w:p w14:paraId="78FFDD3A" w14:textId="77777777" w:rsidR="009F33A8" w:rsidRPr="009F33A8" w:rsidRDefault="009F33A8" w:rsidP="008B1D04">
            <w:pPr>
              <w:rPr>
                <w:b/>
                <w:bCs/>
                <w:sz w:val="24"/>
                <w:szCs w:val="24"/>
              </w:rPr>
            </w:pPr>
            <w:r w:rsidRPr="009F33A8">
              <w:rPr>
                <w:b/>
                <w:bCs/>
                <w:sz w:val="24"/>
                <w:szCs w:val="24"/>
              </w:rPr>
              <w:t>Summary:</w:t>
            </w:r>
          </w:p>
          <w:p w14:paraId="0AD7013F" w14:textId="77777777" w:rsidR="009F33A8" w:rsidRPr="009F33A8" w:rsidRDefault="009F33A8" w:rsidP="008B1D04">
            <w:pPr>
              <w:rPr>
                <w:b/>
                <w:bCs/>
                <w:sz w:val="24"/>
                <w:szCs w:val="24"/>
              </w:rPr>
            </w:pPr>
          </w:p>
          <w:p w14:paraId="75577512" w14:textId="77777777" w:rsidR="009F33A8" w:rsidRPr="009F33A8" w:rsidRDefault="009F33A8" w:rsidP="000C170B">
            <w:pPr>
              <w:jc w:val="both"/>
              <w:rPr>
                <w:i/>
                <w:iCs/>
                <w:sz w:val="24"/>
                <w:szCs w:val="24"/>
              </w:rPr>
            </w:pPr>
            <w:r w:rsidRPr="009F33A8">
              <w:rPr>
                <w:sz w:val="24"/>
                <w:szCs w:val="24"/>
              </w:rPr>
              <w:t xml:space="preserve">Based on the work done in APT Preparatory Group for WTDC and agreement reached by consensus, it is proposed to amend the text of Resolution 2 of WTDC as annexed. </w:t>
            </w:r>
          </w:p>
          <w:p w14:paraId="373333AB" w14:textId="77777777" w:rsidR="009F33A8" w:rsidRPr="009F33A8" w:rsidRDefault="009F33A8" w:rsidP="008B1D04">
            <w:pPr>
              <w:rPr>
                <w:b/>
                <w:bCs/>
                <w:sz w:val="24"/>
                <w:szCs w:val="24"/>
              </w:rPr>
            </w:pPr>
          </w:p>
          <w:p w14:paraId="4251F1FA" w14:textId="77777777" w:rsidR="009F33A8" w:rsidRPr="009F33A8" w:rsidRDefault="009F33A8" w:rsidP="008B1D04">
            <w:pPr>
              <w:rPr>
                <w:b/>
                <w:bCs/>
                <w:sz w:val="24"/>
                <w:szCs w:val="24"/>
              </w:rPr>
            </w:pPr>
            <w:r w:rsidRPr="009F33A8">
              <w:rPr>
                <w:b/>
                <w:bCs/>
                <w:sz w:val="24"/>
                <w:szCs w:val="24"/>
              </w:rPr>
              <w:t>Expected Results:</w:t>
            </w:r>
          </w:p>
          <w:p w14:paraId="5CBCC8E7" w14:textId="77777777" w:rsidR="009F33A8" w:rsidRPr="009F33A8" w:rsidRDefault="009F33A8" w:rsidP="008B1D04">
            <w:pPr>
              <w:rPr>
                <w:b/>
                <w:bCs/>
                <w:sz w:val="24"/>
                <w:szCs w:val="24"/>
              </w:rPr>
            </w:pPr>
          </w:p>
          <w:p w14:paraId="517431E4" w14:textId="77777777" w:rsidR="009F33A8" w:rsidRPr="009F33A8" w:rsidRDefault="009F33A8" w:rsidP="000C170B">
            <w:pPr>
              <w:jc w:val="both"/>
              <w:rPr>
                <w:sz w:val="24"/>
                <w:szCs w:val="24"/>
              </w:rPr>
            </w:pPr>
            <w:r w:rsidRPr="009F33A8">
              <w:rPr>
                <w:sz w:val="24"/>
                <w:szCs w:val="24"/>
              </w:rPr>
              <w:t>APT Member administrations invite WTDC to examine the proposal and approve the changes to WTDC Resolution 2.</w:t>
            </w:r>
          </w:p>
          <w:p w14:paraId="71AAC7D9" w14:textId="77777777" w:rsidR="009F33A8" w:rsidRPr="009F33A8" w:rsidRDefault="009F33A8" w:rsidP="008B1D04">
            <w:pPr>
              <w:rPr>
                <w:sz w:val="24"/>
                <w:szCs w:val="24"/>
              </w:rPr>
            </w:pPr>
          </w:p>
          <w:p w14:paraId="66849113" w14:textId="77777777" w:rsidR="009F33A8" w:rsidRDefault="009F33A8" w:rsidP="000C170B">
            <w:pPr>
              <w:jc w:val="both"/>
              <w:rPr>
                <w:sz w:val="24"/>
                <w:szCs w:val="24"/>
              </w:rPr>
            </w:pPr>
            <w:r w:rsidRPr="009F33A8">
              <w:rPr>
                <w:b/>
                <w:bCs/>
                <w:sz w:val="24"/>
                <w:szCs w:val="24"/>
              </w:rPr>
              <w:t>References:</w:t>
            </w:r>
            <w:r w:rsidRPr="009F33A8">
              <w:rPr>
                <w:b/>
                <w:bCs/>
                <w:sz w:val="24"/>
                <w:szCs w:val="24"/>
              </w:rPr>
              <w:br/>
            </w:r>
            <w:r w:rsidRPr="009F33A8">
              <w:rPr>
                <w:b/>
                <w:bCs/>
                <w:sz w:val="24"/>
                <w:szCs w:val="24"/>
              </w:rPr>
              <w:br/>
            </w:r>
            <w:r w:rsidRPr="009F33A8">
              <w:rPr>
                <w:sz w:val="24"/>
                <w:szCs w:val="24"/>
              </w:rPr>
              <w:t xml:space="preserve">WTDC Resolution 2 (Rev. Kigali, 2022), TDAG document D22-TDAG32-C-0019!P4-R2!MSW-E, and TDAG document </w:t>
            </w:r>
            <w:r w:rsidRPr="009F33A8">
              <w:rPr>
                <w:rFonts w:hint="eastAsia"/>
                <w:sz w:val="24"/>
                <w:szCs w:val="24"/>
              </w:rPr>
              <w:t>D22-TDAG32-C-0019!P5-R2!MSW-E</w:t>
            </w:r>
          </w:p>
          <w:p w14:paraId="3FC1CFBC" w14:textId="77777777" w:rsidR="00936C0F" w:rsidRPr="00261350" w:rsidRDefault="00936C0F" w:rsidP="008B1D04">
            <w:pPr>
              <w:rPr>
                <w:b/>
                <w:bCs/>
              </w:rPr>
            </w:pPr>
          </w:p>
        </w:tc>
      </w:tr>
    </w:tbl>
    <w:p w14:paraId="2637C140" w14:textId="77777777" w:rsidR="009F33A8" w:rsidRDefault="009F33A8" w:rsidP="009F33A8"/>
    <w:p w14:paraId="43FD7CDB" w14:textId="77777777" w:rsidR="009F33A8" w:rsidRPr="00A62A20" w:rsidRDefault="009F33A8" w:rsidP="009F33A8"/>
    <w:p w14:paraId="6EABB7C5" w14:textId="77777777" w:rsidR="009F33A8" w:rsidRPr="00A745F7" w:rsidRDefault="009F33A8" w:rsidP="009F33A8">
      <w:pPr>
        <w:pStyle w:val="Level1"/>
        <w:numPr>
          <w:ilvl w:val="0"/>
          <w:numId w:val="2"/>
        </w:numPr>
        <w:tabs>
          <w:tab w:val="num" w:pos="360"/>
        </w:tabs>
        <w:ind w:left="360" w:firstLine="0"/>
        <w:rPr>
          <w:b/>
          <w:bCs/>
        </w:rPr>
      </w:pPr>
      <w:r>
        <w:rPr>
          <w:b/>
          <w:bCs/>
        </w:rPr>
        <w:t>PROPOSALS</w:t>
      </w:r>
    </w:p>
    <w:p w14:paraId="4CB5F514" w14:textId="77777777" w:rsidR="009F33A8" w:rsidRDefault="009F33A8" w:rsidP="009F33A8"/>
    <w:p w14:paraId="7B87EB7C" w14:textId="77777777" w:rsidR="009F33A8" w:rsidRDefault="009F33A8" w:rsidP="009F33A8">
      <w:r>
        <w:t xml:space="preserve">APT Member administrations propose to modify WTDC Resolution 2, according to the annex below. </w:t>
      </w:r>
    </w:p>
    <w:p w14:paraId="2861F17B" w14:textId="77777777" w:rsidR="009F33A8" w:rsidRPr="00E708F3" w:rsidRDefault="009F33A8" w:rsidP="009F33A8"/>
    <w:p w14:paraId="30175B24" w14:textId="6410C81D" w:rsidR="006E5CF0" w:rsidRDefault="006E5CF0" w:rsidP="005244AD">
      <w:pPr>
        <w:pStyle w:val="ResNo"/>
        <w:spacing w:before="120" w:after="120"/>
        <w:rPr>
          <w:rFonts w:cstheme="minorHAnsi"/>
          <w:sz w:val="24"/>
        </w:rPr>
      </w:pPr>
    </w:p>
    <w:p w14:paraId="72D9FFC3" w14:textId="4CD9E631" w:rsidR="006E5CF0" w:rsidRDefault="006E5CF0" w:rsidP="006E5CF0"/>
    <w:p w14:paraId="5E60C987" w14:textId="77777777" w:rsidR="006E5CF0" w:rsidRDefault="006E5CF0" w:rsidP="006E5CF0"/>
    <w:p w14:paraId="2892FB81" w14:textId="77777777" w:rsidR="00B22A40" w:rsidRDefault="00B22A40" w:rsidP="006E5CF0"/>
    <w:p w14:paraId="24204122" w14:textId="77777777" w:rsidR="00B22A40" w:rsidRDefault="00B22A40" w:rsidP="006E5CF0"/>
    <w:p w14:paraId="7283C9C9" w14:textId="77777777" w:rsidR="00B22A40" w:rsidRDefault="00B22A40" w:rsidP="006E5CF0"/>
    <w:p w14:paraId="0EE050F5" w14:textId="77777777" w:rsidR="00B22A40" w:rsidRDefault="00B22A40" w:rsidP="006E5CF0"/>
    <w:p w14:paraId="163EFB3B" w14:textId="77777777" w:rsidR="00B22A40" w:rsidRDefault="00B22A40" w:rsidP="006E5CF0"/>
    <w:p w14:paraId="3B10A057" w14:textId="77777777" w:rsidR="00B22A40" w:rsidRDefault="00B22A40" w:rsidP="006E5CF0"/>
    <w:p w14:paraId="59CD8557" w14:textId="77777777" w:rsidR="00B22A40" w:rsidRDefault="00B22A40" w:rsidP="006E5CF0"/>
    <w:p w14:paraId="28470288" w14:textId="77777777" w:rsidR="00B22A40" w:rsidRDefault="00B22A40" w:rsidP="006E5CF0"/>
    <w:p w14:paraId="5D178027" w14:textId="77777777" w:rsidR="00B22A40" w:rsidRDefault="00B22A40" w:rsidP="006E5CF0"/>
    <w:p w14:paraId="6D95F35E" w14:textId="77777777" w:rsidR="00B22A40" w:rsidRDefault="00B22A40" w:rsidP="006E5CF0"/>
    <w:p w14:paraId="19FA49C4" w14:textId="77777777" w:rsidR="006E5CF0" w:rsidRPr="006E5CF0" w:rsidRDefault="006E5CF0" w:rsidP="006E5CF0"/>
    <w:p w14:paraId="3059AB5A" w14:textId="57AA9C2E" w:rsidR="007D47D6" w:rsidRPr="008658D8" w:rsidRDefault="007D47D6" w:rsidP="007D47D6">
      <w:pPr>
        <w:pStyle w:val="ResNo"/>
        <w:spacing w:before="120" w:after="120"/>
        <w:jc w:val="right"/>
        <w:rPr>
          <w:rFonts w:ascii="Calibri" w:hAnsi="Calibri"/>
          <w:b/>
          <w:bCs/>
          <w:szCs w:val="28"/>
        </w:rPr>
      </w:pPr>
      <w:r>
        <w:rPr>
          <w:rFonts w:cstheme="minorHAnsi"/>
          <w:sz w:val="24"/>
        </w:rPr>
        <w:lastRenderedPageBreak/>
        <w:tab/>
      </w:r>
      <w:r>
        <w:rPr>
          <w:rFonts w:cstheme="minorHAnsi"/>
          <w:sz w:val="24"/>
        </w:rPr>
        <w:tab/>
      </w:r>
      <w:r>
        <w:rPr>
          <w:rFonts w:cstheme="minorHAnsi"/>
          <w:sz w:val="24"/>
        </w:rPr>
        <w:tab/>
      </w:r>
      <w:r>
        <w:rPr>
          <w:rFonts w:cstheme="minorHAnsi"/>
          <w:sz w:val="24"/>
        </w:rPr>
        <w:tab/>
      </w:r>
      <w:r>
        <w:rPr>
          <w:rFonts w:cstheme="minorHAnsi"/>
          <w:sz w:val="24"/>
        </w:rPr>
        <w:tab/>
      </w:r>
      <w:r>
        <w:rPr>
          <w:rFonts w:cstheme="minorHAnsi"/>
          <w:sz w:val="24"/>
        </w:rPr>
        <w:tab/>
      </w:r>
      <w:r>
        <w:rPr>
          <w:rFonts w:cstheme="minorHAnsi"/>
          <w:sz w:val="24"/>
        </w:rPr>
        <w:tab/>
      </w:r>
      <w:r>
        <w:rPr>
          <w:rFonts w:cstheme="minorHAnsi"/>
          <w:sz w:val="24"/>
        </w:rPr>
        <w:tab/>
      </w:r>
      <w:r w:rsidR="00A4399B" w:rsidRPr="008658D8">
        <w:rPr>
          <w:rFonts w:ascii="Calibri" w:hAnsi="Calibri"/>
          <w:b/>
          <w:bCs/>
          <w:szCs w:val="28"/>
        </w:rPr>
        <w:t>ANNEX</w:t>
      </w:r>
    </w:p>
    <w:p w14:paraId="5C690F7E" w14:textId="413F3178" w:rsidR="00F413FA" w:rsidRPr="008658D8" w:rsidRDefault="00F413FA" w:rsidP="00F413FA">
      <w:pPr>
        <w:pStyle w:val="ResNo"/>
        <w:spacing w:before="120" w:after="120"/>
        <w:jc w:val="left"/>
        <w:rPr>
          <w:rFonts w:ascii="Calibri" w:hAnsi="Calibri"/>
          <w:b/>
          <w:bCs/>
          <w:szCs w:val="28"/>
        </w:rPr>
      </w:pPr>
      <w:r w:rsidRPr="008658D8">
        <w:rPr>
          <w:rFonts w:ascii="Calibri" w:hAnsi="Calibri"/>
          <w:b/>
          <w:bCs/>
          <w:szCs w:val="28"/>
        </w:rPr>
        <w:t>MOD</w:t>
      </w:r>
    </w:p>
    <w:p w14:paraId="3C3C7726" w14:textId="77777777" w:rsidR="00F413FA" w:rsidRDefault="00F413FA" w:rsidP="005244AD">
      <w:pPr>
        <w:pStyle w:val="ResNo"/>
        <w:spacing w:before="120" w:after="120"/>
        <w:rPr>
          <w:rFonts w:cstheme="minorHAnsi"/>
          <w:sz w:val="24"/>
        </w:rPr>
      </w:pPr>
    </w:p>
    <w:p w14:paraId="52C38812" w14:textId="74D8CCFA" w:rsidR="005244AD" w:rsidRPr="00967451" w:rsidRDefault="005244AD" w:rsidP="005244AD">
      <w:pPr>
        <w:pStyle w:val="ResNo"/>
        <w:spacing w:before="120" w:after="120"/>
        <w:rPr>
          <w:rFonts w:ascii="Calibri" w:hAnsi="Calibri"/>
          <w:sz w:val="24"/>
          <w:rPrChange w:id="0" w:author="Nidup Gyeltshen" w:date="2025-09-22T14:38:00Z" w16du:dateUtc="2025-09-22T07:38:00Z">
            <w:rPr>
              <w:rFonts w:cstheme="minorHAnsi"/>
              <w:sz w:val="24"/>
            </w:rPr>
          </w:rPrChange>
        </w:rPr>
      </w:pPr>
      <w:r w:rsidRPr="00967451">
        <w:rPr>
          <w:rFonts w:ascii="Calibri" w:hAnsi="Calibri"/>
          <w:sz w:val="24"/>
          <w:rPrChange w:id="1" w:author="Nidup Gyeltshen" w:date="2025-09-22T14:38:00Z" w16du:dateUtc="2025-09-22T07:38:00Z">
            <w:rPr>
              <w:rFonts w:cstheme="minorHAnsi"/>
              <w:sz w:val="24"/>
            </w:rPr>
          </w:rPrChange>
        </w:rPr>
        <w:t xml:space="preserve">RESOLUTION </w:t>
      </w:r>
      <w:r w:rsidRPr="00967451">
        <w:rPr>
          <w:rStyle w:val="href"/>
          <w:rFonts w:ascii="Calibri" w:hAnsi="Calibri"/>
          <w:sz w:val="24"/>
          <w:rPrChange w:id="2" w:author="Nidup Gyeltshen" w:date="2025-09-22T14:38:00Z" w16du:dateUtc="2025-09-22T07:38:00Z">
            <w:rPr>
              <w:rStyle w:val="href"/>
              <w:rFonts w:cstheme="minorHAnsi"/>
            </w:rPr>
          </w:rPrChange>
        </w:rPr>
        <w:t>2</w:t>
      </w:r>
      <w:r w:rsidRPr="00967451">
        <w:rPr>
          <w:rFonts w:ascii="Calibri" w:hAnsi="Calibri"/>
          <w:sz w:val="24"/>
          <w:rPrChange w:id="3" w:author="Nidup Gyeltshen" w:date="2025-09-22T14:38:00Z" w16du:dateUtc="2025-09-22T07:38:00Z">
            <w:rPr>
              <w:rFonts w:cstheme="minorHAnsi"/>
              <w:sz w:val="24"/>
            </w:rPr>
          </w:rPrChange>
        </w:rPr>
        <w:t xml:space="preserve"> (Rev. </w:t>
      </w:r>
      <w:del w:id="4" w:author="Author" w:date="2024-12-20T09:51:00Z">
        <w:r w:rsidRPr="00967451">
          <w:rPr>
            <w:rFonts w:ascii="Calibri" w:hAnsi="Calibri"/>
            <w:sz w:val="24"/>
            <w:rPrChange w:id="5" w:author="Nidup Gyeltshen" w:date="2025-09-22T14:38:00Z" w16du:dateUtc="2025-09-22T07:38:00Z">
              <w:rPr>
                <w:rFonts w:cstheme="minorHAnsi"/>
                <w:sz w:val="24"/>
              </w:rPr>
            </w:rPrChange>
          </w:rPr>
          <w:delText>Kigali, 2022</w:delText>
        </w:r>
      </w:del>
      <w:ins w:id="6" w:author="Author" w:date="2024-12-20T09:51:00Z">
        <w:r w:rsidRPr="00967451">
          <w:rPr>
            <w:rFonts w:ascii="Calibri" w:hAnsi="Calibri"/>
            <w:sz w:val="24"/>
            <w:rPrChange w:id="7" w:author="Nidup Gyeltshen" w:date="2025-09-22T14:38:00Z" w16du:dateUtc="2025-09-22T07:38:00Z">
              <w:rPr>
                <w:rFonts w:cstheme="minorHAnsi"/>
                <w:sz w:val="24"/>
              </w:rPr>
            </w:rPrChange>
          </w:rPr>
          <w:t>Baku, 2025</w:t>
        </w:r>
      </w:ins>
      <w:r w:rsidRPr="00967451">
        <w:rPr>
          <w:rFonts w:ascii="Calibri" w:hAnsi="Calibri"/>
          <w:sz w:val="24"/>
          <w:rPrChange w:id="8" w:author="Nidup Gyeltshen" w:date="2025-09-22T14:38:00Z" w16du:dateUtc="2025-09-22T07:38:00Z">
            <w:rPr>
              <w:rFonts w:cstheme="minorHAnsi"/>
              <w:sz w:val="24"/>
            </w:rPr>
          </w:rPrChange>
        </w:rPr>
        <w:t>)</w:t>
      </w:r>
    </w:p>
    <w:p w14:paraId="3247F547" w14:textId="77777777" w:rsidR="005244AD" w:rsidRPr="00967451" w:rsidRDefault="005244AD" w:rsidP="005244AD">
      <w:pPr>
        <w:pStyle w:val="Restitle"/>
        <w:spacing w:before="120" w:after="120"/>
        <w:rPr>
          <w:rFonts w:ascii="Calibri" w:hAnsi="Calibri"/>
          <w:sz w:val="24"/>
          <w:rPrChange w:id="9" w:author="Nidup Gyeltshen" w:date="2025-09-22T14:38:00Z" w16du:dateUtc="2025-09-22T07:38:00Z">
            <w:rPr>
              <w:rFonts w:cstheme="minorHAnsi"/>
              <w:sz w:val="24"/>
            </w:rPr>
          </w:rPrChange>
        </w:rPr>
      </w:pPr>
      <w:bookmarkStart w:id="10" w:name="_Toc116556642"/>
      <w:bookmarkStart w:id="11" w:name="_Toc116557195"/>
      <w:bookmarkStart w:id="12" w:name="_Toc116636434"/>
      <w:r w:rsidRPr="00967451">
        <w:rPr>
          <w:rFonts w:ascii="Calibri" w:hAnsi="Calibri"/>
          <w:sz w:val="24"/>
          <w:rPrChange w:id="13" w:author="Nidup Gyeltshen" w:date="2025-09-22T14:38:00Z" w16du:dateUtc="2025-09-22T07:38:00Z">
            <w:rPr>
              <w:rFonts w:cstheme="minorHAnsi"/>
              <w:sz w:val="24"/>
            </w:rPr>
          </w:rPrChange>
        </w:rPr>
        <w:t>Establishment of study groups</w:t>
      </w:r>
      <w:bookmarkEnd w:id="10"/>
      <w:bookmarkEnd w:id="11"/>
      <w:bookmarkEnd w:id="12"/>
    </w:p>
    <w:p w14:paraId="0D997D5D" w14:textId="77777777" w:rsidR="005244AD" w:rsidRPr="00967451" w:rsidRDefault="005244AD" w:rsidP="005244AD">
      <w:pPr>
        <w:pStyle w:val="Normalaftertitle"/>
        <w:keepNext/>
        <w:keepLines/>
        <w:spacing w:before="120" w:after="120"/>
        <w:jc w:val="left"/>
        <w:rPr>
          <w:rFonts w:ascii="Calibri" w:hAnsi="Calibri"/>
          <w:rPrChange w:id="14" w:author="Nidup Gyeltshen" w:date="2025-09-22T14:38:00Z" w16du:dateUtc="2025-09-22T07:38:00Z">
            <w:rPr>
              <w:rFonts w:cstheme="minorHAnsi"/>
            </w:rPr>
          </w:rPrChange>
        </w:rPr>
      </w:pPr>
      <w:r w:rsidRPr="00967451">
        <w:rPr>
          <w:rFonts w:ascii="Calibri" w:hAnsi="Calibri"/>
          <w:rPrChange w:id="15" w:author="Nidup Gyeltshen" w:date="2025-09-22T14:38:00Z" w16du:dateUtc="2025-09-22T07:38:00Z">
            <w:rPr>
              <w:rFonts w:cstheme="minorHAnsi"/>
            </w:rPr>
          </w:rPrChange>
        </w:rPr>
        <w:t>The World Telecommunication Development Conference (</w:t>
      </w:r>
      <w:del w:id="16" w:author="Author" w:date="2024-12-20T09:51:00Z">
        <w:r w:rsidRPr="00967451">
          <w:rPr>
            <w:rFonts w:ascii="Calibri" w:hAnsi="Calibri"/>
            <w:rPrChange w:id="17" w:author="Nidup Gyeltshen" w:date="2025-09-22T14:38:00Z" w16du:dateUtc="2025-09-22T07:38:00Z">
              <w:rPr>
                <w:rFonts w:cstheme="minorHAnsi"/>
              </w:rPr>
            </w:rPrChange>
          </w:rPr>
          <w:delText>Kigali, 2022</w:delText>
        </w:r>
      </w:del>
      <w:ins w:id="18" w:author="Author" w:date="2024-12-20T09:51:00Z">
        <w:r w:rsidRPr="00967451">
          <w:rPr>
            <w:rFonts w:ascii="Calibri" w:hAnsi="Calibri"/>
            <w:rPrChange w:id="19" w:author="Nidup Gyeltshen" w:date="2025-09-22T14:38:00Z" w16du:dateUtc="2025-09-22T07:38:00Z">
              <w:rPr>
                <w:rFonts w:cstheme="minorHAnsi"/>
              </w:rPr>
            </w:rPrChange>
          </w:rPr>
          <w:t>Baku, 2025</w:t>
        </w:r>
      </w:ins>
      <w:r w:rsidRPr="00967451">
        <w:rPr>
          <w:rFonts w:ascii="Calibri" w:hAnsi="Calibri"/>
          <w:rPrChange w:id="20" w:author="Nidup Gyeltshen" w:date="2025-09-22T14:38:00Z" w16du:dateUtc="2025-09-22T07:38:00Z">
            <w:rPr>
              <w:rFonts w:cstheme="minorHAnsi"/>
            </w:rPr>
          </w:rPrChange>
        </w:rPr>
        <w:t>),</w:t>
      </w:r>
    </w:p>
    <w:p w14:paraId="546B00B9" w14:textId="77777777" w:rsidR="005244AD" w:rsidRPr="00967451" w:rsidRDefault="005244AD" w:rsidP="005244AD">
      <w:pPr>
        <w:pStyle w:val="Call"/>
        <w:spacing w:before="120" w:after="120"/>
        <w:jc w:val="left"/>
        <w:rPr>
          <w:rFonts w:ascii="Calibri" w:hAnsi="Calibri"/>
          <w:rPrChange w:id="21" w:author="Nidup Gyeltshen" w:date="2025-09-22T14:38:00Z" w16du:dateUtc="2025-09-22T07:38:00Z">
            <w:rPr>
              <w:rFonts w:cstheme="minorHAnsi"/>
            </w:rPr>
          </w:rPrChange>
        </w:rPr>
      </w:pPr>
      <w:r w:rsidRPr="00967451">
        <w:rPr>
          <w:rFonts w:ascii="Calibri" w:hAnsi="Calibri"/>
          <w:rPrChange w:id="22" w:author="Nidup Gyeltshen" w:date="2025-09-22T14:38:00Z" w16du:dateUtc="2025-09-22T07:38:00Z">
            <w:rPr>
              <w:rFonts w:cstheme="minorHAnsi"/>
            </w:rPr>
          </w:rPrChange>
        </w:rPr>
        <w:t>considering</w:t>
      </w:r>
    </w:p>
    <w:p w14:paraId="28078BEE" w14:textId="77777777" w:rsidR="005244AD" w:rsidRPr="00967451" w:rsidRDefault="005244AD">
      <w:pPr>
        <w:spacing w:after="80"/>
        <w:jc w:val="both"/>
        <w:rPr>
          <w:rFonts w:ascii="Calibri" w:hAnsi="Calibri" w:cs="Calibri"/>
          <w:rPrChange w:id="23" w:author="Nidup Gyeltshen" w:date="2025-09-22T14:38:00Z" w16du:dateUtc="2025-09-22T07:38:00Z">
            <w:rPr>
              <w:rFonts w:cstheme="minorHAnsi"/>
            </w:rPr>
          </w:rPrChange>
        </w:rPr>
        <w:pPrChange w:id="24" w:author="Nidup Gyeltshen" w:date="2025-09-22T14:40:00Z" w16du:dateUtc="2025-09-22T07:40:00Z">
          <w:pPr>
            <w:spacing w:after="80"/>
          </w:pPr>
        </w:pPrChange>
      </w:pPr>
      <w:r w:rsidRPr="00967451">
        <w:rPr>
          <w:rFonts w:ascii="Calibri" w:hAnsi="Calibri" w:cs="Calibri"/>
          <w:i/>
          <w:rPrChange w:id="25" w:author="Nidup Gyeltshen" w:date="2025-09-22T14:38:00Z" w16du:dateUtc="2025-09-22T07:38:00Z">
            <w:rPr>
              <w:rFonts w:cstheme="minorHAnsi"/>
              <w:i/>
            </w:rPr>
          </w:rPrChange>
        </w:rPr>
        <w:t>a)</w:t>
      </w:r>
      <w:r w:rsidRPr="00967451">
        <w:rPr>
          <w:rFonts w:ascii="Calibri" w:hAnsi="Calibri" w:cs="Calibri"/>
          <w:rPrChange w:id="26" w:author="Nidup Gyeltshen" w:date="2025-09-22T14:38:00Z" w16du:dateUtc="2025-09-22T07:38:00Z">
            <w:rPr>
              <w:rFonts w:cstheme="minorHAnsi"/>
            </w:rPr>
          </w:rPrChange>
        </w:rPr>
        <w:tab/>
        <w:t xml:space="preserve">that the mandate for each study group needs to be clearly defined, </w:t>
      </w:r>
      <w:proofErr w:type="gramStart"/>
      <w:r w:rsidRPr="00967451">
        <w:rPr>
          <w:rFonts w:ascii="Calibri" w:hAnsi="Calibri" w:cs="Calibri"/>
          <w:rPrChange w:id="27" w:author="Nidup Gyeltshen" w:date="2025-09-22T14:38:00Z" w16du:dateUtc="2025-09-22T07:38:00Z">
            <w:rPr>
              <w:rFonts w:cstheme="minorHAnsi"/>
            </w:rPr>
          </w:rPrChange>
        </w:rPr>
        <w:t>in order to</w:t>
      </w:r>
      <w:proofErr w:type="gramEnd"/>
      <w:r w:rsidRPr="00967451">
        <w:rPr>
          <w:rFonts w:ascii="Calibri" w:hAnsi="Calibri" w:cs="Calibri"/>
          <w:rPrChange w:id="28" w:author="Nidup Gyeltshen" w:date="2025-09-22T14:38:00Z" w16du:dateUtc="2025-09-22T07:38:00Z">
            <w:rPr>
              <w:rFonts w:cstheme="minorHAnsi"/>
            </w:rPr>
          </w:rPrChange>
        </w:rPr>
        <w:t xml:space="preserve"> avoid duplication between study groups and other groups of the ITU Telecommunication Development Sector (ITU</w:t>
      </w:r>
      <w:r w:rsidRPr="00967451">
        <w:rPr>
          <w:rFonts w:ascii="Cambria Math" w:hAnsi="Cambria Math" w:cs="Cambria Math"/>
          <w:rPrChange w:id="29" w:author="Nidup Gyeltshen" w:date="2025-09-22T14:38:00Z" w16du:dateUtc="2025-09-22T07:38:00Z">
            <w:rPr>
              <w:rFonts w:cstheme="minorHAnsi"/>
            </w:rPr>
          </w:rPrChange>
        </w:rPr>
        <w:t>‑</w:t>
      </w:r>
      <w:r w:rsidRPr="00967451">
        <w:rPr>
          <w:rFonts w:ascii="Calibri" w:hAnsi="Calibri" w:cs="Calibri"/>
          <w:rPrChange w:id="30" w:author="Nidup Gyeltshen" w:date="2025-09-22T14:38:00Z" w16du:dateUtc="2025-09-22T07:38:00Z">
            <w:rPr>
              <w:rFonts w:cstheme="minorHAnsi"/>
            </w:rPr>
          </w:rPrChange>
        </w:rPr>
        <w:t xml:space="preserve">D) established pursuant to No. 209A of the ITU Convention and to ensure the coherence of the overall work </w:t>
      </w:r>
      <w:proofErr w:type="spellStart"/>
      <w:r w:rsidRPr="00967451">
        <w:rPr>
          <w:rFonts w:ascii="Calibri" w:hAnsi="Calibri" w:cs="Calibri"/>
          <w:rPrChange w:id="31" w:author="Nidup Gyeltshen" w:date="2025-09-22T14:38:00Z" w16du:dateUtc="2025-09-22T07:38:00Z">
            <w:rPr>
              <w:rFonts w:cstheme="minorHAnsi"/>
            </w:rPr>
          </w:rPrChange>
        </w:rPr>
        <w:t>programme</w:t>
      </w:r>
      <w:proofErr w:type="spellEnd"/>
      <w:r w:rsidRPr="00967451">
        <w:rPr>
          <w:rFonts w:ascii="Calibri" w:hAnsi="Calibri" w:cs="Calibri"/>
          <w:rPrChange w:id="32" w:author="Nidup Gyeltshen" w:date="2025-09-22T14:38:00Z" w16du:dateUtc="2025-09-22T07:38:00Z">
            <w:rPr>
              <w:rFonts w:cstheme="minorHAnsi"/>
            </w:rPr>
          </w:rPrChange>
        </w:rPr>
        <w:t xml:space="preserve"> of the Sector as provided for in Article 16 of the Convention;</w:t>
      </w:r>
    </w:p>
    <w:p w14:paraId="448FF151" w14:textId="77777777" w:rsidR="005244AD" w:rsidRPr="00967451" w:rsidRDefault="005244AD">
      <w:pPr>
        <w:spacing w:after="80"/>
        <w:jc w:val="both"/>
        <w:rPr>
          <w:rFonts w:ascii="Calibri" w:hAnsi="Calibri" w:cs="Calibri"/>
          <w:rPrChange w:id="33" w:author="Nidup Gyeltshen" w:date="2025-09-22T14:38:00Z" w16du:dateUtc="2025-09-22T07:38:00Z">
            <w:rPr>
              <w:rFonts w:cstheme="minorHAnsi"/>
            </w:rPr>
          </w:rPrChange>
        </w:rPr>
        <w:pPrChange w:id="34" w:author="Nidup Gyeltshen" w:date="2025-09-22T14:40:00Z" w16du:dateUtc="2025-09-22T07:40:00Z">
          <w:pPr>
            <w:spacing w:after="80"/>
          </w:pPr>
        </w:pPrChange>
      </w:pPr>
      <w:r w:rsidRPr="00967451">
        <w:rPr>
          <w:rFonts w:ascii="Calibri" w:hAnsi="Calibri" w:cs="Calibri"/>
          <w:i/>
          <w:rPrChange w:id="35" w:author="Nidup Gyeltshen" w:date="2025-09-22T14:38:00Z" w16du:dateUtc="2025-09-22T07:38:00Z">
            <w:rPr>
              <w:rFonts w:cstheme="minorHAnsi"/>
              <w:i/>
            </w:rPr>
          </w:rPrChange>
        </w:rPr>
        <w:t>b)</w:t>
      </w:r>
      <w:r w:rsidRPr="00967451">
        <w:rPr>
          <w:rFonts w:ascii="Calibri" w:hAnsi="Calibri" w:cs="Calibri"/>
          <w:rPrChange w:id="36" w:author="Nidup Gyeltshen" w:date="2025-09-22T14:38:00Z" w16du:dateUtc="2025-09-22T07:38:00Z">
            <w:rPr>
              <w:rFonts w:cstheme="minorHAnsi"/>
            </w:rPr>
          </w:rPrChange>
        </w:rPr>
        <w:tab/>
        <w:t>that, for carrying out the studies entrusted to ITU</w:t>
      </w:r>
      <w:r w:rsidRPr="00967451">
        <w:rPr>
          <w:rFonts w:ascii="Cambria Math" w:hAnsi="Cambria Math" w:cs="Cambria Math"/>
          <w:rPrChange w:id="37" w:author="Nidup Gyeltshen" w:date="2025-09-22T14:38:00Z" w16du:dateUtc="2025-09-22T07:38:00Z">
            <w:rPr>
              <w:rFonts w:cstheme="minorHAnsi"/>
            </w:rPr>
          </w:rPrChange>
        </w:rPr>
        <w:t>‑</w:t>
      </w:r>
      <w:r w:rsidRPr="00967451">
        <w:rPr>
          <w:rFonts w:ascii="Calibri" w:hAnsi="Calibri" w:cs="Calibri"/>
          <w:rPrChange w:id="38" w:author="Nidup Gyeltshen" w:date="2025-09-22T14:38:00Z" w16du:dateUtc="2025-09-22T07:38:00Z">
            <w:rPr>
              <w:rFonts w:cstheme="minorHAnsi"/>
            </w:rPr>
          </w:rPrChange>
        </w:rPr>
        <w:t>D, it is appropriate to set up study groups, as provided for in Article 17 of the Convention, to deal with specific task-oriented telecommunication questions of priority to developing countries</w:t>
      </w:r>
      <w:r w:rsidRPr="00967451">
        <w:rPr>
          <w:rStyle w:val="FootnoteReference"/>
          <w:rFonts w:ascii="Calibri" w:eastAsiaTheme="majorEastAsia" w:hAnsi="Calibri" w:cs="Calibri"/>
          <w:sz w:val="24"/>
          <w:rPrChange w:id="39" w:author="Nidup Gyeltshen" w:date="2025-09-22T14:38:00Z" w16du:dateUtc="2025-09-22T07:38:00Z">
            <w:rPr>
              <w:rStyle w:val="FootnoteReference"/>
              <w:rFonts w:eastAsiaTheme="majorEastAsia" w:cstheme="minorHAnsi"/>
            </w:rPr>
          </w:rPrChange>
        </w:rPr>
        <w:footnoteReference w:id="1"/>
      </w:r>
      <w:r w:rsidRPr="00967451">
        <w:rPr>
          <w:rFonts w:ascii="Calibri" w:hAnsi="Calibri" w:cs="Calibri"/>
          <w:rPrChange w:id="42" w:author="Nidup Gyeltshen" w:date="2025-09-22T14:38:00Z" w16du:dateUtc="2025-09-22T07:38:00Z">
            <w:rPr>
              <w:rFonts w:cstheme="minorHAnsi"/>
            </w:rPr>
          </w:rPrChange>
        </w:rPr>
        <w:t>, taking into consideration the ITU strategic plan and goals, and prepare relevant outputs in the form of reports, guidelines and/or Recommendations for the development of telecommunications/information and communication technologies (ICTs);</w:t>
      </w:r>
    </w:p>
    <w:p w14:paraId="612991AE" w14:textId="77777777" w:rsidR="005244AD" w:rsidRPr="00967451" w:rsidRDefault="005244AD">
      <w:pPr>
        <w:spacing w:after="80"/>
        <w:jc w:val="both"/>
        <w:rPr>
          <w:rFonts w:ascii="Calibri" w:hAnsi="Calibri" w:cs="Calibri"/>
          <w:rPrChange w:id="43" w:author="Nidup Gyeltshen" w:date="2025-09-22T14:38:00Z" w16du:dateUtc="2025-09-22T07:38:00Z">
            <w:rPr>
              <w:rFonts w:cstheme="minorHAnsi"/>
            </w:rPr>
          </w:rPrChange>
        </w:rPr>
        <w:pPrChange w:id="44" w:author="Nidup Gyeltshen" w:date="2025-09-22T14:40:00Z" w16du:dateUtc="2025-09-22T07:40:00Z">
          <w:pPr>
            <w:spacing w:after="80"/>
          </w:pPr>
        </w:pPrChange>
      </w:pPr>
      <w:r w:rsidRPr="00967451">
        <w:rPr>
          <w:rFonts w:ascii="Calibri" w:hAnsi="Calibri" w:cs="Calibri"/>
          <w:i/>
          <w:rPrChange w:id="45" w:author="Nidup Gyeltshen" w:date="2025-09-22T14:38:00Z" w16du:dateUtc="2025-09-22T07:38:00Z">
            <w:rPr>
              <w:rFonts w:cstheme="minorHAnsi"/>
              <w:i/>
            </w:rPr>
          </w:rPrChange>
        </w:rPr>
        <w:t>c)</w:t>
      </w:r>
      <w:r w:rsidRPr="00967451">
        <w:rPr>
          <w:rFonts w:ascii="Calibri" w:hAnsi="Calibri" w:cs="Calibri"/>
          <w:rPrChange w:id="46" w:author="Nidup Gyeltshen" w:date="2025-09-22T14:38:00Z" w16du:dateUtc="2025-09-22T07:38:00Z">
            <w:rPr>
              <w:rFonts w:cstheme="minorHAnsi"/>
            </w:rPr>
          </w:rPrChange>
        </w:rPr>
        <w:tab/>
        <w:t>the need as far as possible to avoid duplication between studies undertaken by ITU</w:t>
      </w:r>
      <w:r w:rsidRPr="00967451">
        <w:rPr>
          <w:rFonts w:ascii="Cambria Math" w:hAnsi="Cambria Math" w:cs="Cambria Math"/>
          <w:rPrChange w:id="47" w:author="Nidup Gyeltshen" w:date="2025-09-22T14:38:00Z" w16du:dateUtc="2025-09-22T07:38:00Z">
            <w:rPr>
              <w:rFonts w:cstheme="minorHAnsi"/>
            </w:rPr>
          </w:rPrChange>
        </w:rPr>
        <w:t>‑</w:t>
      </w:r>
      <w:r w:rsidRPr="00967451">
        <w:rPr>
          <w:rFonts w:ascii="Calibri" w:hAnsi="Calibri" w:cs="Calibri"/>
          <w:rPrChange w:id="48" w:author="Nidup Gyeltshen" w:date="2025-09-22T14:38:00Z" w16du:dateUtc="2025-09-22T07:38:00Z">
            <w:rPr>
              <w:rFonts w:cstheme="minorHAnsi"/>
            </w:rPr>
          </w:rPrChange>
        </w:rPr>
        <w:t>D and those carried out by the other two Sectors of the Union;</w:t>
      </w:r>
    </w:p>
    <w:p w14:paraId="12C6B793" w14:textId="77777777" w:rsidR="005244AD" w:rsidRPr="00967451" w:rsidRDefault="005244AD">
      <w:pPr>
        <w:spacing w:after="120"/>
        <w:jc w:val="both"/>
        <w:rPr>
          <w:rFonts w:ascii="Calibri" w:hAnsi="Calibri" w:cs="Calibri"/>
          <w:rPrChange w:id="49" w:author="Nidup Gyeltshen" w:date="2025-09-22T14:38:00Z" w16du:dateUtc="2025-09-22T07:38:00Z">
            <w:rPr>
              <w:rFonts w:cstheme="minorHAnsi"/>
            </w:rPr>
          </w:rPrChange>
        </w:rPr>
        <w:pPrChange w:id="50" w:author="Nidup Gyeltshen" w:date="2025-09-22T14:40:00Z" w16du:dateUtc="2025-09-22T07:40:00Z">
          <w:pPr>
            <w:spacing w:after="120"/>
          </w:pPr>
        </w:pPrChange>
      </w:pPr>
      <w:r w:rsidRPr="00967451">
        <w:rPr>
          <w:rFonts w:ascii="Calibri" w:hAnsi="Calibri" w:cs="Calibri"/>
          <w:i/>
          <w:rPrChange w:id="51" w:author="Nidup Gyeltshen" w:date="2025-09-22T14:38:00Z" w16du:dateUtc="2025-09-22T07:38:00Z">
            <w:rPr>
              <w:rFonts w:cstheme="minorHAnsi"/>
              <w:i/>
            </w:rPr>
          </w:rPrChange>
        </w:rPr>
        <w:t>d)</w:t>
      </w:r>
      <w:r w:rsidRPr="00967451">
        <w:rPr>
          <w:rFonts w:ascii="Calibri" w:hAnsi="Calibri" w:cs="Calibri"/>
          <w:rPrChange w:id="52" w:author="Nidup Gyeltshen" w:date="2025-09-22T14:38:00Z" w16du:dateUtc="2025-09-22T07:38:00Z">
            <w:rPr>
              <w:rFonts w:cstheme="minorHAnsi"/>
            </w:rPr>
          </w:rPrChange>
        </w:rPr>
        <w:tab/>
        <w:t>the results of the studies under the study Questions adopted by the World Telecommunication Development Conference (</w:t>
      </w:r>
      <w:del w:id="53" w:author="Author" w:date="2024-12-20T09:51:00Z">
        <w:r w:rsidRPr="00967451">
          <w:rPr>
            <w:rFonts w:ascii="Calibri" w:hAnsi="Calibri" w:cs="Calibri"/>
            <w:rPrChange w:id="54" w:author="Nidup Gyeltshen" w:date="2025-09-22T14:38:00Z" w16du:dateUtc="2025-09-22T07:38:00Z">
              <w:rPr>
                <w:rFonts w:cstheme="minorHAnsi"/>
              </w:rPr>
            </w:rPrChange>
          </w:rPr>
          <w:delText>Dubai, 2014</w:delText>
        </w:r>
      </w:del>
      <w:ins w:id="55" w:author="Author" w:date="2024-12-20T09:51:00Z">
        <w:r w:rsidRPr="00967451">
          <w:rPr>
            <w:rFonts w:ascii="Calibri" w:hAnsi="Calibri" w:cs="Calibri"/>
            <w:rPrChange w:id="56" w:author="Nidup Gyeltshen" w:date="2025-09-22T14:38:00Z" w16du:dateUtc="2025-09-22T07:38:00Z">
              <w:rPr>
                <w:rFonts w:cstheme="minorHAnsi"/>
              </w:rPr>
            </w:rPrChange>
          </w:rPr>
          <w:t>Buenos Aires, 2017</w:t>
        </w:r>
      </w:ins>
      <w:r w:rsidRPr="00967451">
        <w:rPr>
          <w:rFonts w:ascii="Calibri" w:hAnsi="Calibri" w:cs="Calibri"/>
          <w:rPrChange w:id="57" w:author="Nidup Gyeltshen" w:date="2025-09-22T14:38:00Z" w16du:dateUtc="2025-09-22T07:38:00Z">
            <w:rPr>
              <w:rFonts w:cstheme="minorHAnsi"/>
            </w:rPr>
          </w:rPrChange>
        </w:rPr>
        <w:t>) and the World Telecommunication Development Conference (</w:t>
      </w:r>
      <w:del w:id="58" w:author="Author" w:date="2024-12-20T09:51:00Z">
        <w:r w:rsidRPr="00967451">
          <w:rPr>
            <w:rFonts w:ascii="Calibri" w:hAnsi="Calibri" w:cs="Calibri"/>
            <w:rPrChange w:id="59" w:author="Nidup Gyeltshen" w:date="2025-09-22T14:38:00Z" w16du:dateUtc="2025-09-22T07:38:00Z">
              <w:rPr>
                <w:rFonts w:cstheme="minorHAnsi"/>
              </w:rPr>
            </w:rPrChange>
          </w:rPr>
          <w:delText>Buenos Aires, 2017</w:delText>
        </w:r>
      </w:del>
      <w:ins w:id="60" w:author="Author" w:date="2024-12-20T09:51:00Z">
        <w:r w:rsidRPr="00967451">
          <w:rPr>
            <w:rFonts w:ascii="Calibri" w:hAnsi="Calibri" w:cs="Calibri"/>
            <w:rPrChange w:id="61" w:author="Nidup Gyeltshen" w:date="2025-09-22T14:38:00Z" w16du:dateUtc="2025-09-22T07:38:00Z">
              <w:rPr>
                <w:rFonts w:cstheme="minorHAnsi"/>
              </w:rPr>
            </w:rPrChange>
          </w:rPr>
          <w:t>Kigali, 2022</w:t>
        </w:r>
      </w:ins>
      <w:r w:rsidRPr="00967451">
        <w:rPr>
          <w:rFonts w:ascii="Calibri" w:hAnsi="Calibri" w:cs="Calibri"/>
          <w:rPrChange w:id="62" w:author="Nidup Gyeltshen" w:date="2025-09-22T14:38:00Z" w16du:dateUtc="2025-09-22T07:38:00Z">
            <w:rPr>
              <w:rFonts w:cstheme="minorHAnsi"/>
            </w:rPr>
          </w:rPrChange>
        </w:rPr>
        <w:t>) and assigned to the two study groups,</w:t>
      </w:r>
    </w:p>
    <w:p w14:paraId="6C7D4370" w14:textId="77777777" w:rsidR="005244AD" w:rsidRPr="00967451" w:rsidRDefault="005244AD" w:rsidP="005244AD">
      <w:pPr>
        <w:pStyle w:val="Call"/>
        <w:spacing w:before="120" w:after="120"/>
        <w:jc w:val="left"/>
        <w:rPr>
          <w:rFonts w:ascii="Calibri" w:eastAsia="Malgun Gothic" w:hAnsi="Calibri"/>
          <w:lang w:eastAsia="ko-KR"/>
          <w:rPrChange w:id="63" w:author="Nidup Gyeltshen" w:date="2025-09-22T14:38:00Z" w16du:dateUtc="2025-09-22T07:38:00Z">
            <w:rPr>
              <w:rFonts w:eastAsia="Malgun Gothic" w:cstheme="minorHAnsi"/>
              <w:lang w:eastAsia="ko-KR"/>
            </w:rPr>
          </w:rPrChange>
        </w:rPr>
      </w:pPr>
      <w:r w:rsidRPr="00967451">
        <w:rPr>
          <w:rFonts w:ascii="Calibri" w:hAnsi="Calibri"/>
          <w:rPrChange w:id="64" w:author="Nidup Gyeltshen" w:date="2025-09-22T14:38:00Z" w16du:dateUtc="2025-09-22T07:38:00Z">
            <w:rPr>
              <w:rFonts w:cstheme="minorHAnsi"/>
            </w:rPr>
          </w:rPrChange>
        </w:rPr>
        <w:t>resolves</w:t>
      </w:r>
    </w:p>
    <w:p w14:paraId="1C911301" w14:textId="77777777" w:rsidR="005244AD" w:rsidRPr="00967451" w:rsidRDefault="005244AD">
      <w:pPr>
        <w:spacing w:after="80"/>
        <w:jc w:val="both"/>
        <w:rPr>
          <w:rFonts w:ascii="Calibri" w:hAnsi="Calibri" w:cs="Calibri"/>
          <w:strike/>
          <w:rPrChange w:id="65" w:author="Nidup Gyeltshen" w:date="2025-09-22T14:38:00Z" w16du:dateUtc="2025-09-22T07:38:00Z">
            <w:rPr>
              <w:rFonts w:cstheme="minorHAnsi"/>
              <w:strike/>
            </w:rPr>
          </w:rPrChange>
        </w:rPr>
        <w:pPrChange w:id="66" w:author="Nidup Gyeltshen" w:date="2025-09-22T14:40:00Z" w16du:dateUtc="2025-09-22T07:40:00Z">
          <w:pPr>
            <w:spacing w:after="80"/>
          </w:pPr>
        </w:pPrChange>
      </w:pPr>
      <w:r w:rsidRPr="00967451">
        <w:rPr>
          <w:rFonts w:ascii="Calibri" w:hAnsi="Calibri" w:cs="Calibri"/>
          <w:rPrChange w:id="67" w:author="Nidup Gyeltshen" w:date="2025-09-22T14:38:00Z" w16du:dateUtc="2025-09-22T07:38:00Z">
            <w:rPr>
              <w:rFonts w:cstheme="minorHAnsi"/>
            </w:rPr>
          </w:rPrChange>
        </w:rPr>
        <w:t>1</w:t>
      </w:r>
      <w:r w:rsidRPr="00967451">
        <w:rPr>
          <w:rFonts w:ascii="Calibri" w:hAnsi="Calibri" w:cs="Calibri"/>
          <w:rPrChange w:id="68" w:author="Nidup Gyeltshen" w:date="2025-09-22T14:38:00Z" w16du:dateUtc="2025-09-22T07:38:00Z">
            <w:rPr>
              <w:rFonts w:cstheme="minorHAnsi"/>
            </w:rPr>
          </w:rPrChange>
        </w:rPr>
        <w:tab/>
        <w:t xml:space="preserve">to continue the work within the Sector of two study groups, with </w:t>
      </w:r>
      <w:proofErr w:type="gramStart"/>
      <w:r w:rsidRPr="00967451">
        <w:rPr>
          <w:rFonts w:ascii="Calibri" w:hAnsi="Calibri" w:cs="Calibri"/>
          <w:rPrChange w:id="69" w:author="Nidup Gyeltshen" w:date="2025-09-22T14:38:00Z" w16du:dateUtc="2025-09-22T07:38:00Z">
            <w:rPr>
              <w:rFonts w:cstheme="minorHAnsi"/>
            </w:rPr>
          </w:rPrChange>
        </w:rPr>
        <w:t>a clear</w:t>
      </w:r>
      <w:proofErr w:type="gramEnd"/>
      <w:r w:rsidRPr="00967451">
        <w:rPr>
          <w:rFonts w:ascii="Calibri" w:hAnsi="Calibri" w:cs="Calibri"/>
          <w:rPrChange w:id="70" w:author="Nidup Gyeltshen" w:date="2025-09-22T14:38:00Z" w16du:dateUtc="2025-09-22T07:38:00Z">
            <w:rPr>
              <w:rFonts w:cstheme="minorHAnsi"/>
            </w:rPr>
          </w:rPrChange>
        </w:rPr>
        <w:t xml:space="preserve"> responsibility and terms of reference, as set out in Annex 1 and Annex 3 to this resolution;</w:t>
      </w:r>
    </w:p>
    <w:p w14:paraId="0492D5D3" w14:textId="77777777" w:rsidR="005244AD" w:rsidRPr="00967451" w:rsidRDefault="005244AD">
      <w:pPr>
        <w:spacing w:after="80"/>
        <w:jc w:val="both"/>
        <w:rPr>
          <w:rFonts w:ascii="Calibri" w:hAnsi="Calibri" w:cs="Calibri"/>
          <w:strike/>
          <w:rPrChange w:id="71" w:author="Nidup Gyeltshen" w:date="2025-09-22T14:38:00Z" w16du:dateUtc="2025-09-22T07:38:00Z">
            <w:rPr>
              <w:rFonts w:cstheme="minorHAnsi"/>
              <w:strike/>
            </w:rPr>
          </w:rPrChange>
        </w:rPr>
        <w:pPrChange w:id="72" w:author="Nidup Gyeltshen" w:date="2025-09-22T14:40:00Z" w16du:dateUtc="2025-09-22T07:40:00Z">
          <w:pPr>
            <w:spacing w:after="80"/>
          </w:pPr>
        </w:pPrChange>
      </w:pPr>
      <w:r w:rsidRPr="00967451">
        <w:rPr>
          <w:rFonts w:ascii="Calibri" w:hAnsi="Calibri" w:cs="Calibri"/>
          <w:rPrChange w:id="73" w:author="Nidup Gyeltshen" w:date="2025-09-22T14:38:00Z" w16du:dateUtc="2025-09-22T07:38:00Z">
            <w:rPr>
              <w:rFonts w:cstheme="minorHAnsi"/>
            </w:rPr>
          </w:rPrChange>
        </w:rPr>
        <w:t>2</w:t>
      </w:r>
      <w:r w:rsidRPr="00967451">
        <w:rPr>
          <w:rFonts w:ascii="Calibri" w:hAnsi="Calibri" w:cs="Calibri"/>
          <w:rPrChange w:id="74" w:author="Nidup Gyeltshen" w:date="2025-09-22T14:38:00Z" w16du:dateUtc="2025-09-22T07:38:00Z">
            <w:rPr>
              <w:rFonts w:cstheme="minorHAnsi"/>
            </w:rPr>
          </w:rPrChange>
        </w:rPr>
        <w:tab/>
        <w:t>that each study group and its relevant groups will conduct studies within the framework of the ITU-D study Questions adopted by this conference and assigned to it in accordance with the structure shown in Annex 2 to this resolution, and the ITU</w:t>
      </w:r>
      <w:r w:rsidRPr="00967451">
        <w:rPr>
          <w:rFonts w:ascii="Cambria Math" w:hAnsi="Cambria Math" w:cs="Cambria Math"/>
          <w:rPrChange w:id="75" w:author="Nidup Gyeltshen" w:date="2025-09-22T14:38:00Z" w16du:dateUtc="2025-09-22T07:38:00Z">
            <w:rPr>
              <w:rFonts w:cstheme="minorHAnsi"/>
            </w:rPr>
          </w:rPrChange>
        </w:rPr>
        <w:t>‑</w:t>
      </w:r>
      <w:r w:rsidRPr="00967451">
        <w:rPr>
          <w:rFonts w:ascii="Calibri" w:hAnsi="Calibri" w:cs="Calibri"/>
          <w:rPrChange w:id="76" w:author="Nidup Gyeltshen" w:date="2025-09-22T14:38:00Z" w16du:dateUtc="2025-09-22T07:38:00Z">
            <w:rPr>
              <w:rFonts w:cstheme="minorHAnsi"/>
            </w:rPr>
          </w:rPrChange>
        </w:rPr>
        <w:t>D study Questions adopted or revised between two world telecommunication development conferences (WTDCs) in accordance with the provisions of Resolution 1 (Rev. Kigali, 2022) of this conference;</w:t>
      </w:r>
    </w:p>
    <w:p w14:paraId="1021A592" w14:textId="77777777" w:rsidR="005244AD" w:rsidRPr="00967451" w:rsidRDefault="005244AD">
      <w:pPr>
        <w:spacing w:after="80"/>
        <w:jc w:val="both"/>
        <w:rPr>
          <w:rFonts w:ascii="Calibri" w:hAnsi="Calibri" w:cs="Calibri"/>
          <w:strike/>
          <w:rPrChange w:id="77" w:author="Nidup Gyeltshen" w:date="2025-09-22T14:38:00Z" w16du:dateUtc="2025-09-22T07:38:00Z">
            <w:rPr>
              <w:rFonts w:cstheme="minorHAnsi"/>
              <w:strike/>
            </w:rPr>
          </w:rPrChange>
        </w:rPr>
        <w:pPrChange w:id="78" w:author="Nidup Gyeltshen" w:date="2025-09-22T14:40:00Z" w16du:dateUtc="2025-09-22T07:40:00Z">
          <w:pPr>
            <w:spacing w:after="80"/>
          </w:pPr>
        </w:pPrChange>
      </w:pPr>
      <w:r w:rsidRPr="00967451">
        <w:rPr>
          <w:rFonts w:ascii="Calibri" w:hAnsi="Calibri" w:cs="Calibri"/>
          <w:rPrChange w:id="79" w:author="Nidup Gyeltshen" w:date="2025-09-22T14:38:00Z" w16du:dateUtc="2025-09-22T07:38:00Z">
            <w:rPr>
              <w:rFonts w:cstheme="minorHAnsi"/>
            </w:rPr>
          </w:rPrChange>
        </w:rPr>
        <w:t>3</w:t>
      </w:r>
      <w:r w:rsidRPr="00967451">
        <w:rPr>
          <w:rFonts w:ascii="Calibri" w:hAnsi="Calibri" w:cs="Calibri"/>
          <w:rPrChange w:id="80" w:author="Nidup Gyeltshen" w:date="2025-09-22T14:38:00Z" w16du:dateUtc="2025-09-22T07:38:00Z">
            <w:rPr>
              <w:rFonts w:cstheme="minorHAnsi"/>
            </w:rPr>
          </w:rPrChange>
        </w:rPr>
        <w:tab/>
        <w:t>that the organization of the study groups should lead to increased synergy, transparency and efficiency with minimal overlap between ITU</w:t>
      </w:r>
      <w:r w:rsidRPr="00967451">
        <w:rPr>
          <w:rFonts w:ascii="Cambria Math" w:hAnsi="Cambria Math" w:cs="Cambria Math"/>
          <w:rPrChange w:id="81" w:author="Nidup Gyeltshen" w:date="2025-09-22T14:38:00Z" w16du:dateUtc="2025-09-22T07:38:00Z">
            <w:rPr>
              <w:rFonts w:cstheme="minorHAnsi"/>
            </w:rPr>
          </w:rPrChange>
        </w:rPr>
        <w:t>‑</w:t>
      </w:r>
      <w:r w:rsidRPr="00967451">
        <w:rPr>
          <w:rFonts w:ascii="Calibri" w:hAnsi="Calibri" w:cs="Calibri"/>
          <w:rPrChange w:id="82" w:author="Nidup Gyeltshen" w:date="2025-09-22T14:38:00Z" w16du:dateUtc="2025-09-22T07:38:00Z">
            <w:rPr>
              <w:rFonts w:cstheme="minorHAnsi"/>
            </w:rPr>
          </w:rPrChange>
        </w:rPr>
        <w:t>D study Questions;</w:t>
      </w:r>
    </w:p>
    <w:p w14:paraId="75D98211" w14:textId="77777777" w:rsidR="005244AD" w:rsidRPr="00967451" w:rsidRDefault="005244AD">
      <w:pPr>
        <w:spacing w:after="80"/>
        <w:jc w:val="both"/>
        <w:rPr>
          <w:rFonts w:ascii="Calibri" w:hAnsi="Calibri" w:cs="Calibri"/>
          <w:strike/>
          <w:rPrChange w:id="83" w:author="Nidup Gyeltshen" w:date="2025-09-22T14:38:00Z" w16du:dateUtc="2025-09-22T07:38:00Z">
            <w:rPr>
              <w:rFonts w:cstheme="minorHAnsi"/>
              <w:strike/>
            </w:rPr>
          </w:rPrChange>
        </w:rPr>
        <w:pPrChange w:id="84" w:author="Nidup Gyeltshen" w:date="2025-09-22T14:40:00Z" w16du:dateUtc="2025-09-22T07:40:00Z">
          <w:pPr>
            <w:spacing w:after="80"/>
          </w:pPr>
        </w:pPrChange>
      </w:pPr>
      <w:r w:rsidRPr="00967451">
        <w:rPr>
          <w:rFonts w:ascii="Calibri" w:hAnsi="Calibri" w:cs="Calibri"/>
          <w:rPrChange w:id="85" w:author="Nidup Gyeltshen" w:date="2025-09-22T14:38:00Z" w16du:dateUtc="2025-09-22T07:38:00Z">
            <w:rPr>
              <w:rFonts w:cstheme="minorHAnsi"/>
            </w:rPr>
          </w:rPrChange>
        </w:rPr>
        <w:t>4</w:t>
      </w:r>
      <w:r w:rsidRPr="00967451">
        <w:rPr>
          <w:rFonts w:ascii="Calibri" w:hAnsi="Calibri" w:cs="Calibri"/>
          <w:rPrChange w:id="86" w:author="Nidup Gyeltshen" w:date="2025-09-22T14:38:00Z" w16du:dateUtc="2025-09-22T07:38:00Z">
            <w:rPr>
              <w:rFonts w:cstheme="minorHAnsi"/>
            </w:rPr>
          </w:rPrChange>
        </w:rPr>
        <w:tab/>
        <w:t>that ITU</w:t>
      </w:r>
      <w:r w:rsidRPr="00967451">
        <w:rPr>
          <w:rFonts w:ascii="Cambria Math" w:hAnsi="Cambria Math" w:cs="Cambria Math"/>
          <w:rPrChange w:id="87" w:author="Nidup Gyeltshen" w:date="2025-09-22T14:38:00Z" w16du:dateUtc="2025-09-22T07:38:00Z">
            <w:rPr>
              <w:rFonts w:cstheme="minorHAnsi"/>
            </w:rPr>
          </w:rPrChange>
        </w:rPr>
        <w:t>‑</w:t>
      </w:r>
      <w:r w:rsidRPr="00967451">
        <w:rPr>
          <w:rFonts w:ascii="Calibri" w:hAnsi="Calibri" w:cs="Calibri"/>
          <w:rPrChange w:id="88" w:author="Nidup Gyeltshen" w:date="2025-09-22T14:38:00Z" w16du:dateUtc="2025-09-22T07:38:00Z">
            <w:rPr>
              <w:rFonts w:cstheme="minorHAnsi"/>
            </w:rPr>
          </w:rPrChange>
        </w:rPr>
        <w:t xml:space="preserve">D study Questions should be linked with the implementation of WTDC and Plenipotentiary Conference resolutions, and also with the Telecommunication Development Bureau (BDT) </w:t>
      </w:r>
      <w:proofErr w:type="spellStart"/>
      <w:r w:rsidRPr="00967451">
        <w:rPr>
          <w:rFonts w:ascii="Calibri" w:hAnsi="Calibri" w:cs="Calibri"/>
          <w:rPrChange w:id="89" w:author="Nidup Gyeltshen" w:date="2025-09-22T14:38:00Z" w16du:dateUtc="2025-09-22T07:38:00Z">
            <w:rPr>
              <w:rFonts w:cstheme="minorHAnsi"/>
            </w:rPr>
          </w:rPrChange>
        </w:rPr>
        <w:t>programmes</w:t>
      </w:r>
      <w:proofErr w:type="spellEnd"/>
      <w:r w:rsidRPr="00967451">
        <w:rPr>
          <w:rFonts w:ascii="Calibri" w:hAnsi="Calibri" w:cs="Calibri"/>
          <w:rPrChange w:id="90" w:author="Nidup Gyeltshen" w:date="2025-09-22T14:38:00Z" w16du:dateUtc="2025-09-22T07:38:00Z">
            <w:rPr>
              <w:rFonts w:cstheme="minorHAnsi"/>
            </w:rPr>
          </w:rPrChange>
        </w:rPr>
        <w:t xml:space="preserve"> set out in the ITU</w:t>
      </w:r>
      <w:r w:rsidRPr="00967451">
        <w:rPr>
          <w:rFonts w:ascii="Cambria Math" w:hAnsi="Cambria Math" w:cs="Cambria Math"/>
          <w:rPrChange w:id="91" w:author="Nidup Gyeltshen" w:date="2025-09-22T14:38:00Z" w16du:dateUtc="2025-09-22T07:38:00Z">
            <w:rPr>
              <w:rFonts w:cstheme="minorHAnsi"/>
            </w:rPr>
          </w:rPrChange>
        </w:rPr>
        <w:t>‑</w:t>
      </w:r>
      <w:r w:rsidRPr="00967451">
        <w:rPr>
          <w:rFonts w:ascii="Calibri" w:hAnsi="Calibri" w:cs="Calibri"/>
          <w:rPrChange w:id="92" w:author="Nidup Gyeltshen" w:date="2025-09-22T14:38:00Z" w16du:dateUtc="2025-09-22T07:38:00Z">
            <w:rPr>
              <w:rFonts w:cstheme="minorHAnsi"/>
            </w:rPr>
          </w:rPrChange>
        </w:rPr>
        <w:t xml:space="preserve">D action plan, so that the study groups and the BDT </w:t>
      </w:r>
      <w:proofErr w:type="spellStart"/>
      <w:r w:rsidRPr="00967451">
        <w:rPr>
          <w:rFonts w:ascii="Calibri" w:hAnsi="Calibri" w:cs="Calibri"/>
          <w:rPrChange w:id="93" w:author="Nidup Gyeltshen" w:date="2025-09-22T14:38:00Z" w16du:dateUtc="2025-09-22T07:38:00Z">
            <w:rPr>
              <w:rFonts w:cstheme="minorHAnsi"/>
            </w:rPr>
          </w:rPrChange>
        </w:rPr>
        <w:t>programmes</w:t>
      </w:r>
      <w:proofErr w:type="spellEnd"/>
      <w:r w:rsidRPr="00967451">
        <w:rPr>
          <w:rFonts w:ascii="Calibri" w:hAnsi="Calibri" w:cs="Calibri"/>
          <w:rPrChange w:id="94" w:author="Nidup Gyeltshen" w:date="2025-09-22T14:38:00Z" w16du:dateUtc="2025-09-22T07:38:00Z">
            <w:rPr>
              <w:rFonts w:cstheme="minorHAnsi"/>
            </w:rPr>
          </w:rPrChange>
        </w:rPr>
        <w:t xml:space="preserve"> benefit from each other's activities, resources and expertise, and jointly contribute to the achievement of ITU-D objectives;</w:t>
      </w:r>
    </w:p>
    <w:p w14:paraId="345FB093" w14:textId="77777777" w:rsidR="005244AD" w:rsidRPr="00967451" w:rsidRDefault="005244AD">
      <w:pPr>
        <w:spacing w:after="80"/>
        <w:jc w:val="both"/>
        <w:rPr>
          <w:rFonts w:ascii="Calibri" w:hAnsi="Calibri" w:cs="Calibri"/>
          <w:strike/>
          <w:rPrChange w:id="95" w:author="Nidup Gyeltshen" w:date="2025-09-22T14:38:00Z" w16du:dateUtc="2025-09-22T07:38:00Z">
            <w:rPr>
              <w:rFonts w:cstheme="minorHAnsi"/>
              <w:strike/>
            </w:rPr>
          </w:rPrChange>
        </w:rPr>
        <w:pPrChange w:id="96" w:author="Nidup Gyeltshen" w:date="2025-09-22T14:41:00Z" w16du:dateUtc="2025-09-22T07:41:00Z">
          <w:pPr>
            <w:spacing w:after="80"/>
          </w:pPr>
        </w:pPrChange>
      </w:pPr>
      <w:r w:rsidRPr="00967451">
        <w:rPr>
          <w:rFonts w:ascii="Calibri" w:hAnsi="Calibri" w:cs="Calibri"/>
          <w:rPrChange w:id="97" w:author="Nidup Gyeltshen" w:date="2025-09-22T14:38:00Z" w16du:dateUtc="2025-09-22T07:38:00Z">
            <w:rPr>
              <w:rFonts w:cstheme="minorHAnsi"/>
            </w:rPr>
          </w:rPrChange>
        </w:rPr>
        <w:lastRenderedPageBreak/>
        <w:t>5</w:t>
      </w:r>
      <w:r w:rsidRPr="00967451">
        <w:rPr>
          <w:rFonts w:ascii="Calibri" w:hAnsi="Calibri" w:cs="Calibri"/>
          <w:rPrChange w:id="98" w:author="Nidup Gyeltshen" w:date="2025-09-22T14:38:00Z" w16du:dateUtc="2025-09-22T07:38:00Z">
            <w:rPr>
              <w:rFonts w:cstheme="minorHAnsi"/>
            </w:rPr>
          </w:rPrChange>
        </w:rPr>
        <w:tab/>
        <w:t>that the study groups should make use of the relevant outputs and materials of the other two Sectors and the General Secretariat relevant to their terms of reference and collaborate closely with study groups in the other Sectors on issues of mutual interest;</w:t>
      </w:r>
    </w:p>
    <w:p w14:paraId="5605CE8B" w14:textId="77777777" w:rsidR="005244AD" w:rsidRPr="00967451" w:rsidRDefault="005244AD">
      <w:pPr>
        <w:spacing w:after="120"/>
        <w:jc w:val="both"/>
        <w:rPr>
          <w:rFonts w:ascii="Calibri" w:hAnsi="Calibri" w:cs="Calibri"/>
          <w:rPrChange w:id="99" w:author="Nidup Gyeltshen" w:date="2025-09-22T14:38:00Z" w16du:dateUtc="2025-09-22T07:38:00Z">
            <w:rPr>
              <w:rFonts w:cstheme="minorHAnsi"/>
            </w:rPr>
          </w:rPrChange>
        </w:rPr>
        <w:pPrChange w:id="100" w:author="Nidup Gyeltshen" w:date="2025-09-22T14:41:00Z" w16du:dateUtc="2025-09-22T07:41:00Z">
          <w:pPr>
            <w:spacing w:after="120"/>
          </w:pPr>
        </w:pPrChange>
      </w:pPr>
      <w:r w:rsidRPr="00967451">
        <w:rPr>
          <w:rFonts w:ascii="Calibri" w:hAnsi="Calibri" w:cs="Calibri"/>
          <w:rPrChange w:id="101" w:author="Nidup Gyeltshen" w:date="2025-09-22T14:38:00Z" w16du:dateUtc="2025-09-22T07:38:00Z">
            <w:rPr>
              <w:rFonts w:cstheme="minorHAnsi"/>
            </w:rPr>
          </w:rPrChange>
        </w:rPr>
        <w:t>6</w:t>
      </w:r>
      <w:r w:rsidRPr="00967451">
        <w:rPr>
          <w:rFonts w:ascii="Calibri" w:hAnsi="Calibri" w:cs="Calibri"/>
          <w:rPrChange w:id="102" w:author="Nidup Gyeltshen" w:date="2025-09-22T14:38:00Z" w16du:dateUtc="2025-09-22T07:38:00Z">
            <w:rPr>
              <w:rFonts w:cstheme="minorHAnsi"/>
            </w:rPr>
          </w:rPrChange>
        </w:rPr>
        <w:tab/>
        <w:t>that the study groups will be managed by the chairmen and vice-chairmen as shown in Annex 3 to this resolution.</w:t>
      </w:r>
    </w:p>
    <w:p w14:paraId="7F71A604" w14:textId="77777777" w:rsidR="00F40D69" w:rsidRPr="00967451" w:rsidRDefault="00F40D69" w:rsidP="005244AD">
      <w:pPr>
        <w:spacing w:after="120"/>
        <w:rPr>
          <w:rFonts w:ascii="Calibri" w:hAnsi="Calibri" w:cs="Calibri"/>
          <w:rPrChange w:id="103" w:author="Nidup Gyeltshen" w:date="2025-09-22T14:38:00Z" w16du:dateUtc="2025-09-22T07:38:00Z">
            <w:rPr>
              <w:rFonts w:cstheme="minorHAnsi"/>
            </w:rPr>
          </w:rPrChange>
        </w:rPr>
      </w:pPr>
    </w:p>
    <w:p w14:paraId="37D18DDA" w14:textId="77777777" w:rsidR="005244AD" w:rsidRPr="00967451" w:rsidRDefault="005244AD" w:rsidP="005244AD">
      <w:pPr>
        <w:pStyle w:val="AnnexNo"/>
        <w:spacing w:before="120" w:after="120"/>
        <w:rPr>
          <w:rFonts w:ascii="Calibri" w:hAnsi="Calibri"/>
          <w:sz w:val="24"/>
          <w:rPrChange w:id="104" w:author="Nidup Gyeltshen" w:date="2025-09-22T14:38:00Z" w16du:dateUtc="2025-09-22T07:38:00Z">
            <w:rPr>
              <w:rFonts w:cstheme="minorHAnsi"/>
              <w:sz w:val="24"/>
            </w:rPr>
          </w:rPrChange>
        </w:rPr>
      </w:pPr>
      <w:r w:rsidRPr="00967451">
        <w:rPr>
          <w:rFonts w:ascii="Calibri" w:hAnsi="Calibri"/>
          <w:sz w:val="24"/>
          <w:rPrChange w:id="105" w:author="Nidup Gyeltshen" w:date="2025-09-22T14:38:00Z" w16du:dateUtc="2025-09-22T07:38:00Z">
            <w:rPr>
              <w:rFonts w:cstheme="minorHAnsi"/>
              <w:sz w:val="24"/>
            </w:rPr>
          </w:rPrChange>
        </w:rPr>
        <w:t>Annex 1 to Resolution 2 (</w:t>
      </w:r>
      <w:r w:rsidRPr="00967451">
        <w:rPr>
          <w:rFonts w:ascii="Calibri" w:hAnsi="Calibri"/>
          <w:caps w:val="0"/>
          <w:sz w:val="24"/>
          <w:rPrChange w:id="106" w:author="Nidup Gyeltshen" w:date="2025-09-22T14:38:00Z" w16du:dateUtc="2025-09-22T07:38:00Z">
            <w:rPr>
              <w:rFonts w:cstheme="minorHAnsi"/>
              <w:caps w:val="0"/>
              <w:sz w:val="24"/>
            </w:rPr>
          </w:rPrChange>
        </w:rPr>
        <w:t>Rev</w:t>
      </w:r>
      <w:r w:rsidRPr="00967451">
        <w:rPr>
          <w:rFonts w:ascii="Calibri" w:hAnsi="Calibri"/>
          <w:sz w:val="24"/>
          <w:rPrChange w:id="107" w:author="Nidup Gyeltshen" w:date="2025-09-22T14:38:00Z" w16du:dateUtc="2025-09-22T07:38:00Z">
            <w:rPr>
              <w:rFonts w:cstheme="minorHAnsi"/>
              <w:sz w:val="24"/>
            </w:rPr>
          </w:rPrChange>
        </w:rPr>
        <w:t xml:space="preserve">. </w:t>
      </w:r>
      <w:del w:id="108" w:author="Author" w:date="2024-12-20T09:51:00Z">
        <w:r w:rsidRPr="00967451">
          <w:rPr>
            <w:rFonts w:ascii="Calibri" w:hAnsi="Calibri"/>
            <w:caps w:val="0"/>
            <w:sz w:val="24"/>
            <w:rPrChange w:id="109" w:author="Nidup Gyeltshen" w:date="2025-09-22T14:38:00Z" w16du:dateUtc="2025-09-22T07:38:00Z">
              <w:rPr>
                <w:rFonts w:cstheme="minorHAnsi"/>
                <w:caps w:val="0"/>
                <w:sz w:val="24"/>
              </w:rPr>
            </w:rPrChange>
          </w:rPr>
          <w:delText>Kigali</w:delText>
        </w:r>
        <w:r w:rsidRPr="00967451">
          <w:rPr>
            <w:rFonts w:ascii="Calibri" w:hAnsi="Calibri"/>
            <w:sz w:val="24"/>
            <w:rPrChange w:id="110" w:author="Nidup Gyeltshen" w:date="2025-09-22T14:38:00Z" w16du:dateUtc="2025-09-22T07:38:00Z">
              <w:rPr>
                <w:rFonts w:cstheme="minorHAnsi"/>
                <w:sz w:val="24"/>
              </w:rPr>
            </w:rPrChange>
          </w:rPr>
          <w:delText>, 2022</w:delText>
        </w:r>
      </w:del>
      <w:ins w:id="111" w:author="Author" w:date="2024-12-20T09:51:00Z">
        <w:r w:rsidRPr="00967451">
          <w:rPr>
            <w:rFonts w:ascii="Calibri" w:hAnsi="Calibri"/>
            <w:caps w:val="0"/>
            <w:sz w:val="24"/>
            <w:rPrChange w:id="112" w:author="Nidup Gyeltshen" w:date="2025-09-22T14:38:00Z" w16du:dateUtc="2025-09-22T07:38:00Z">
              <w:rPr>
                <w:rFonts w:cstheme="minorHAnsi"/>
                <w:caps w:val="0"/>
                <w:sz w:val="24"/>
              </w:rPr>
            </w:rPrChange>
          </w:rPr>
          <w:t>B</w:t>
        </w:r>
      </w:ins>
      <w:ins w:id="113" w:author="Author" w:date="2025-01-14T09:20:00Z">
        <w:r w:rsidRPr="00967451">
          <w:rPr>
            <w:rFonts w:ascii="Calibri" w:eastAsia="Malgun Gothic" w:hAnsi="Calibri"/>
            <w:caps w:val="0"/>
            <w:sz w:val="24"/>
            <w:lang w:eastAsia="ko-KR"/>
            <w:rPrChange w:id="114" w:author="Nidup Gyeltshen" w:date="2025-09-22T14:38:00Z" w16du:dateUtc="2025-09-22T07:38:00Z">
              <w:rPr>
                <w:rFonts w:eastAsia="Malgun Gothic" w:cstheme="minorHAnsi"/>
                <w:caps w:val="0"/>
                <w:sz w:val="24"/>
                <w:lang w:eastAsia="ko-KR"/>
              </w:rPr>
            </w:rPrChange>
          </w:rPr>
          <w:t>aku</w:t>
        </w:r>
      </w:ins>
      <w:ins w:id="115" w:author="Author" w:date="2024-12-20T09:51:00Z">
        <w:r w:rsidRPr="00967451">
          <w:rPr>
            <w:rFonts w:ascii="Calibri" w:hAnsi="Calibri"/>
            <w:caps w:val="0"/>
            <w:sz w:val="24"/>
            <w:rPrChange w:id="116" w:author="Nidup Gyeltshen" w:date="2025-09-22T14:38:00Z" w16du:dateUtc="2025-09-22T07:38:00Z">
              <w:rPr>
                <w:rFonts w:cstheme="minorHAnsi"/>
                <w:caps w:val="0"/>
                <w:sz w:val="24"/>
              </w:rPr>
            </w:rPrChange>
          </w:rPr>
          <w:t>,</w:t>
        </w:r>
        <w:r w:rsidRPr="00967451">
          <w:rPr>
            <w:rFonts w:ascii="Calibri" w:hAnsi="Calibri"/>
            <w:sz w:val="24"/>
            <w:rPrChange w:id="117" w:author="Nidup Gyeltshen" w:date="2025-09-22T14:38:00Z" w16du:dateUtc="2025-09-22T07:38:00Z">
              <w:rPr>
                <w:rFonts w:cstheme="minorHAnsi"/>
                <w:sz w:val="24"/>
              </w:rPr>
            </w:rPrChange>
          </w:rPr>
          <w:t xml:space="preserve"> 2025</w:t>
        </w:r>
      </w:ins>
      <w:r w:rsidRPr="00967451">
        <w:rPr>
          <w:rFonts w:ascii="Calibri" w:hAnsi="Calibri"/>
          <w:sz w:val="24"/>
          <w:rPrChange w:id="118" w:author="Nidup Gyeltshen" w:date="2025-09-22T14:38:00Z" w16du:dateUtc="2025-09-22T07:38:00Z">
            <w:rPr>
              <w:rFonts w:cstheme="minorHAnsi"/>
              <w:sz w:val="24"/>
            </w:rPr>
          </w:rPrChange>
        </w:rPr>
        <w:t>)</w:t>
      </w:r>
    </w:p>
    <w:p w14:paraId="7D3BB87C" w14:textId="77777777" w:rsidR="005244AD" w:rsidRPr="00967451" w:rsidRDefault="005244AD" w:rsidP="005244AD">
      <w:pPr>
        <w:pStyle w:val="Annextitle"/>
        <w:spacing w:before="120" w:after="120"/>
        <w:jc w:val="left"/>
        <w:rPr>
          <w:rFonts w:ascii="Calibri" w:hAnsi="Calibri" w:cs="Calibri"/>
          <w:sz w:val="24"/>
          <w:szCs w:val="24"/>
          <w:rPrChange w:id="119" w:author="Nidup Gyeltshen" w:date="2025-09-22T14:38:00Z" w16du:dateUtc="2025-09-22T07:38:00Z">
            <w:rPr>
              <w:rFonts w:cstheme="minorHAnsi"/>
              <w:sz w:val="24"/>
              <w:szCs w:val="24"/>
            </w:rPr>
          </w:rPrChange>
        </w:rPr>
      </w:pPr>
      <w:bookmarkStart w:id="120" w:name="_Toc116636435"/>
      <w:r w:rsidRPr="00967451">
        <w:rPr>
          <w:rFonts w:ascii="Calibri" w:hAnsi="Calibri" w:cs="Calibri"/>
          <w:sz w:val="24"/>
          <w:szCs w:val="24"/>
          <w:rPrChange w:id="121" w:author="Nidup Gyeltshen" w:date="2025-09-22T14:38:00Z" w16du:dateUtc="2025-09-22T07:38:00Z">
            <w:rPr>
              <w:rFonts w:cstheme="minorHAnsi"/>
              <w:sz w:val="24"/>
              <w:szCs w:val="24"/>
            </w:rPr>
          </w:rPrChange>
        </w:rPr>
        <w:t>Scope of ITU</w:t>
      </w:r>
      <w:r w:rsidRPr="00967451">
        <w:rPr>
          <w:rFonts w:ascii="Cambria Math" w:hAnsi="Cambria Math" w:cs="Cambria Math"/>
          <w:sz w:val="24"/>
          <w:szCs w:val="24"/>
          <w:rPrChange w:id="122" w:author="Nidup Gyeltshen" w:date="2025-09-22T14:38:00Z" w16du:dateUtc="2025-09-22T07:38:00Z">
            <w:rPr>
              <w:rFonts w:cstheme="minorHAnsi"/>
              <w:sz w:val="24"/>
              <w:szCs w:val="24"/>
            </w:rPr>
          </w:rPrChange>
        </w:rPr>
        <w:t>‑</w:t>
      </w:r>
      <w:r w:rsidRPr="00967451">
        <w:rPr>
          <w:rFonts w:ascii="Calibri" w:hAnsi="Calibri" w:cs="Calibri"/>
          <w:sz w:val="24"/>
          <w:szCs w:val="24"/>
          <w:rPrChange w:id="123" w:author="Nidup Gyeltshen" w:date="2025-09-22T14:38:00Z" w16du:dateUtc="2025-09-22T07:38:00Z">
            <w:rPr>
              <w:rFonts w:cstheme="minorHAnsi"/>
              <w:sz w:val="24"/>
              <w:szCs w:val="24"/>
            </w:rPr>
          </w:rPrChange>
        </w:rPr>
        <w:t>D study groups</w:t>
      </w:r>
      <w:bookmarkEnd w:id="120"/>
    </w:p>
    <w:p w14:paraId="5A65CB08" w14:textId="326CC1A9" w:rsidR="005244AD" w:rsidRPr="00967451" w:rsidRDefault="005244AD" w:rsidP="005244AD">
      <w:pPr>
        <w:pStyle w:val="Heading1"/>
        <w:spacing w:before="120" w:after="120"/>
        <w:rPr>
          <w:rFonts w:ascii="Calibri" w:hAnsi="Calibri" w:cs="Calibri"/>
          <w:sz w:val="24"/>
          <w:szCs w:val="24"/>
          <w:rPrChange w:id="124" w:author="Nidup Gyeltshen" w:date="2025-09-22T14:38:00Z" w16du:dateUtc="2025-09-22T07:38:00Z">
            <w:rPr>
              <w:rFonts w:cstheme="minorHAnsi"/>
            </w:rPr>
          </w:rPrChange>
        </w:rPr>
      </w:pPr>
      <w:bookmarkStart w:id="125" w:name="_Toc116556643"/>
      <w:bookmarkStart w:id="126" w:name="_Toc116557196"/>
      <w:bookmarkStart w:id="127" w:name="_Toc116636436"/>
      <w:r w:rsidRPr="00967451">
        <w:rPr>
          <w:rFonts w:ascii="Calibri" w:hAnsi="Calibri" w:cs="Calibri"/>
          <w:b/>
          <w:bCs/>
          <w:sz w:val="24"/>
          <w:szCs w:val="24"/>
          <w:rPrChange w:id="128" w:author="Nidup Gyeltshen" w:date="2025-09-22T14:38:00Z" w16du:dateUtc="2025-09-22T07:38:00Z">
            <w:rPr>
              <w:rFonts w:cstheme="minorHAnsi"/>
            </w:rPr>
          </w:rPrChange>
        </w:rPr>
        <w:t>1</w:t>
      </w:r>
      <w:r w:rsidRPr="00967451">
        <w:rPr>
          <w:rFonts w:ascii="Calibri" w:hAnsi="Calibri" w:cs="Calibri"/>
          <w:b/>
          <w:bCs/>
          <w:sz w:val="24"/>
          <w:szCs w:val="24"/>
          <w:rPrChange w:id="129" w:author="Nidup Gyeltshen" w:date="2025-09-22T14:38:00Z" w16du:dateUtc="2025-09-22T07:38:00Z">
            <w:rPr>
              <w:rFonts w:cstheme="minorHAnsi"/>
            </w:rPr>
          </w:rPrChange>
        </w:rPr>
        <w:tab/>
      </w:r>
      <w:r w:rsidRPr="00967451">
        <w:rPr>
          <w:rFonts w:ascii="Calibri" w:hAnsi="Calibri" w:cs="Calibri"/>
          <w:b/>
          <w:bCs/>
          <w:sz w:val="24"/>
          <w:szCs w:val="24"/>
          <w:rPrChange w:id="130" w:author="Nidup Gyeltshen" w:date="2025-09-22T14:38:00Z" w16du:dateUtc="2025-09-22T07:38:00Z">
            <w:rPr>
              <w:rFonts w:cstheme="minorHAnsi"/>
              <w:b/>
              <w:bCs/>
              <w:sz w:val="24"/>
              <w:szCs w:val="24"/>
            </w:rPr>
          </w:rPrChange>
        </w:rPr>
        <w:t xml:space="preserve">Study Group 1 - </w:t>
      </w:r>
      <w:bookmarkEnd w:id="125"/>
      <w:bookmarkEnd w:id="126"/>
      <w:bookmarkEnd w:id="127"/>
      <w:ins w:id="131" w:author="Author" w:date="2025-03-17T10:00:00Z">
        <w:r w:rsidRPr="00967451">
          <w:rPr>
            <w:rFonts w:ascii="Calibri" w:hAnsi="Calibri" w:cs="Calibri"/>
            <w:b/>
            <w:bCs/>
            <w:sz w:val="24"/>
            <w:szCs w:val="24"/>
            <w:rPrChange w:id="132" w:author="Nidup Gyeltshen" w:date="2025-09-22T14:38:00Z" w16du:dateUtc="2025-09-22T07:38:00Z">
              <w:rPr>
                <w:rFonts w:cstheme="minorHAnsi"/>
                <w:b/>
                <w:bCs/>
                <w:sz w:val="24"/>
                <w:szCs w:val="24"/>
              </w:rPr>
            </w:rPrChange>
          </w:rPr>
          <w:t xml:space="preserve">Universal </w:t>
        </w:r>
      </w:ins>
      <w:ins w:id="133" w:author="Prof. Ahmad R. Sharafat" w:date="2025-09-17T19:25:00Z">
        <w:r w:rsidRPr="00967451">
          <w:rPr>
            <w:rFonts w:ascii="Calibri" w:hAnsi="Calibri" w:cs="Calibri"/>
            <w:b/>
            <w:bCs/>
            <w:sz w:val="24"/>
            <w:szCs w:val="24"/>
            <w:rPrChange w:id="134" w:author="Nidup Gyeltshen" w:date="2025-09-22T14:38:00Z" w16du:dateUtc="2025-09-22T07:38:00Z">
              <w:rPr>
                <w:rFonts w:cstheme="minorHAnsi"/>
                <w:b/>
                <w:bCs/>
                <w:sz w:val="24"/>
                <w:szCs w:val="24"/>
              </w:rPr>
            </w:rPrChange>
          </w:rPr>
          <w:t>and</w:t>
        </w:r>
      </w:ins>
      <w:ins w:id="135" w:author="Prof. Ahmad R. Sharafat" w:date="2025-09-17T19:26:00Z">
        <w:r w:rsidRPr="00967451">
          <w:rPr>
            <w:rFonts w:ascii="Calibri" w:hAnsi="Calibri" w:cs="Calibri"/>
            <w:b/>
            <w:bCs/>
            <w:sz w:val="24"/>
            <w:szCs w:val="24"/>
            <w:rPrChange w:id="136" w:author="Nidup Gyeltshen" w:date="2025-09-22T14:38:00Z" w16du:dateUtc="2025-09-22T07:38:00Z">
              <w:rPr>
                <w:rFonts w:cstheme="minorHAnsi"/>
                <w:b/>
                <w:bCs/>
                <w:sz w:val="24"/>
                <w:szCs w:val="24"/>
              </w:rPr>
            </w:rPrChange>
          </w:rPr>
          <w:t xml:space="preserve"> </w:t>
        </w:r>
      </w:ins>
      <w:del w:id="137" w:author="Author" w:date="2025-03-17T09:58:00Z">
        <w:r w:rsidRPr="00967451">
          <w:rPr>
            <w:rFonts w:ascii="Calibri" w:hAnsi="Calibri" w:cs="Calibri"/>
            <w:b/>
            <w:bCs/>
            <w:sz w:val="24"/>
            <w:szCs w:val="24"/>
            <w:rPrChange w:id="138" w:author="Nidup Gyeltshen" w:date="2025-09-22T14:38:00Z" w16du:dateUtc="2025-09-22T07:38:00Z">
              <w:rPr>
                <w:rFonts w:cstheme="minorHAnsi"/>
                <w:b/>
                <w:bCs/>
                <w:sz w:val="24"/>
                <w:szCs w:val="24"/>
              </w:rPr>
            </w:rPrChange>
          </w:rPr>
          <w:delText xml:space="preserve">Enabling </w:delText>
        </w:r>
        <w:r w:rsidRPr="00967451">
          <w:rPr>
            <w:rFonts w:ascii="Calibri" w:eastAsia="Malgun Gothic" w:hAnsi="Calibri" w:cs="Calibri"/>
            <w:b/>
            <w:bCs/>
            <w:sz w:val="24"/>
            <w:szCs w:val="24"/>
            <w:lang w:eastAsia="ko-KR"/>
            <w:rPrChange w:id="139" w:author="Nidup Gyeltshen" w:date="2025-09-22T14:38:00Z" w16du:dateUtc="2025-09-22T07:38:00Z">
              <w:rPr>
                <w:rFonts w:eastAsia="Malgun Gothic" w:cstheme="minorHAnsi"/>
                <w:b/>
                <w:bCs/>
                <w:sz w:val="24"/>
                <w:szCs w:val="24"/>
                <w:lang w:eastAsia="ko-KR"/>
              </w:rPr>
            </w:rPrChange>
          </w:rPr>
          <w:delText>e</w:delText>
        </w:r>
        <w:r w:rsidRPr="00967451">
          <w:rPr>
            <w:rFonts w:ascii="Calibri" w:hAnsi="Calibri" w:cs="Calibri"/>
            <w:b/>
            <w:bCs/>
            <w:sz w:val="24"/>
            <w:szCs w:val="24"/>
            <w:rPrChange w:id="140" w:author="Nidup Gyeltshen" w:date="2025-09-22T14:38:00Z" w16du:dateUtc="2025-09-22T07:38:00Z">
              <w:rPr>
                <w:rFonts w:cstheme="minorHAnsi"/>
                <w:b/>
                <w:bCs/>
                <w:sz w:val="24"/>
                <w:szCs w:val="24"/>
              </w:rPr>
            </w:rPrChange>
          </w:rPr>
          <w:delText xml:space="preserve">nvironment for </w:delText>
        </w:r>
      </w:del>
      <w:r w:rsidRPr="00967451">
        <w:rPr>
          <w:rFonts w:ascii="Calibri" w:eastAsia="Malgun Gothic" w:hAnsi="Calibri" w:cs="Calibri"/>
          <w:b/>
          <w:bCs/>
          <w:sz w:val="24"/>
          <w:szCs w:val="24"/>
          <w:lang w:eastAsia="ko-KR"/>
          <w:rPrChange w:id="141" w:author="Nidup Gyeltshen" w:date="2025-09-22T14:38:00Z" w16du:dateUtc="2025-09-22T07:38:00Z">
            <w:rPr>
              <w:rFonts w:eastAsia="Malgun Gothic" w:cstheme="minorHAnsi"/>
              <w:b/>
              <w:bCs/>
              <w:sz w:val="24"/>
              <w:szCs w:val="24"/>
              <w:lang w:eastAsia="ko-KR"/>
            </w:rPr>
          </w:rPrChange>
        </w:rPr>
        <w:t>m</w:t>
      </w:r>
      <w:r w:rsidRPr="00967451">
        <w:rPr>
          <w:rFonts w:ascii="Calibri" w:hAnsi="Calibri" w:cs="Calibri"/>
          <w:b/>
          <w:bCs/>
          <w:sz w:val="24"/>
          <w:szCs w:val="24"/>
          <w:rPrChange w:id="142" w:author="Nidup Gyeltshen" w:date="2025-09-22T14:38:00Z" w16du:dateUtc="2025-09-22T07:38:00Z">
            <w:rPr>
              <w:rFonts w:cstheme="minorHAnsi"/>
              <w:b/>
              <w:bCs/>
              <w:sz w:val="24"/>
              <w:szCs w:val="24"/>
            </w:rPr>
          </w:rPrChange>
        </w:rPr>
        <w:t xml:space="preserve">eaningful </w:t>
      </w:r>
      <w:r w:rsidRPr="00967451">
        <w:rPr>
          <w:rFonts w:ascii="Calibri" w:eastAsia="Malgun Gothic" w:hAnsi="Calibri" w:cs="Calibri"/>
          <w:b/>
          <w:bCs/>
          <w:sz w:val="24"/>
          <w:szCs w:val="24"/>
          <w:lang w:eastAsia="ko-KR"/>
          <w:rPrChange w:id="143" w:author="Nidup Gyeltshen" w:date="2025-09-22T14:38:00Z" w16du:dateUtc="2025-09-22T07:38:00Z">
            <w:rPr>
              <w:rFonts w:eastAsia="Malgun Gothic" w:cstheme="minorHAnsi"/>
              <w:b/>
              <w:bCs/>
              <w:sz w:val="24"/>
              <w:szCs w:val="24"/>
              <w:lang w:eastAsia="ko-KR"/>
            </w:rPr>
          </w:rPrChange>
        </w:rPr>
        <w:t>c</w:t>
      </w:r>
      <w:r w:rsidRPr="00967451">
        <w:rPr>
          <w:rFonts w:ascii="Calibri" w:hAnsi="Calibri" w:cs="Calibri"/>
          <w:b/>
          <w:bCs/>
          <w:sz w:val="24"/>
          <w:szCs w:val="24"/>
          <w:rPrChange w:id="144" w:author="Nidup Gyeltshen" w:date="2025-09-22T14:38:00Z" w16du:dateUtc="2025-09-22T07:38:00Z">
            <w:rPr>
              <w:rFonts w:cstheme="minorHAnsi"/>
              <w:b/>
              <w:bCs/>
              <w:sz w:val="24"/>
              <w:szCs w:val="24"/>
            </w:rPr>
          </w:rPrChange>
        </w:rPr>
        <w:t>onnectivity</w:t>
      </w:r>
      <w:r w:rsidRPr="00967451">
        <w:rPr>
          <w:rStyle w:val="FootnoteReference"/>
          <w:rFonts w:ascii="Calibri" w:hAnsi="Calibri" w:cs="Calibri"/>
          <w:sz w:val="24"/>
          <w:szCs w:val="24"/>
          <w:rPrChange w:id="145" w:author="Nidup Gyeltshen" w:date="2025-09-22T14:38:00Z" w16du:dateUtc="2025-09-22T07:38:00Z">
            <w:rPr>
              <w:rStyle w:val="FootnoteReference"/>
              <w:rFonts w:cstheme="minorHAnsi"/>
            </w:rPr>
          </w:rPrChange>
        </w:rPr>
        <w:footnoteReference w:id="2"/>
      </w:r>
      <w:r w:rsidRPr="00967451">
        <w:rPr>
          <w:rFonts w:ascii="Calibri" w:hAnsi="Calibri" w:cs="Calibri"/>
          <w:sz w:val="24"/>
          <w:szCs w:val="24"/>
          <w:rPrChange w:id="155" w:author="Nidup Gyeltshen" w:date="2025-09-22T14:38:00Z" w16du:dateUtc="2025-09-22T07:38:00Z">
            <w:rPr>
              <w:rFonts w:cstheme="minorHAnsi"/>
            </w:rPr>
          </w:rPrChange>
        </w:rPr>
        <w:t xml:space="preserve"> </w:t>
      </w:r>
    </w:p>
    <w:p w14:paraId="0E2ACAD9" w14:textId="77777777" w:rsidR="005244AD" w:rsidRPr="00967451" w:rsidRDefault="005244AD">
      <w:pPr>
        <w:pStyle w:val="enumlev1"/>
        <w:numPr>
          <w:ilvl w:val="0"/>
          <w:numId w:val="1"/>
        </w:numPr>
        <w:spacing w:before="100" w:after="100"/>
        <w:textAlignment w:val="auto"/>
        <w:rPr>
          <w:rFonts w:ascii="Calibri" w:hAnsi="Calibri" w:cs="Calibri"/>
          <w:szCs w:val="24"/>
          <w:rPrChange w:id="156" w:author="Nidup Gyeltshen" w:date="2025-09-22T14:38:00Z" w16du:dateUtc="2025-09-22T07:38:00Z">
            <w:rPr>
              <w:rFonts w:cstheme="minorHAnsi"/>
              <w:szCs w:val="24"/>
            </w:rPr>
          </w:rPrChange>
        </w:rPr>
        <w:pPrChange w:id="157" w:author="Nidup Gyeltshen" w:date="2025-09-22T14:41:00Z" w16du:dateUtc="2025-09-22T07:41:00Z">
          <w:pPr>
            <w:pStyle w:val="enumlev1"/>
            <w:numPr>
              <w:numId w:val="1"/>
            </w:numPr>
            <w:spacing w:before="100" w:after="100"/>
            <w:ind w:left="720" w:hanging="360"/>
            <w:jc w:val="left"/>
            <w:textAlignment w:val="auto"/>
          </w:pPr>
        </w:pPrChange>
      </w:pPr>
      <w:r w:rsidRPr="00967451">
        <w:rPr>
          <w:rFonts w:ascii="Calibri" w:hAnsi="Calibri" w:cs="Calibri"/>
          <w:szCs w:val="24"/>
          <w:rPrChange w:id="158" w:author="Nidup Gyeltshen" w:date="2025-09-22T14:38:00Z" w16du:dateUtc="2025-09-22T07:38:00Z">
            <w:rPr>
              <w:rFonts w:cstheme="minorHAnsi"/>
              <w:szCs w:val="24"/>
            </w:rPr>
          </w:rPrChange>
        </w:rPr>
        <w:t>National policy and regulatory aspects of broadband telecommunication/ICT development</w:t>
      </w:r>
    </w:p>
    <w:p w14:paraId="1AB4B19D" w14:textId="77777777" w:rsidR="005244AD" w:rsidRPr="00967451" w:rsidRDefault="005244AD">
      <w:pPr>
        <w:pStyle w:val="enumlev1"/>
        <w:numPr>
          <w:ilvl w:val="0"/>
          <w:numId w:val="1"/>
        </w:numPr>
        <w:spacing w:before="100" w:after="100"/>
        <w:textAlignment w:val="auto"/>
        <w:rPr>
          <w:rFonts w:ascii="Calibri" w:hAnsi="Calibri" w:cs="Calibri"/>
          <w:szCs w:val="24"/>
          <w:rPrChange w:id="159" w:author="Nidup Gyeltshen" w:date="2025-09-22T14:38:00Z" w16du:dateUtc="2025-09-22T07:38:00Z">
            <w:rPr>
              <w:rFonts w:cstheme="minorHAnsi"/>
              <w:szCs w:val="24"/>
            </w:rPr>
          </w:rPrChange>
        </w:rPr>
        <w:pPrChange w:id="160" w:author="Nidup Gyeltshen" w:date="2025-09-22T14:41:00Z" w16du:dateUtc="2025-09-22T07:41:00Z">
          <w:pPr>
            <w:pStyle w:val="enumlev1"/>
            <w:numPr>
              <w:numId w:val="1"/>
            </w:numPr>
            <w:spacing w:before="100" w:after="100"/>
            <w:ind w:left="720" w:hanging="360"/>
            <w:jc w:val="left"/>
            <w:textAlignment w:val="auto"/>
          </w:pPr>
        </w:pPrChange>
      </w:pPr>
      <w:r w:rsidRPr="00967451">
        <w:rPr>
          <w:rFonts w:ascii="Calibri" w:hAnsi="Calibri" w:cs="Calibri"/>
          <w:szCs w:val="24"/>
          <w:rPrChange w:id="161" w:author="Nidup Gyeltshen" w:date="2025-09-22T14:38:00Z" w16du:dateUtc="2025-09-22T07:38:00Z">
            <w:rPr>
              <w:rFonts w:cstheme="minorHAnsi"/>
              <w:szCs w:val="24"/>
            </w:rPr>
          </w:rPrChange>
        </w:rPr>
        <w:t>Economic aspects in the field of national telecommunications/ICTs, including facilitating the implementation of the digital economy and the provision of telecommunication/ICT services, including for rural and remote areas</w:t>
      </w:r>
    </w:p>
    <w:p w14:paraId="210E9227" w14:textId="77777777" w:rsidR="005244AD" w:rsidRPr="00967451" w:rsidRDefault="005244AD">
      <w:pPr>
        <w:pStyle w:val="enumlev1"/>
        <w:numPr>
          <w:ilvl w:val="0"/>
          <w:numId w:val="1"/>
        </w:numPr>
        <w:spacing w:before="100" w:after="100"/>
        <w:textAlignment w:val="auto"/>
        <w:rPr>
          <w:rFonts w:ascii="Calibri" w:hAnsi="Calibri" w:cs="Calibri"/>
          <w:szCs w:val="24"/>
          <w:rPrChange w:id="162" w:author="Nidup Gyeltshen" w:date="2025-09-22T14:38:00Z" w16du:dateUtc="2025-09-22T07:38:00Z">
            <w:rPr>
              <w:rFonts w:cstheme="minorHAnsi"/>
              <w:szCs w:val="24"/>
            </w:rPr>
          </w:rPrChange>
        </w:rPr>
        <w:pPrChange w:id="163" w:author="Nidup Gyeltshen" w:date="2025-09-22T14:41:00Z" w16du:dateUtc="2025-09-22T07:41:00Z">
          <w:pPr>
            <w:pStyle w:val="enumlev1"/>
            <w:numPr>
              <w:numId w:val="1"/>
            </w:numPr>
            <w:spacing w:before="100" w:after="100"/>
            <w:ind w:left="720" w:hanging="360"/>
            <w:jc w:val="left"/>
            <w:textAlignment w:val="auto"/>
          </w:pPr>
        </w:pPrChange>
      </w:pPr>
      <w:r w:rsidRPr="00967451">
        <w:rPr>
          <w:rFonts w:ascii="Calibri" w:hAnsi="Calibri" w:cs="Calibri"/>
          <w:szCs w:val="24"/>
          <w:rPrChange w:id="164" w:author="Nidup Gyeltshen" w:date="2025-09-22T14:38:00Z" w16du:dateUtc="2025-09-22T07:38:00Z">
            <w:rPr>
              <w:rFonts w:cstheme="minorHAnsi"/>
              <w:szCs w:val="24"/>
            </w:rPr>
          </w:rPrChange>
        </w:rPr>
        <w:t>National approaches for providing access to telecommunications/ICTs in rural and remote areas, with special focus on developing countries, including least developed countries, small island developing states, landlocked developing countries and countries with economies in transition</w:t>
      </w:r>
    </w:p>
    <w:p w14:paraId="4709ABE6" w14:textId="77777777" w:rsidR="005244AD" w:rsidRPr="00967451" w:rsidRDefault="005244AD">
      <w:pPr>
        <w:pStyle w:val="enumlev1"/>
        <w:numPr>
          <w:ilvl w:val="0"/>
          <w:numId w:val="1"/>
        </w:numPr>
        <w:spacing w:before="100" w:after="100"/>
        <w:textAlignment w:val="auto"/>
        <w:rPr>
          <w:rFonts w:ascii="Calibri" w:hAnsi="Calibri" w:cs="Calibri"/>
          <w:szCs w:val="24"/>
          <w:rPrChange w:id="165" w:author="Nidup Gyeltshen" w:date="2025-09-22T14:38:00Z" w16du:dateUtc="2025-09-22T07:38:00Z">
            <w:rPr>
              <w:rFonts w:cstheme="minorHAnsi"/>
              <w:szCs w:val="24"/>
            </w:rPr>
          </w:rPrChange>
        </w:rPr>
        <w:pPrChange w:id="166" w:author="Nidup Gyeltshen" w:date="2025-09-22T14:41:00Z" w16du:dateUtc="2025-09-22T07:41:00Z">
          <w:pPr>
            <w:pStyle w:val="enumlev1"/>
            <w:numPr>
              <w:numId w:val="1"/>
            </w:numPr>
            <w:spacing w:before="100" w:after="100"/>
            <w:ind w:left="720" w:hanging="360"/>
            <w:jc w:val="left"/>
            <w:textAlignment w:val="auto"/>
          </w:pPr>
        </w:pPrChange>
      </w:pPr>
      <w:r w:rsidRPr="00967451">
        <w:rPr>
          <w:rFonts w:ascii="Calibri" w:hAnsi="Calibri" w:cs="Calibri"/>
          <w:szCs w:val="24"/>
          <w:rPrChange w:id="167" w:author="Nidup Gyeltshen" w:date="2025-09-22T14:38:00Z" w16du:dateUtc="2025-09-22T07:38:00Z">
            <w:rPr>
              <w:rFonts w:cstheme="minorHAnsi"/>
              <w:szCs w:val="24"/>
            </w:rPr>
          </w:rPrChange>
        </w:rPr>
        <w:t>Access to telecommunication/ICT services to enable inclusive communications, especially for persons with disabilities and persons with specific needs</w:t>
      </w:r>
    </w:p>
    <w:p w14:paraId="59146634" w14:textId="77777777" w:rsidR="005244AD" w:rsidRPr="00967451" w:rsidRDefault="005244AD">
      <w:pPr>
        <w:pStyle w:val="enumlev1"/>
        <w:numPr>
          <w:ilvl w:val="0"/>
          <w:numId w:val="1"/>
        </w:numPr>
        <w:spacing w:before="100" w:after="100"/>
        <w:textAlignment w:val="auto"/>
        <w:rPr>
          <w:rFonts w:ascii="Calibri" w:hAnsi="Calibri" w:cs="Calibri"/>
          <w:szCs w:val="24"/>
          <w:rPrChange w:id="168" w:author="Nidup Gyeltshen" w:date="2025-09-22T14:38:00Z" w16du:dateUtc="2025-09-22T07:38:00Z">
            <w:rPr>
              <w:rFonts w:cstheme="minorHAnsi"/>
              <w:szCs w:val="24"/>
            </w:rPr>
          </w:rPrChange>
        </w:rPr>
        <w:pPrChange w:id="169" w:author="Nidup Gyeltshen" w:date="2025-09-22T14:41:00Z" w16du:dateUtc="2025-09-22T07:41:00Z">
          <w:pPr>
            <w:pStyle w:val="enumlev1"/>
            <w:numPr>
              <w:numId w:val="1"/>
            </w:numPr>
            <w:spacing w:before="100" w:after="100"/>
            <w:ind w:left="720" w:hanging="360"/>
            <w:jc w:val="left"/>
            <w:textAlignment w:val="auto"/>
          </w:pPr>
        </w:pPrChange>
      </w:pPr>
      <w:r w:rsidRPr="00967451">
        <w:rPr>
          <w:rFonts w:ascii="Calibri" w:hAnsi="Calibri" w:cs="Calibri"/>
          <w:szCs w:val="24"/>
          <w:rPrChange w:id="170" w:author="Nidup Gyeltshen" w:date="2025-09-22T14:38:00Z" w16du:dateUtc="2025-09-22T07:38:00Z">
            <w:rPr>
              <w:rFonts w:cstheme="minorHAnsi"/>
              <w:szCs w:val="24"/>
            </w:rPr>
          </w:rPrChange>
        </w:rPr>
        <w:t>Migration and adoption of digital technologies for broadcasting for different environments</w:t>
      </w:r>
    </w:p>
    <w:p w14:paraId="7EA1B5F3" w14:textId="77777777" w:rsidR="005244AD" w:rsidRPr="00967451" w:rsidRDefault="005244AD">
      <w:pPr>
        <w:pStyle w:val="enumlev1"/>
        <w:numPr>
          <w:ilvl w:val="0"/>
          <w:numId w:val="1"/>
        </w:numPr>
        <w:spacing w:before="100" w:after="100"/>
        <w:textAlignment w:val="auto"/>
        <w:rPr>
          <w:rFonts w:ascii="Calibri" w:hAnsi="Calibri" w:cs="Calibri"/>
          <w:szCs w:val="24"/>
          <w:rPrChange w:id="171" w:author="Nidup Gyeltshen" w:date="2025-09-22T14:38:00Z" w16du:dateUtc="2025-09-22T07:38:00Z">
            <w:rPr>
              <w:rFonts w:cstheme="minorHAnsi"/>
              <w:szCs w:val="24"/>
            </w:rPr>
          </w:rPrChange>
        </w:rPr>
        <w:pPrChange w:id="172" w:author="Nidup Gyeltshen" w:date="2025-09-22T14:41:00Z" w16du:dateUtc="2025-09-22T07:41:00Z">
          <w:pPr>
            <w:pStyle w:val="enumlev1"/>
            <w:numPr>
              <w:numId w:val="1"/>
            </w:numPr>
            <w:spacing w:before="100" w:after="100"/>
            <w:ind w:left="720" w:hanging="360"/>
            <w:jc w:val="left"/>
            <w:textAlignment w:val="auto"/>
          </w:pPr>
        </w:pPrChange>
      </w:pPr>
      <w:r w:rsidRPr="00967451">
        <w:rPr>
          <w:rFonts w:ascii="Calibri" w:hAnsi="Calibri" w:cs="Calibri"/>
          <w:szCs w:val="24"/>
          <w:rPrChange w:id="173" w:author="Nidup Gyeltshen" w:date="2025-09-22T14:38:00Z" w16du:dateUtc="2025-09-22T07:38:00Z">
            <w:rPr>
              <w:rFonts w:cstheme="minorHAnsi"/>
              <w:szCs w:val="24"/>
            </w:rPr>
          </w:rPrChange>
        </w:rPr>
        <w:t>Use of telecommunications/ICTs for disaster risk reduction and management, particularly in developing countries</w:t>
      </w:r>
    </w:p>
    <w:p w14:paraId="1CCE1C0C" w14:textId="77777777" w:rsidR="005244AD" w:rsidRPr="00967451" w:rsidRDefault="005244AD">
      <w:pPr>
        <w:pStyle w:val="enumlev1"/>
        <w:numPr>
          <w:ilvl w:val="0"/>
          <w:numId w:val="1"/>
        </w:numPr>
        <w:spacing w:before="100" w:after="100"/>
        <w:textAlignment w:val="auto"/>
        <w:rPr>
          <w:rFonts w:ascii="Calibri" w:hAnsi="Calibri" w:cs="Calibri"/>
          <w:szCs w:val="24"/>
          <w:rPrChange w:id="174" w:author="Nidup Gyeltshen" w:date="2025-09-22T14:38:00Z" w16du:dateUtc="2025-09-22T07:38:00Z">
            <w:rPr>
              <w:rFonts w:cstheme="minorHAnsi"/>
              <w:szCs w:val="24"/>
            </w:rPr>
          </w:rPrChange>
        </w:rPr>
        <w:pPrChange w:id="175" w:author="Nidup Gyeltshen" w:date="2025-09-22T14:41:00Z" w16du:dateUtc="2025-09-22T07:41:00Z">
          <w:pPr>
            <w:pStyle w:val="enumlev1"/>
            <w:numPr>
              <w:numId w:val="1"/>
            </w:numPr>
            <w:spacing w:before="100" w:after="100"/>
            <w:ind w:left="720" w:hanging="360"/>
            <w:jc w:val="left"/>
            <w:textAlignment w:val="auto"/>
          </w:pPr>
        </w:pPrChange>
      </w:pPr>
      <w:r w:rsidRPr="00967451">
        <w:rPr>
          <w:rFonts w:ascii="Calibri" w:hAnsi="Calibri" w:cs="Calibri"/>
          <w:szCs w:val="24"/>
          <w:rPrChange w:id="176" w:author="Nidup Gyeltshen" w:date="2025-09-22T14:38:00Z" w16du:dateUtc="2025-09-22T07:38:00Z">
            <w:rPr>
              <w:rFonts w:cstheme="minorHAnsi"/>
              <w:szCs w:val="24"/>
            </w:rPr>
          </w:rPrChange>
        </w:rPr>
        <w:t>Consumer information, protection and rights for telecommunication/ICT services, especially for vulnerable groups</w:t>
      </w:r>
    </w:p>
    <w:p w14:paraId="44ED29D8" w14:textId="260D8A7B" w:rsidR="005244AD" w:rsidRPr="00967451" w:rsidRDefault="005244AD" w:rsidP="005244AD">
      <w:pPr>
        <w:pStyle w:val="Heading1"/>
        <w:spacing w:before="120" w:after="120"/>
        <w:rPr>
          <w:rFonts w:ascii="Calibri" w:hAnsi="Calibri" w:cs="Calibri"/>
          <w:b/>
          <w:bCs/>
          <w:sz w:val="24"/>
          <w:szCs w:val="24"/>
          <w:rPrChange w:id="177" w:author="Nidup Gyeltshen" w:date="2025-09-22T14:38:00Z" w16du:dateUtc="2025-09-22T07:38:00Z">
            <w:rPr>
              <w:rFonts w:cstheme="minorHAnsi"/>
              <w:b/>
              <w:bCs/>
              <w:sz w:val="24"/>
              <w:szCs w:val="24"/>
            </w:rPr>
          </w:rPrChange>
        </w:rPr>
      </w:pPr>
      <w:bookmarkStart w:id="178" w:name="_Toc116556644"/>
      <w:bookmarkStart w:id="179" w:name="_Toc116557197"/>
      <w:bookmarkStart w:id="180" w:name="_Toc116636437"/>
      <w:r w:rsidRPr="00967451">
        <w:rPr>
          <w:rFonts w:ascii="Calibri" w:hAnsi="Calibri" w:cs="Calibri"/>
          <w:sz w:val="24"/>
          <w:szCs w:val="24"/>
          <w:rPrChange w:id="181" w:author="Nidup Gyeltshen" w:date="2025-09-22T14:38:00Z" w16du:dateUtc="2025-09-22T07:38:00Z">
            <w:rPr>
              <w:rFonts w:cstheme="minorHAnsi"/>
            </w:rPr>
          </w:rPrChange>
        </w:rPr>
        <w:t>2</w:t>
      </w:r>
      <w:r w:rsidRPr="00967451">
        <w:rPr>
          <w:rFonts w:ascii="Calibri" w:hAnsi="Calibri" w:cs="Calibri"/>
          <w:sz w:val="24"/>
          <w:szCs w:val="24"/>
          <w:rPrChange w:id="182" w:author="Nidup Gyeltshen" w:date="2025-09-22T14:38:00Z" w16du:dateUtc="2025-09-22T07:38:00Z">
            <w:rPr>
              <w:rFonts w:cstheme="minorHAnsi"/>
            </w:rPr>
          </w:rPrChange>
        </w:rPr>
        <w:tab/>
      </w:r>
      <w:r w:rsidRPr="00967451">
        <w:rPr>
          <w:rFonts w:ascii="Calibri" w:hAnsi="Calibri" w:cs="Calibri"/>
          <w:b/>
          <w:bCs/>
          <w:sz w:val="24"/>
          <w:szCs w:val="24"/>
          <w:rPrChange w:id="183" w:author="Nidup Gyeltshen" w:date="2025-09-22T14:38:00Z" w16du:dateUtc="2025-09-22T07:38:00Z">
            <w:rPr>
              <w:rFonts w:cstheme="minorHAnsi"/>
              <w:b/>
              <w:bCs/>
              <w:sz w:val="24"/>
              <w:szCs w:val="24"/>
            </w:rPr>
          </w:rPrChange>
        </w:rPr>
        <w:t xml:space="preserve">Study Group 2 - Digital </w:t>
      </w:r>
      <w:r w:rsidRPr="00967451">
        <w:rPr>
          <w:rFonts w:ascii="Calibri" w:eastAsia="Malgun Gothic" w:hAnsi="Calibri" w:cs="Calibri"/>
          <w:b/>
          <w:bCs/>
          <w:sz w:val="24"/>
          <w:szCs w:val="24"/>
          <w:lang w:eastAsia="ko-KR"/>
          <w:rPrChange w:id="184" w:author="Nidup Gyeltshen" w:date="2025-09-22T14:38:00Z" w16du:dateUtc="2025-09-22T07:38:00Z">
            <w:rPr>
              <w:rFonts w:eastAsia="Malgun Gothic" w:cstheme="minorHAnsi"/>
              <w:b/>
              <w:bCs/>
              <w:sz w:val="24"/>
              <w:szCs w:val="24"/>
              <w:lang w:eastAsia="ko-KR"/>
            </w:rPr>
          </w:rPrChange>
        </w:rPr>
        <w:t>t</w:t>
      </w:r>
      <w:r w:rsidRPr="00967451">
        <w:rPr>
          <w:rFonts w:ascii="Calibri" w:hAnsi="Calibri" w:cs="Calibri"/>
          <w:b/>
          <w:bCs/>
          <w:sz w:val="24"/>
          <w:szCs w:val="24"/>
          <w:rPrChange w:id="185" w:author="Nidup Gyeltshen" w:date="2025-09-22T14:38:00Z" w16du:dateUtc="2025-09-22T07:38:00Z">
            <w:rPr>
              <w:rFonts w:cstheme="minorHAnsi"/>
              <w:b/>
              <w:bCs/>
              <w:sz w:val="24"/>
              <w:szCs w:val="24"/>
            </w:rPr>
          </w:rPrChange>
        </w:rPr>
        <w:t xml:space="preserve">ransformation </w:t>
      </w:r>
      <w:bookmarkEnd w:id="178"/>
      <w:bookmarkEnd w:id="179"/>
      <w:bookmarkEnd w:id="180"/>
    </w:p>
    <w:p w14:paraId="596B0D1F" w14:textId="77777777" w:rsidR="005244AD" w:rsidRPr="00967451" w:rsidRDefault="005244AD">
      <w:pPr>
        <w:pStyle w:val="enumlev1"/>
        <w:numPr>
          <w:ilvl w:val="0"/>
          <w:numId w:val="1"/>
        </w:numPr>
        <w:spacing w:before="100" w:after="100"/>
        <w:textAlignment w:val="auto"/>
        <w:rPr>
          <w:rFonts w:ascii="Calibri" w:hAnsi="Calibri" w:cs="Calibri"/>
          <w:szCs w:val="24"/>
          <w:rPrChange w:id="186" w:author="Nidup Gyeltshen" w:date="2025-09-22T14:38:00Z" w16du:dateUtc="2025-09-22T07:38:00Z">
            <w:rPr>
              <w:rFonts w:cstheme="minorHAnsi"/>
              <w:szCs w:val="24"/>
            </w:rPr>
          </w:rPrChange>
        </w:rPr>
        <w:pPrChange w:id="187" w:author="Nidup Gyeltshen" w:date="2025-09-22T14:41:00Z" w16du:dateUtc="2025-09-22T07:41:00Z">
          <w:pPr>
            <w:pStyle w:val="enumlev1"/>
            <w:numPr>
              <w:numId w:val="1"/>
            </w:numPr>
            <w:spacing w:before="100" w:after="100"/>
            <w:ind w:left="720" w:hanging="360"/>
            <w:jc w:val="left"/>
            <w:textAlignment w:val="auto"/>
          </w:pPr>
        </w:pPrChange>
      </w:pPr>
      <w:r w:rsidRPr="00967451">
        <w:rPr>
          <w:rFonts w:ascii="Calibri" w:hAnsi="Calibri" w:cs="Calibri"/>
          <w:szCs w:val="24"/>
          <w:rPrChange w:id="188" w:author="Nidup Gyeltshen" w:date="2025-09-22T14:38:00Z" w16du:dateUtc="2025-09-22T07:38:00Z">
            <w:rPr>
              <w:rFonts w:cstheme="minorHAnsi"/>
              <w:szCs w:val="24"/>
            </w:rPr>
          </w:rPrChange>
        </w:rPr>
        <w:t xml:space="preserve">Telecommunications/ICTs for </w:t>
      </w:r>
      <w:del w:id="189" w:author="Author" w:date="2025-01-15T23:01:00Z">
        <w:r w:rsidRPr="00967451">
          <w:rPr>
            <w:rFonts w:ascii="Calibri" w:hAnsi="Calibri" w:cs="Calibri"/>
            <w:szCs w:val="24"/>
            <w:rPrChange w:id="190" w:author="Nidup Gyeltshen" w:date="2025-09-22T14:38:00Z" w16du:dateUtc="2025-09-22T07:38:00Z">
              <w:rPr>
                <w:rFonts w:cstheme="minorHAnsi"/>
                <w:szCs w:val="24"/>
              </w:rPr>
            </w:rPrChange>
          </w:rPr>
          <w:delText>e-services,</w:delText>
        </w:r>
      </w:del>
      <w:ins w:id="191" w:author="Author" w:date="2025-01-15T23:01:00Z">
        <w:r w:rsidRPr="00967451">
          <w:rPr>
            <w:rFonts w:ascii="Calibri" w:hAnsi="Calibri" w:cs="Calibri"/>
            <w:szCs w:val="24"/>
            <w:rPrChange w:id="192" w:author="Nidup Gyeltshen" w:date="2025-09-22T14:38:00Z" w16du:dateUtc="2025-09-22T07:38:00Z">
              <w:rPr>
                <w:rFonts w:cstheme="minorHAnsi"/>
                <w:szCs w:val="24"/>
              </w:rPr>
            </w:rPrChange>
          </w:rPr>
          <w:t>digital services</w:t>
        </w:r>
      </w:ins>
      <w:r w:rsidRPr="00967451">
        <w:rPr>
          <w:rFonts w:ascii="Calibri" w:hAnsi="Calibri" w:cs="Calibri"/>
          <w:szCs w:val="24"/>
          <w:rPrChange w:id="193" w:author="Nidup Gyeltshen" w:date="2025-09-22T14:38:00Z" w16du:dateUtc="2025-09-22T07:38:00Z">
            <w:rPr>
              <w:rFonts w:cstheme="minorHAnsi"/>
              <w:szCs w:val="24"/>
            </w:rPr>
          </w:rPrChange>
        </w:rPr>
        <w:t xml:space="preserve"> including e-health and e-education</w:t>
      </w:r>
    </w:p>
    <w:p w14:paraId="7AE34D4D" w14:textId="77777777" w:rsidR="005244AD" w:rsidRPr="00967451" w:rsidRDefault="005244AD">
      <w:pPr>
        <w:pStyle w:val="enumlev1"/>
        <w:numPr>
          <w:ilvl w:val="0"/>
          <w:numId w:val="1"/>
        </w:numPr>
        <w:spacing w:before="100" w:after="100"/>
        <w:textAlignment w:val="auto"/>
        <w:rPr>
          <w:rFonts w:ascii="Calibri" w:hAnsi="Calibri" w:cs="Calibri"/>
          <w:szCs w:val="24"/>
          <w:rPrChange w:id="194" w:author="Nidup Gyeltshen" w:date="2025-09-22T14:38:00Z" w16du:dateUtc="2025-09-22T07:38:00Z">
            <w:rPr>
              <w:rFonts w:cstheme="minorHAnsi"/>
              <w:szCs w:val="24"/>
            </w:rPr>
          </w:rPrChange>
        </w:rPr>
        <w:pPrChange w:id="195" w:author="Nidup Gyeltshen" w:date="2025-09-22T14:41:00Z" w16du:dateUtc="2025-09-22T07:41:00Z">
          <w:pPr>
            <w:pStyle w:val="enumlev1"/>
            <w:numPr>
              <w:numId w:val="1"/>
            </w:numPr>
            <w:spacing w:before="100" w:after="100"/>
            <w:ind w:left="720" w:hanging="360"/>
            <w:jc w:val="left"/>
            <w:textAlignment w:val="auto"/>
          </w:pPr>
        </w:pPrChange>
      </w:pPr>
      <w:r w:rsidRPr="00967451">
        <w:rPr>
          <w:rFonts w:ascii="Calibri" w:hAnsi="Calibri" w:cs="Calibri"/>
          <w:szCs w:val="24"/>
          <w:rPrChange w:id="196" w:author="Nidup Gyeltshen" w:date="2025-09-22T14:38:00Z" w16du:dateUtc="2025-09-22T07:38:00Z">
            <w:rPr>
              <w:rFonts w:cstheme="minorHAnsi"/>
              <w:szCs w:val="24"/>
            </w:rPr>
          </w:rPrChange>
        </w:rPr>
        <w:t xml:space="preserve">Building confidence and security in the use of ICTs </w:t>
      </w:r>
    </w:p>
    <w:p w14:paraId="7D198A84" w14:textId="77777777" w:rsidR="005244AD" w:rsidRPr="00967451" w:rsidRDefault="005244AD">
      <w:pPr>
        <w:pStyle w:val="enumlev1"/>
        <w:numPr>
          <w:ilvl w:val="0"/>
          <w:numId w:val="1"/>
        </w:numPr>
        <w:spacing w:before="100" w:after="100"/>
        <w:textAlignment w:val="auto"/>
        <w:rPr>
          <w:rFonts w:ascii="Calibri" w:hAnsi="Calibri" w:cs="Calibri"/>
          <w:szCs w:val="24"/>
          <w:rPrChange w:id="197" w:author="Nidup Gyeltshen" w:date="2025-09-22T14:38:00Z" w16du:dateUtc="2025-09-22T07:38:00Z">
            <w:rPr>
              <w:rFonts w:cstheme="minorHAnsi"/>
              <w:szCs w:val="24"/>
            </w:rPr>
          </w:rPrChange>
        </w:rPr>
        <w:pPrChange w:id="198" w:author="Nidup Gyeltshen" w:date="2025-09-22T14:41:00Z" w16du:dateUtc="2025-09-22T07:41:00Z">
          <w:pPr>
            <w:pStyle w:val="enumlev1"/>
            <w:numPr>
              <w:numId w:val="1"/>
            </w:numPr>
            <w:spacing w:before="100" w:after="100"/>
            <w:ind w:left="720" w:hanging="360"/>
            <w:jc w:val="left"/>
            <w:textAlignment w:val="auto"/>
          </w:pPr>
        </w:pPrChange>
      </w:pPr>
      <w:r w:rsidRPr="00967451">
        <w:rPr>
          <w:rFonts w:ascii="Calibri" w:hAnsi="Calibri" w:cs="Calibri"/>
          <w:szCs w:val="24"/>
          <w:rPrChange w:id="199" w:author="Nidup Gyeltshen" w:date="2025-09-22T14:38:00Z" w16du:dateUtc="2025-09-22T07:38:00Z">
            <w:rPr>
              <w:rFonts w:cstheme="minorHAnsi"/>
              <w:szCs w:val="24"/>
            </w:rPr>
          </w:rPrChange>
        </w:rPr>
        <w:t>Using telecommunications/ICTs for monitoring and mitigating the impact of climate change, and consideration of circular economy and safe disposal of electronic waste</w:t>
      </w:r>
    </w:p>
    <w:p w14:paraId="2E1752ED" w14:textId="79791DEA" w:rsidR="00EC1978" w:rsidRPr="007816D8" w:rsidRDefault="00EC1978">
      <w:pPr>
        <w:pStyle w:val="enumlev1"/>
        <w:numPr>
          <w:ilvl w:val="0"/>
          <w:numId w:val="1"/>
        </w:numPr>
        <w:spacing w:before="100" w:after="100"/>
        <w:textAlignment w:val="auto"/>
        <w:rPr>
          <w:rFonts w:ascii="Calibri" w:hAnsi="Calibri" w:cs="Calibri"/>
          <w:szCs w:val="24"/>
          <w:rPrChange w:id="200" w:author="Nidup Gyeltshen" w:date="2025-09-22T14:38:00Z" w16du:dateUtc="2025-09-22T07:38:00Z">
            <w:rPr>
              <w:rFonts w:cstheme="minorHAnsi"/>
              <w:szCs w:val="24"/>
            </w:rPr>
          </w:rPrChange>
        </w:rPr>
        <w:pPrChange w:id="201" w:author="Nidup Gyeltshen" w:date="2025-09-22T14:41:00Z" w16du:dateUtc="2025-09-22T07:41:00Z">
          <w:pPr>
            <w:pStyle w:val="enumlev1"/>
            <w:numPr>
              <w:numId w:val="1"/>
            </w:numPr>
            <w:spacing w:before="100" w:after="100"/>
            <w:ind w:left="720" w:hanging="360"/>
            <w:jc w:val="left"/>
            <w:textAlignment w:val="auto"/>
          </w:pPr>
        </w:pPrChange>
      </w:pPr>
      <w:r w:rsidRPr="007816D8">
        <w:rPr>
          <w:rFonts w:ascii="Calibri" w:hAnsi="Calibri" w:cs="Calibri"/>
          <w:szCs w:val="24"/>
          <w:rPrChange w:id="202" w:author="Nidup Gyeltshen" w:date="2025-09-22T14:38:00Z" w16du:dateUtc="2025-09-22T07:38:00Z">
            <w:rPr/>
          </w:rPrChange>
        </w:rPr>
        <w:t>Combating counterfeit telecommunication/ICT devices and theft of mobile telecommunication devices</w:t>
      </w:r>
    </w:p>
    <w:p w14:paraId="57E3DA6B" w14:textId="77777777" w:rsidR="005244AD" w:rsidRPr="00967451" w:rsidRDefault="005244AD">
      <w:pPr>
        <w:pStyle w:val="enumlev1"/>
        <w:numPr>
          <w:ilvl w:val="0"/>
          <w:numId w:val="1"/>
        </w:numPr>
        <w:spacing w:before="100" w:after="100"/>
        <w:textAlignment w:val="auto"/>
        <w:rPr>
          <w:rFonts w:ascii="Calibri" w:hAnsi="Calibri" w:cs="Calibri"/>
          <w:szCs w:val="24"/>
          <w:rPrChange w:id="203" w:author="Nidup Gyeltshen" w:date="2025-09-22T14:38:00Z" w16du:dateUtc="2025-09-22T07:38:00Z">
            <w:rPr>
              <w:rFonts w:cstheme="minorHAnsi"/>
              <w:szCs w:val="24"/>
            </w:rPr>
          </w:rPrChange>
        </w:rPr>
        <w:pPrChange w:id="204" w:author="Nidup Gyeltshen" w:date="2025-09-22T14:41:00Z" w16du:dateUtc="2025-09-22T07:41:00Z">
          <w:pPr>
            <w:pStyle w:val="enumlev1"/>
            <w:numPr>
              <w:numId w:val="1"/>
            </w:numPr>
            <w:spacing w:before="100" w:after="100"/>
            <w:ind w:left="720" w:hanging="360"/>
            <w:jc w:val="left"/>
            <w:textAlignment w:val="auto"/>
          </w:pPr>
        </w:pPrChange>
      </w:pPr>
      <w:r w:rsidRPr="00967451">
        <w:rPr>
          <w:rFonts w:ascii="Calibri" w:hAnsi="Calibri" w:cs="Calibri"/>
          <w:szCs w:val="24"/>
          <w:rPrChange w:id="205" w:author="Nidup Gyeltshen" w:date="2025-09-22T14:38:00Z" w16du:dateUtc="2025-09-22T07:38:00Z">
            <w:rPr>
              <w:rFonts w:cstheme="minorHAnsi"/>
              <w:szCs w:val="24"/>
            </w:rPr>
          </w:rPrChange>
        </w:rPr>
        <w:t>Implementation of conformance and interoperability testing for telecommunication/ICT devices and equipment</w:t>
      </w:r>
    </w:p>
    <w:p w14:paraId="5B3F2D6F" w14:textId="77777777" w:rsidR="005244AD" w:rsidRPr="00967451" w:rsidRDefault="005244AD">
      <w:pPr>
        <w:pStyle w:val="enumlev1"/>
        <w:numPr>
          <w:ilvl w:val="0"/>
          <w:numId w:val="1"/>
        </w:numPr>
        <w:spacing w:before="100" w:after="100"/>
        <w:textAlignment w:val="auto"/>
        <w:rPr>
          <w:rFonts w:ascii="Calibri" w:hAnsi="Calibri" w:cs="Calibri"/>
          <w:szCs w:val="24"/>
          <w:rPrChange w:id="206" w:author="Nidup Gyeltshen" w:date="2025-09-22T14:38:00Z" w16du:dateUtc="2025-09-22T07:38:00Z">
            <w:rPr>
              <w:rFonts w:cstheme="minorHAnsi"/>
              <w:szCs w:val="24"/>
            </w:rPr>
          </w:rPrChange>
        </w:rPr>
        <w:pPrChange w:id="207" w:author="Nidup Gyeltshen" w:date="2025-09-22T14:41:00Z" w16du:dateUtc="2025-09-22T07:41:00Z">
          <w:pPr>
            <w:pStyle w:val="enumlev1"/>
            <w:numPr>
              <w:numId w:val="1"/>
            </w:numPr>
            <w:spacing w:before="100" w:after="100"/>
            <w:ind w:left="720" w:hanging="360"/>
            <w:jc w:val="left"/>
            <w:textAlignment w:val="auto"/>
          </w:pPr>
        </w:pPrChange>
      </w:pPr>
      <w:r w:rsidRPr="00967451">
        <w:rPr>
          <w:rFonts w:ascii="Calibri" w:hAnsi="Calibri" w:cs="Calibri"/>
          <w:szCs w:val="24"/>
          <w:rPrChange w:id="208" w:author="Nidup Gyeltshen" w:date="2025-09-22T14:38:00Z" w16du:dateUtc="2025-09-22T07:38:00Z">
            <w:rPr>
              <w:rFonts w:cstheme="minorHAnsi"/>
              <w:szCs w:val="24"/>
            </w:rPr>
          </w:rPrChange>
        </w:rPr>
        <w:t>Human exposure to electromagnetic fields</w:t>
      </w:r>
    </w:p>
    <w:p w14:paraId="21BEF11D" w14:textId="77777777" w:rsidR="005244AD" w:rsidRPr="00967451" w:rsidRDefault="005244AD">
      <w:pPr>
        <w:pStyle w:val="enumlev1"/>
        <w:numPr>
          <w:ilvl w:val="0"/>
          <w:numId w:val="1"/>
        </w:numPr>
        <w:spacing w:before="100" w:after="100"/>
        <w:textAlignment w:val="auto"/>
        <w:rPr>
          <w:rFonts w:ascii="Calibri" w:hAnsi="Calibri" w:cs="Calibri"/>
          <w:szCs w:val="24"/>
          <w:rPrChange w:id="209" w:author="Nidup Gyeltshen" w:date="2025-09-22T14:38:00Z" w16du:dateUtc="2025-09-22T07:38:00Z">
            <w:rPr>
              <w:rFonts w:cstheme="minorHAnsi"/>
              <w:szCs w:val="24"/>
            </w:rPr>
          </w:rPrChange>
        </w:rPr>
        <w:pPrChange w:id="210" w:author="Nidup Gyeltshen" w:date="2025-09-22T14:41:00Z" w16du:dateUtc="2025-09-22T07:41:00Z">
          <w:pPr>
            <w:pStyle w:val="enumlev1"/>
            <w:numPr>
              <w:numId w:val="1"/>
            </w:numPr>
            <w:spacing w:before="100" w:after="100"/>
            <w:ind w:left="720" w:hanging="360"/>
            <w:jc w:val="left"/>
            <w:textAlignment w:val="auto"/>
          </w:pPr>
        </w:pPrChange>
      </w:pPr>
      <w:r w:rsidRPr="00967451">
        <w:rPr>
          <w:rFonts w:ascii="Calibri" w:hAnsi="Calibri" w:cs="Calibri"/>
          <w:szCs w:val="24"/>
          <w:rPrChange w:id="211" w:author="Nidup Gyeltshen" w:date="2025-09-22T14:38:00Z" w16du:dateUtc="2025-09-22T07:38:00Z">
            <w:rPr>
              <w:rFonts w:cstheme="minorHAnsi"/>
              <w:szCs w:val="24"/>
            </w:rPr>
          </w:rPrChange>
        </w:rPr>
        <w:lastRenderedPageBreak/>
        <w:t xml:space="preserve">Challenges and prospects for developing countries in access to emerging technologies, platforms, applications and use cases </w:t>
      </w:r>
    </w:p>
    <w:p w14:paraId="3534ADB1" w14:textId="77777777" w:rsidR="005244AD" w:rsidRPr="00967451" w:rsidRDefault="005244AD">
      <w:pPr>
        <w:pStyle w:val="enumlev1"/>
        <w:numPr>
          <w:ilvl w:val="0"/>
          <w:numId w:val="1"/>
        </w:numPr>
        <w:spacing w:before="100" w:after="100"/>
        <w:textAlignment w:val="auto"/>
        <w:rPr>
          <w:rFonts w:ascii="Calibri" w:hAnsi="Calibri" w:cs="Calibri"/>
          <w:szCs w:val="24"/>
          <w:rPrChange w:id="212" w:author="Nidup Gyeltshen" w:date="2025-09-22T14:38:00Z" w16du:dateUtc="2025-09-22T07:38:00Z">
            <w:rPr>
              <w:rFonts w:cstheme="minorHAnsi"/>
              <w:szCs w:val="24"/>
            </w:rPr>
          </w:rPrChange>
        </w:rPr>
        <w:pPrChange w:id="213" w:author="Nidup Gyeltshen" w:date="2025-09-22T14:41:00Z" w16du:dateUtc="2025-09-22T07:41:00Z">
          <w:pPr>
            <w:pStyle w:val="enumlev1"/>
            <w:numPr>
              <w:numId w:val="1"/>
            </w:numPr>
            <w:spacing w:before="100" w:after="100"/>
            <w:ind w:left="720" w:hanging="360"/>
            <w:jc w:val="left"/>
            <w:textAlignment w:val="auto"/>
          </w:pPr>
        </w:pPrChange>
      </w:pPr>
      <w:r w:rsidRPr="00967451">
        <w:rPr>
          <w:rFonts w:ascii="Calibri" w:hAnsi="Calibri" w:cs="Calibri"/>
          <w:szCs w:val="24"/>
          <w:rPrChange w:id="214" w:author="Nidup Gyeltshen" w:date="2025-09-22T14:38:00Z" w16du:dateUtc="2025-09-22T07:38:00Z">
            <w:rPr>
              <w:rFonts w:cstheme="minorHAnsi"/>
              <w:szCs w:val="24"/>
            </w:rPr>
          </w:rPrChange>
        </w:rPr>
        <w:t>Using telecommunications/ICTs to create smart cities and the information society</w:t>
      </w:r>
    </w:p>
    <w:p w14:paraId="40F83611" w14:textId="77777777" w:rsidR="005244AD" w:rsidRPr="00967451" w:rsidRDefault="005244AD">
      <w:pPr>
        <w:pStyle w:val="enumlev1"/>
        <w:numPr>
          <w:ilvl w:val="0"/>
          <w:numId w:val="1"/>
        </w:numPr>
        <w:spacing w:before="100" w:after="100"/>
        <w:textAlignment w:val="auto"/>
        <w:rPr>
          <w:rFonts w:ascii="Calibri" w:hAnsi="Calibri" w:cs="Calibri"/>
          <w:szCs w:val="24"/>
          <w:rPrChange w:id="215" w:author="Nidup Gyeltshen" w:date="2025-09-22T14:38:00Z" w16du:dateUtc="2025-09-22T07:38:00Z">
            <w:rPr>
              <w:rFonts w:cstheme="minorHAnsi"/>
              <w:szCs w:val="24"/>
            </w:rPr>
          </w:rPrChange>
        </w:rPr>
        <w:pPrChange w:id="216" w:author="Nidup Gyeltshen" w:date="2025-09-22T14:41:00Z" w16du:dateUtc="2025-09-22T07:41:00Z">
          <w:pPr>
            <w:pStyle w:val="enumlev1"/>
            <w:numPr>
              <w:numId w:val="1"/>
            </w:numPr>
            <w:spacing w:before="100" w:after="100"/>
            <w:ind w:left="720" w:hanging="360"/>
            <w:jc w:val="left"/>
            <w:textAlignment w:val="auto"/>
          </w:pPr>
        </w:pPrChange>
      </w:pPr>
      <w:r w:rsidRPr="00967451">
        <w:rPr>
          <w:rFonts w:ascii="Calibri" w:hAnsi="Calibri" w:cs="Calibri"/>
          <w:szCs w:val="24"/>
          <w:rPrChange w:id="217" w:author="Nidup Gyeltshen" w:date="2025-09-22T14:38:00Z" w16du:dateUtc="2025-09-22T07:38:00Z">
            <w:rPr>
              <w:rFonts w:cstheme="minorHAnsi"/>
              <w:szCs w:val="24"/>
            </w:rPr>
          </w:rPrChange>
        </w:rPr>
        <w:t>Adoption of telecommunications/ICTs and improving digital skills</w:t>
      </w:r>
    </w:p>
    <w:p w14:paraId="0D3F110E" w14:textId="77777777" w:rsidR="005244AD" w:rsidRPr="00967451" w:rsidRDefault="005244AD">
      <w:pPr>
        <w:pStyle w:val="enumlev1"/>
        <w:numPr>
          <w:ilvl w:val="0"/>
          <w:numId w:val="1"/>
        </w:numPr>
        <w:spacing w:before="100" w:after="100"/>
        <w:textAlignment w:val="auto"/>
        <w:rPr>
          <w:ins w:id="218" w:author="Author" w:date="2025-03-13T16:16:00Z"/>
          <w:rFonts w:ascii="Calibri" w:hAnsi="Calibri" w:cs="Calibri"/>
          <w:szCs w:val="24"/>
          <w:rPrChange w:id="219" w:author="Nidup Gyeltshen" w:date="2025-09-22T14:38:00Z" w16du:dateUtc="2025-09-22T07:38:00Z">
            <w:rPr>
              <w:ins w:id="220" w:author="Author" w:date="2025-03-13T16:16:00Z"/>
              <w:rFonts w:cstheme="minorHAnsi"/>
              <w:szCs w:val="24"/>
            </w:rPr>
          </w:rPrChange>
        </w:rPr>
        <w:pPrChange w:id="221" w:author="Nidup Gyeltshen" w:date="2025-09-22T14:41:00Z" w16du:dateUtc="2025-09-22T07:41:00Z">
          <w:pPr>
            <w:pStyle w:val="enumlev1"/>
            <w:numPr>
              <w:numId w:val="1"/>
            </w:numPr>
            <w:spacing w:before="100" w:after="100"/>
            <w:ind w:left="720" w:hanging="360"/>
            <w:jc w:val="left"/>
            <w:textAlignment w:val="auto"/>
          </w:pPr>
        </w:pPrChange>
      </w:pPr>
      <w:ins w:id="222" w:author="Author" w:date="2025-04-06T20:33:00Z">
        <w:r w:rsidRPr="00967451">
          <w:rPr>
            <w:rFonts w:ascii="Calibri" w:eastAsia="Malgun Gothic" w:hAnsi="Calibri" w:cs="Calibri"/>
            <w:szCs w:val="24"/>
            <w:lang w:eastAsia="ko-KR"/>
            <w:rPrChange w:id="223" w:author="Nidup Gyeltshen" w:date="2025-09-22T14:38:00Z" w16du:dateUtc="2025-09-22T07:38:00Z">
              <w:rPr>
                <w:rFonts w:eastAsia="Malgun Gothic" w:cstheme="minorHAnsi"/>
                <w:szCs w:val="24"/>
                <w:lang w:eastAsia="ko-KR"/>
              </w:rPr>
            </w:rPrChange>
          </w:rPr>
          <w:t>A</w:t>
        </w:r>
      </w:ins>
      <w:ins w:id="224" w:author="Author" w:date="2025-03-13T16:16:00Z">
        <w:r w:rsidRPr="00967451">
          <w:rPr>
            <w:rFonts w:ascii="Calibri" w:eastAsia="Malgun Gothic" w:hAnsi="Calibri" w:cs="Calibri"/>
            <w:szCs w:val="24"/>
            <w:lang w:eastAsia="ko-KR"/>
            <w:rPrChange w:id="225" w:author="Nidup Gyeltshen" w:date="2025-09-22T14:38:00Z" w16du:dateUtc="2025-09-22T07:38:00Z">
              <w:rPr>
                <w:rFonts w:eastAsia="Malgun Gothic" w:cstheme="minorHAnsi"/>
                <w:szCs w:val="24"/>
                <w:lang w:eastAsia="ko-KR"/>
              </w:rPr>
            </w:rPrChange>
          </w:rPr>
          <w:t>vailability and affordability</w:t>
        </w:r>
      </w:ins>
      <w:ins w:id="226" w:author="Author" w:date="2025-04-06T20:33:00Z">
        <w:r w:rsidRPr="00967451">
          <w:rPr>
            <w:rFonts w:ascii="Calibri" w:eastAsia="Malgun Gothic" w:hAnsi="Calibri" w:cs="Calibri"/>
            <w:szCs w:val="24"/>
            <w:lang w:eastAsia="ko-KR"/>
            <w:rPrChange w:id="227" w:author="Nidup Gyeltshen" w:date="2025-09-22T14:38:00Z" w16du:dateUtc="2025-09-22T07:38:00Z">
              <w:rPr>
                <w:rFonts w:eastAsia="Malgun Gothic" w:cstheme="minorHAnsi"/>
                <w:szCs w:val="24"/>
                <w:lang w:eastAsia="ko-KR"/>
              </w:rPr>
            </w:rPrChange>
          </w:rPr>
          <w:t xml:space="preserve"> of </w:t>
        </w:r>
      </w:ins>
      <w:ins w:id="228" w:author="Author" w:date="2025-04-06T20:38:00Z">
        <w:r w:rsidRPr="00967451">
          <w:rPr>
            <w:rFonts w:ascii="Calibri" w:eastAsia="Malgun Gothic" w:hAnsi="Calibri" w:cs="Calibri"/>
            <w:szCs w:val="24"/>
            <w:lang w:eastAsia="ko-KR"/>
            <w:rPrChange w:id="229" w:author="Nidup Gyeltshen" w:date="2025-09-22T14:38:00Z" w16du:dateUtc="2025-09-22T07:38:00Z">
              <w:rPr>
                <w:rFonts w:eastAsia="Malgun Gothic" w:cstheme="minorHAnsi"/>
                <w:szCs w:val="24"/>
                <w:lang w:eastAsia="ko-KR"/>
              </w:rPr>
            </w:rPrChange>
          </w:rPr>
          <w:t>user</w:t>
        </w:r>
      </w:ins>
      <w:ins w:id="230" w:author="Author" w:date="2025-04-07T20:38:00Z">
        <w:r w:rsidRPr="00967451">
          <w:rPr>
            <w:rFonts w:ascii="Calibri" w:eastAsia="Malgun Gothic" w:hAnsi="Calibri" w:cs="Calibri"/>
            <w:szCs w:val="24"/>
            <w:lang w:eastAsia="ko-KR"/>
            <w:rPrChange w:id="231" w:author="Nidup Gyeltshen" w:date="2025-09-22T14:38:00Z" w16du:dateUtc="2025-09-22T07:38:00Z">
              <w:rPr>
                <w:rFonts w:eastAsia="Malgun Gothic" w:cstheme="minorHAnsi"/>
                <w:szCs w:val="24"/>
                <w:lang w:eastAsia="ko-KR"/>
              </w:rPr>
            </w:rPrChange>
          </w:rPr>
          <w:t>s</w:t>
        </w:r>
      </w:ins>
      <w:ins w:id="232" w:author="Author" w:date="2025-04-07T20:40:00Z">
        <w:r w:rsidRPr="00967451">
          <w:rPr>
            <w:rFonts w:ascii="Calibri" w:eastAsia="Malgun Gothic" w:hAnsi="Calibri" w:cs="Calibri"/>
            <w:szCs w:val="24"/>
            <w:lang w:eastAsia="ko-KR"/>
            <w:rPrChange w:id="233" w:author="Nidup Gyeltshen" w:date="2025-09-22T14:38:00Z" w16du:dateUtc="2025-09-22T07:38:00Z">
              <w:rPr>
                <w:rFonts w:eastAsia="Malgun Gothic" w:cstheme="minorHAnsi"/>
                <w:szCs w:val="24"/>
                <w:lang w:eastAsia="ko-KR"/>
              </w:rPr>
            </w:rPrChange>
          </w:rPr>
          <w:t>’</w:t>
        </w:r>
      </w:ins>
      <w:ins w:id="234" w:author="Author" w:date="2025-04-07T20:38:00Z">
        <w:r w:rsidRPr="00967451">
          <w:rPr>
            <w:rFonts w:ascii="Calibri" w:eastAsia="Malgun Gothic" w:hAnsi="Calibri" w:cs="Calibri"/>
            <w:szCs w:val="24"/>
            <w:lang w:eastAsia="ko-KR"/>
            <w:rPrChange w:id="235" w:author="Nidup Gyeltshen" w:date="2025-09-22T14:38:00Z" w16du:dateUtc="2025-09-22T07:38:00Z">
              <w:rPr>
                <w:rFonts w:eastAsia="Malgun Gothic" w:cstheme="minorHAnsi"/>
                <w:szCs w:val="24"/>
                <w:lang w:eastAsia="ko-KR"/>
              </w:rPr>
            </w:rPrChange>
          </w:rPr>
          <w:t xml:space="preserve"> terminals</w:t>
        </w:r>
      </w:ins>
      <w:ins w:id="236" w:author="Author" w:date="2025-04-16T17:16:00Z">
        <w:r w:rsidRPr="00967451">
          <w:rPr>
            <w:rFonts w:ascii="Calibri" w:eastAsia="Malgun Gothic" w:hAnsi="Calibri" w:cs="Calibri"/>
            <w:szCs w:val="24"/>
            <w:lang w:eastAsia="ko-KR"/>
            <w:rPrChange w:id="237" w:author="Nidup Gyeltshen" w:date="2025-09-22T14:38:00Z" w16du:dateUtc="2025-09-22T07:38:00Z">
              <w:rPr>
                <w:rFonts w:eastAsia="Malgun Gothic" w:cstheme="minorHAnsi"/>
                <w:szCs w:val="24"/>
                <w:lang w:eastAsia="ko-KR"/>
              </w:rPr>
            </w:rPrChange>
          </w:rPr>
          <w:t>/devices</w:t>
        </w:r>
      </w:ins>
    </w:p>
    <w:p w14:paraId="477E089F" w14:textId="4B8585B1" w:rsidR="005244AD" w:rsidRPr="00967451" w:rsidRDefault="005244AD">
      <w:pPr>
        <w:pStyle w:val="enumlev1"/>
        <w:numPr>
          <w:ilvl w:val="0"/>
          <w:numId w:val="1"/>
        </w:numPr>
        <w:spacing w:before="120" w:after="120"/>
        <w:textAlignment w:val="auto"/>
        <w:rPr>
          <w:ins w:id="238" w:author="Author" w:date="2025-03-13T16:16:00Z"/>
          <w:rFonts w:ascii="Calibri" w:hAnsi="Calibri" w:cs="Calibri"/>
          <w:szCs w:val="24"/>
          <w:rPrChange w:id="239" w:author="Nidup Gyeltshen" w:date="2025-09-22T14:38:00Z" w16du:dateUtc="2025-09-22T07:38:00Z">
            <w:rPr>
              <w:ins w:id="240" w:author="Author" w:date="2025-03-13T16:16:00Z"/>
              <w:rFonts w:cstheme="minorHAnsi"/>
              <w:szCs w:val="24"/>
            </w:rPr>
          </w:rPrChange>
        </w:rPr>
        <w:pPrChange w:id="241" w:author="Nidup Gyeltshen" w:date="2025-09-22T14:41:00Z" w16du:dateUtc="2025-09-22T07:41:00Z">
          <w:pPr>
            <w:pStyle w:val="enumlev1"/>
            <w:numPr>
              <w:numId w:val="1"/>
            </w:numPr>
            <w:spacing w:before="120" w:after="120"/>
            <w:ind w:left="720" w:hanging="360"/>
            <w:jc w:val="left"/>
            <w:textAlignment w:val="auto"/>
          </w:pPr>
        </w:pPrChange>
      </w:pPr>
      <w:ins w:id="242" w:author="Author" w:date="2025-03-13T16:16:00Z">
        <w:r w:rsidRPr="00967451">
          <w:rPr>
            <w:rFonts w:ascii="Calibri" w:eastAsia="Malgun Gothic" w:hAnsi="Calibri" w:cs="Calibri"/>
            <w:szCs w:val="24"/>
            <w:lang w:eastAsia="ko-KR"/>
            <w:rPrChange w:id="243" w:author="Nidup Gyeltshen" w:date="2025-09-22T14:38:00Z" w16du:dateUtc="2025-09-22T07:38:00Z">
              <w:rPr>
                <w:rFonts w:eastAsia="Malgun Gothic" w:cstheme="minorHAnsi"/>
                <w:szCs w:val="24"/>
                <w:lang w:eastAsia="ko-KR"/>
              </w:rPr>
            </w:rPrChange>
          </w:rPr>
          <w:t xml:space="preserve">Utilisation of </w:t>
        </w:r>
      </w:ins>
      <w:ins w:id="244" w:author="Author" w:date="2025-03-21T11:33:00Z">
        <w:r w:rsidRPr="00967451">
          <w:rPr>
            <w:rFonts w:ascii="Calibri" w:eastAsia="Malgun Gothic" w:hAnsi="Calibri" w:cs="Calibri"/>
            <w:szCs w:val="24"/>
            <w:lang w:eastAsia="ko-KR"/>
            <w:rPrChange w:id="245" w:author="Nidup Gyeltshen" w:date="2025-09-22T14:38:00Z" w16du:dateUtc="2025-09-22T07:38:00Z">
              <w:rPr>
                <w:rFonts w:eastAsia="Malgun Gothic" w:cstheme="minorHAnsi"/>
                <w:szCs w:val="24"/>
                <w:lang w:eastAsia="ko-KR"/>
              </w:rPr>
            </w:rPrChange>
          </w:rPr>
          <w:t xml:space="preserve">new </w:t>
        </w:r>
      </w:ins>
      <w:ins w:id="246" w:author="Forhadul Parvez" w:date="2025-09-18T09:46:00Z">
        <w:r w:rsidR="00C07142" w:rsidRPr="00967451">
          <w:rPr>
            <w:rFonts w:ascii="Calibri" w:eastAsia="Malgun Gothic" w:hAnsi="Calibri" w:cs="Calibri"/>
            <w:szCs w:val="24"/>
            <w:lang w:eastAsia="ko-KR"/>
            <w:rPrChange w:id="247" w:author="Nidup Gyeltshen" w:date="2025-09-22T14:38:00Z" w16du:dateUtc="2025-09-22T07:38:00Z">
              <w:rPr>
                <w:rFonts w:eastAsia="Malgun Gothic" w:cstheme="minorHAnsi"/>
                <w:szCs w:val="24"/>
                <w:lang w:eastAsia="ko-KR"/>
              </w:rPr>
            </w:rPrChange>
          </w:rPr>
          <w:t xml:space="preserve">and </w:t>
        </w:r>
      </w:ins>
      <w:ins w:id="248" w:author="Author" w:date="2025-03-13T16:16:00Z">
        <w:r w:rsidRPr="00967451">
          <w:rPr>
            <w:rFonts w:ascii="Calibri" w:eastAsia="Malgun Gothic" w:hAnsi="Calibri" w:cs="Calibri"/>
            <w:szCs w:val="24"/>
            <w:lang w:eastAsia="ko-KR"/>
            <w:rPrChange w:id="249" w:author="Nidup Gyeltshen" w:date="2025-09-22T14:38:00Z" w16du:dateUtc="2025-09-22T07:38:00Z">
              <w:rPr>
                <w:rFonts w:eastAsia="Malgun Gothic" w:cstheme="minorHAnsi"/>
                <w:szCs w:val="24"/>
                <w:lang w:eastAsia="ko-KR"/>
              </w:rPr>
            </w:rPrChange>
          </w:rPr>
          <w:t xml:space="preserve">emerging </w:t>
        </w:r>
      </w:ins>
      <w:ins w:id="250" w:author="Forhadul Parvez" w:date="2025-09-18T09:46:00Z">
        <w:r w:rsidR="00C07142" w:rsidRPr="00967451">
          <w:rPr>
            <w:rFonts w:ascii="Calibri" w:eastAsia="Malgun Gothic" w:hAnsi="Calibri" w:cs="Calibri"/>
            <w:szCs w:val="24"/>
            <w:lang w:eastAsia="ko-KR"/>
            <w:rPrChange w:id="251" w:author="Nidup Gyeltshen" w:date="2025-09-22T14:38:00Z" w16du:dateUtc="2025-09-22T07:38:00Z">
              <w:rPr>
                <w:rFonts w:eastAsia="Malgun Gothic" w:cstheme="minorHAnsi"/>
                <w:szCs w:val="24"/>
                <w:lang w:eastAsia="ko-KR"/>
              </w:rPr>
            </w:rPrChange>
          </w:rPr>
          <w:t>telecommunication/</w:t>
        </w:r>
      </w:ins>
      <w:ins w:id="252" w:author="Author" w:date="2025-03-21T11:33:00Z">
        <w:r w:rsidRPr="00967451">
          <w:rPr>
            <w:rFonts w:ascii="Calibri" w:eastAsia="Malgun Gothic" w:hAnsi="Calibri" w:cs="Calibri"/>
            <w:szCs w:val="24"/>
            <w:lang w:eastAsia="ko-KR"/>
            <w:rPrChange w:id="253" w:author="Nidup Gyeltshen" w:date="2025-09-22T14:38:00Z" w16du:dateUtc="2025-09-22T07:38:00Z">
              <w:rPr>
                <w:rFonts w:eastAsia="Malgun Gothic" w:cstheme="minorHAnsi"/>
                <w:szCs w:val="24"/>
                <w:lang w:eastAsia="ko-KR"/>
              </w:rPr>
            </w:rPrChange>
          </w:rPr>
          <w:t xml:space="preserve">ICT </w:t>
        </w:r>
      </w:ins>
      <w:ins w:id="254" w:author="Author" w:date="2025-03-13T16:16:00Z">
        <w:r w:rsidRPr="00967451">
          <w:rPr>
            <w:rFonts w:ascii="Calibri" w:eastAsia="Malgun Gothic" w:hAnsi="Calibri" w:cs="Calibri"/>
            <w:szCs w:val="24"/>
            <w:lang w:eastAsia="ko-KR"/>
            <w:rPrChange w:id="255" w:author="Nidup Gyeltshen" w:date="2025-09-22T14:38:00Z" w16du:dateUtc="2025-09-22T07:38:00Z">
              <w:rPr>
                <w:rFonts w:eastAsia="Malgun Gothic" w:cstheme="minorHAnsi"/>
                <w:szCs w:val="24"/>
                <w:lang w:eastAsia="ko-KR"/>
              </w:rPr>
            </w:rPrChange>
          </w:rPr>
          <w:t>technologies</w:t>
        </w:r>
      </w:ins>
      <w:ins w:id="256" w:author="Author" w:date="2025-03-21T11:23:00Z">
        <w:r w:rsidRPr="00967451">
          <w:rPr>
            <w:rFonts w:ascii="Calibri" w:eastAsia="Malgun Gothic" w:hAnsi="Calibri" w:cs="Calibri"/>
            <w:szCs w:val="24"/>
            <w:lang w:eastAsia="ko-KR"/>
            <w:rPrChange w:id="257" w:author="Nidup Gyeltshen" w:date="2025-09-22T14:38:00Z" w16du:dateUtc="2025-09-22T07:38:00Z">
              <w:rPr>
                <w:rFonts w:eastAsia="Malgun Gothic" w:cstheme="minorHAnsi"/>
                <w:szCs w:val="24"/>
                <w:lang w:eastAsia="ko-KR"/>
              </w:rPr>
            </w:rPrChange>
          </w:rPr>
          <w:t xml:space="preserve"> </w:t>
        </w:r>
      </w:ins>
    </w:p>
    <w:p w14:paraId="12736612" w14:textId="77777777" w:rsidR="008D3555" w:rsidRPr="00967451" w:rsidRDefault="008D3555" w:rsidP="005244AD">
      <w:pPr>
        <w:pStyle w:val="AnnexNo"/>
        <w:spacing w:before="120" w:after="120"/>
        <w:rPr>
          <w:ins w:id="258" w:author="Jongbong PARK" w:date="2025-09-18T21:34:00Z" w16du:dateUtc="2025-09-18T14:34:00Z"/>
          <w:rFonts w:ascii="Calibri" w:eastAsiaTheme="minorEastAsia" w:hAnsi="Calibri"/>
          <w:caps w:val="0"/>
          <w:sz w:val="24"/>
          <w:lang w:eastAsia="ko-KR"/>
          <w:rPrChange w:id="259" w:author="Nidup Gyeltshen" w:date="2025-09-22T14:38:00Z" w16du:dateUtc="2025-09-22T07:38:00Z">
            <w:rPr>
              <w:ins w:id="260" w:author="Jongbong PARK" w:date="2025-09-18T21:34:00Z" w16du:dateUtc="2025-09-18T14:34:00Z"/>
              <w:rFonts w:eastAsiaTheme="minorEastAsia" w:cstheme="minorHAnsi"/>
              <w:caps w:val="0"/>
              <w:szCs w:val="28"/>
              <w:lang w:eastAsia="ko-KR"/>
            </w:rPr>
          </w:rPrChange>
        </w:rPr>
      </w:pPr>
    </w:p>
    <w:p w14:paraId="491DA0FD" w14:textId="0BB3F966" w:rsidR="005244AD" w:rsidRPr="00967451" w:rsidRDefault="005244AD" w:rsidP="005244AD">
      <w:pPr>
        <w:pStyle w:val="AnnexNo"/>
        <w:spacing w:before="120" w:after="120"/>
        <w:rPr>
          <w:rFonts w:ascii="Calibri" w:hAnsi="Calibri"/>
          <w:sz w:val="24"/>
          <w:rPrChange w:id="261" w:author="Nidup Gyeltshen" w:date="2025-09-22T14:38:00Z" w16du:dateUtc="2025-09-22T07:38:00Z">
            <w:rPr>
              <w:rFonts w:cstheme="minorHAnsi"/>
              <w:szCs w:val="28"/>
            </w:rPr>
          </w:rPrChange>
        </w:rPr>
      </w:pPr>
      <w:r w:rsidRPr="00967451">
        <w:rPr>
          <w:rFonts w:ascii="Calibri" w:hAnsi="Calibri"/>
          <w:caps w:val="0"/>
          <w:sz w:val="24"/>
          <w:rPrChange w:id="262" w:author="Nidup Gyeltshen" w:date="2025-09-22T14:38:00Z" w16du:dateUtc="2025-09-22T07:38:00Z">
            <w:rPr>
              <w:rFonts w:cstheme="minorHAnsi"/>
              <w:caps w:val="0"/>
              <w:szCs w:val="28"/>
            </w:rPr>
          </w:rPrChange>
        </w:rPr>
        <w:t xml:space="preserve">Annex 2 </w:t>
      </w:r>
      <w:r w:rsidRPr="00967451">
        <w:rPr>
          <w:rFonts w:ascii="Calibri" w:eastAsia="Malgun Gothic" w:hAnsi="Calibri"/>
          <w:caps w:val="0"/>
          <w:sz w:val="24"/>
          <w:lang w:eastAsia="ko-KR"/>
          <w:rPrChange w:id="263" w:author="Nidup Gyeltshen" w:date="2025-09-22T14:38:00Z" w16du:dateUtc="2025-09-22T07:38:00Z">
            <w:rPr>
              <w:rFonts w:eastAsia="Malgun Gothic" w:cstheme="minorHAnsi"/>
              <w:caps w:val="0"/>
              <w:szCs w:val="28"/>
              <w:lang w:eastAsia="ko-KR"/>
            </w:rPr>
          </w:rPrChange>
        </w:rPr>
        <w:t>t</w:t>
      </w:r>
      <w:r w:rsidRPr="00967451">
        <w:rPr>
          <w:rFonts w:ascii="Calibri" w:hAnsi="Calibri"/>
          <w:caps w:val="0"/>
          <w:sz w:val="24"/>
          <w:rPrChange w:id="264" w:author="Nidup Gyeltshen" w:date="2025-09-22T14:38:00Z" w16du:dateUtc="2025-09-22T07:38:00Z">
            <w:rPr>
              <w:rFonts w:cstheme="minorHAnsi"/>
              <w:caps w:val="0"/>
              <w:szCs w:val="28"/>
            </w:rPr>
          </w:rPrChange>
        </w:rPr>
        <w:t xml:space="preserve">o Resolution 2 (Rev. </w:t>
      </w:r>
      <w:del w:id="265" w:author="Author" w:date="2024-12-20T09:51:00Z">
        <w:r w:rsidRPr="00967451">
          <w:rPr>
            <w:rFonts w:ascii="Calibri" w:hAnsi="Calibri"/>
            <w:caps w:val="0"/>
            <w:sz w:val="24"/>
            <w:rPrChange w:id="266" w:author="Nidup Gyeltshen" w:date="2025-09-22T14:38:00Z" w16du:dateUtc="2025-09-22T07:38:00Z">
              <w:rPr>
                <w:rFonts w:cstheme="minorHAnsi"/>
                <w:caps w:val="0"/>
                <w:szCs w:val="28"/>
              </w:rPr>
            </w:rPrChange>
          </w:rPr>
          <w:delText>Kigali, 2022</w:delText>
        </w:r>
      </w:del>
      <w:ins w:id="267" w:author="Author" w:date="2025-01-14T09:29:00Z">
        <w:r w:rsidRPr="00967451">
          <w:rPr>
            <w:rFonts w:ascii="Calibri" w:eastAsia="Malgun Gothic" w:hAnsi="Calibri"/>
            <w:caps w:val="0"/>
            <w:sz w:val="24"/>
            <w:lang w:eastAsia="ko-KR"/>
            <w:rPrChange w:id="268" w:author="Nidup Gyeltshen" w:date="2025-09-22T14:38:00Z" w16du:dateUtc="2025-09-22T07:38:00Z">
              <w:rPr>
                <w:rFonts w:eastAsia="Malgun Gothic" w:cstheme="minorHAnsi"/>
                <w:caps w:val="0"/>
                <w:szCs w:val="28"/>
                <w:lang w:eastAsia="ko-KR"/>
              </w:rPr>
            </w:rPrChange>
          </w:rPr>
          <w:t>B</w:t>
        </w:r>
      </w:ins>
      <w:ins w:id="269" w:author="Author" w:date="2025-01-14T09:28:00Z">
        <w:r w:rsidRPr="00967451">
          <w:rPr>
            <w:rFonts w:ascii="Calibri" w:eastAsia="Malgun Gothic" w:hAnsi="Calibri"/>
            <w:caps w:val="0"/>
            <w:sz w:val="24"/>
            <w:lang w:eastAsia="ko-KR"/>
            <w:rPrChange w:id="270" w:author="Nidup Gyeltshen" w:date="2025-09-22T14:38:00Z" w16du:dateUtc="2025-09-22T07:38:00Z">
              <w:rPr>
                <w:rFonts w:eastAsia="Malgun Gothic" w:cstheme="minorHAnsi"/>
                <w:caps w:val="0"/>
                <w:szCs w:val="28"/>
                <w:lang w:eastAsia="ko-KR"/>
              </w:rPr>
            </w:rPrChange>
          </w:rPr>
          <w:t>aku</w:t>
        </w:r>
      </w:ins>
      <w:ins w:id="271" w:author="Author" w:date="2024-12-20T09:51:00Z">
        <w:r w:rsidRPr="00967451">
          <w:rPr>
            <w:rFonts w:ascii="Calibri" w:hAnsi="Calibri"/>
            <w:caps w:val="0"/>
            <w:sz w:val="24"/>
            <w:rPrChange w:id="272" w:author="Nidup Gyeltshen" w:date="2025-09-22T14:38:00Z" w16du:dateUtc="2025-09-22T07:38:00Z">
              <w:rPr>
                <w:rFonts w:cstheme="minorHAnsi"/>
                <w:caps w:val="0"/>
                <w:szCs w:val="28"/>
              </w:rPr>
            </w:rPrChange>
          </w:rPr>
          <w:t>, 2025</w:t>
        </w:r>
      </w:ins>
      <w:r w:rsidRPr="00967451">
        <w:rPr>
          <w:rFonts w:ascii="Calibri" w:hAnsi="Calibri"/>
          <w:caps w:val="0"/>
          <w:sz w:val="24"/>
          <w:rPrChange w:id="273" w:author="Nidup Gyeltshen" w:date="2025-09-22T14:38:00Z" w16du:dateUtc="2025-09-22T07:38:00Z">
            <w:rPr>
              <w:rFonts w:cstheme="minorHAnsi"/>
              <w:caps w:val="0"/>
              <w:szCs w:val="28"/>
            </w:rPr>
          </w:rPrChange>
        </w:rPr>
        <w:t>)</w:t>
      </w:r>
    </w:p>
    <w:p w14:paraId="10B5F2F6" w14:textId="77777777" w:rsidR="005244AD" w:rsidRPr="00967451" w:rsidRDefault="005244AD" w:rsidP="005244AD">
      <w:pPr>
        <w:pStyle w:val="Annextitle"/>
        <w:spacing w:before="120" w:after="120"/>
        <w:rPr>
          <w:rFonts w:ascii="Calibri" w:hAnsi="Calibri" w:cs="Calibri"/>
          <w:sz w:val="24"/>
          <w:szCs w:val="24"/>
          <w:rPrChange w:id="274" w:author="Nidup Gyeltshen" w:date="2025-09-22T14:38:00Z" w16du:dateUtc="2025-09-22T07:38:00Z">
            <w:rPr>
              <w:rFonts w:cstheme="minorHAnsi"/>
              <w:szCs w:val="28"/>
            </w:rPr>
          </w:rPrChange>
        </w:rPr>
      </w:pPr>
      <w:bookmarkStart w:id="275" w:name="_Toc116636438"/>
      <w:r w:rsidRPr="00967451">
        <w:rPr>
          <w:rFonts w:ascii="Calibri" w:hAnsi="Calibri" w:cs="Calibri"/>
          <w:sz w:val="24"/>
          <w:szCs w:val="24"/>
          <w:rPrChange w:id="276" w:author="Nidup Gyeltshen" w:date="2025-09-22T14:38:00Z" w16du:dateUtc="2025-09-22T07:38:00Z">
            <w:rPr>
              <w:rFonts w:cstheme="minorHAnsi"/>
              <w:szCs w:val="28"/>
            </w:rPr>
          </w:rPrChange>
        </w:rPr>
        <w:t>Questions assigned by the World Telecommunication Development Conference to the ITU</w:t>
      </w:r>
      <w:r w:rsidRPr="00967451">
        <w:rPr>
          <w:rFonts w:ascii="Cambria Math" w:hAnsi="Cambria Math" w:cs="Cambria Math"/>
          <w:sz w:val="24"/>
          <w:szCs w:val="24"/>
          <w:rPrChange w:id="277" w:author="Nidup Gyeltshen" w:date="2025-09-22T14:38:00Z" w16du:dateUtc="2025-09-22T07:38:00Z">
            <w:rPr>
              <w:rFonts w:cstheme="minorHAnsi"/>
              <w:szCs w:val="28"/>
            </w:rPr>
          </w:rPrChange>
        </w:rPr>
        <w:t>‑</w:t>
      </w:r>
      <w:r w:rsidRPr="00967451">
        <w:rPr>
          <w:rFonts w:ascii="Calibri" w:hAnsi="Calibri" w:cs="Calibri"/>
          <w:sz w:val="24"/>
          <w:szCs w:val="24"/>
          <w:rPrChange w:id="278" w:author="Nidup Gyeltshen" w:date="2025-09-22T14:38:00Z" w16du:dateUtc="2025-09-22T07:38:00Z">
            <w:rPr>
              <w:rFonts w:cstheme="minorHAnsi"/>
              <w:szCs w:val="28"/>
            </w:rPr>
          </w:rPrChange>
        </w:rPr>
        <w:t>D study groups</w:t>
      </w:r>
      <w:bookmarkEnd w:id="275"/>
    </w:p>
    <w:p w14:paraId="2F36942C" w14:textId="77777777" w:rsidR="005244AD" w:rsidRPr="00967451" w:rsidRDefault="005244AD" w:rsidP="005244AD">
      <w:pPr>
        <w:pStyle w:val="Heading1"/>
        <w:spacing w:before="120" w:after="120"/>
        <w:rPr>
          <w:rFonts w:ascii="Calibri" w:hAnsi="Calibri" w:cs="Calibri"/>
          <w:b/>
          <w:bCs/>
          <w:sz w:val="24"/>
          <w:szCs w:val="24"/>
          <w:rPrChange w:id="279" w:author="Nidup Gyeltshen" w:date="2025-09-22T14:38:00Z" w16du:dateUtc="2025-09-22T07:38:00Z">
            <w:rPr>
              <w:rFonts w:cstheme="minorHAnsi"/>
              <w:b/>
              <w:bCs/>
              <w:sz w:val="28"/>
              <w:szCs w:val="28"/>
            </w:rPr>
          </w:rPrChange>
        </w:rPr>
      </w:pPr>
      <w:bookmarkStart w:id="280" w:name="_Toc116556645"/>
      <w:bookmarkStart w:id="281" w:name="_Toc116557198"/>
      <w:bookmarkStart w:id="282" w:name="_Toc116636439"/>
      <w:r w:rsidRPr="00967451">
        <w:rPr>
          <w:rFonts w:ascii="Calibri" w:hAnsi="Calibri" w:cs="Calibri"/>
          <w:b/>
          <w:bCs/>
          <w:sz w:val="24"/>
          <w:szCs w:val="24"/>
          <w:rPrChange w:id="283" w:author="Nidup Gyeltshen" w:date="2025-09-22T14:38:00Z" w16du:dateUtc="2025-09-22T07:38:00Z">
            <w:rPr>
              <w:rFonts w:cstheme="minorHAnsi"/>
              <w:b/>
              <w:bCs/>
              <w:sz w:val="28"/>
              <w:szCs w:val="28"/>
            </w:rPr>
          </w:rPrChange>
        </w:rPr>
        <w:t xml:space="preserve">Study Group </w:t>
      </w:r>
      <w:bookmarkEnd w:id="280"/>
      <w:bookmarkEnd w:id="281"/>
      <w:bookmarkEnd w:id="282"/>
      <w:r w:rsidRPr="00967451">
        <w:rPr>
          <w:rFonts w:ascii="Calibri" w:hAnsi="Calibri" w:cs="Calibri"/>
          <w:b/>
          <w:bCs/>
          <w:sz w:val="24"/>
          <w:szCs w:val="24"/>
          <w:rPrChange w:id="284" w:author="Nidup Gyeltshen" w:date="2025-09-22T14:38:00Z" w16du:dateUtc="2025-09-22T07:38:00Z">
            <w:rPr>
              <w:rFonts w:cstheme="minorHAnsi"/>
              <w:b/>
              <w:bCs/>
              <w:sz w:val="28"/>
              <w:szCs w:val="28"/>
            </w:rPr>
          </w:rPrChange>
        </w:rPr>
        <w:t xml:space="preserve">1 </w:t>
      </w:r>
    </w:p>
    <w:p w14:paraId="5BDF166D" w14:textId="5AE926B9" w:rsidR="005244AD" w:rsidRPr="00967451" w:rsidRDefault="005244AD">
      <w:pPr>
        <w:jc w:val="both"/>
        <w:rPr>
          <w:rFonts w:ascii="Calibri" w:hAnsi="Calibri" w:cs="Calibri"/>
        </w:rPr>
        <w:pPrChange w:id="285" w:author="Nidup Gyeltshen" w:date="2025-09-22T14:41:00Z" w16du:dateUtc="2025-09-22T07:41:00Z">
          <w:pPr/>
        </w:pPrChange>
      </w:pPr>
      <w:r w:rsidRPr="00967451">
        <w:rPr>
          <w:rFonts w:ascii="Calibri" w:hAnsi="Calibri" w:cs="Calibri"/>
          <w:b/>
          <w:rPrChange w:id="286" w:author="Nidup Gyeltshen" w:date="2025-09-22T14:38:00Z" w16du:dateUtc="2025-09-22T07:38:00Z">
            <w:rPr>
              <w:rFonts w:cstheme="minorHAnsi"/>
              <w:b/>
            </w:rPr>
          </w:rPrChange>
        </w:rPr>
        <w:t xml:space="preserve">Question </w:t>
      </w:r>
      <w:ins w:id="287" w:author="Author" w:date="2025-09-03T13:15:00Z">
        <w:r w:rsidRPr="00967451">
          <w:rPr>
            <w:rFonts w:ascii="Calibri" w:hAnsi="Calibri" w:cs="Calibri"/>
            <w:b/>
            <w:lang w:eastAsia="ko-KR"/>
            <w:rPrChange w:id="288" w:author="Nidup Gyeltshen" w:date="2025-09-22T14:38:00Z" w16du:dateUtc="2025-09-22T07:38:00Z">
              <w:rPr>
                <w:rFonts w:cstheme="minorHAnsi"/>
                <w:b/>
                <w:lang w:eastAsia="ko-KR"/>
              </w:rPr>
            </w:rPrChange>
          </w:rPr>
          <w:t>A</w:t>
        </w:r>
      </w:ins>
      <w:del w:id="289" w:author="Author" w:date="2025-09-03T13:14:00Z">
        <w:r w:rsidRPr="00967451">
          <w:rPr>
            <w:rFonts w:ascii="Calibri" w:eastAsia="Batang" w:hAnsi="Calibri" w:cs="Calibri"/>
            <w:b/>
            <w:lang w:val="en-GB"/>
          </w:rPr>
          <w:delText>1</w:delText>
        </w:r>
      </w:del>
      <w:r w:rsidRPr="00967451">
        <w:rPr>
          <w:rFonts w:ascii="Calibri" w:eastAsia="Batang" w:hAnsi="Calibri" w:cs="Calibri"/>
          <w:b/>
          <w:lang w:val="en-GB"/>
        </w:rPr>
        <w:t>/1</w:t>
      </w:r>
      <w:r w:rsidRPr="00967451">
        <w:rPr>
          <w:rFonts w:ascii="Calibri" w:hAnsi="Calibri" w:cs="Calibri"/>
        </w:rPr>
        <w:t xml:space="preserve">: </w:t>
      </w:r>
      <w:del w:id="290" w:author="Author" w:date="2025-09-03T13:16:00Z">
        <w:r w:rsidRPr="00967451">
          <w:rPr>
            <w:rFonts w:ascii="Calibri" w:eastAsia="Batang" w:hAnsi="Calibri" w:cs="Calibri"/>
            <w:lang w:val="en-GB"/>
          </w:rPr>
          <w:delText>Strategies and</w:delText>
        </w:r>
      </w:del>
      <w:r w:rsidRPr="00967451">
        <w:rPr>
          <w:rFonts w:ascii="Calibri" w:eastAsia="Batang" w:hAnsi="Calibri" w:cs="Calibri"/>
          <w:lang w:val="en-GB"/>
        </w:rPr>
        <w:t xml:space="preserve"> </w:t>
      </w:r>
      <w:ins w:id="291" w:author="Author" w:date="2025-09-03T13:16:00Z">
        <w:r w:rsidRPr="00967451">
          <w:rPr>
            <w:rFonts w:ascii="Calibri" w:eastAsia="Batang" w:hAnsi="Calibri" w:cs="Calibri"/>
            <w:lang w:val="en-GB" w:eastAsia="ko-KR"/>
          </w:rPr>
          <w:t xml:space="preserve">Enabling </w:t>
        </w:r>
      </w:ins>
      <w:r w:rsidRPr="00967451">
        <w:rPr>
          <w:rFonts w:ascii="Calibri" w:eastAsia="Batang" w:hAnsi="Calibri" w:cs="Calibri"/>
          <w:lang w:val="en-GB"/>
        </w:rPr>
        <w:t xml:space="preserve">policies </w:t>
      </w:r>
      <w:ins w:id="292" w:author="Author" w:date="2025-09-03T13:16:00Z">
        <w:r w:rsidRPr="00967451">
          <w:rPr>
            <w:rFonts w:ascii="Calibri" w:eastAsia="Batang" w:hAnsi="Calibri" w:cs="Calibri"/>
            <w:lang w:val="en-GB" w:eastAsia="ko-KR"/>
          </w:rPr>
          <w:t>and regulations to extend connectivity</w:t>
        </w:r>
      </w:ins>
      <w:ins w:id="293" w:author="Forhadul Parvez" w:date="2025-09-18T09:57:00Z">
        <w:r w:rsidR="00D8652A" w:rsidRPr="00967451">
          <w:rPr>
            <w:rFonts w:ascii="Calibri" w:eastAsia="Batang" w:hAnsi="Calibri" w:cs="Calibri"/>
            <w:lang w:val="en-GB" w:eastAsia="ko-KR"/>
          </w:rPr>
          <w:t xml:space="preserve"> </w:t>
        </w:r>
      </w:ins>
      <w:del w:id="294" w:author="Author" w:date="2025-09-03T13:16:00Z">
        <w:r w:rsidRPr="00967451">
          <w:rPr>
            <w:rFonts w:ascii="Calibri" w:eastAsia="Batang" w:hAnsi="Calibri" w:cs="Calibri"/>
            <w:lang w:val="en-GB"/>
          </w:rPr>
          <w:delText>for the deployment of</w:delText>
        </w:r>
      </w:del>
      <w:ins w:id="295" w:author="Author" w:date="2025-09-03T13:16:00Z">
        <w:r w:rsidRPr="00967451">
          <w:rPr>
            <w:rFonts w:ascii="Calibri" w:eastAsia="Batang" w:hAnsi="Calibri" w:cs="Calibri"/>
            <w:lang w:val="en-GB" w:eastAsia="ko-KR"/>
          </w:rPr>
          <w:t>including</w:t>
        </w:r>
      </w:ins>
      <w:r w:rsidRPr="00967451">
        <w:rPr>
          <w:rFonts w:ascii="Calibri" w:eastAsia="Batang" w:hAnsi="Calibri" w:cs="Calibri"/>
          <w:lang w:val="en-GB"/>
        </w:rPr>
        <w:t xml:space="preserve"> broadband</w:t>
      </w:r>
      <w:ins w:id="296" w:author="Author" w:date="2025-09-03T13:17:00Z">
        <w:r w:rsidRPr="00967451">
          <w:rPr>
            <w:rFonts w:ascii="Calibri" w:eastAsia="Batang" w:hAnsi="Calibri" w:cs="Calibri"/>
            <w:lang w:val="en-GB" w:eastAsia="ko-KR"/>
          </w:rPr>
          <w:t xml:space="preserve"> everywhere with focus on rural and remote areas</w:t>
        </w:r>
      </w:ins>
      <w:del w:id="297" w:author="Author" w:date="2025-09-03T13:17:00Z">
        <w:r w:rsidRPr="00967451">
          <w:rPr>
            <w:rFonts w:ascii="Calibri" w:eastAsia="Batang" w:hAnsi="Calibri" w:cs="Calibri"/>
            <w:lang w:val="en-GB"/>
          </w:rPr>
          <w:delText xml:space="preserve"> in developing</w:delText>
        </w:r>
      </w:del>
      <w:r w:rsidRPr="00967451">
        <w:rPr>
          <w:rFonts w:ascii="Calibri" w:eastAsia="Batang" w:hAnsi="Calibri" w:cs="Calibri"/>
          <w:lang w:val="en-GB"/>
        </w:rPr>
        <w:t xml:space="preserve"> </w:t>
      </w:r>
      <w:del w:id="298" w:author="Author" w:date="2025-09-03T13:22:00Z">
        <w:r w:rsidRPr="00967451">
          <w:rPr>
            <w:rFonts w:ascii="Calibri" w:eastAsia="Batang" w:hAnsi="Calibri" w:cs="Calibri"/>
            <w:lang w:val="en-GB"/>
          </w:rPr>
          <w:delText>countries</w:delText>
        </w:r>
        <w:r w:rsidRPr="00967451">
          <w:rPr>
            <w:rStyle w:val="FootnoteReference"/>
            <w:rFonts w:ascii="Calibri" w:hAnsi="Calibri" w:cs="Calibri"/>
            <w:sz w:val="24"/>
            <w:rPrChange w:id="299" w:author="Nidup Gyeltshen" w:date="2025-09-22T14:38:00Z" w16du:dateUtc="2025-09-22T07:38:00Z">
              <w:rPr>
                <w:rStyle w:val="FootnoteReference"/>
                <w:rFonts w:ascii="Calibri" w:hAnsi="Calibri" w:cs="Calibri"/>
              </w:rPr>
            </w:rPrChange>
          </w:rPr>
          <w:footnoteReference w:id="3"/>
        </w:r>
      </w:del>
      <w:r w:rsidRPr="00967451">
        <w:rPr>
          <w:rFonts w:ascii="Calibri" w:hAnsi="Calibri" w:cs="Calibri"/>
        </w:rPr>
        <w:t xml:space="preserve"> </w:t>
      </w:r>
    </w:p>
    <w:p w14:paraId="186C4784" w14:textId="77777777" w:rsidR="005244AD" w:rsidRPr="00967451" w:rsidRDefault="005244AD">
      <w:pPr>
        <w:jc w:val="both"/>
        <w:rPr>
          <w:rFonts w:ascii="Calibri" w:hAnsi="Calibri" w:cs="Calibri"/>
        </w:rPr>
        <w:pPrChange w:id="303" w:author="Nidup Gyeltshen" w:date="2025-09-22T14:41:00Z" w16du:dateUtc="2025-09-22T07:41:00Z">
          <w:pPr/>
        </w:pPrChange>
      </w:pPr>
      <w:r w:rsidRPr="00967451">
        <w:rPr>
          <w:rFonts w:ascii="Calibri" w:eastAsia="Batang" w:hAnsi="Calibri" w:cs="Calibri"/>
          <w:b/>
          <w:lang w:val="en-GB"/>
        </w:rPr>
        <w:t>Question 2/1</w:t>
      </w:r>
      <w:r w:rsidRPr="00967451">
        <w:rPr>
          <w:rFonts w:ascii="Calibri" w:hAnsi="Calibri" w:cs="Calibri"/>
        </w:rPr>
        <w:t xml:space="preserve">: </w:t>
      </w:r>
      <w:ins w:id="304" w:author="Author" w:date="2025-09-03T13:23:00Z">
        <w:r w:rsidRPr="00967451">
          <w:rPr>
            <w:rFonts w:ascii="Calibri" w:hAnsi="Calibri" w:cs="Calibri"/>
            <w:lang w:eastAsia="ko-KR"/>
          </w:rPr>
          <w:t xml:space="preserve">Enabling </w:t>
        </w:r>
      </w:ins>
      <w:del w:id="305" w:author="Author" w:date="2025-09-03T13:23:00Z">
        <w:r w:rsidRPr="00967451">
          <w:rPr>
            <w:rFonts w:ascii="Calibri" w:hAnsi="Calibri" w:cs="Calibri"/>
          </w:rPr>
          <w:delText>Strategies,</w:delText>
        </w:r>
      </w:del>
      <w:r w:rsidRPr="00967451">
        <w:rPr>
          <w:rFonts w:ascii="Calibri" w:hAnsi="Calibri" w:cs="Calibri"/>
        </w:rPr>
        <w:t xml:space="preserve"> policies</w:t>
      </w:r>
      <w:del w:id="306" w:author="Author" w:date="2025-09-03T13:24:00Z">
        <w:r w:rsidRPr="00967451">
          <w:rPr>
            <w:rFonts w:ascii="Calibri" w:hAnsi="Calibri" w:cs="Calibri"/>
          </w:rPr>
          <w:delText>,</w:delText>
        </w:r>
      </w:del>
      <w:r w:rsidRPr="00967451">
        <w:rPr>
          <w:rFonts w:ascii="Calibri" w:hAnsi="Calibri" w:cs="Calibri"/>
        </w:rPr>
        <w:t xml:space="preserve"> </w:t>
      </w:r>
      <w:ins w:id="307" w:author="Author" w:date="2025-09-03T13:24:00Z">
        <w:r w:rsidRPr="00967451">
          <w:rPr>
            <w:rFonts w:ascii="Calibri" w:hAnsi="Calibri" w:cs="Calibri"/>
            <w:lang w:eastAsia="ko-KR"/>
          </w:rPr>
          <w:t xml:space="preserve">and </w:t>
        </w:r>
      </w:ins>
      <w:r w:rsidRPr="00967451">
        <w:rPr>
          <w:rFonts w:ascii="Calibri" w:hAnsi="Calibri" w:cs="Calibri"/>
        </w:rPr>
        <w:t xml:space="preserve">regulations </w:t>
      </w:r>
      <w:del w:id="308" w:author="Author" w:date="2025-09-03T13:24:00Z">
        <w:r w:rsidRPr="00967451">
          <w:rPr>
            <w:rFonts w:ascii="Calibri" w:hAnsi="Calibri" w:cs="Calibri"/>
          </w:rPr>
          <w:delText>and methods of migration to and</w:delText>
        </w:r>
      </w:del>
      <w:ins w:id="309" w:author="Author" w:date="2025-09-03T13:24:00Z">
        <w:r w:rsidRPr="00967451">
          <w:rPr>
            <w:rFonts w:ascii="Calibri" w:hAnsi="Calibri" w:cs="Calibri"/>
            <w:lang w:eastAsia="ko-KR"/>
          </w:rPr>
          <w:t xml:space="preserve"> for</w:t>
        </w:r>
      </w:ins>
      <w:r w:rsidRPr="00967451">
        <w:rPr>
          <w:rFonts w:ascii="Calibri" w:hAnsi="Calibri" w:cs="Calibri"/>
        </w:rPr>
        <w:t xml:space="preserve"> adopti</w:t>
      </w:r>
      <w:del w:id="310" w:author="Author" w:date="2025-09-03T13:24:00Z">
        <w:r w:rsidRPr="00967451">
          <w:rPr>
            <w:rFonts w:ascii="Calibri" w:hAnsi="Calibri" w:cs="Calibri"/>
          </w:rPr>
          <w:delText>o</w:delText>
        </w:r>
      </w:del>
      <w:r w:rsidRPr="00967451">
        <w:rPr>
          <w:rFonts w:ascii="Calibri" w:hAnsi="Calibri" w:cs="Calibri"/>
        </w:rPr>
        <w:t>n</w:t>
      </w:r>
      <w:ins w:id="311" w:author="Author" w:date="2025-09-03T13:24:00Z">
        <w:r w:rsidRPr="00967451">
          <w:rPr>
            <w:rFonts w:ascii="Calibri" w:hAnsi="Calibri" w:cs="Calibri"/>
            <w:lang w:eastAsia="ko-KR"/>
          </w:rPr>
          <w:t>g</w:t>
        </w:r>
      </w:ins>
      <w:r w:rsidRPr="00967451">
        <w:rPr>
          <w:rFonts w:ascii="Calibri" w:hAnsi="Calibri" w:cs="Calibri"/>
        </w:rPr>
        <w:t xml:space="preserve"> of digital technologies for </w:t>
      </w:r>
      <w:ins w:id="312" w:author="Author" w:date="2025-09-03T13:25:00Z">
        <w:r w:rsidRPr="00967451">
          <w:rPr>
            <w:rFonts w:ascii="Calibri" w:hAnsi="Calibri" w:cs="Calibri"/>
            <w:lang w:eastAsia="ko-KR"/>
          </w:rPr>
          <w:t xml:space="preserve">content distribution and </w:t>
        </w:r>
      </w:ins>
      <w:r w:rsidRPr="00967451">
        <w:rPr>
          <w:rFonts w:ascii="Calibri" w:hAnsi="Calibri" w:cs="Calibri"/>
        </w:rPr>
        <w:t>broadcasting</w:t>
      </w:r>
      <w:del w:id="313" w:author="Author" w:date="2025-09-03T13:25:00Z">
        <w:r w:rsidRPr="00967451">
          <w:rPr>
            <w:rFonts w:ascii="Calibri" w:hAnsi="Calibri" w:cs="Calibri"/>
          </w:rPr>
          <w:delText>, including to provide new services for various environments</w:delText>
        </w:r>
      </w:del>
      <w:r w:rsidRPr="00967451">
        <w:rPr>
          <w:rFonts w:ascii="Calibri" w:hAnsi="Calibri" w:cs="Calibri"/>
        </w:rPr>
        <w:t xml:space="preserve"> </w:t>
      </w:r>
    </w:p>
    <w:p w14:paraId="0D00465B" w14:textId="77777777" w:rsidR="005244AD" w:rsidRPr="00967451" w:rsidRDefault="005244AD">
      <w:pPr>
        <w:jc w:val="both"/>
        <w:rPr>
          <w:rFonts w:ascii="Calibri" w:hAnsi="Calibri" w:cs="Calibri"/>
        </w:rPr>
        <w:pPrChange w:id="314" w:author="Nidup Gyeltshen" w:date="2025-09-22T14:41:00Z" w16du:dateUtc="2025-09-22T07:41:00Z">
          <w:pPr/>
        </w:pPrChange>
      </w:pPr>
      <w:r w:rsidRPr="00967451">
        <w:rPr>
          <w:rFonts w:ascii="Calibri" w:eastAsia="Batang" w:hAnsi="Calibri" w:cs="Calibri"/>
          <w:b/>
          <w:lang w:val="en-GB"/>
        </w:rPr>
        <w:t>Question 3/1</w:t>
      </w:r>
      <w:r w:rsidRPr="00967451">
        <w:rPr>
          <w:rFonts w:ascii="Calibri" w:hAnsi="Calibri" w:cs="Calibri"/>
        </w:rPr>
        <w:t xml:space="preserve">: The use of telecommunications/ICTs for disaster risk reduction and management </w:t>
      </w:r>
    </w:p>
    <w:p w14:paraId="5E97DBC3" w14:textId="77777777" w:rsidR="005244AD" w:rsidRPr="00967451" w:rsidRDefault="005244AD">
      <w:pPr>
        <w:jc w:val="both"/>
        <w:rPr>
          <w:rFonts w:ascii="Calibri" w:hAnsi="Calibri" w:cs="Calibri"/>
        </w:rPr>
        <w:pPrChange w:id="315" w:author="Nidup Gyeltshen" w:date="2025-09-22T14:41:00Z" w16du:dateUtc="2025-09-22T07:41:00Z">
          <w:pPr/>
        </w:pPrChange>
      </w:pPr>
      <w:r w:rsidRPr="00967451">
        <w:rPr>
          <w:rFonts w:ascii="Calibri" w:eastAsia="Batang" w:hAnsi="Calibri" w:cs="Calibri"/>
          <w:b/>
          <w:lang w:val="en-GB"/>
        </w:rPr>
        <w:t>Question 4/1</w:t>
      </w:r>
      <w:r w:rsidRPr="00967451">
        <w:rPr>
          <w:rFonts w:ascii="Calibri" w:hAnsi="Calibri" w:cs="Calibri"/>
        </w:rPr>
        <w:t xml:space="preserve">: Economic aspects of national telecommunications/ICTs </w:t>
      </w:r>
    </w:p>
    <w:p w14:paraId="02D6A55B" w14:textId="77777777" w:rsidR="005244AD" w:rsidRPr="00967451" w:rsidRDefault="005244AD">
      <w:pPr>
        <w:jc w:val="both"/>
        <w:rPr>
          <w:rFonts w:ascii="Calibri" w:hAnsi="Calibri" w:cs="Calibri"/>
        </w:rPr>
        <w:pPrChange w:id="316" w:author="Nidup Gyeltshen" w:date="2025-09-22T14:41:00Z" w16du:dateUtc="2025-09-22T07:41:00Z">
          <w:pPr/>
        </w:pPrChange>
      </w:pPr>
      <w:del w:id="317" w:author="Author" w:date="2025-09-03T13:25:00Z">
        <w:r w:rsidRPr="00967451">
          <w:rPr>
            <w:rFonts w:ascii="Calibri" w:eastAsia="Batang" w:hAnsi="Calibri" w:cs="Calibri"/>
            <w:b/>
            <w:lang w:val="en-GB"/>
          </w:rPr>
          <w:delText>Question 5/1</w:delText>
        </w:r>
        <w:r w:rsidRPr="00967451">
          <w:rPr>
            <w:rFonts w:ascii="Calibri" w:hAnsi="Calibri" w:cs="Calibri"/>
          </w:rPr>
          <w:delText>: Telecommunications/ICTs for rural and remote areas</w:delText>
        </w:r>
      </w:del>
      <w:r w:rsidRPr="00967451">
        <w:rPr>
          <w:rFonts w:ascii="Calibri" w:hAnsi="Calibri" w:cs="Calibri"/>
        </w:rPr>
        <w:t xml:space="preserve"> </w:t>
      </w:r>
    </w:p>
    <w:p w14:paraId="7F923B8B" w14:textId="51C6D21F" w:rsidR="005244AD" w:rsidRPr="00967451" w:rsidRDefault="005244AD">
      <w:pPr>
        <w:jc w:val="both"/>
        <w:rPr>
          <w:rFonts w:ascii="Calibri" w:hAnsi="Calibri" w:cs="Calibri"/>
        </w:rPr>
        <w:pPrChange w:id="318" w:author="Nidup Gyeltshen" w:date="2025-09-22T14:41:00Z" w16du:dateUtc="2025-09-22T07:41:00Z">
          <w:pPr/>
        </w:pPrChange>
      </w:pPr>
      <w:r w:rsidRPr="00967451">
        <w:rPr>
          <w:rFonts w:ascii="Calibri" w:eastAsia="Batang" w:hAnsi="Calibri" w:cs="Calibri"/>
          <w:b/>
          <w:lang w:val="en-GB"/>
        </w:rPr>
        <w:t xml:space="preserve">Question </w:t>
      </w:r>
      <w:ins w:id="319" w:author="Author" w:date="2025-09-03T13:25:00Z">
        <w:r w:rsidRPr="00967451">
          <w:rPr>
            <w:rFonts w:ascii="Calibri" w:eastAsia="Batang" w:hAnsi="Calibri" w:cs="Calibri"/>
            <w:b/>
            <w:lang w:val="en-GB" w:eastAsia="ko-KR"/>
          </w:rPr>
          <w:t>B</w:t>
        </w:r>
      </w:ins>
      <w:del w:id="320" w:author="Author" w:date="2025-09-03T13:25:00Z">
        <w:r w:rsidRPr="00967451">
          <w:rPr>
            <w:rFonts w:ascii="Calibri" w:eastAsia="Batang" w:hAnsi="Calibri" w:cs="Calibri"/>
            <w:b/>
            <w:lang w:val="en-GB"/>
          </w:rPr>
          <w:delText>6</w:delText>
        </w:r>
      </w:del>
      <w:r w:rsidRPr="00967451">
        <w:rPr>
          <w:rFonts w:ascii="Calibri" w:eastAsia="Batang" w:hAnsi="Calibri" w:cs="Calibri"/>
          <w:b/>
          <w:lang w:val="en-GB"/>
        </w:rPr>
        <w:t>/1</w:t>
      </w:r>
      <w:r w:rsidRPr="00967451">
        <w:rPr>
          <w:rFonts w:ascii="Calibri" w:hAnsi="Calibri" w:cs="Calibri"/>
        </w:rPr>
        <w:t xml:space="preserve">: Consumer </w:t>
      </w:r>
      <w:del w:id="321" w:author="Author" w:date="2025-09-03T13:26:00Z">
        <w:r w:rsidRPr="00967451">
          <w:rPr>
            <w:rFonts w:ascii="Calibri" w:hAnsi="Calibri" w:cs="Calibri"/>
          </w:rPr>
          <w:delText xml:space="preserve">information, </w:delText>
        </w:r>
      </w:del>
      <w:r w:rsidRPr="00967451">
        <w:rPr>
          <w:rFonts w:ascii="Calibri" w:hAnsi="Calibri" w:cs="Calibri"/>
        </w:rPr>
        <w:t>protection</w:t>
      </w:r>
      <w:ins w:id="322" w:author="Author" w:date="2025-09-03T13:26:00Z">
        <w:r w:rsidRPr="00967451">
          <w:rPr>
            <w:rFonts w:ascii="Calibri" w:hAnsi="Calibri" w:cs="Calibri"/>
            <w:lang w:eastAsia="ko-KR"/>
          </w:rPr>
          <w:t>,</w:t>
        </w:r>
      </w:ins>
      <w:r w:rsidRPr="00967451">
        <w:rPr>
          <w:rFonts w:ascii="Calibri" w:hAnsi="Calibri" w:cs="Calibri"/>
        </w:rPr>
        <w:t xml:space="preserve"> and</w:t>
      </w:r>
      <w:ins w:id="323" w:author="Author" w:date="2025-09-03T13:26:00Z">
        <w:r w:rsidRPr="00967451">
          <w:rPr>
            <w:rFonts w:ascii="Calibri" w:hAnsi="Calibri" w:cs="Calibri"/>
            <w:lang w:eastAsia="ko-KR"/>
          </w:rPr>
          <w:t xml:space="preserve"> </w:t>
        </w:r>
      </w:ins>
      <w:ins w:id="324" w:author="Forhadul Parvez" w:date="2025-09-18T09:49:00Z">
        <w:r w:rsidR="00E623C5" w:rsidRPr="00967451">
          <w:rPr>
            <w:rFonts w:ascii="Calibri" w:hAnsi="Calibri" w:cs="Calibri"/>
            <w:lang w:eastAsia="ko-KR"/>
          </w:rPr>
          <w:t xml:space="preserve">universal and </w:t>
        </w:r>
      </w:ins>
      <w:ins w:id="325" w:author="Author" w:date="2025-09-03T13:26:00Z">
        <w:r w:rsidRPr="00967451">
          <w:rPr>
            <w:rFonts w:ascii="Calibri" w:hAnsi="Calibri" w:cs="Calibri"/>
            <w:lang w:eastAsia="ko-KR"/>
          </w:rPr>
          <w:t>meaningful accessibility</w:t>
        </w:r>
      </w:ins>
      <w:ins w:id="326" w:author="Author" w:date="2025-09-03T13:27:00Z">
        <w:r w:rsidRPr="00967451">
          <w:rPr>
            <w:rFonts w:ascii="Calibri" w:hAnsi="Calibri" w:cs="Calibri"/>
            <w:lang w:eastAsia="ko-KR"/>
          </w:rPr>
          <w:t>.</w:t>
        </w:r>
      </w:ins>
      <w:del w:id="327" w:author="Author" w:date="2025-09-03T13:26:00Z">
        <w:r w:rsidRPr="00967451">
          <w:rPr>
            <w:rFonts w:ascii="Calibri" w:hAnsi="Calibri" w:cs="Calibri"/>
          </w:rPr>
          <w:delText xml:space="preserve"> rights</w:delText>
        </w:r>
      </w:del>
      <w:ins w:id="328" w:author="Author" w:date="2025-09-03T13:26:00Z">
        <w:r w:rsidRPr="00967451">
          <w:rPr>
            <w:rFonts w:ascii="Calibri" w:hAnsi="Calibri" w:cs="Calibri"/>
            <w:lang w:eastAsia="ko-KR"/>
          </w:rPr>
          <w:t>(merged previous Q6/1 with previous Q7/1)</w:t>
        </w:r>
      </w:ins>
      <w:r w:rsidRPr="00967451">
        <w:rPr>
          <w:rFonts w:ascii="Calibri" w:hAnsi="Calibri" w:cs="Calibri"/>
        </w:rPr>
        <w:t xml:space="preserve"> </w:t>
      </w:r>
    </w:p>
    <w:p w14:paraId="28033923" w14:textId="77777777" w:rsidR="005244AD" w:rsidRPr="00967451" w:rsidRDefault="005244AD">
      <w:pPr>
        <w:pStyle w:val="enumlev1"/>
        <w:tabs>
          <w:tab w:val="clear" w:pos="1134"/>
        </w:tabs>
        <w:spacing w:before="120" w:after="120"/>
        <w:ind w:left="0" w:firstLine="0"/>
        <w:rPr>
          <w:rFonts w:ascii="Calibri" w:eastAsia="Aptos" w:hAnsi="Calibri" w:cs="Calibri"/>
          <w:szCs w:val="24"/>
          <w:rPrChange w:id="329" w:author="Nidup Gyeltshen" w:date="2025-09-22T14:38:00Z" w16du:dateUtc="2025-09-22T07:38:00Z">
            <w:rPr>
              <w:rFonts w:eastAsia="Aptos" w:cstheme="minorHAnsi"/>
              <w:szCs w:val="24"/>
            </w:rPr>
          </w:rPrChange>
        </w:rPr>
        <w:pPrChange w:id="330" w:author="Nidup Gyeltshen" w:date="2025-09-22T14:41:00Z" w16du:dateUtc="2025-09-22T07:41:00Z">
          <w:pPr>
            <w:pStyle w:val="enumlev1"/>
            <w:tabs>
              <w:tab w:val="clear" w:pos="1134"/>
            </w:tabs>
            <w:spacing w:before="120" w:after="120"/>
            <w:ind w:left="0" w:firstLine="0"/>
            <w:jc w:val="left"/>
          </w:pPr>
        </w:pPrChange>
      </w:pPr>
      <w:del w:id="331" w:author="Author" w:date="2025-09-03T13:26:00Z">
        <w:r w:rsidRPr="00967451">
          <w:rPr>
            <w:rFonts w:ascii="Calibri" w:hAnsi="Calibri" w:cs="Calibri"/>
            <w:b/>
            <w:szCs w:val="24"/>
          </w:rPr>
          <w:delText>Question 7/1</w:delText>
        </w:r>
        <w:r w:rsidRPr="00967451">
          <w:rPr>
            <w:rFonts w:ascii="Calibri" w:hAnsi="Calibri" w:cs="Calibri"/>
            <w:szCs w:val="24"/>
          </w:rPr>
          <w:delText>: Telecommunication/ICT accessibility to enable inclusive communication</w:delText>
        </w:r>
      </w:del>
      <w:del w:id="332" w:author="Author" w:date="2025-09-03T13:27:00Z">
        <w:r w:rsidRPr="00967451">
          <w:rPr>
            <w:rFonts w:ascii="Calibri" w:hAnsi="Calibri" w:cs="Calibri"/>
            <w:szCs w:val="24"/>
          </w:rPr>
          <w:delText>, especially for persons with disabilities.</w:delText>
        </w:r>
      </w:del>
      <w:r w:rsidRPr="00967451">
        <w:rPr>
          <w:rFonts w:ascii="Calibri" w:hAnsi="Calibri" w:cs="Calibri"/>
          <w:szCs w:val="24"/>
        </w:rPr>
        <w:t xml:space="preserve"> </w:t>
      </w:r>
    </w:p>
    <w:p w14:paraId="1EB3C504" w14:textId="77777777" w:rsidR="005244AD" w:rsidRPr="00967451" w:rsidRDefault="005244AD">
      <w:pPr>
        <w:pStyle w:val="Heading1"/>
        <w:spacing w:before="120" w:after="120"/>
        <w:jc w:val="both"/>
        <w:rPr>
          <w:rFonts w:ascii="Calibri" w:hAnsi="Calibri" w:cs="Calibri"/>
          <w:b/>
          <w:bCs/>
          <w:sz w:val="24"/>
          <w:szCs w:val="24"/>
          <w:rPrChange w:id="333" w:author="Nidup Gyeltshen" w:date="2025-09-22T14:38:00Z" w16du:dateUtc="2025-09-22T07:38:00Z">
            <w:rPr>
              <w:rFonts w:cstheme="minorHAnsi"/>
              <w:b/>
              <w:bCs/>
              <w:sz w:val="28"/>
              <w:szCs w:val="28"/>
            </w:rPr>
          </w:rPrChange>
        </w:rPr>
        <w:pPrChange w:id="334" w:author="Nidup Gyeltshen" w:date="2025-09-22T14:41:00Z" w16du:dateUtc="2025-09-22T07:41:00Z">
          <w:pPr>
            <w:pStyle w:val="Heading1"/>
            <w:spacing w:before="120" w:after="120"/>
          </w:pPr>
        </w:pPrChange>
      </w:pPr>
      <w:r w:rsidRPr="00967451">
        <w:rPr>
          <w:rFonts w:ascii="Calibri" w:hAnsi="Calibri" w:cs="Calibri"/>
          <w:b/>
          <w:bCs/>
          <w:sz w:val="24"/>
          <w:szCs w:val="24"/>
          <w:rPrChange w:id="335" w:author="Nidup Gyeltshen" w:date="2025-09-22T14:38:00Z" w16du:dateUtc="2025-09-22T07:38:00Z">
            <w:rPr>
              <w:rFonts w:cstheme="minorHAnsi"/>
              <w:b/>
              <w:bCs/>
              <w:sz w:val="28"/>
              <w:szCs w:val="28"/>
            </w:rPr>
          </w:rPrChange>
        </w:rPr>
        <w:t>Study Group 2</w:t>
      </w:r>
      <w:r w:rsidRPr="00967451">
        <w:rPr>
          <w:rFonts w:ascii="Calibri" w:eastAsia="Malgun Gothic" w:hAnsi="Calibri" w:cs="Calibri"/>
          <w:b/>
          <w:bCs/>
          <w:sz w:val="24"/>
          <w:szCs w:val="24"/>
          <w:lang w:eastAsia="ko-KR"/>
          <w:rPrChange w:id="336" w:author="Nidup Gyeltshen" w:date="2025-09-22T14:38:00Z" w16du:dateUtc="2025-09-22T07:38:00Z">
            <w:rPr>
              <w:rFonts w:eastAsia="Malgun Gothic" w:cstheme="minorHAnsi"/>
              <w:b/>
              <w:bCs/>
              <w:sz w:val="28"/>
              <w:szCs w:val="28"/>
              <w:lang w:eastAsia="ko-KR"/>
            </w:rPr>
          </w:rPrChange>
        </w:rPr>
        <w:t xml:space="preserve"> </w:t>
      </w:r>
    </w:p>
    <w:p w14:paraId="7199E100" w14:textId="33745FA5" w:rsidR="005244AD" w:rsidRPr="00967451" w:rsidRDefault="005244AD">
      <w:pPr>
        <w:pStyle w:val="enumlev1"/>
        <w:tabs>
          <w:tab w:val="clear" w:pos="2608"/>
        </w:tabs>
        <w:spacing w:before="120" w:after="120"/>
        <w:ind w:left="0" w:firstLine="0"/>
        <w:rPr>
          <w:rFonts w:ascii="Calibri" w:hAnsi="Calibri" w:cs="Calibri"/>
          <w:bCs/>
          <w:szCs w:val="24"/>
          <w:rPrChange w:id="337" w:author="Nidup Gyeltshen" w:date="2025-09-22T14:38:00Z" w16du:dateUtc="2025-09-22T07:38:00Z">
            <w:rPr>
              <w:rFonts w:cstheme="minorHAnsi"/>
              <w:bCs/>
              <w:szCs w:val="24"/>
            </w:rPr>
          </w:rPrChange>
        </w:rPr>
        <w:pPrChange w:id="338" w:author="Nidup Gyeltshen" w:date="2025-09-22T14:41:00Z" w16du:dateUtc="2025-09-22T07:41:00Z">
          <w:pPr>
            <w:pStyle w:val="enumlev1"/>
            <w:tabs>
              <w:tab w:val="clear" w:pos="2608"/>
            </w:tabs>
            <w:spacing w:before="120" w:after="120"/>
            <w:ind w:left="0" w:firstLine="0"/>
            <w:jc w:val="left"/>
          </w:pPr>
        </w:pPrChange>
      </w:pPr>
      <w:r w:rsidRPr="00967451">
        <w:rPr>
          <w:rFonts w:ascii="Calibri" w:hAnsi="Calibri" w:cs="Calibri"/>
          <w:b/>
          <w:szCs w:val="24"/>
          <w:rPrChange w:id="339" w:author="Nidup Gyeltshen" w:date="2025-09-22T14:38:00Z" w16du:dateUtc="2025-09-22T07:38:00Z">
            <w:rPr>
              <w:rFonts w:cstheme="minorHAnsi"/>
              <w:b/>
              <w:szCs w:val="24"/>
            </w:rPr>
          </w:rPrChange>
        </w:rPr>
        <w:t xml:space="preserve">Question </w:t>
      </w:r>
      <w:ins w:id="340" w:author="Author" w:date="2025-09-03T13:27:00Z">
        <w:r w:rsidRPr="00967451">
          <w:rPr>
            <w:rFonts w:ascii="Calibri" w:hAnsi="Calibri" w:cs="Calibri"/>
            <w:b/>
            <w:szCs w:val="24"/>
            <w:lang w:eastAsia="ko-KR"/>
            <w:rPrChange w:id="341" w:author="Nidup Gyeltshen" w:date="2025-09-22T14:38:00Z" w16du:dateUtc="2025-09-22T07:38:00Z">
              <w:rPr>
                <w:rFonts w:cstheme="minorHAnsi"/>
                <w:b/>
                <w:szCs w:val="24"/>
                <w:lang w:eastAsia="ko-KR"/>
              </w:rPr>
            </w:rPrChange>
          </w:rPr>
          <w:t>A</w:t>
        </w:r>
      </w:ins>
      <w:del w:id="342" w:author="Author" w:date="2025-09-03T13:27:00Z">
        <w:r w:rsidRPr="00967451">
          <w:rPr>
            <w:rFonts w:ascii="Calibri" w:hAnsi="Calibri" w:cs="Calibri"/>
            <w:b/>
            <w:szCs w:val="24"/>
            <w:lang w:eastAsia="ko-KR"/>
            <w:rPrChange w:id="343" w:author="Nidup Gyeltshen" w:date="2025-09-22T14:38:00Z" w16du:dateUtc="2025-09-22T07:38:00Z">
              <w:rPr>
                <w:rFonts w:cstheme="minorHAnsi"/>
                <w:b/>
                <w:szCs w:val="24"/>
                <w:lang w:eastAsia="ko-KR"/>
              </w:rPr>
            </w:rPrChange>
          </w:rPr>
          <w:delText>1</w:delText>
        </w:r>
      </w:del>
      <w:r w:rsidRPr="00967451">
        <w:rPr>
          <w:rFonts w:ascii="Calibri" w:hAnsi="Calibri" w:cs="Calibri"/>
          <w:b/>
          <w:szCs w:val="24"/>
          <w:rPrChange w:id="344" w:author="Nidup Gyeltshen" w:date="2025-09-22T14:38:00Z" w16du:dateUtc="2025-09-22T07:38:00Z">
            <w:rPr>
              <w:rFonts w:cstheme="minorHAnsi"/>
              <w:b/>
              <w:szCs w:val="24"/>
            </w:rPr>
          </w:rPrChange>
        </w:rPr>
        <w:t xml:space="preserve">/2: </w:t>
      </w:r>
      <w:ins w:id="345" w:author="Author" w:date="2025-09-03T13:27:00Z">
        <w:r w:rsidRPr="00967451">
          <w:rPr>
            <w:rFonts w:ascii="Calibri" w:hAnsi="Calibri" w:cs="Calibri"/>
            <w:szCs w:val="24"/>
            <w:lang w:eastAsia="ko-KR"/>
            <w:rPrChange w:id="346" w:author="Nidup Gyeltshen" w:date="2025-09-22T14:38:00Z" w16du:dateUtc="2025-09-22T07:38:00Z">
              <w:rPr>
                <w:rFonts w:cstheme="minorHAnsi"/>
                <w:szCs w:val="24"/>
                <w:lang w:eastAsia="ko-KR"/>
              </w:rPr>
            </w:rPrChange>
          </w:rPr>
          <w:t>Digital services and</w:t>
        </w:r>
      </w:ins>
      <w:del w:id="347" w:author="Author" w:date="2025-09-03T13:27:00Z">
        <w:r w:rsidRPr="00967451">
          <w:rPr>
            <w:rFonts w:ascii="Calibri" w:hAnsi="Calibri" w:cs="Calibri"/>
            <w:szCs w:val="24"/>
          </w:rPr>
          <w:delText>S</w:delText>
        </w:r>
      </w:del>
      <w:ins w:id="348" w:author="Author" w:date="2025-09-03T13:28:00Z">
        <w:r w:rsidRPr="00967451">
          <w:rPr>
            <w:rFonts w:ascii="Calibri" w:hAnsi="Calibri" w:cs="Calibri"/>
            <w:szCs w:val="24"/>
            <w:lang w:eastAsia="ko-KR"/>
          </w:rPr>
          <w:t xml:space="preserve"> s</w:t>
        </w:r>
      </w:ins>
      <w:ins w:id="349" w:author="Nidup Gyeltshen" w:date="2025-09-22T10:42:00Z" w16du:dateUtc="2025-09-22T03:42:00Z">
        <w:r w:rsidR="00AE7231" w:rsidRPr="00967451">
          <w:rPr>
            <w:rFonts w:ascii="Calibri" w:hAnsi="Calibri" w:cs="Calibri"/>
            <w:szCs w:val="24"/>
            <w:lang w:eastAsia="ko-KR"/>
          </w:rPr>
          <w:t>ustainable</w:t>
        </w:r>
      </w:ins>
      <w:r w:rsidRPr="00967451">
        <w:rPr>
          <w:rFonts w:ascii="Calibri" w:hAnsi="Calibri" w:cs="Calibri"/>
          <w:szCs w:val="24"/>
        </w:rPr>
        <w:t xml:space="preserve"> smart </w:t>
      </w:r>
      <w:del w:id="350" w:author="Nidup Gyeltshen" w:date="2025-09-22T10:42:00Z" w16du:dateUtc="2025-09-22T03:42:00Z">
        <w:r w:rsidR="00AE7231" w:rsidRPr="00967451" w:rsidDel="00AE7231">
          <w:rPr>
            <w:rFonts w:ascii="Calibri" w:hAnsi="Calibri" w:cs="Calibri"/>
            <w:szCs w:val="24"/>
          </w:rPr>
          <w:delText xml:space="preserve">sustainable </w:delText>
        </w:r>
      </w:del>
      <w:r w:rsidRPr="00967451">
        <w:rPr>
          <w:rFonts w:ascii="Calibri" w:hAnsi="Calibri" w:cs="Calibri"/>
          <w:szCs w:val="24"/>
        </w:rPr>
        <w:t xml:space="preserve">cities and communities </w:t>
      </w:r>
    </w:p>
    <w:p w14:paraId="37599FD5" w14:textId="77777777" w:rsidR="005244AD" w:rsidRPr="00967451" w:rsidRDefault="005244AD">
      <w:pPr>
        <w:jc w:val="both"/>
        <w:rPr>
          <w:rFonts w:ascii="Calibri" w:eastAsia="Malgun Gothic" w:hAnsi="Calibri" w:cs="Calibri"/>
          <w:rPrChange w:id="351" w:author="Nidup Gyeltshen" w:date="2025-09-22T14:38:00Z" w16du:dateUtc="2025-09-22T07:38:00Z">
            <w:rPr>
              <w:rFonts w:eastAsia="Malgun Gothic" w:cstheme="minorHAnsi"/>
            </w:rPr>
          </w:rPrChange>
        </w:rPr>
        <w:pPrChange w:id="352" w:author="Nidup Gyeltshen" w:date="2025-09-22T14:41:00Z" w16du:dateUtc="2025-09-22T07:41:00Z">
          <w:pPr/>
        </w:pPrChange>
      </w:pPr>
      <w:r w:rsidRPr="00967451">
        <w:rPr>
          <w:rFonts w:ascii="Calibri" w:hAnsi="Calibri" w:cs="Calibri"/>
          <w:b/>
          <w:rPrChange w:id="353" w:author="Nidup Gyeltshen" w:date="2025-09-22T14:38:00Z" w16du:dateUtc="2025-09-22T07:38:00Z">
            <w:rPr>
              <w:rFonts w:cstheme="minorHAnsi"/>
              <w:b/>
            </w:rPr>
          </w:rPrChange>
        </w:rPr>
        <w:t xml:space="preserve">Question </w:t>
      </w:r>
      <w:ins w:id="354" w:author="Author" w:date="2025-09-03T13:28:00Z">
        <w:r w:rsidRPr="00967451">
          <w:rPr>
            <w:rFonts w:ascii="Calibri" w:hAnsi="Calibri" w:cs="Calibri"/>
            <w:b/>
            <w:lang w:eastAsia="ko-KR"/>
            <w:rPrChange w:id="355" w:author="Nidup Gyeltshen" w:date="2025-09-22T14:38:00Z" w16du:dateUtc="2025-09-22T07:38:00Z">
              <w:rPr>
                <w:rFonts w:cstheme="minorHAnsi"/>
                <w:b/>
                <w:lang w:eastAsia="ko-KR"/>
              </w:rPr>
            </w:rPrChange>
          </w:rPr>
          <w:t>B</w:t>
        </w:r>
      </w:ins>
      <w:del w:id="356" w:author="Author" w:date="2025-09-03T13:28:00Z">
        <w:r w:rsidRPr="00967451">
          <w:rPr>
            <w:rFonts w:ascii="Calibri" w:hAnsi="Calibri" w:cs="Calibri"/>
            <w:b/>
            <w:lang w:eastAsia="ko-KR"/>
            <w:rPrChange w:id="357" w:author="Nidup Gyeltshen" w:date="2025-09-22T14:38:00Z" w16du:dateUtc="2025-09-22T07:38:00Z">
              <w:rPr>
                <w:rFonts w:cstheme="minorHAnsi"/>
                <w:b/>
                <w:lang w:eastAsia="ko-KR"/>
              </w:rPr>
            </w:rPrChange>
          </w:rPr>
          <w:delText>2</w:delText>
        </w:r>
      </w:del>
      <w:r w:rsidRPr="00967451">
        <w:rPr>
          <w:rFonts w:ascii="Calibri" w:eastAsia="Malgun Gothic" w:hAnsi="Calibri" w:cs="Calibri"/>
          <w:b/>
          <w:lang w:eastAsia="ko-KR"/>
          <w:rPrChange w:id="358" w:author="Nidup Gyeltshen" w:date="2025-09-22T14:38:00Z" w16du:dateUtc="2025-09-22T07:38:00Z">
            <w:rPr>
              <w:rFonts w:eastAsia="Malgun Gothic" w:cstheme="minorHAnsi"/>
              <w:b/>
              <w:lang w:eastAsia="ko-KR"/>
            </w:rPr>
          </w:rPrChange>
        </w:rPr>
        <w:t>/2</w:t>
      </w:r>
      <w:r w:rsidRPr="00967451">
        <w:rPr>
          <w:rFonts w:ascii="Calibri" w:hAnsi="Calibri" w:cs="Calibri"/>
          <w:rPrChange w:id="359" w:author="Nidup Gyeltshen" w:date="2025-09-22T14:38:00Z" w16du:dateUtc="2025-09-22T07:38:00Z">
            <w:rPr>
              <w:rFonts w:cstheme="minorHAnsi"/>
            </w:rPr>
          </w:rPrChange>
        </w:rPr>
        <w:t xml:space="preserve">: </w:t>
      </w:r>
      <w:ins w:id="360" w:author="Author" w:date="2025-09-03T13:28:00Z">
        <w:r w:rsidRPr="00967451">
          <w:rPr>
            <w:rFonts w:ascii="Calibri" w:hAnsi="Calibri" w:cs="Calibri"/>
            <w:lang w:eastAsia="ko-KR"/>
            <w:rPrChange w:id="361" w:author="Nidup Gyeltshen" w:date="2025-09-22T14:38:00Z" w16du:dateUtc="2025-09-22T07:38:00Z">
              <w:rPr>
                <w:rFonts w:cstheme="minorHAnsi"/>
                <w:lang w:eastAsia="ko-KR"/>
              </w:rPr>
            </w:rPrChange>
          </w:rPr>
          <w:t>ICTs for the environment, and human exposure to electromagnetic fields</w:t>
        </w:r>
      </w:ins>
      <w:del w:id="362" w:author="Author" w:date="2025-09-03T13:28:00Z">
        <w:r w:rsidRPr="00967451">
          <w:rPr>
            <w:rFonts w:ascii="Calibri" w:hAnsi="Calibri" w:cs="Calibri"/>
          </w:rPr>
          <w:delText>Enabling technologies for e-services and applications, including e-health and e-education</w:delText>
        </w:r>
      </w:del>
      <w:r w:rsidRPr="00967451">
        <w:rPr>
          <w:rFonts w:ascii="Calibri" w:hAnsi="Calibri" w:cs="Calibri"/>
        </w:rPr>
        <w:t xml:space="preserve"> </w:t>
      </w:r>
    </w:p>
    <w:p w14:paraId="04557856" w14:textId="77777777" w:rsidR="005244AD" w:rsidRPr="00967451" w:rsidRDefault="005244AD">
      <w:pPr>
        <w:pStyle w:val="enumlev1"/>
        <w:spacing w:before="120" w:after="120"/>
        <w:ind w:left="0" w:firstLine="0"/>
        <w:rPr>
          <w:rFonts w:ascii="Calibri" w:hAnsi="Calibri" w:cs="Calibri"/>
          <w:b/>
          <w:bCs/>
          <w:szCs w:val="24"/>
          <w:rPrChange w:id="363" w:author="Nidup Gyeltshen" w:date="2025-09-22T14:38:00Z" w16du:dateUtc="2025-09-22T07:38:00Z">
            <w:rPr>
              <w:rFonts w:cstheme="minorHAnsi"/>
              <w:b/>
              <w:bCs/>
              <w:szCs w:val="24"/>
            </w:rPr>
          </w:rPrChange>
        </w:rPr>
        <w:pPrChange w:id="364" w:author="Nidup Gyeltshen" w:date="2025-09-22T14:41:00Z" w16du:dateUtc="2025-09-22T07:41:00Z">
          <w:pPr>
            <w:pStyle w:val="enumlev1"/>
            <w:spacing w:before="120" w:after="120"/>
            <w:ind w:left="0" w:firstLine="0"/>
            <w:jc w:val="left"/>
          </w:pPr>
        </w:pPrChange>
      </w:pPr>
      <w:r w:rsidRPr="00967451">
        <w:rPr>
          <w:rFonts w:ascii="Calibri" w:hAnsi="Calibri" w:cs="Calibri"/>
          <w:b/>
          <w:bCs/>
          <w:szCs w:val="24"/>
          <w:rPrChange w:id="365" w:author="Nidup Gyeltshen" w:date="2025-09-22T14:38:00Z" w16du:dateUtc="2025-09-22T07:38:00Z">
            <w:rPr>
              <w:rFonts w:cstheme="minorHAnsi"/>
              <w:b/>
              <w:bCs/>
              <w:szCs w:val="24"/>
            </w:rPr>
          </w:rPrChange>
        </w:rPr>
        <w:t>Question 3/2</w:t>
      </w:r>
      <w:r w:rsidRPr="00967451">
        <w:rPr>
          <w:rFonts w:ascii="Calibri" w:hAnsi="Calibri" w:cs="Calibri"/>
          <w:szCs w:val="24"/>
          <w:rPrChange w:id="366" w:author="Nidup Gyeltshen" w:date="2025-09-22T14:38:00Z" w16du:dateUtc="2025-09-22T07:38:00Z">
            <w:rPr>
              <w:rFonts w:cstheme="minorHAnsi"/>
              <w:szCs w:val="24"/>
            </w:rPr>
          </w:rPrChange>
        </w:rPr>
        <w:t xml:space="preserve">: Securing information and communication networks: Best practices for developing a culture of cybersecurity </w:t>
      </w:r>
    </w:p>
    <w:p w14:paraId="5DF6396E" w14:textId="77777777" w:rsidR="005244AD" w:rsidRPr="00967451" w:rsidRDefault="005244AD">
      <w:pPr>
        <w:pStyle w:val="enumlev1"/>
        <w:tabs>
          <w:tab w:val="clear" w:pos="1134"/>
        </w:tabs>
        <w:spacing w:before="120" w:after="120"/>
        <w:ind w:left="0" w:firstLine="0"/>
        <w:rPr>
          <w:rFonts w:ascii="Calibri" w:eastAsia="Malgun Gothic" w:hAnsi="Calibri" w:cs="Calibri"/>
          <w:b/>
          <w:szCs w:val="24"/>
          <w:lang w:eastAsia="ko-KR"/>
          <w:rPrChange w:id="367" w:author="Nidup Gyeltshen" w:date="2025-09-22T14:38:00Z" w16du:dateUtc="2025-09-22T07:38:00Z">
            <w:rPr>
              <w:rFonts w:eastAsia="Malgun Gothic" w:cstheme="minorHAnsi"/>
              <w:b/>
              <w:szCs w:val="24"/>
              <w:lang w:eastAsia="ko-KR"/>
            </w:rPr>
          </w:rPrChange>
        </w:rPr>
        <w:pPrChange w:id="368" w:author="Nidup Gyeltshen" w:date="2025-09-22T14:41:00Z" w16du:dateUtc="2025-09-22T07:41:00Z">
          <w:pPr>
            <w:pStyle w:val="enumlev1"/>
            <w:tabs>
              <w:tab w:val="clear" w:pos="1134"/>
            </w:tabs>
            <w:spacing w:before="120" w:after="120"/>
            <w:ind w:left="0" w:firstLine="0"/>
            <w:jc w:val="left"/>
          </w:pPr>
        </w:pPrChange>
      </w:pPr>
      <w:r w:rsidRPr="00967451">
        <w:rPr>
          <w:rFonts w:ascii="Calibri" w:hAnsi="Calibri" w:cs="Calibri"/>
          <w:b/>
          <w:bCs/>
          <w:szCs w:val="24"/>
          <w:rPrChange w:id="369" w:author="Nidup Gyeltshen" w:date="2025-09-22T14:38:00Z" w16du:dateUtc="2025-09-22T07:38:00Z">
            <w:rPr>
              <w:rFonts w:cstheme="minorHAnsi"/>
              <w:b/>
              <w:bCs/>
              <w:szCs w:val="24"/>
            </w:rPr>
          </w:rPrChange>
        </w:rPr>
        <w:t xml:space="preserve">Question </w:t>
      </w:r>
      <w:bookmarkStart w:id="370" w:name="_Hlk187933461"/>
      <w:ins w:id="371" w:author="Author" w:date="2025-09-03T13:28:00Z">
        <w:r w:rsidRPr="00967451">
          <w:rPr>
            <w:rFonts w:ascii="Calibri" w:hAnsi="Calibri" w:cs="Calibri"/>
            <w:b/>
            <w:bCs/>
            <w:szCs w:val="24"/>
            <w:lang w:eastAsia="ko-KR"/>
            <w:rPrChange w:id="372" w:author="Nidup Gyeltshen" w:date="2025-09-22T14:38:00Z" w16du:dateUtc="2025-09-22T07:38:00Z">
              <w:rPr>
                <w:rFonts w:cstheme="minorHAnsi"/>
                <w:b/>
                <w:bCs/>
                <w:szCs w:val="24"/>
                <w:lang w:eastAsia="ko-KR"/>
              </w:rPr>
            </w:rPrChange>
          </w:rPr>
          <w:t>C</w:t>
        </w:r>
      </w:ins>
      <w:del w:id="373" w:author="Author" w:date="2025-09-03T13:28:00Z">
        <w:r w:rsidRPr="00967451">
          <w:rPr>
            <w:rFonts w:ascii="Calibri" w:hAnsi="Calibri" w:cs="Calibri"/>
            <w:b/>
            <w:bCs/>
            <w:szCs w:val="24"/>
            <w:lang w:eastAsia="ko-KR"/>
            <w:rPrChange w:id="374" w:author="Nidup Gyeltshen" w:date="2025-09-22T14:38:00Z" w16du:dateUtc="2025-09-22T07:38:00Z">
              <w:rPr>
                <w:rFonts w:cstheme="minorHAnsi"/>
                <w:b/>
                <w:bCs/>
                <w:szCs w:val="24"/>
                <w:lang w:eastAsia="ko-KR"/>
              </w:rPr>
            </w:rPrChange>
          </w:rPr>
          <w:delText>4</w:delText>
        </w:r>
      </w:del>
      <w:r w:rsidRPr="00967451">
        <w:rPr>
          <w:rFonts w:ascii="Calibri" w:hAnsi="Calibri" w:cs="Calibri"/>
          <w:b/>
          <w:bCs/>
          <w:szCs w:val="24"/>
          <w:rPrChange w:id="375" w:author="Nidup Gyeltshen" w:date="2025-09-22T14:38:00Z" w16du:dateUtc="2025-09-22T07:38:00Z">
            <w:rPr>
              <w:rFonts w:cstheme="minorHAnsi"/>
              <w:b/>
              <w:bCs/>
              <w:szCs w:val="24"/>
            </w:rPr>
          </w:rPrChange>
        </w:rPr>
        <w:t>/2</w:t>
      </w:r>
      <w:r w:rsidRPr="00967451">
        <w:rPr>
          <w:rFonts w:ascii="Calibri" w:hAnsi="Calibri" w:cs="Calibri"/>
          <w:szCs w:val="24"/>
          <w:rPrChange w:id="376" w:author="Nidup Gyeltshen" w:date="2025-09-22T14:38:00Z" w16du:dateUtc="2025-09-22T07:38:00Z">
            <w:rPr>
              <w:rFonts w:cstheme="minorHAnsi"/>
              <w:szCs w:val="24"/>
            </w:rPr>
          </w:rPrChange>
        </w:rPr>
        <w:t xml:space="preserve">: </w:t>
      </w:r>
      <w:ins w:id="377" w:author="Author" w:date="2025-09-03T13:29:00Z">
        <w:r w:rsidRPr="00967451">
          <w:rPr>
            <w:rFonts w:ascii="Calibri" w:hAnsi="Calibri" w:cs="Calibri"/>
            <w:szCs w:val="24"/>
            <w:lang w:eastAsia="ko-KR"/>
            <w:rPrChange w:id="378" w:author="Nidup Gyeltshen" w:date="2025-09-22T14:38:00Z" w16du:dateUtc="2025-09-22T07:38:00Z">
              <w:rPr>
                <w:rFonts w:cstheme="minorHAnsi"/>
                <w:szCs w:val="24"/>
                <w:lang w:eastAsia="ko-KR"/>
              </w:rPr>
            </w:rPrChange>
          </w:rPr>
          <w:t>Availability and affordability of user’s terminals/devices, and</w:t>
        </w:r>
      </w:ins>
      <w:del w:id="379" w:author="Author" w:date="2025-09-03T13:29:00Z">
        <w:r w:rsidRPr="00967451">
          <w:rPr>
            <w:rFonts w:ascii="Calibri" w:hAnsi="Calibri" w:cs="Calibri"/>
            <w:szCs w:val="24"/>
          </w:rPr>
          <w:delText>Telecommunication/ICT</w:delText>
        </w:r>
      </w:del>
      <w:r w:rsidRPr="00967451">
        <w:rPr>
          <w:rFonts w:ascii="Calibri" w:hAnsi="Calibri" w:cs="Calibri"/>
          <w:szCs w:val="24"/>
        </w:rPr>
        <w:t xml:space="preserve"> equipment: </w:t>
      </w:r>
      <w:ins w:id="380" w:author="Author" w:date="2025-09-03T13:29:00Z">
        <w:r w:rsidRPr="00967451">
          <w:rPr>
            <w:rFonts w:ascii="Calibri" w:hAnsi="Calibri" w:cs="Calibri"/>
            <w:szCs w:val="24"/>
            <w:lang w:eastAsia="ko-KR"/>
          </w:rPr>
          <w:t>c</w:t>
        </w:r>
      </w:ins>
      <w:del w:id="381" w:author="Author" w:date="2025-09-03T13:29:00Z">
        <w:r w:rsidRPr="00967451">
          <w:rPr>
            <w:rFonts w:ascii="Calibri" w:hAnsi="Calibri" w:cs="Calibri"/>
            <w:szCs w:val="24"/>
          </w:rPr>
          <w:delText>C</w:delText>
        </w:r>
      </w:del>
      <w:r w:rsidRPr="00967451">
        <w:rPr>
          <w:rFonts w:ascii="Calibri" w:hAnsi="Calibri" w:cs="Calibri"/>
          <w:szCs w:val="24"/>
        </w:rPr>
        <w:t>onformance and interoperability</w:t>
      </w:r>
      <w:del w:id="382" w:author="Author" w:date="2025-09-03T13:29:00Z">
        <w:r w:rsidRPr="00967451">
          <w:rPr>
            <w:rFonts w:ascii="Calibri" w:hAnsi="Calibri" w:cs="Calibri"/>
            <w:szCs w:val="24"/>
          </w:rPr>
          <w:delText>, combating counterfeiting and theft of mobile devices</w:delText>
        </w:r>
      </w:del>
      <w:r w:rsidRPr="00967451">
        <w:rPr>
          <w:rFonts w:ascii="Calibri" w:hAnsi="Calibri" w:cs="Calibri"/>
          <w:szCs w:val="24"/>
        </w:rPr>
        <w:t xml:space="preserve"> </w:t>
      </w:r>
      <w:bookmarkEnd w:id="370"/>
    </w:p>
    <w:p w14:paraId="4A062806" w14:textId="77777777" w:rsidR="005244AD" w:rsidRPr="00967451" w:rsidRDefault="005244AD">
      <w:pPr>
        <w:pStyle w:val="enumlev1"/>
        <w:spacing w:before="120" w:after="120"/>
        <w:ind w:left="0" w:firstLine="0"/>
        <w:rPr>
          <w:rFonts w:ascii="Calibri" w:hAnsi="Calibri" w:cs="Calibri"/>
          <w:b/>
          <w:szCs w:val="24"/>
          <w:rPrChange w:id="383" w:author="Nidup Gyeltshen" w:date="2025-09-22T14:38:00Z" w16du:dateUtc="2025-09-22T07:38:00Z">
            <w:rPr>
              <w:rFonts w:cstheme="minorHAnsi"/>
              <w:b/>
              <w:szCs w:val="24"/>
            </w:rPr>
          </w:rPrChange>
        </w:rPr>
        <w:pPrChange w:id="384" w:author="Nidup Gyeltshen" w:date="2025-09-22T14:41:00Z" w16du:dateUtc="2025-09-22T07:41:00Z">
          <w:pPr>
            <w:pStyle w:val="enumlev1"/>
            <w:spacing w:before="120" w:after="120"/>
            <w:ind w:left="0" w:firstLine="0"/>
            <w:jc w:val="left"/>
          </w:pPr>
        </w:pPrChange>
      </w:pPr>
      <w:r w:rsidRPr="00967451">
        <w:rPr>
          <w:rFonts w:ascii="Calibri" w:hAnsi="Calibri" w:cs="Calibri"/>
          <w:b/>
          <w:szCs w:val="24"/>
          <w:rPrChange w:id="385" w:author="Nidup Gyeltshen" w:date="2025-09-22T14:38:00Z" w16du:dateUtc="2025-09-22T07:38:00Z">
            <w:rPr>
              <w:rFonts w:cstheme="minorHAnsi"/>
              <w:b/>
              <w:szCs w:val="24"/>
            </w:rPr>
          </w:rPrChange>
        </w:rPr>
        <w:t xml:space="preserve">Question </w:t>
      </w:r>
      <w:ins w:id="386" w:author="Author" w:date="2025-09-03T13:30:00Z">
        <w:r w:rsidRPr="00967451">
          <w:rPr>
            <w:rFonts w:ascii="Calibri" w:hAnsi="Calibri" w:cs="Calibri"/>
            <w:b/>
            <w:szCs w:val="24"/>
            <w:lang w:eastAsia="ko-KR"/>
            <w:rPrChange w:id="387" w:author="Nidup Gyeltshen" w:date="2025-09-22T14:38:00Z" w16du:dateUtc="2025-09-22T07:38:00Z">
              <w:rPr>
                <w:rFonts w:cstheme="minorHAnsi"/>
                <w:b/>
                <w:szCs w:val="24"/>
                <w:lang w:eastAsia="ko-KR"/>
              </w:rPr>
            </w:rPrChange>
          </w:rPr>
          <w:t>D</w:t>
        </w:r>
      </w:ins>
      <w:del w:id="388" w:author="Author" w:date="2025-09-03T13:29:00Z">
        <w:r w:rsidRPr="00967451">
          <w:rPr>
            <w:rFonts w:ascii="Calibri" w:hAnsi="Calibri" w:cs="Calibri"/>
            <w:b/>
            <w:szCs w:val="24"/>
            <w:rPrChange w:id="389" w:author="Nidup Gyeltshen" w:date="2025-09-22T14:38:00Z" w16du:dateUtc="2025-09-22T07:38:00Z">
              <w:rPr>
                <w:rFonts w:cstheme="minorHAnsi"/>
                <w:b/>
                <w:szCs w:val="24"/>
              </w:rPr>
            </w:rPrChange>
          </w:rPr>
          <w:delText>5</w:delText>
        </w:r>
      </w:del>
      <w:r w:rsidRPr="00967451">
        <w:rPr>
          <w:rFonts w:ascii="Calibri" w:hAnsi="Calibri" w:cs="Calibri"/>
          <w:b/>
          <w:szCs w:val="24"/>
          <w:rPrChange w:id="390" w:author="Nidup Gyeltshen" w:date="2025-09-22T14:38:00Z" w16du:dateUtc="2025-09-22T07:38:00Z">
            <w:rPr>
              <w:rFonts w:cstheme="minorHAnsi"/>
              <w:b/>
              <w:szCs w:val="24"/>
            </w:rPr>
          </w:rPrChange>
        </w:rPr>
        <w:t xml:space="preserve">/2: </w:t>
      </w:r>
      <w:del w:id="391" w:author="Author" w:date="2025-09-03T13:30:00Z">
        <w:r w:rsidRPr="00967451">
          <w:rPr>
            <w:rFonts w:ascii="Calibri" w:hAnsi="Calibri" w:cs="Calibri"/>
            <w:szCs w:val="24"/>
            <w:rPrChange w:id="392" w:author="Nidup Gyeltshen" w:date="2025-09-22T14:38:00Z" w16du:dateUtc="2025-09-22T07:38:00Z">
              <w:rPr>
                <w:rFonts w:cstheme="minorHAnsi"/>
                <w:szCs w:val="24"/>
              </w:rPr>
            </w:rPrChange>
          </w:rPr>
          <w:delText>Adoption of telecommunications/ICTs</w:delText>
        </w:r>
      </w:del>
      <w:ins w:id="393" w:author="Author" w:date="2025-09-03T13:30:00Z">
        <w:r w:rsidRPr="00967451">
          <w:rPr>
            <w:rFonts w:ascii="Calibri" w:hAnsi="Calibri" w:cs="Calibri"/>
            <w:szCs w:val="24"/>
            <w:lang w:eastAsia="ko-KR"/>
            <w:rPrChange w:id="394" w:author="Nidup Gyeltshen" w:date="2025-09-22T14:38:00Z" w16du:dateUtc="2025-09-22T07:38:00Z">
              <w:rPr>
                <w:rFonts w:cstheme="minorHAnsi"/>
                <w:szCs w:val="24"/>
                <w:lang w:eastAsia="ko-KR"/>
              </w:rPr>
            </w:rPrChange>
          </w:rPr>
          <w:t>Utilisation of new and emerging</w:t>
        </w:r>
      </w:ins>
      <w:ins w:id="395" w:author="Author" w:date="2025-09-03T13:31:00Z">
        <w:r w:rsidRPr="00967451">
          <w:rPr>
            <w:rFonts w:ascii="Calibri" w:hAnsi="Calibri" w:cs="Calibri"/>
            <w:szCs w:val="24"/>
            <w:lang w:eastAsia="ko-KR"/>
            <w:rPrChange w:id="396" w:author="Nidup Gyeltshen" w:date="2025-09-22T14:38:00Z" w16du:dateUtc="2025-09-22T07:38:00Z">
              <w:rPr>
                <w:rFonts w:cstheme="minorHAnsi"/>
                <w:szCs w:val="24"/>
                <w:lang w:eastAsia="ko-KR"/>
              </w:rPr>
            </w:rPrChange>
          </w:rPr>
          <w:t xml:space="preserve"> telecommunication/ICT technologies,</w:t>
        </w:r>
      </w:ins>
      <w:r w:rsidRPr="00967451">
        <w:rPr>
          <w:rFonts w:ascii="Calibri" w:hAnsi="Calibri" w:cs="Calibri"/>
          <w:szCs w:val="24"/>
          <w:rPrChange w:id="397" w:author="Nidup Gyeltshen" w:date="2025-09-22T14:38:00Z" w16du:dateUtc="2025-09-22T07:38:00Z">
            <w:rPr>
              <w:rFonts w:cstheme="minorHAnsi"/>
              <w:szCs w:val="24"/>
            </w:rPr>
          </w:rPrChange>
        </w:rPr>
        <w:t xml:space="preserve"> and </w:t>
      </w:r>
      <w:ins w:id="398" w:author="Author" w:date="2025-09-03T13:31:00Z">
        <w:r w:rsidRPr="00967451">
          <w:rPr>
            <w:rFonts w:ascii="Calibri" w:hAnsi="Calibri" w:cs="Calibri"/>
            <w:szCs w:val="24"/>
            <w:lang w:eastAsia="ko-KR"/>
            <w:rPrChange w:id="399" w:author="Nidup Gyeltshen" w:date="2025-09-22T14:38:00Z" w16du:dateUtc="2025-09-22T07:38:00Z">
              <w:rPr>
                <w:rFonts w:cstheme="minorHAnsi"/>
                <w:szCs w:val="24"/>
                <w:lang w:eastAsia="ko-KR"/>
              </w:rPr>
            </w:rPrChange>
          </w:rPr>
          <w:t xml:space="preserve">development of </w:t>
        </w:r>
      </w:ins>
      <w:del w:id="400" w:author="Author" w:date="2025-09-03T13:31:00Z">
        <w:r w:rsidRPr="00967451">
          <w:rPr>
            <w:rFonts w:ascii="Calibri" w:hAnsi="Calibri" w:cs="Calibri"/>
            <w:szCs w:val="24"/>
            <w:rPrChange w:id="401" w:author="Nidup Gyeltshen" w:date="2025-09-22T14:38:00Z" w16du:dateUtc="2025-09-22T07:38:00Z">
              <w:rPr>
                <w:rFonts w:cstheme="minorHAnsi"/>
                <w:szCs w:val="24"/>
              </w:rPr>
            </w:rPrChange>
          </w:rPr>
          <w:delText xml:space="preserve">improving </w:delText>
        </w:r>
      </w:del>
      <w:r w:rsidRPr="00967451">
        <w:rPr>
          <w:rFonts w:ascii="Calibri" w:hAnsi="Calibri" w:cs="Calibri"/>
          <w:szCs w:val="24"/>
          <w:rPrChange w:id="402" w:author="Nidup Gyeltshen" w:date="2025-09-22T14:38:00Z" w16du:dateUtc="2025-09-22T07:38:00Z">
            <w:rPr>
              <w:rFonts w:cstheme="minorHAnsi"/>
              <w:szCs w:val="24"/>
            </w:rPr>
          </w:rPrChange>
        </w:rPr>
        <w:t>digital skills</w:t>
      </w:r>
      <w:r w:rsidRPr="00967451">
        <w:rPr>
          <w:rFonts w:ascii="Calibri" w:hAnsi="Calibri" w:cs="Calibri"/>
          <w:b/>
          <w:szCs w:val="24"/>
          <w:rPrChange w:id="403" w:author="Nidup Gyeltshen" w:date="2025-09-22T14:38:00Z" w16du:dateUtc="2025-09-22T07:38:00Z">
            <w:rPr>
              <w:rFonts w:cstheme="minorHAnsi"/>
              <w:b/>
              <w:szCs w:val="24"/>
            </w:rPr>
          </w:rPrChange>
        </w:rPr>
        <w:t xml:space="preserve"> </w:t>
      </w:r>
    </w:p>
    <w:p w14:paraId="693A39B5" w14:textId="77777777" w:rsidR="005244AD" w:rsidRPr="00967451" w:rsidRDefault="005244AD">
      <w:pPr>
        <w:pStyle w:val="enumlev1"/>
        <w:spacing w:before="120" w:after="120"/>
        <w:ind w:left="0" w:firstLine="0"/>
        <w:rPr>
          <w:rFonts w:ascii="Calibri" w:hAnsi="Calibri" w:cs="Calibri"/>
          <w:szCs w:val="24"/>
          <w:rPrChange w:id="404" w:author="Nidup Gyeltshen" w:date="2025-09-22T14:38:00Z" w16du:dateUtc="2025-09-22T07:38:00Z">
            <w:rPr>
              <w:rFonts w:cstheme="minorHAnsi"/>
              <w:szCs w:val="24"/>
            </w:rPr>
          </w:rPrChange>
        </w:rPr>
        <w:pPrChange w:id="405" w:author="Nidup Gyeltshen" w:date="2025-09-22T14:41:00Z" w16du:dateUtc="2025-09-22T07:41:00Z">
          <w:pPr>
            <w:pStyle w:val="enumlev1"/>
            <w:spacing w:before="120" w:after="120"/>
            <w:ind w:left="0" w:firstLine="0"/>
            <w:jc w:val="left"/>
          </w:pPr>
        </w:pPrChange>
      </w:pPr>
      <w:del w:id="406" w:author="Author" w:date="2025-09-03T13:31:00Z">
        <w:r w:rsidRPr="00967451">
          <w:rPr>
            <w:rFonts w:ascii="Calibri" w:hAnsi="Calibri" w:cs="Calibri"/>
            <w:b/>
            <w:szCs w:val="24"/>
            <w:rPrChange w:id="407" w:author="Nidup Gyeltshen" w:date="2025-09-22T14:38:00Z" w16du:dateUtc="2025-09-22T07:38:00Z">
              <w:rPr>
                <w:rFonts w:cstheme="minorHAnsi"/>
                <w:b/>
                <w:szCs w:val="24"/>
              </w:rPr>
            </w:rPrChange>
          </w:rPr>
          <w:delText xml:space="preserve">Question 6/2: </w:delText>
        </w:r>
        <w:r w:rsidRPr="00967451">
          <w:rPr>
            <w:rFonts w:ascii="Calibri" w:hAnsi="Calibri" w:cs="Calibri"/>
            <w:szCs w:val="24"/>
            <w:rPrChange w:id="408" w:author="Nidup Gyeltshen" w:date="2025-09-22T14:38:00Z" w16du:dateUtc="2025-09-22T07:38:00Z">
              <w:rPr>
                <w:rFonts w:cstheme="minorHAnsi"/>
                <w:szCs w:val="24"/>
              </w:rPr>
            </w:rPrChange>
          </w:rPr>
          <w:delText xml:space="preserve">ICTs for the environment </w:delText>
        </w:r>
      </w:del>
    </w:p>
    <w:p w14:paraId="79C4B230" w14:textId="77777777" w:rsidR="005244AD" w:rsidRPr="00967451" w:rsidRDefault="005244AD">
      <w:pPr>
        <w:pStyle w:val="enumlev1"/>
        <w:spacing w:before="120" w:after="120"/>
        <w:ind w:left="0" w:firstLine="0"/>
        <w:rPr>
          <w:rFonts w:ascii="Calibri" w:hAnsi="Calibri" w:cs="Calibri"/>
          <w:szCs w:val="24"/>
          <w:rPrChange w:id="409" w:author="Nidup Gyeltshen" w:date="2025-09-22T14:38:00Z" w16du:dateUtc="2025-09-22T07:38:00Z">
            <w:rPr>
              <w:rFonts w:cstheme="minorHAnsi"/>
              <w:szCs w:val="24"/>
            </w:rPr>
          </w:rPrChange>
        </w:rPr>
        <w:pPrChange w:id="410" w:author="Nidup Gyeltshen" w:date="2025-09-22T14:41:00Z" w16du:dateUtc="2025-09-22T07:41:00Z">
          <w:pPr>
            <w:pStyle w:val="enumlev1"/>
            <w:spacing w:before="120" w:after="120"/>
            <w:ind w:left="0" w:firstLine="0"/>
            <w:jc w:val="left"/>
          </w:pPr>
        </w:pPrChange>
      </w:pPr>
      <w:del w:id="411" w:author="Author" w:date="2025-09-03T13:31:00Z">
        <w:r w:rsidRPr="00967451">
          <w:rPr>
            <w:rFonts w:ascii="Calibri" w:hAnsi="Calibri" w:cs="Calibri"/>
            <w:b/>
            <w:szCs w:val="24"/>
            <w:rPrChange w:id="412" w:author="Nidup Gyeltshen" w:date="2025-09-22T14:38:00Z" w16du:dateUtc="2025-09-22T07:38:00Z">
              <w:rPr>
                <w:rFonts w:cstheme="minorHAnsi"/>
                <w:b/>
                <w:szCs w:val="24"/>
              </w:rPr>
            </w:rPrChange>
          </w:rPr>
          <w:lastRenderedPageBreak/>
          <w:delText xml:space="preserve">Question 7/2: </w:delText>
        </w:r>
        <w:r w:rsidRPr="00967451">
          <w:rPr>
            <w:rFonts w:ascii="Calibri" w:hAnsi="Calibri" w:cs="Calibri"/>
            <w:szCs w:val="24"/>
            <w:rPrChange w:id="413" w:author="Nidup Gyeltshen" w:date="2025-09-22T14:38:00Z" w16du:dateUtc="2025-09-22T07:38:00Z">
              <w:rPr>
                <w:rFonts w:cstheme="minorHAnsi"/>
                <w:szCs w:val="24"/>
              </w:rPr>
            </w:rPrChange>
          </w:rPr>
          <w:delText>Strategies and policies concerning human exposure to electromagnetic fields.</w:delText>
        </w:r>
      </w:del>
    </w:p>
    <w:p w14:paraId="09F4C8B0" w14:textId="77777777" w:rsidR="005244AD" w:rsidRPr="00967451" w:rsidRDefault="005244AD" w:rsidP="00967451">
      <w:pPr>
        <w:pStyle w:val="enumlev1"/>
        <w:spacing w:before="120" w:after="120"/>
        <w:ind w:left="2608" w:hanging="2608"/>
        <w:rPr>
          <w:del w:id="414" w:author="Author" w:date="2025-01-14T09:46:00Z"/>
          <w:rFonts w:ascii="Calibri" w:hAnsi="Calibri" w:cs="Calibri"/>
          <w:szCs w:val="24"/>
          <w:rPrChange w:id="415" w:author="Nidup Gyeltshen" w:date="2025-09-22T14:38:00Z" w16du:dateUtc="2025-09-22T07:38:00Z">
            <w:rPr>
              <w:del w:id="416" w:author="Author" w:date="2025-01-14T09:46:00Z"/>
              <w:rFonts w:cstheme="minorHAnsi"/>
              <w:szCs w:val="24"/>
            </w:rPr>
          </w:rPrChange>
        </w:rPr>
      </w:pPr>
    </w:p>
    <w:p w14:paraId="0EC3B51F" w14:textId="77777777" w:rsidR="005244AD" w:rsidRPr="00967451" w:rsidRDefault="005244AD">
      <w:pPr>
        <w:pStyle w:val="AnnexNo"/>
        <w:spacing w:before="240" w:after="120"/>
        <w:jc w:val="both"/>
        <w:rPr>
          <w:rFonts w:ascii="Calibri" w:hAnsi="Calibri"/>
          <w:caps w:val="0"/>
          <w:sz w:val="24"/>
          <w:rPrChange w:id="417" w:author="Nidup Gyeltshen" w:date="2025-09-22T14:38:00Z" w16du:dateUtc="2025-09-22T07:38:00Z">
            <w:rPr>
              <w:rFonts w:cstheme="minorHAnsi"/>
              <w:caps w:val="0"/>
              <w:szCs w:val="28"/>
            </w:rPr>
          </w:rPrChange>
        </w:rPr>
        <w:pPrChange w:id="418" w:author="Nidup Gyeltshen" w:date="2025-09-22T14:41:00Z" w16du:dateUtc="2025-09-22T07:41:00Z">
          <w:pPr>
            <w:pStyle w:val="AnnexNo"/>
            <w:spacing w:before="240" w:after="120"/>
          </w:pPr>
        </w:pPrChange>
      </w:pPr>
    </w:p>
    <w:p w14:paraId="05082E0C" w14:textId="77777777" w:rsidR="005244AD" w:rsidRPr="00967451" w:rsidRDefault="005244AD" w:rsidP="005244AD">
      <w:pPr>
        <w:pStyle w:val="AnnexNo"/>
        <w:spacing w:before="240" w:after="120"/>
        <w:rPr>
          <w:rFonts w:ascii="Calibri" w:hAnsi="Calibri"/>
          <w:sz w:val="24"/>
          <w:rPrChange w:id="419" w:author="Nidup Gyeltshen" w:date="2025-09-22T14:38:00Z" w16du:dateUtc="2025-09-22T07:38:00Z">
            <w:rPr>
              <w:rFonts w:cstheme="minorHAnsi"/>
              <w:szCs w:val="28"/>
            </w:rPr>
          </w:rPrChange>
        </w:rPr>
      </w:pPr>
      <w:r w:rsidRPr="00967451">
        <w:rPr>
          <w:rFonts w:ascii="Calibri" w:hAnsi="Calibri"/>
          <w:caps w:val="0"/>
          <w:sz w:val="24"/>
          <w:rPrChange w:id="420" w:author="Nidup Gyeltshen" w:date="2025-09-22T14:38:00Z" w16du:dateUtc="2025-09-22T07:38:00Z">
            <w:rPr>
              <w:rFonts w:cstheme="minorHAnsi"/>
              <w:caps w:val="0"/>
              <w:szCs w:val="28"/>
            </w:rPr>
          </w:rPrChange>
        </w:rPr>
        <w:t xml:space="preserve">Annex 3 </w:t>
      </w:r>
      <w:r w:rsidRPr="00967451">
        <w:rPr>
          <w:rFonts w:ascii="Calibri" w:eastAsia="Malgun Gothic" w:hAnsi="Calibri"/>
          <w:caps w:val="0"/>
          <w:sz w:val="24"/>
          <w:lang w:eastAsia="ko-KR"/>
          <w:rPrChange w:id="421" w:author="Nidup Gyeltshen" w:date="2025-09-22T14:38:00Z" w16du:dateUtc="2025-09-22T07:38:00Z">
            <w:rPr>
              <w:rFonts w:eastAsia="Malgun Gothic" w:cstheme="minorHAnsi"/>
              <w:caps w:val="0"/>
              <w:szCs w:val="28"/>
              <w:lang w:eastAsia="ko-KR"/>
            </w:rPr>
          </w:rPrChange>
        </w:rPr>
        <w:t>t</w:t>
      </w:r>
      <w:r w:rsidRPr="00967451">
        <w:rPr>
          <w:rFonts w:ascii="Calibri" w:hAnsi="Calibri"/>
          <w:caps w:val="0"/>
          <w:sz w:val="24"/>
          <w:rPrChange w:id="422" w:author="Nidup Gyeltshen" w:date="2025-09-22T14:38:00Z" w16du:dateUtc="2025-09-22T07:38:00Z">
            <w:rPr>
              <w:rFonts w:cstheme="minorHAnsi"/>
              <w:caps w:val="0"/>
              <w:szCs w:val="28"/>
            </w:rPr>
          </w:rPrChange>
        </w:rPr>
        <w:t>o Resolution 2 (Rev. Kigali, 2022)</w:t>
      </w:r>
    </w:p>
    <w:p w14:paraId="25DB3649" w14:textId="77777777" w:rsidR="005244AD" w:rsidRPr="00967451" w:rsidRDefault="005244AD" w:rsidP="005244AD">
      <w:pPr>
        <w:pStyle w:val="Annextitle"/>
        <w:spacing w:before="120" w:after="120"/>
        <w:rPr>
          <w:rFonts w:ascii="Calibri" w:hAnsi="Calibri" w:cs="Calibri"/>
          <w:sz w:val="24"/>
          <w:szCs w:val="24"/>
          <w:rPrChange w:id="423" w:author="Nidup Gyeltshen" w:date="2025-09-22T14:38:00Z" w16du:dateUtc="2025-09-22T07:38:00Z">
            <w:rPr>
              <w:rFonts w:cstheme="minorHAnsi"/>
              <w:szCs w:val="28"/>
            </w:rPr>
          </w:rPrChange>
        </w:rPr>
      </w:pPr>
      <w:r w:rsidRPr="00967451">
        <w:rPr>
          <w:rFonts w:ascii="Calibri" w:hAnsi="Calibri" w:cs="Calibri"/>
          <w:sz w:val="24"/>
          <w:szCs w:val="24"/>
          <w:rPrChange w:id="424" w:author="Nidup Gyeltshen" w:date="2025-09-22T14:38:00Z" w16du:dateUtc="2025-09-22T07:38:00Z">
            <w:rPr>
              <w:rFonts w:cstheme="minorHAnsi"/>
              <w:szCs w:val="28"/>
            </w:rPr>
          </w:rPrChange>
        </w:rPr>
        <w:t>List of chairmen and vice chairmen</w:t>
      </w:r>
    </w:p>
    <w:p w14:paraId="65BE63A3" w14:textId="77777777" w:rsidR="005244AD" w:rsidRPr="00967451" w:rsidRDefault="005244AD" w:rsidP="005244AD">
      <w:pPr>
        <w:rPr>
          <w:rFonts w:ascii="Calibri" w:eastAsia="Calibri" w:hAnsi="Calibri" w:cs="Calibri"/>
          <w:color w:val="000000"/>
          <w:rPrChange w:id="425" w:author="Nidup Gyeltshen" w:date="2025-09-22T14:38:00Z" w16du:dateUtc="2025-09-22T07:38:00Z">
            <w:rPr>
              <w:rFonts w:ascii="Calibri" w:eastAsia="Calibri" w:hAnsi="Calibri" w:cs="Calibri"/>
              <w:color w:val="000000"/>
              <w:sz w:val="28"/>
              <w:szCs w:val="20"/>
            </w:rPr>
          </w:rPrChange>
        </w:rPr>
      </w:pPr>
      <w:r w:rsidRPr="00967451">
        <w:rPr>
          <w:rFonts w:ascii="Calibri" w:eastAsia="Calibri" w:hAnsi="Calibri" w:cs="Calibri"/>
          <w:b/>
          <w:color w:val="000000"/>
          <w:rPrChange w:id="426" w:author="Nidup Gyeltshen" w:date="2025-09-22T14:38:00Z" w16du:dateUtc="2025-09-22T07:38:00Z">
            <w:rPr>
              <w:rFonts w:ascii="Calibri" w:eastAsia="Calibri" w:hAnsi="Calibri" w:cs="Calibri"/>
              <w:b/>
              <w:color w:val="000000"/>
              <w:sz w:val="28"/>
              <w:szCs w:val="20"/>
            </w:rPr>
          </w:rPrChange>
        </w:rPr>
        <w:t xml:space="preserve">Study Group 1 </w:t>
      </w:r>
    </w:p>
    <w:p w14:paraId="54014B3E" w14:textId="77777777" w:rsidR="005244AD" w:rsidRPr="00967451" w:rsidRDefault="005244AD" w:rsidP="005244AD">
      <w:pPr>
        <w:rPr>
          <w:rFonts w:ascii="Calibri" w:eastAsia="Calibri" w:hAnsi="Calibri" w:cs="Calibri"/>
          <w:color w:val="000000"/>
          <w:rPrChange w:id="427" w:author="Nidup Gyeltshen" w:date="2025-09-22T14:38:00Z" w16du:dateUtc="2025-09-22T07:38:00Z">
            <w:rPr>
              <w:rFonts w:ascii="Calibri" w:eastAsia="Calibri" w:hAnsi="Calibri" w:cs="Calibri"/>
              <w:color w:val="000000"/>
              <w:sz w:val="23"/>
              <w:szCs w:val="20"/>
            </w:rPr>
          </w:rPrChange>
        </w:rPr>
      </w:pPr>
      <w:r w:rsidRPr="00967451">
        <w:rPr>
          <w:rFonts w:ascii="Calibri" w:eastAsia="Calibri" w:hAnsi="Calibri" w:cs="Calibri"/>
          <w:b/>
          <w:color w:val="000000"/>
          <w:rPrChange w:id="428" w:author="Nidup Gyeltshen" w:date="2025-09-22T14:38:00Z" w16du:dateUtc="2025-09-22T07:38:00Z">
            <w:rPr>
              <w:rFonts w:ascii="Calibri" w:eastAsia="Calibri" w:hAnsi="Calibri" w:cs="Calibri"/>
              <w:b/>
              <w:color w:val="000000"/>
              <w:sz w:val="23"/>
              <w:szCs w:val="20"/>
            </w:rPr>
          </w:rPrChange>
        </w:rPr>
        <w:t>Chairman</w:t>
      </w:r>
      <w:r w:rsidRPr="00967451">
        <w:rPr>
          <w:rFonts w:ascii="Calibri" w:eastAsia="Calibri" w:hAnsi="Calibri" w:cs="Calibri"/>
          <w:color w:val="000000"/>
          <w:rPrChange w:id="429" w:author="Nidup Gyeltshen" w:date="2025-09-22T14:38:00Z" w16du:dateUtc="2025-09-22T07:38:00Z">
            <w:rPr>
              <w:rFonts w:ascii="Calibri" w:eastAsia="Calibri" w:hAnsi="Calibri" w:cs="Calibri"/>
              <w:color w:val="000000"/>
              <w:sz w:val="23"/>
              <w:szCs w:val="20"/>
            </w:rPr>
          </w:rPrChange>
        </w:rPr>
        <w:t xml:space="preserve">: Ms Regina Fleur Assoumou </w:t>
      </w:r>
      <w:proofErr w:type="spellStart"/>
      <w:r w:rsidRPr="00967451">
        <w:rPr>
          <w:rFonts w:ascii="Calibri" w:eastAsia="Calibri" w:hAnsi="Calibri" w:cs="Calibri"/>
          <w:color w:val="000000"/>
          <w:rPrChange w:id="430" w:author="Nidup Gyeltshen" w:date="2025-09-22T14:38:00Z" w16du:dateUtc="2025-09-22T07:38:00Z">
            <w:rPr>
              <w:rFonts w:ascii="Calibri" w:eastAsia="Calibri" w:hAnsi="Calibri" w:cs="Calibri"/>
              <w:color w:val="000000"/>
              <w:sz w:val="23"/>
              <w:szCs w:val="20"/>
            </w:rPr>
          </w:rPrChange>
        </w:rPr>
        <w:t>Bessou</w:t>
      </w:r>
      <w:proofErr w:type="spellEnd"/>
      <w:r w:rsidRPr="00967451">
        <w:rPr>
          <w:rFonts w:ascii="Calibri" w:eastAsia="Calibri" w:hAnsi="Calibri" w:cs="Calibri"/>
          <w:color w:val="000000"/>
          <w:rPrChange w:id="431" w:author="Nidup Gyeltshen" w:date="2025-09-22T14:38:00Z" w16du:dateUtc="2025-09-22T07:38:00Z">
            <w:rPr>
              <w:rFonts w:ascii="Calibri" w:eastAsia="Calibri" w:hAnsi="Calibri" w:cs="Calibri"/>
              <w:color w:val="000000"/>
              <w:sz w:val="23"/>
              <w:szCs w:val="20"/>
            </w:rPr>
          </w:rPrChange>
        </w:rPr>
        <w:t xml:space="preserve"> (Côte d'Ivoire) </w:t>
      </w:r>
    </w:p>
    <w:p w14:paraId="50B059FF" w14:textId="77777777" w:rsidR="005244AD" w:rsidRPr="00967451" w:rsidRDefault="005244AD" w:rsidP="005244AD">
      <w:pPr>
        <w:rPr>
          <w:rFonts w:ascii="Calibri" w:eastAsia="Calibri" w:hAnsi="Calibri" w:cs="Calibri"/>
          <w:color w:val="000000"/>
          <w:rPrChange w:id="432" w:author="Nidup Gyeltshen" w:date="2025-09-22T14:38:00Z" w16du:dateUtc="2025-09-22T07:38:00Z">
            <w:rPr>
              <w:rFonts w:ascii="Calibri" w:eastAsia="Calibri" w:hAnsi="Calibri" w:cs="Calibri"/>
              <w:color w:val="000000"/>
              <w:sz w:val="23"/>
              <w:szCs w:val="20"/>
            </w:rPr>
          </w:rPrChange>
        </w:rPr>
      </w:pPr>
      <w:r w:rsidRPr="00967451">
        <w:rPr>
          <w:rFonts w:ascii="Calibri" w:eastAsia="Calibri" w:hAnsi="Calibri" w:cs="Calibri"/>
          <w:b/>
          <w:color w:val="000000"/>
          <w:rPrChange w:id="433" w:author="Nidup Gyeltshen" w:date="2025-09-22T14:38:00Z" w16du:dateUtc="2025-09-22T07:38:00Z">
            <w:rPr>
              <w:rFonts w:ascii="Calibri" w:eastAsia="Calibri" w:hAnsi="Calibri" w:cs="Calibri"/>
              <w:b/>
              <w:color w:val="000000"/>
              <w:sz w:val="23"/>
              <w:szCs w:val="20"/>
            </w:rPr>
          </w:rPrChange>
        </w:rPr>
        <w:t>Vice-chairmen</w:t>
      </w:r>
      <w:r w:rsidRPr="00967451">
        <w:rPr>
          <w:rFonts w:ascii="Calibri" w:eastAsia="Calibri" w:hAnsi="Calibri" w:cs="Calibri"/>
          <w:color w:val="000000"/>
          <w:rPrChange w:id="434" w:author="Nidup Gyeltshen" w:date="2025-09-22T14:38:00Z" w16du:dateUtc="2025-09-22T07:38:00Z">
            <w:rPr>
              <w:rFonts w:ascii="Calibri" w:eastAsia="Calibri" w:hAnsi="Calibri" w:cs="Calibri"/>
              <w:color w:val="000000"/>
              <w:sz w:val="23"/>
              <w:szCs w:val="20"/>
            </w:rPr>
          </w:rPrChange>
        </w:rPr>
        <w:t xml:space="preserve">: </w:t>
      </w:r>
    </w:p>
    <w:p w14:paraId="187968A0" w14:textId="77777777" w:rsidR="005244AD" w:rsidRPr="00967451" w:rsidRDefault="005244AD" w:rsidP="005244AD">
      <w:pPr>
        <w:rPr>
          <w:rFonts w:ascii="Calibri" w:eastAsia="Calibri" w:hAnsi="Calibri" w:cs="Calibri"/>
          <w:color w:val="000000"/>
          <w:rPrChange w:id="435" w:author="Nidup Gyeltshen" w:date="2025-09-22T14:38:00Z" w16du:dateUtc="2025-09-22T07:38:00Z">
            <w:rPr>
              <w:rFonts w:ascii="Calibri" w:eastAsia="Calibri" w:hAnsi="Calibri" w:cs="Calibri"/>
              <w:color w:val="000000"/>
              <w:sz w:val="23"/>
              <w:szCs w:val="20"/>
            </w:rPr>
          </w:rPrChange>
        </w:rPr>
      </w:pPr>
      <w:r w:rsidRPr="00967451">
        <w:rPr>
          <w:rFonts w:ascii="Calibri" w:eastAsia="Calibri" w:hAnsi="Calibri" w:cs="Calibri"/>
          <w:color w:val="000000"/>
          <w:rPrChange w:id="436" w:author="Nidup Gyeltshen" w:date="2025-09-22T14:38:00Z" w16du:dateUtc="2025-09-22T07:38:00Z">
            <w:rPr>
              <w:rFonts w:ascii="Calibri" w:eastAsia="Calibri" w:hAnsi="Calibri" w:cs="Calibri"/>
              <w:color w:val="000000"/>
              <w:sz w:val="23"/>
              <w:szCs w:val="20"/>
            </w:rPr>
          </w:rPrChange>
        </w:rPr>
        <w:t xml:space="preserve">Mr Sangwon Ko (Republic of Korea) </w:t>
      </w:r>
    </w:p>
    <w:p w14:paraId="04AF8590" w14:textId="77777777" w:rsidR="005244AD" w:rsidRPr="00967451" w:rsidRDefault="005244AD" w:rsidP="005244AD">
      <w:pPr>
        <w:rPr>
          <w:rFonts w:ascii="Calibri" w:eastAsia="Calibri" w:hAnsi="Calibri" w:cs="Calibri"/>
          <w:color w:val="000000"/>
          <w:rPrChange w:id="437" w:author="Nidup Gyeltshen" w:date="2025-09-22T14:38:00Z" w16du:dateUtc="2025-09-22T07:38:00Z">
            <w:rPr>
              <w:rFonts w:ascii="Calibri" w:eastAsia="Calibri" w:hAnsi="Calibri" w:cs="Calibri"/>
              <w:color w:val="000000"/>
              <w:sz w:val="23"/>
              <w:szCs w:val="20"/>
            </w:rPr>
          </w:rPrChange>
        </w:rPr>
      </w:pPr>
      <w:r w:rsidRPr="00967451">
        <w:rPr>
          <w:rFonts w:ascii="Calibri" w:eastAsia="Calibri" w:hAnsi="Calibri" w:cs="Calibri"/>
          <w:color w:val="000000"/>
          <w:rPrChange w:id="438" w:author="Nidup Gyeltshen" w:date="2025-09-22T14:38:00Z" w16du:dateUtc="2025-09-22T07:38:00Z">
            <w:rPr>
              <w:rFonts w:ascii="Calibri" w:eastAsia="Calibri" w:hAnsi="Calibri" w:cs="Calibri"/>
              <w:color w:val="000000"/>
              <w:sz w:val="23"/>
              <w:szCs w:val="20"/>
            </w:rPr>
          </w:rPrChange>
        </w:rPr>
        <w:t xml:space="preserve">Ms Memiko Otsuki (Japan) </w:t>
      </w:r>
    </w:p>
    <w:p w14:paraId="5CA3AB12" w14:textId="77777777" w:rsidR="005244AD" w:rsidRPr="00967451" w:rsidRDefault="005244AD" w:rsidP="005244AD">
      <w:pPr>
        <w:rPr>
          <w:rFonts w:ascii="Calibri" w:eastAsia="Calibri" w:hAnsi="Calibri" w:cs="Calibri"/>
          <w:color w:val="000000"/>
          <w:rPrChange w:id="439" w:author="Nidup Gyeltshen" w:date="2025-09-22T14:38:00Z" w16du:dateUtc="2025-09-22T07:38:00Z">
            <w:rPr>
              <w:rFonts w:ascii="Calibri" w:eastAsia="Calibri" w:hAnsi="Calibri" w:cs="Calibri"/>
              <w:color w:val="000000"/>
              <w:sz w:val="23"/>
              <w:szCs w:val="20"/>
            </w:rPr>
          </w:rPrChange>
        </w:rPr>
      </w:pPr>
      <w:r w:rsidRPr="00967451">
        <w:rPr>
          <w:rFonts w:ascii="Calibri" w:eastAsia="Calibri" w:hAnsi="Calibri" w:cs="Calibri"/>
          <w:color w:val="000000"/>
          <w:rPrChange w:id="440" w:author="Nidup Gyeltshen" w:date="2025-09-22T14:38:00Z" w16du:dateUtc="2025-09-22T07:38:00Z">
            <w:rPr>
              <w:rFonts w:ascii="Calibri" w:eastAsia="Calibri" w:hAnsi="Calibri" w:cs="Calibri"/>
              <w:color w:val="000000"/>
              <w:sz w:val="23"/>
              <w:szCs w:val="20"/>
            </w:rPr>
          </w:rPrChange>
        </w:rPr>
        <w:t xml:space="preserve">Mr Sunil Singhal (India) </w:t>
      </w:r>
    </w:p>
    <w:p w14:paraId="0DE6AF81" w14:textId="77777777" w:rsidR="005244AD" w:rsidRPr="00967451" w:rsidRDefault="005244AD" w:rsidP="005244AD">
      <w:pPr>
        <w:rPr>
          <w:rFonts w:ascii="Calibri" w:eastAsia="Calibri" w:hAnsi="Calibri" w:cs="Calibri"/>
          <w:color w:val="000000"/>
          <w:rPrChange w:id="441" w:author="Nidup Gyeltshen" w:date="2025-09-22T14:38:00Z" w16du:dateUtc="2025-09-22T07:38:00Z">
            <w:rPr>
              <w:rFonts w:ascii="Calibri" w:eastAsia="Calibri" w:hAnsi="Calibri" w:cs="Calibri"/>
              <w:color w:val="000000"/>
              <w:sz w:val="23"/>
              <w:szCs w:val="20"/>
            </w:rPr>
          </w:rPrChange>
        </w:rPr>
      </w:pPr>
      <w:r w:rsidRPr="00967451">
        <w:rPr>
          <w:rFonts w:ascii="Calibri" w:eastAsia="Calibri" w:hAnsi="Calibri" w:cs="Calibri"/>
          <w:color w:val="000000"/>
          <w:rPrChange w:id="442" w:author="Nidup Gyeltshen" w:date="2025-09-22T14:38:00Z" w16du:dateUtc="2025-09-22T07:38:00Z">
            <w:rPr>
              <w:rFonts w:ascii="Calibri" w:eastAsia="Calibri" w:hAnsi="Calibri" w:cs="Calibri"/>
              <w:color w:val="000000"/>
              <w:sz w:val="23"/>
              <w:szCs w:val="20"/>
            </w:rPr>
          </w:rPrChange>
        </w:rPr>
        <w:t xml:space="preserve">Ms Caecilia </w:t>
      </w:r>
      <w:proofErr w:type="spellStart"/>
      <w:r w:rsidRPr="00967451">
        <w:rPr>
          <w:rFonts w:ascii="Calibri" w:eastAsia="Calibri" w:hAnsi="Calibri" w:cs="Calibri"/>
          <w:color w:val="000000"/>
          <w:rPrChange w:id="443" w:author="Nidup Gyeltshen" w:date="2025-09-22T14:38:00Z" w16du:dateUtc="2025-09-22T07:38:00Z">
            <w:rPr>
              <w:rFonts w:ascii="Calibri" w:eastAsia="Calibri" w:hAnsi="Calibri" w:cs="Calibri"/>
              <w:color w:val="000000"/>
              <w:sz w:val="23"/>
              <w:szCs w:val="20"/>
            </w:rPr>
          </w:rPrChange>
        </w:rPr>
        <w:t>Nyamutswa</w:t>
      </w:r>
      <w:proofErr w:type="spellEnd"/>
      <w:r w:rsidRPr="00967451">
        <w:rPr>
          <w:rFonts w:ascii="Calibri" w:eastAsia="Calibri" w:hAnsi="Calibri" w:cs="Calibri"/>
          <w:color w:val="000000"/>
          <w:rPrChange w:id="444" w:author="Nidup Gyeltshen" w:date="2025-09-22T14:38:00Z" w16du:dateUtc="2025-09-22T07:38:00Z">
            <w:rPr>
              <w:rFonts w:ascii="Calibri" w:eastAsia="Calibri" w:hAnsi="Calibri" w:cs="Calibri"/>
              <w:color w:val="000000"/>
              <w:sz w:val="23"/>
              <w:szCs w:val="20"/>
            </w:rPr>
          </w:rPrChange>
        </w:rPr>
        <w:t xml:space="preserve"> (Zimbabwe) </w:t>
      </w:r>
    </w:p>
    <w:p w14:paraId="65E792CC" w14:textId="77777777" w:rsidR="005244AD" w:rsidRPr="00967451" w:rsidRDefault="005244AD" w:rsidP="005244AD">
      <w:pPr>
        <w:rPr>
          <w:rFonts w:ascii="Calibri" w:eastAsia="Calibri" w:hAnsi="Calibri" w:cs="Calibri"/>
          <w:color w:val="000000"/>
          <w:rPrChange w:id="445" w:author="Nidup Gyeltshen" w:date="2025-09-22T14:38:00Z" w16du:dateUtc="2025-09-22T07:38:00Z">
            <w:rPr>
              <w:rFonts w:ascii="Calibri" w:eastAsia="Calibri" w:hAnsi="Calibri" w:cs="Calibri"/>
              <w:color w:val="000000"/>
              <w:sz w:val="23"/>
              <w:szCs w:val="20"/>
            </w:rPr>
          </w:rPrChange>
        </w:rPr>
      </w:pPr>
      <w:r w:rsidRPr="00967451">
        <w:rPr>
          <w:rFonts w:ascii="Calibri" w:eastAsia="Calibri" w:hAnsi="Calibri" w:cs="Calibri"/>
          <w:color w:val="000000"/>
          <w:rPrChange w:id="446" w:author="Nidup Gyeltshen" w:date="2025-09-22T14:38:00Z" w16du:dateUtc="2025-09-22T07:38:00Z">
            <w:rPr>
              <w:rFonts w:ascii="Calibri" w:eastAsia="Calibri" w:hAnsi="Calibri" w:cs="Calibri"/>
              <w:color w:val="000000"/>
              <w:sz w:val="23"/>
              <w:szCs w:val="20"/>
            </w:rPr>
          </w:rPrChange>
        </w:rPr>
        <w:t xml:space="preserve">Mr Amah Vinyo Capo (Togo) </w:t>
      </w:r>
    </w:p>
    <w:p w14:paraId="7FF77904" w14:textId="77777777" w:rsidR="005244AD" w:rsidRPr="00967451" w:rsidRDefault="005244AD" w:rsidP="005244AD">
      <w:pPr>
        <w:rPr>
          <w:rFonts w:ascii="Calibri" w:eastAsia="Calibri" w:hAnsi="Calibri" w:cs="Calibri"/>
          <w:color w:val="000000"/>
          <w:rPrChange w:id="447" w:author="Nidup Gyeltshen" w:date="2025-09-22T14:38:00Z" w16du:dateUtc="2025-09-22T07:38:00Z">
            <w:rPr>
              <w:rFonts w:ascii="Calibri" w:eastAsia="Calibri" w:hAnsi="Calibri" w:cs="Calibri"/>
              <w:color w:val="000000"/>
              <w:sz w:val="23"/>
              <w:szCs w:val="20"/>
            </w:rPr>
          </w:rPrChange>
        </w:rPr>
      </w:pPr>
      <w:r w:rsidRPr="00967451">
        <w:rPr>
          <w:rFonts w:ascii="Calibri" w:eastAsia="Calibri" w:hAnsi="Calibri" w:cs="Calibri"/>
          <w:color w:val="000000"/>
          <w:rPrChange w:id="448" w:author="Nidup Gyeltshen" w:date="2025-09-22T14:38:00Z" w16du:dateUtc="2025-09-22T07:38:00Z">
            <w:rPr>
              <w:rFonts w:ascii="Calibri" w:eastAsia="Calibri" w:hAnsi="Calibri" w:cs="Calibri"/>
              <w:color w:val="000000"/>
              <w:sz w:val="23"/>
              <w:szCs w:val="20"/>
            </w:rPr>
          </w:rPrChange>
        </w:rPr>
        <w:t xml:space="preserve">Mr Roberto Mitsuake Hirayama (Brazil) </w:t>
      </w:r>
    </w:p>
    <w:p w14:paraId="53EA97A5" w14:textId="77777777" w:rsidR="005244AD" w:rsidRPr="00967451" w:rsidRDefault="005244AD" w:rsidP="005244AD">
      <w:pPr>
        <w:rPr>
          <w:rFonts w:ascii="Calibri" w:eastAsia="Calibri" w:hAnsi="Calibri" w:cs="Calibri"/>
          <w:color w:val="000000"/>
          <w:rPrChange w:id="449" w:author="Nidup Gyeltshen" w:date="2025-09-22T14:38:00Z" w16du:dateUtc="2025-09-22T07:38:00Z">
            <w:rPr>
              <w:rFonts w:ascii="Calibri" w:eastAsia="Calibri" w:hAnsi="Calibri" w:cs="Calibri"/>
              <w:color w:val="000000"/>
              <w:sz w:val="23"/>
              <w:szCs w:val="20"/>
            </w:rPr>
          </w:rPrChange>
        </w:rPr>
      </w:pPr>
      <w:r w:rsidRPr="00967451">
        <w:rPr>
          <w:rFonts w:ascii="Calibri" w:eastAsia="Calibri" w:hAnsi="Calibri" w:cs="Calibri"/>
          <w:color w:val="000000"/>
          <w:rPrChange w:id="450" w:author="Nidup Gyeltshen" w:date="2025-09-22T14:38:00Z" w16du:dateUtc="2025-09-22T07:38:00Z">
            <w:rPr>
              <w:rFonts w:ascii="Calibri" w:eastAsia="Calibri" w:hAnsi="Calibri" w:cs="Calibri"/>
              <w:color w:val="000000"/>
              <w:sz w:val="23"/>
              <w:szCs w:val="20"/>
            </w:rPr>
          </w:rPrChange>
        </w:rPr>
        <w:t xml:space="preserve">Mr Mehmet Alper Tekin (Turkey) </w:t>
      </w:r>
    </w:p>
    <w:p w14:paraId="69C88542" w14:textId="77777777" w:rsidR="005244AD" w:rsidRPr="00967451" w:rsidRDefault="005244AD" w:rsidP="005244AD">
      <w:pPr>
        <w:rPr>
          <w:rFonts w:ascii="Calibri" w:eastAsia="Calibri" w:hAnsi="Calibri" w:cs="Calibri"/>
          <w:color w:val="000000"/>
          <w:rPrChange w:id="451" w:author="Nidup Gyeltshen" w:date="2025-09-22T14:38:00Z" w16du:dateUtc="2025-09-22T07:38:00Z">
            <w:rPr>
              <w:rFonts w:ascii="Calibri" w:eastAsia="Calibri" w:hAnsi="Calibri" w:cs="Calibri"/>
              <w:color w:val="000000"/>
              <w:sz w:val="23"/>
              <w:szCs w:val="20"/>
            </w:rPr>
          </w:rPrChange>
        </w:rPr>
      </w:pPr>
      <w:r w:rsidRPr="00967451">
        <w:rPr>
          <w:rFonts w:ascii="Calibri" w:eastAsia="Calibri" w:hAnsi="Calibri" w:cs="Calibri"/>
          <w:color w:val="000000"/>
          <w:rPrChange w:id="452" w:author="Nidup Gyeltshen" w:date="2025-09-22T14:38:00Z" w16du:dateUtc="2025-09-22T07:38:00Z">
            <w:rPr>
              <w:rFonts w:ascii="Calibri" w:eastAsia="Calibri" w:hAnsi="Calibri" w:cs="Calibri"/>
              <w:color w:val="000000"/>
              <w:sz w:val="23"/>
              <w:szCs w:val="20"/>
            </w:rPr>
          </w:rPrChange>
        </w:rPr>
        <w:t xml:space="preserve">Mr Anthony Giannoumis (Norway) </w:t>
      </w:r>
    </w:p>
    <w:p w14:paraId="4CAD1988" w14:textId="77777777" w:rsidR="005244AD" w:rsidRPr="00967451" w:rsidRDefault="005244AD" w:rsidP="005244AD">
      <w:pPr>
        <w:rPr>
          <w:rFonts w:ascii="Calibri" w:eastAsia="Calibri" w:hAnsi="Calibri" w:cs="Calibri"/>
          <w:color w:val="000000"/>
          <w:rPrChange w:id="453" w:author="Nidup Gyeltshen" w:date="2025-09-22T14:38:00Z" w16du:dateUtc="2025-09-22T07:38:00Z">
            <w:rPr>
              <w:rFonts w:ascii="Calibri" w:eastAsia="Calibri" w:hAnsi="Calibri" w:cs="Calibri"/>
              <w:color w:val="000000"/>
              <w:sz w:val="23"/>
              <w:szCs w:val="20"/>
            </w:rPr>
          </w:rPrChange>
        </w:rPr>
      </w:pPr>
      <w:r w:rsidRPr="00967451">
        <w:rPr>
          <w:rFonts w:ascii="Calibri" w:eastAsia="Calibri" w:hAnsi="Calibri" w:cs="Calibri"/>
          <w:color w:val="000000"/>
          <w:rPrChange w:id="454" w:author="Nidup Gyeltshen" w:date="2025-09-22T14:38:00Z" w16du:dateUtc="2025-09-22T07:38:00Z">
            <w:rPr>
              <w:rFonts w:ascii="Calibri" w:eastAsia="Calibri" w:hAnsi="Calibri" w:cs="Calibri"/>
              <w:color w:val="000000"/>
              <w:sz w:val="23"/>
              <w:szCs w:val="20"/>
            </w:rPr>
          </w:rPrChange>
        </w:rPr>
        <w:t xml:space="preserve">Ms Umida Musaeva (Uzbekistan) </w:t>
      </w:r>
    </w:p>
    <w:p w14:paraId="27B9471B" w14:textId="77777777" w:rsidR="005244AD" w:rsidRPr="00967451" w:rsidRDefault="005244AD" w:rsidP="005244AD">
      <w:pPr>
        <w:rPr>
          <w:rFonts w:ascii="Calibri" w:eastAsia="Calibri" w:hAnsi="Calibri" w:cs="Calibri"/>
          <w:color w:val="000000"/>
          <w:rPrChange w:id="455" w:author="Nidup Gyeltshen" w:date="2025-09-22T14:38:00Z" w16du:dateUtc="2025-09-22T07:38:00Z">
            <w:rPr>
              <w:rFonts w:ascii="Calibri" w:eastAsia="Calibri" w:hAnsi="Calibri" w:cs="Calibri"/>
              <w:color w:val="000000"/>
              <w:sz w:val="23"/>
              <w:szCs w:val="20"/>
            </w:rPr>
          </w:rPrChange>
        </w:rPr>
      </w:pPr>
      <w:r w:rsidRPr="00967451">
        <w:rPr>
          <w:rFonts w:ascii="Calibri" w:eastAsia="Calibri" w:hAnsi="Calibri" w:cs="Calibri"/>
          <w:color w:val="000000"/>
          <w:rPrChange w:id="456" w:author="Nidup Gyeltshen" w:date="2025-09-22T14:38:00Z" w16du:dateUtc="2025-09-22T07:38:00Z">
            <w:rPr>
              <w:rFonts w:ascii="Calibri" w:eastAsia="Calibri" w:hAnsi="Calibri" w:cs="Calibri"/>
              <w:color w:val="000000"/>
              <w:sz w:val="23"/>
              <w:szCs w:val="20"/>
            </w:rPr>
          </w:rPrChange>
        </w:rPr>
        <w:t xml:space="preserve">Mr Khayala Pashazade (Azerbaijan) </w:t>
      </w:r>
    </w:p>
    <w:p w14:paraId="09E9A257" w14:textId="77777777" w:rsidR="005244AD" w:rsidRDefault="005244AD" w:rsidP="005244AD">
      <w:pPr>
        <w:rPr>
          <w:ins w:id="457" w:author="Nidup Gyeltshen" w:date="2025-09-22T14:42:00Z" w16du:dateUtc="2025-09-22T07:42:00Z"/>
          <w:rFonts w:ascii="Calibri" w:eastAsia="Calibri" w:hAnsi="Calibri" w:cs="Calibri"/>
          <w:color w:val="000000"/>
        </w:rPr>
      </w:pPr>
      <w:r w:rsidRPr="00967451">
        <w:rPr>
          <w:rFonts w:ascii="Calibri" w:eastAsia="Calibri" w:hAnsi="Calibri" w:cs="Calibri"/>
          <w:color w:val="000000"/>
          <w:rPrChange w:id="458" w:author="Nidup Gyeltshen" w:date="2025-09-22T14:38:00Z" w16du:dateUtc="2025-09-22T07:38:00Z">
            <w:rPr>
              <w:rFonts w:ascii="Calibri" w:eastAsia="Calibri" w:hAnsi="Calibri" w:cs="Calibri"/>
              <w:color w:val="000000"/>
              <w:sz w:val="23"/>
              <w:szCs w:val="20"/>
            </w:rPr>
          </w:rPrChange>
        </w:rPr>
        <w:t xml:space="preserve">Ms Sameera Belal Momen Mohammad (Kuwait) </w:t>
      </w:r>
    </w:p>
    <w:p w14:paraId="18742B29" w14:textId="77777777" w:rsidR="00967451" w:rsidRPr="00967451" w:rsidRDefault="00967451" w:rsidP="005244AD">
      <w:pPr>
        <w:rPr>
          <w:rFonts w:ascii="Calibri" w:eastAsia="Calibri" w:hAnsi="Calibri" w:cs="Calibri"/>
          <w:color w:val="000000"/>
          <w:rPrChange w:id="459" w:author="Nidup Gyeltshen" w:date="2025-09-22T14:38:00Z" w16du:dateUtc="2025-09-22T07:38:00Z">
            <w:rPr>
              <w:rFonts w:ascii="Calibri" w:eastAsia="Calibri" w:hAnsi="Calibri" w:cs="Calibri"/>
              <w:color w:val="000000"/>
              <w:sz w:val="23"/>
              <w:szCs w:val="20"/>
            </w:rPr>
          </w:rPrChange>
        </w:rPr>
      </w:pPr>
    </w:p>
    <w:p w14:paraId="63059AAD" w14:textId="77777777" w:rsidR="005244AD" w:rsidRPr="00967451" w:rsidRDefault="005244AD" w:rsidP="005244AD">
      <w:pPr>
        <w:rPr>
          <w:rFonts w:ascii="Calibri" w:eastAsia="Calibri" w:hAnsi="Calibri" w:cs="Calibri"/>
          <w:color w:val="000000"/>
          <w:rPrChange w:id="460" w:author="Nidup Gyeltshen" w:date="2025-09-22T14:38:00Z" w16du:dateUtc="2025-09-22T07:38:00Z">
            <w:rPr>
              <w:rFonts w:ascii="Calibri" w:eastAsia="Calibri" w:hAnsi="Calibri" w:cs="Calibri"/>
              <w:color w:val="000000"/>
              <w:sz w:val="28"/>
              <w:szCs w:val="20"/>
            </w:rPr>
          </w:rPrChange>
        </w:rPr>
      </w:pPr>
      <w:r w:rsidRPr="00967451">
        <w:rPr>
          <w:rFonts w:ascii="Calibri" w:eastAsia="Calibri" w:hAnsi="Calibri" w:cs="Calibri"/>
          <w:b/>
          <w:color w:val="000000"/>
          <w:rPrChange w:id="461" w:author="Nidup Gyeltshen" w:date="2025-09-22T14:38:00Z" w16du:dateUtc="2025-09-22T07:38:00Z">
            <w:rPr>
              <w:rFonts w:ascii="Calibri" w:eastAsia="Calibri" w:hAnsi="Calibri" w:cs="Calibri"/>
              <w:b/>
              <w:color w:val="000000"/>
              <w:sz w:val="28"/>
              <w:szCs w:val="20"/>
            </w:rPr>
          </w:rPrChange>
        </w:rPr>
        <w:t xml:space="preserve">Study Group 2 </w:t>
      </w:r>
    </w:p>
    <w:p w14:paraId="690BCC17" w14:textId="77777777" w:rsidR="005244AD" w:rsidRPr="00967451" w:rsidRDefault="005244AD" w:rsidP="005244AD">
      <w:pPr>
        <w:rPr>
          <w:rFonts w:ascii="Calibri" w:eastAsia="Calibri" w:hAnsi="Calibri" w:cs="Calibri"/>
          <w:color w:val="000000"/>
          <w:rPrChange w:id="462" w:author="Nidup Gyeltshen" w:date="2025-09-22T14:38:00Z" w16du:dateUtc="2025-09-22T07:38:00Z">
            <w:rPr>
              <w:rFonts w:ascii="Calibri" w:eastAsia="Calibri" w:hAnsi="Calibri" w:cs="Calibri"/>
              <w:color w:val="000000"/>
              <w:sz w:val="23"/>
              <w:szCs w:val="20"/>
            </w:rPr>
          </w:rPrChange>
        </w:rPr>
      </w:pPr>
      <w:r w:rsidRPr="00967451">
        <w:rPr>
          <w:rFonts w:ascii="Calibri" w:eastAsia="Calibri" w:hAnsi="Calibri" w:cs="Calibri"/>
          <w:b/>
          <w:color w:val="000000"/>
          <w:rPrChange w:id="463" w:author="Nidup Gyeltshen" w:date="2025-09-22T14:38:00Z" w16du:dateUtc="2025-09-22T07:38:00Z">
            <w:rPr>
              <w:rFonts w:ascii="Calibri" w:eastAsia="Calibri" w:hAnsi="Calibri" w:cs="Calibri"/>
              <w:b/>
              <w:color w:val="000000"/>
              <w:sz w:val="23"/>
              <w:szCs w:val="20"/>
            </w:rPr>
          </w:rPrChange>
        </w:rPr>
        <w:t>Chairman</w:t>
      </w:r>
      <w:r w:rsidRPr="00967451">
        <w:rPr>
          <w:rFonts w:ascii="Calibri" w:eastAsia="Calibri" w:hAnsi="Calibri" w:cs="Calibri"/>
          <w:color w:val="000000"/>
          <w:rPrChange w:id="464" w:author="Nidup Gyeltshen" w:date="2025-09-22T14:38:00Z" w16du:dateUtc="2025-09-22T07:38:00Z">
            <w:rPr>
              <w:rFonts w:ascii="Calibri" w:eastAsia="Calibri" w:hAnsi="Calibri" w:cs="Calibri"/>
              <w:color w:val="000000"/>
              <w:sz w:val="23"/>
              <w:szCs w:val="20"/>
            </w:rPr>
          </w:rPrChange>
        </w:rPr>
        <w:t xml:space="preserve">: Mr Fadel Digham (Egypt) </w:t>
      </w:r>
    </w:p>
    <w:p w14:paraId="04A1881E" w14:textId="77777777" w:rsidR="005244AD" w:rsidRPr="00967451" w:rsidRDefault="005244AD" w:rsidP="005244AD">
      <w:pPr>
        <w:rPr>
          <w:rFonts w:ascii="Calibri" w:eastAsia="Calibri" w:hAnsi="Calibri" w:cs="Calibri"/>
          <w:color w:val="000000"/>
          <w:rPrChange w:id="465" w:author="Nidup Gyeltshen" w:date="2025-09-22T14:38:00Z" w16du:dateUtc="2025-09-22T07:38:00Z">
            <w:rPr>
              <w:rFonts w:ascii="Calibri" w:eastAsia="Calibri" w:hAnsi="Calibri" w:cs="Calibri"/>
              <w:color w:val="000000"/>
              <w:sz w:val="23"/>
              <w:szCs w:val="20"/>
            </w:rPr>
          </w:rPrChange>
        </w:rPr>
      </w:pPr>
      <w:proofErr w:type="spellStart"/>
      <w:r w:rsidRPr="00967451">
        <w:rPr>
          <w:rFonts w:ascii="Calibri" w:eastAsia="Calibri" w:hAnsi="Calibri" w:cs="Calibri"/>
          <w:b/>
          <w:color w:val="000000"/>
          <w:rPrChange w:id="466" w:author="Nidup Gyeltshen" w:date="2025-09-22T14:38:00Z" w16du:dateUtc="2025-09-22T07:38:00Z">
            <w:rPr>
              <w:rFonts w:ascii="Calibri" w:eastAsia="Calibri" w:hAnsi="Calibri" w:cs="Calibri"/>
              <w:b/>
              <w:color w:val="000000"/>
              <w:sz w:val="23"/>
              <w:szCs w:val="20"/>
            </w:rPr>
          </w:rPrChange>
        </w:rPr>
        <w:t>Vice-chairmen</w:t>
      </w:r>
      <w:r w:rsidRPr="00967451">
        <w:rPr>
          <w:rFonts w:ascii="Calibri" w:eastAsia="Calibri" w:hAnsi="Calibri" w:cs="Calibri"/>
          <w:color w:val="000000"/>
          <w:rPrChange w:id="467" w:author="Nidup Gyeltshen" w:date="2025-09-22T14:38:00Z" w16du:dateUtc="2025-09-22T07:38:00Z">
            <w:rPr>
              <w:rFonts w:ascii="Calibri" w:eastAsia="Calibri" w:hAnsi="Calibri" w:cs="Calibri"/>
              <w:color w:val="000000"/>
              <w:sz w:val="23"/>
              <w:szCs w:val="20"/>
            </w:rPr>
          </w:rPrChange>
        </w:rPr>
        <w:t>:Mr</w:t>
      </w:r>
      <w:proofErr w:type="spellEnd"/>
      <w:r w:rsidRPr="00967451">
        <w:rPr>
          <w:rFonts w:ascii="Calibri" w:eastAsia="Calibri" w:hAnsi="Calibri" w:cs="Calibri"/>
          <w:color w:val="000000"/>
          <w:rPrChange w:id="468" w:author="Nidup Gyeltshen" w:date="2025-09-22T14:38:00Z" w16du:dateUtc="2025-09-22T07:38:00Z">
            <w:rPr>
              <w:rFonts w:ascii="Calibri" w:eastAsia="Calibri" w:hAnsi="Calibri" w:cs="Calibri"/>
              <w:color w:val="000000"/>
              <w:sz w:val="23"/>
              <w:szCs w:val="20"/>
            </w:rPr>
          </w:rPrChange>
        </w:rPr>
        <w:t xml:space="preserve"> Hideo Imanaka (Japan) </w:t>
      </w:r>
    </w:p>
    <w:p w14:paraId="43EFA0BE" w14:textId="77777777" w:rsidR="005244AD" w:rsidRPr="00967451" w:rsidRDefault="005244AD" w:rsidP="005244AD">
      <w:pPr>
        <w:rPr>
          <w:rFonts w:ascii="Calibri" w:eastAsia="Calibri" w:hAnsi="Calibri" w:cs="Calibri"/>
          <w:color w:val="000000"/>
          <w:rPrChange w:id="469" w:author="Nidup Gyeltshen" w:date="2025-09-22T14:38:00Z" w16du:dateUtc="2025-09-22T07:38:00Z">
            <w:rPr>
              <w:rFonts w:ascii="Calibri" w:eastAsia="Calibri" w:hAnsi="Calibri" w:cs="Calibri"/>
              <w:color w:val="000000"/>
              <w:sz w:val="23"/>
              <w:szCs w:val="20"/>
            </w:rPr>
          </w:rPrChange>
        </w:rPr>
      </w:pPr>
      <w:r w:rsidRPr="00967451">
        <w:rPr>
          <w:rFonts w:ascii="Calibri" w:eastAsia="Calibri" w:hAnsi="Calibri" w:cs="Calibri"/>
          <w:color w:val="000000"/>
          <w:rPrChange w:id="470" w:author="Nidup Gyeltshen" w:date="2025-09-22T14:38:00Z" w16du:dateUtc="2025-09-22T07:38:00Z">
            <w:rPr>
              <w:rFonts w:ascii="Calibri" w:eastAsia="Calibri" w:hAnsi="Calibri" w:cs="Calibri"/>
              <w:color w:val="000000"/>
              <w:sz w:val="23"/>
              <w:szCs w:val="20"/>
            </w:rPr>
          </w:rPrChange>
        </w:rPr>
        <w:t xml:space="preserve">Ms Mina Seonmin Jun (Republic of Korea) </w:t>
      </w:r>
    </w:p>
    <w:p w14:paraId="5AF67B8E" w14:textId="77777777" w:rsidR="005244AD" w:rsidRPr="00967451" w:rsidRDefault="005244AD" w:rsidP="005244AD">
      <w:pPr>
        <w:rPr>
          <w:rFonts w:ascii="Calibri" w:eastAsia="Calibri" w:hAnsi="Calibri" w:cs="Calibri"/>
          <w:color w:val="000000"/>
          <w:rPrChange w:id="471" w:author="Nidup Gyeltshen" w:date="2025-09-22T14:38:00Z" w16du:dateUtc="2025-09-22T07:38:00Z">
            <w:rPr>
              <w:rFonts w:ascii="Calibri" w:eastAsia="Calibri" w:hAnsi="Calibri" w:cs="Calibri"/>
              <w:color w:val="000000"/>
              <w:sz w:val="23"/>
              <w:szCs w:val="20"/>
            </w:rPr>
          </w:rPrChange>
        </w:rPr>
      </w:pPr>
      <w:r w:rsidRPr="00967451">
        <w:rPr>
          <w:rFonts w:ascii="Calibri" w:eastAsia="Calibri" w:hAnsi="Calibri" w:cs="Calibri"/>
          <w:color w:val="000000"/>
          <w:rPrChange w:id="472" w:author="Nidup Gyeltshen" w:date="2025-09-22T14:38:00Z" w16du:dateUtc="2025-09-22T07:38:00Z">
            <w:rPr>
              <w:rFonts w:ascii="Calibri" w:eastAsia="Calibri" w:hAnsi="Calibri" w:cs="Calibri"/>
              <w:color w:val="000000"/>
              <w:sz w:val="23"/>
              <w:szCs w:val="20"/>
            </w:rPr>
          </w:rPrChange>
        </w:rPr>
        <w:t xml:space="preserve">Mr </w:t>
      </w:r>
      <w:proofErr w:type="spellStart"/>
      <w:r w:rsidRPr="00967451">
        <w:rPr>
          <w:rFonts w:ascii="Calibri" w:eastAsia="Calibri" w:hAnsi="Calibri" w:cs="Calibri"/>
          <w:color w:val="000000"/>
          <w:rPrChange w:id="473" w:author="Nidup Gyeltshen" w:date="2025-09-22T14:38:00Z" w16du:dateUtc="2025-09-22T07:38:00Z">
            <w:rPr>
              <w:rFonts w:ascii="Calibri" w:eastAsia="Calibri" w:hAnsi="Calibri" w:cs="Calibri"/>
              <w:color w:val="000000"/>
              <w:sz w:val="23"/>
              <w:szCs w:val="20"/>
            </w:rPr>
          </w:rPrChange>
        </w:rPr>
        <w:t>Tongning</w:t>
      </w:r>
      <w:proofErr w:type="spellEnd"/>
      <w:r w:rsidRPr="00967451">
        <w:rPr>
          <w:rFonts w:ascii="Calibri" w:eastAsia="Calibri" w:hAnsi="Calibri" w:cs="Calibri"/>
          <w:color w:val="000000"/>
          <w:rPrChange w:id="474" w:author="Nidup Gyeltshen" w:date="2025-09-22T14:38:00Z" w16du:dateUtc="2025-09-22T07:38:00Z">
            <w:rPr>
              <w:rFonts w:ascii="Calibri" w:eastAsia="Calibri" w:hAnsi="Calibri" w:cs="Calibri"/>
              <w:color w:val="000000"/>
              <w:sz w:val="23"/>
              <w:szCs w:val="20"/>
            </w:rPr>
          </w:rPrChange>
        </w:rPr>
        <w:t xml:space="preserve"> Wu (China) </w:t>
      </w:r>
    </w:p>
    <w:p w14:paraId="3CEECAF5" w14:textId="77777777" w:rsidR="005244AD" w:rsidRPr="00967451" w:rsidRDefault="005244AD" w:rsidP="005244AD">
      <w:pPr>
        <w:rPr>
          <w:rFonts w:ascii="Calibri" w:eastAsia="Calibri" w:hAnsi="Calibri" w:cs="Calibri"/>
          <w:color w:val="000000"/>
          <w:rPrChange w:id="475" w:author="Nidup Gyeltshen" w:date="2025-09-22T14:38:00Z" w16du:dateUtc="2025-09-22T07:38:00Z">
            <w:rPr>
              <w:rFonts w:ascii="Calibri" w:eastAsia="Calibri" w:hAnsi="Calibri" w:cs="Calibri"/>
              <w:color w:val="000000"/>
              <w:sz w:val="23"/>
              <w:szCs w:val="20"/>
            </w:rPr>
          </w:rPrChange>
        </w:rPr>
      </w:pPr>
      <w:r w:rsidRPr="00967451">
        <w:rPr>
          <w:rFonts w:ascii="Calibri" w:eastAsia="Calibri" w:hAnsi="Calibri" w:cs="Calibri"/>
          <w:color w:val="000000"/>
          <w:rPrChange w:id="476" w:author="Nidup Gyeltshen" w:date="2025-09-22T14:38:00Z" w16du:dateUtc="2025-09-22T07:38:00Z">
            <w:rPr>
              <w:rFonts w:ascii="Calibri" w:eastAsia="Calibri" w:hAnsi="Calibri" w:cs="Calibri"/>
              <w:color w:val="000000"/>
              <w:sz w:val="23"/>
              <w:szCs w:val="20"/>
            </w:rPr>
          </w:rPrChange>
        </w:rPr>
        <w:t xml:space="preserve">Ms Zainab Ardo (Nigeria) </w:t>
      </w:r>
    </w:p>
    <w:p w14:paraId="2FECE0B6" w14:textId="77777777" w:rsidR="005244AD" w:rsidRPr="00967451" w:rsidRDefault="005244AD" w:rsidP="005244AD">
      <w:pPr>
        <w:rPr>
          <w:rFonts w:ascii="Calibri" w:eastAsia="Calibri" w:hAnsi="Calibri" w:cs="Calibri"/>
          <w:color w:val="000000"/>
          <w:rPrChange w:id="477" w:author="Nidup Gyeltshen" w:date="2025-09-22T14:38:00Z" w16du:dateUtc="2025-09-22T07:38:00Z">
            <w:rPr>
              <w:rFonts w:ascii="Calibri" w:eastAsia="Calibri" w:hAnsi="Calibri" w:cs="Calibri"/>
              <w:color w:val="000000"/>
              <w:sz w:val="23"/>
              <w:szCs w:val="20"/>
            </w:rPr>
          </w:rPrChange>
        </w:rPr>
      </w:pPr>
      <w:r w:rsidRPr="00967451">
        <w:rPr>
          <w:rFonts w:ascii="Calibri" w:eastAsia="Calibri" w:hAnsi="Calibri" w:cs="Calibri"/>
          <w:color w:val="000000"/>
          <w:rPrChange w:id="478" w:author="Nidup Gyeltshen" w:date="2025-09-22T14:38:00Z" w16du:dateUtc="2025-09-22T07:38:00Z">
            <w:rPr>
              <w:rFonts w:ascii="Calibri" w:eastAsia="Calibri" w:hAnsi="Calibri" w:cs="Calibri"/>
              <w:color w:val="000000"/>
              <w:sz w:val="23"/>
              <w:szCs w:val="20"/>
            </w:rPr>
          </w:rPrChange>
        </w:rPr>
        <w:t xml:space="preserve">Mr Mohamed Lamine Minthe (Guinea) </w:t>
      </w:r>
    </w:p>
    <w:p w14:paraId="2D757970" w14:textId="77777777" w:rsidR="005244AD" w:rsidRPr="00967451" w:rsidRDefault="005244AD" w:rsidP="005244AD">
      <w:pPr>
        <w:rPr>
          <w:rFonts w:ascii="Calibri" w:eastAsia="Calibri" w:hAnsi="Calibri" w:cs="Calibri"/>
          <w:color w:val="000000"/>
          <w:lang w:val="pt-BR"/>
          <w:rPrChange w:id="479" w:author="Nidup Gyeltshen" w:date="2025-09-22T14:38:00Z" w16du:dateUtc="2025-09-22T07:38:00Z">
            <w:rPr>
              <w:rFonts w:ascii="Calibri" w:eastAsia="Calibri" w:hAnsi="Calibri" w:cs="Calibri"/>
              <w:color w:val="000000"/>
              <w:sz w:val="23"/>
              <w:szCs w:val="20"/>
            </w:rPr>
          </w:rPrChange>
        </w:rPr>
      </w:pPr>
      <w:r w:rsidRPr="00967451">
        <w:rPr>
          <w:rFonts w:ascii="Calibri" w:eastAsia="Calibri" w:hAnsi="Calibri" w:cs="Calibri"/>
          <w:color w:val="000000"/>
          <w:lang w:val="pt-BR"/>
          <w:rPrChange w:id="480" w:author="Nidup Gyeltshen" w:date="2025-09-22T14:38:00Z" w16du:dateUtc="2025-09-22T07:38:00Z">
            <w:rPr>
              <w:rFonts w:ascii="Calibri" w:eastAsia="Calibri" w:hAnsi="Calibri" w:cs="Calibri"/>
              <w:color w:val="000000"/>
              <w:sz w:val="23"/>
              <w:szCs w:val="20"/>
            </w:rPr>
          </w:rPrChange>
        </w:rPr>
        <w:t xml:space="preserve">Mr Víctor Antonio Martínez Sánchez (Paraguay) </w:t>
      </w:r>
    </w:p>
    <w:p w14:paraId="0EC096EE" w14:textId="77777777" w:rsidR="005244AD" w:rsidRPr="00967451" w:rsidRDefault="005244AD" w:rsidP="005244AD">
      <w:pPr>
        <w:rPr>
          <w:rFonts w:ascii="Calibri" w:eastAsia="Calibri" w:hAnsi="Calibri" w:cs="Calibri"/>
          <w:color w:val="000000"/>
          <w:rPrChange w:id="481" w:author="Nidup Gyeltshen" w:date="2025-09-22T14:38:00Z" w16du:dateUtc="2025-09-22T07:38:00Z">
            <w:rPr>
              <w:rFonts w:ascii="Calibri" w:eastAsia="Calibri" w:hAnsi="Calibri" w:cs="Calibri"/>
              <w:color w:val="000000"/>
              <w:sz w:val="23"/>
              <w:szCs w:val="20"/>
            </w:rPr>
          </w:rPrChange>
        </w:rPr>
      </w:pPr>
      <w:r w:rsidRPr="00967451">
        <w:rPr>
          <w:rFonts w:ascii="Calibri" w:eastAsia="Calibri" w:hAnsi="Calibri" w:cs="Calibri"/>
          <w:color w:val="000000"/>
          <w:rPrChange w:id="482" w:author="Nidup Gyeltshen" w:date="2025-09-22T14:38:00Z" w16du:dateUtc="2025-09-22T07:38:00Z">
            <w:rPr>
              <w:rFonts w:ascii="Calibri" w:eastAsia="Calibri" w:hAnsi="Calibri" w:cs="Calibri"/>
              <w:color w:val="000000"/>
              <w:sz w:val="23"/>
              <w:szCs w:val="20"/>
            </w:rPr>
          </w:rPrChange>
        </w:rPr>
        <w:t>Mr Dominique W</w:t>
      </w:r>
      <w:r w:rsidRPr="00967451">
        <w:rPr>
          <w:rFonts w:ascii="Calibri" w:eastAsia="Segoe UI" w:hAnsi="Calibri" w:cs="Calibri"/>
          <w:color w:val="000000"/>
          <w:rPrChange w:id="483" w:author="Nidup Gyeltshen" w:date="2025-09-22T14:38:00Z" w16du:dateUtc="2025-09-22T07:38:00Z">
            <w:rPr>
              <w:rFonts w:ascii="Segoe UI" w:eastAsia="Segoe UI" w:hAnsi="Segoe UI" w:cs="Segoe UI"/>
              <w:color w:val="000000"/>
              <w:sz w:val="23"/>
              <w:szCs w:val="20"/>
            </w:rPr>
          </w:rPrChange>
        </w:rPr>
        <w:t>ü</w:t>
      </w:r>
      <w:r w:rsidRPr="00967451">
        <w:rPr>
          <w:rFonts w:ascii="Calibri" w:eastAsia="Calibri" w:hAnsi="Calibri" w:cs="Calibri"/>
          <w:color w:val="000000"/>
          <w:rPrChange w:id="484" w:author="Nidup Gyeltshen" w:date="2025-09-22T14:38:00Z" w16du:dateUtc="2025-09-22T07:38:00Z">
            <w:rPr>
              <w:rFonts w:ascii="Calibri" w:eastAsia="Calibri" w:hAnsi="Calibri" w:cs="Calibri"/>
              <w:color w:val="000000"/>
              <w:sz w:val="23"/>
              <w:szCs w:val="20"/>
            </w:rPr>
          </w:rPrChange>
        </w:rPr>
        <w:t xml:space="preserve">rges (France) </w:t>
      </w:r>
    </w:p>
    <w:p w14:paraId="0D6AE8C1" w14:textId="77777777" w:rsidR="005244AD" w:rsidRPr="00967451" w:rsidRDefault="005244AD" w:rsidP="005244AD">
      <w:pPr>
        <w:rPr>
          <w:rFonts w:ascii="Calibri" w:eastAsia="Calibri" w:hAnsi="Calibri" w:cs="Calibri"/>
          <w:color w:val="000000"/>
          <w:rPrChange w:id="485" w:author="Nidup Gyeltshen" w:date="2025-09-22T14:38:00Z" w16du:dateUtc="2025-09-22T07:38:00Z">
            <w:rPr>
              <w:rFonts w:ascii="Calibri" w:eastAsia="Calibri" w:hAnsi="Calibri" w:cs="Calibri"/>
              <w:color w:val="000000"/>
              <w:sz w:val="23"/>
              <w:szCs w:val="20"/>
            </w:rPr>
          </w:rPrChange>
        </w:rPr>
      </w:pPr>
      <w:r w:rsidRPr="00967451">
        <w:rPr>
          <w:rFonts w:ascii="Calibri" w:eastAsia="Calibri" w:hAnsi="Calibri" w:cs="Calibri"/>
          <w:color w:val="000000"/>
          <w:rPrChange w:id="486" w:author="Nidup Gyeltshen" w:date="2025-09-22T14:38:00Z" w16du:dateUtc="2025-09-22T07:38:00Z">
            <w:rPr>
              <w:rFonts w:ascii="Calibri" w:eastAsia="Calibri" w:hAnsi="Calibri" w:cs="Calibri"/>
              <w:color w:val="000000"/>
              <w:sz w:val="23"/>
              <w:szCs w:val="20"/>
            </w:rPr>
          </w:rPrChange>
        </w:rPr>
        <w:t xml:space="preserve">Ms Alina Modan (Romania) </w:t>
      </w:r>
    </w:p>
    <w:p w14:paraId="596FE1BE" w14:textId="77777777" w:rsidR="005244AD" w:rsidRPr="00967451" w:rsidRDefault="005244AD" w:rsidP="005244AD">
      <w:pPr>
        <w:rPr>
          <w:rFonts w:ascii="Calibri" w:eastAsia="Calibri" w:hAnsi="Calibri" w:cs="Calibri"/>
          <w:color w:val="000000"/>
          <w:rPrChange w:id="487" w:author="Nidup Gyeltshen" w:date="2025-09-22T14:38:00Z" w16du:dateUtc="2025-09-22T07:38:00Z">
            <w:rPr>
              <w:rFonts w:ascii="Calibri" w:eastAsia="Calibri" w:hAnsi="Calibri" w:cs="Calibri"/>
              <w:color w:val="000000"/>
              <w:sz w:val="23"/>
              <w:szCs w:val="20"/>
            </w:rPr>
          </w:rPrChange>
        </w:rPr>
      </w:pPr>
      <w:r w:rsidRPr="00967451">
        <w:rPr>
          <w:rFonts w:ascii="Calibri" w:eastAsia="Calibri" w:hAnsi="Calibri" w:cs="Calibri"/>
          <w:color w:val="000000"/>
          <w:rPrChange w:id="488" w:author="Nidup Gyeltshen" w:date="2025-09-22T14:38:00Z" w16du:dateUtc="2025-09-22T07:38:00Z">
            <w:rPr>
              <w:rFonts w:ascii="Calibri" w:eastAsia="Calibri" w:hAnsi="Calibri" w:cs="Calibri"/>
              <w:color w:val="000000"/>
              <w:sz w:val="23"/>
              <w:szCs w:val="20"/>
            </w:rPr>
          </w:rPrChange>
        </w:rPr>
        <w:t xml:space="preserve">Mr Diyor Rajabov (Uzbekistan) </w:t>
      </w:r>
    </w:p>
    <w:p w14:paraId="3434279E" w14:textId="77777777" w:rsidR="005244AD" w:rsidRPr="00967451" w:rsidRDefault="005244AD" w:rsidP="005244AD">
      <w:pPr>
        <w:rPr>
          <w:rFonts w:ascii="Calibri" w:eastAsia="Calibri" w:hAnsi="Calibri" w:cs="Calibri"/>
          <w:color w:val="000000"/>
          <w:rPrChange w:id="489" w:author="Nidup Gyeltshen" w:date="2025-09-22T14:38:00Z" w16du:dateUtc="2025-09-22T07:38:00Z">
            <w:rPr>
              <w:rFonts w:ascii="Calibri" w:eastAsia="Calibri" w:hAnsi="Calibri" w:cs="Calibri"/>
              <w:color w:val="000000"/>
              <w:sz w:val="23"/>
              <w:szCs w:val="20"/>
            </w:rPr>
          </w:rPrChange>
        </w:rPr>
      </w:pPr>
      <w:r w:rsidRPr="00967451">
        <w:rPr>
          <w:rFonts w:ascii="Calibri" w:eastAsia="Calibri" w:hAnsi="Calibri" w:cs="Calibri"/>
          <w:color w:val="000000"/>
          <w:rPrChange w:id="490" w:author="Nidup Gyeltshen" w:date="2025-09-22T14:38:00Z" w16du:dateUtc="2025-09-22T07:38:00Z">
            <w:rPr>
              <w:rFonts w:ascii="Calibri" w:eastAsia="Calibri" w:hAnsi="Calibri" w:cs="Calibri"/>
              <w:color w:val="000000"/>
              <w:sz w:val="23"/>
              <w:szCs w:val="20"/>
            </w:rPr>
          </w:rPrChange>
        </w:rPr>
        <w:t xml:space="preserve">Mr </w:t>
      </w:r>
      <w:proofErr w:type="spellStart"/>
      <w:r w:rsidRPr="00967451">
        <w:rPr>
          <w:rFonts w:ascii="Calibri" w:eastAsia="Calibri" w:hAnsi="Calibri" w:cs="Calibri"/>
          <w:color w:val="000000"/>
          <w:rPrChange w:id="491" w:author="Nidup Gyeltshen" w:date="2025-09-22T14:38:00Z" w16du:dateUtc="2025-09-22T07:38:00Z">
            <w:rPr>
              <w:rFonts w:ascii="Calibri" w:eastAsia="Calibri" w:hAnsi="Calibri" w:cs="Calibri"/>
              <w:color w:val="000000"/>
              <w:sz w:val="23"/>
              <w:szCs w:val="20"/>
            </w:rPr>
          </w:rPrChange>
        </w:rPr>
        <w:t>Mushvig</w:t>
      </w:r>
      <w:proofErr w:type="spellEnd"/>
      <w:r w:rsidRPr="00967451">
        <w:rPr>
          <w:rFonts w:ascii="Calibri" w:eastAsia="Calibri" w:hAnsi="Calibri" w:cs="Calibri"/>
          <w:color w:val="000000"/>
          <w:rPrChange w:id="492" w:author="Nidup Gyeltshen" w:date="2025-09-22T14:38:00Z" w16du:dateUtc="2025-09-22T07:38:00Z">
            <w:rPr>
              <w:rFonts w:ascii="Calibri" w:eastAsia="Calibri" w:hAnsi="Calibri" w:cs="Calibri"/>
              <w:color w:val="000000"/>
              <w:sz w:val="23"/>
              <w:szCs w:val="20"/>
            </w:rPr>
          </w:rPrChange>
        </w:rPr>
        <w:t xml:space="preserve"> Guluyev (Azerbaijan) </w:t>
      </w:r>
    </w:p>
    <w:p w14:paraId="4FE099F6" w14:textId="77777777" w:rsidR="005244AD" w:rsidRPr="00967451" w:rsidRDefault="005244AD" w:rsidP="005244AD">
      <w:pPr>
        <w:rPr>
          <w:ins w:id="493" w:author="Author" w:date="2025-09-03T13:31:00Z"/>
          <w:rFonts w:ascii="Calibri" w:eastAsia="Calibri" w:hAnsi="Calibri" w:cs="Calibri"/>
          <w:color w:val="000000"/>
          <w:rPrChange w:id="494" w:author="Nidup Gyeltshen" w:date="2025-09-22T14:38:00Z" w16du:dateUtc="2025-09-22T07:38:00Z">
            <w:rPr>
              <w:ins w:id="495" w:author="Author" w:date="2025-09-03T13:31:00Z"/>
              <w:rFonts w:ascii="Calibri" w:eastAsia="Calibri" w:hAnsi="Calibri" w:cs="Calibri"/>
              <w:color w:val="000000"/>
              <w:sz w:val="23"/>
              <w:szCs w:val="20"/>
            </w:rPr>
          </w:rPrChange>
        </w:rPr>
      </w:pPr>
      <w:r w:rsidRPr="00967451">
        <w:rPr>
          <w:rFonts w:ascii="Calibri" w:eastAsia="Calibri" w:hAnsi="Calibri" w:cs="Calibri"/>
          <w:color w:val="000000"/>
          <w:rPrChange w:id="496" w:author="Nidup Gyeltshen" w:date="2025-09-22T14:38:00Z" w16du:dateUtc="2025-09-22T07:38:00Z">
            <w:rPr>
              <w:rFonts w:ascii="Calibri" w:eastAsia="Calibri" w:hAnsi="Calibri" w:cs="Calibri"/>
              <w:color w:val="000000"/>
              <w:sz w:val="23"/>
              <w:szCs w:val="20"/>
            </w:rPr>
          </w:rPrChange>
        </w:rPr>
        <w:t xml:space="preserve">Mr Abdelaziz Alzarooni (United Arab Emirates) </w:t>
      </w:r>
    </w:p>
    <w:p w14:paraId="767F49BB" w14:textId="77777777" w:rsidR="005244AD" w:rsidRPr="00967451" w:rsidRDefault="005244AD" w:rsidP="005244AD">
      <w:pPr>
        <w:spacing w:after="120"/>
        <w:jc w:val="center"/>
        <w:rPr>
          <w:rFonts w:ascii="Calibri" w:hAnsi="Calibri" w:cs="Calibri"/>
          <w:lang w:val="en-GB"/>
          <w:rPrChange w:id="497" w:author="Nidup Gyeltshen" w:date="2025-09-22T14:38:00Z" w16du:dateUtc="2025-09-22T07:38:00Z">
            <w:rPr>
              <w:lang w:val="en-GB"/>
            </w:rPr>
          </w:rPrChange>
        </w:rPr>
      </w:pPr>
      <w:r w:rsidRPr="00967451">
        <w:rPr>
          <w:rFonts w:ascii="Calibri" w:eastAsia="Aptos" w:hAnsi="Calibri" w:cs="Calibri"/>
          <w:kern w:val="2"/>
          <w:rPrChange w:id="498" w:author="Nidup Gyeltshen" w:date="2025-09-22T14:38:00Z" w16du:dateUtc="2025-09-22T07:38:00Z">
            <w:rPr>
              <w:rFonts w:eastAsia="Aptos" w:cstheme="minorHAnsi"/>
              <w:kern w:val="2"/>
            </w:rPr>
          </w:rPrChange>
        </w:rPr>
        <w:t>_____</w:t>
      </w:r>
    </w:p>
    <w:p w14:paraId="5CF93465" w14:textId="77777777" w:rsidR="006D0441" w:rsidRPr="00967451" w:rsidRDefault="006D0441">
      <w:pPr>
        <w:rPr>
          <w:rFonts w:ascii="Calibri" w:hAnsi="Calibri" w:cs="Calibri"/>
          <w:rPrChange w:id="499" w:author="Nidup Gyeltshen" w:date="2025-09-22T14:38:00Z" w16du:dateUtc="2025-09-22T07:38:00Z">
            <w:rPr/>
          </w:rPrChange>
        </w:rPr>
      </w:pPr>
    </w:p>
    <w:sectPr w:rsidR="006D0441" w:rsidRPr="00967451" w:rsidSect="005244AD">
      <w:headerReference w:type="default" r:id="rId10"/>
      <w:footerReference w:type="even" r:id="rId11"/>
      <w:footerReference w:type="defaul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4BCA62" w14:textId="77777777" w:rsidR="005963F8" w:rsidRDefault="005963F8" w:rsidP="005244AD">
      <w:r>
        <w:separator/>
      </w:r>
    </w:p>
  </w:endnote>
  <w:endnote w:type="continuationSeparator" w:id="0">
    <w:p w14:paraId="66AE1B87" w14:textId="77777777" w:rsidR="005963F8" w:rsidRDefault="005963F8" w:rsidP="00524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BatangChe">
    <w:altName w:val="Malgun Gothic"/>
    <w:charset w:val="81"/>
    <w:family w:val="modern"/>
    <w:pitch w:val="fixed"/>
    <w:sig w:usb0="B00002AF" w:usb1="69D77CFB" w:usb2="00000030" w:usb3="00000000" w:csb0="0008009F" w:csb1="00000000"/>
  </w:font>
  <w:font w:name="Aptos Display">
    <w:charset w:val="00"/>
    <w:family w:val="swiss"/>
    <w:pitch w:val="variable"/>
    <w:sig w:usb0="20000287" w:usb1="0000000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09A87" w14:textId="77777777" w:rsidR="005244AD" w:rsidRDefault="005244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974FF16" w14:textId="77777777" w:rsidR="005244AD" w:rsidRDefault="005244A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18B70" w14:textId="0738A5F4" w:rsidR="006E5CF0" w:rsidRDefault="00B053F9" w:rsidP="00B053F9">
    <w:pPr>
      <w:pStyle w:val="Footer"/>
    </w:pPr>
    <w:r>
      <w:t>PACP-0</w:t>
    </w:r>
    <w:r w:rsidR="00561C17">
      <w:t>4</w:t>
    </w:r>
    <w:r w:rsidR="006E5CF0">
      <w:t xml:space="preserve">                                                                                          </w:t>
    </w:r>
    <w:sdt>
      <w:sdtPr>
        <w:id w:val="-1384714316"/>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        </w:t>
            </w:r>
            <w:r>
              <w:tab/>
              <w:t xml:space="preserve">  </w:t>
            </w:r>
            <w:r w:rsidR="006E5CF0">
              <w:t xml:space="preserve">Page </w:t>
            </w:r>
            <w:r w:rsidR="006E5CF0">
              <w:rPr>
                <w:b/>
                <w:bCs/>
              </w:rPr>
              <w:fldChar w:fldCharType="begin"/>
            </w:r>
            <w:r w:rsidR="006E5CF0">
              <w:rPr>
                <w:b/>
                <w:bCs/>
              </w:rPr>
              <w:instrText xml:space="preserve"> PAGE </w:instrText>
            </w:r>
            <w:r w:rsidR="006E5CF0">
              <w:rPr>
                <w:b/>
                <w:bCs/>
              </w:rPr>
              <w:fldChar w:fldCharType="separate"/>
            </w:r>
            <w:r w:rsidR="006E5CF0">
              <w:rPr>
                <w:b/>
                <w:bCs/>
                <w:noProof/>
              </w:rPr>
              <w:t>2</w:t>
            </w:r>
            <w:r w:rsidR="006E5CF0">
              <w:rPr>
                <w:b/>
                <w:bCs/>
              </w:rPr>
              <w:fldChar w:fldCharType="end"/>
            </w:r>
            <w:r w:rsidR="006E5CF0">
              <w:t xml:space="preserve"> of </w:t>
            </w:r>
            <w:r w:rsidR="006E5CF0">
              <w:rPr>
                <w:b/>
                <w:bCs/>
              </w:rPr>
              <w:fldChar w:fldCharType="begin"/>
            </w:r>
            <w:r w:rsidR="006E5CF0">
              <w:rPr>
                <w:b/>
                <w:bCs/>
              </w:rPr>
              <w:instrText xml:space="preserve"> NUMPAGES  </w:instrText>
            </w:r>
            <w:r w:rsidR="006E5CF0">
              <w:rPr>
                <w:b/>
                <w:bCs/>
              </w:rPr>
              <w:fldChar w:fldCharType="separate"/>
            </w:r>
            <w:r w:rsidR="006E5CF0">
              <w:rPr>
                <w:b/>
                <w:bCs/>
                <w:noProof/>
              </w:rPr>
              <w:t>2</w:t>
            </w:r>
            <w:r w:rsidR="006E5CF0">
              <w:rPr>
                <w:b/>
                <w:bCs/>
              </w:rPr>
              <w:fldChar w:fldCharType="end"/>
            </w:r>
          </w:sdtContent>
        </w:sdt>
      </w:sdtContent>
    </w:sdt>
  </w:p>
  <w:p w14:paraId="48CEC9B1" w14:textId="3764D4F3" w:rsidR="005244AD" w:rsidRDefault="005244AD">
    <w:pPr>
      <w:pStyle w:val="Footer"/>
      <w:tabs>
        <w:tab w:val="clear" w:pos="4320"/>
        <w:tab w:val="clear" w:pos="8640"/>
        <w:tab w:val="right" w:pos="9180"/>
      </w:tabs>
      <w:ind w:right="-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jc w:val="center"/>
      <w:tblBorders>
        <w:top w:val="single" w:sz="8" w:space="0" w:color="auto"/>
      </w:tblBorders>
      <w:tblLayout w:type="fixed"/>
      <w:tblCellMar>
        <w:left w:w="57" w:type="dxa"/>
        <w:right w:w="57" w:type="dxa"/>
      </w:tblCellMar>
      <w:tblLook w:val="0000" w:firstRow="0" w:lastRow="0" w:firstColumn="0" w:lastColumn="0" w:noHBand="0" w:noVBand="0"/>
    </w:tblPr>
    <w:tblGrid>
      <w:gridCol w:w="1152"/>
      <w:gridCol w:w="4660"/>
      <w:gridCol w:w="3476"/>
    </w:tblGrid>
    <w:tr w:rsidR="00F413FA" w:rsidRPr="005E75F4" w14:paraId="0F3AF2C9" w14:textId="77777777" w:rsidTr="00F7330E">
      <w:trPr>
        <w:cantSplit/>
        <w:trHeight w:val="204"/>
        <w:jc w:val="center"/>
      </w:trPr>
      <w:tc>
        <w:tcPr>
          <w:tcW w:w="1152" w:type="dxa"/>
        </w:tcPr>
        <w:p w14:paraId="3B1BE4DE" w14:textId="77777777" w:rsidR="00F413FA" w:rsidRPr="005E75F4" w:rsidRDefault="00F413FA" w:rsidP="00F413FA">
          <w:pPr>
            <w:rPr>
              <w:b/>
              <w:bCs/>
            </w:rPr>
          </w:pPr>
          <w:r w:rsidRPr="005E75F4">
            <w:rPr>
              <w:b/>
              <w:bCs/>
            </w:rPr>
            <w:t>Contact:</w:t>
          </w:r>
        </w:p>
      </w:tc>
      <w:tc>
        <w:tcPr>
          <w:tcW w:w="4660" w:type="dxa"/>
        </w:tcPr>
        <w:p w14:paraId="5DBD46E5" w14:textId="42983F9E" w:rsidR="00F413FA" w:rsidRPr="005E75F4" w:rsidRDefault="00F413FA" w:rsidP="00F413FA">
          <w:pPr>
            <w:rPr>
              <w:rFonts w:eastAsia="Batang"/>
            </w:rPr>
          </w:pPr>
        </w:p>
      </w:tc>
      <w:tc>
        <w:tcPr>
          <w:tcW w:w="3476" w:type="dxa"/>
        </w:tcPr>
        <w:p w14:paraId="4155AF82" w14:textId="4E4AAD48" w:rsidR="00F413FA" w:rsidRPr="005E75F4" w:rsidRDefault="00F413FA" w:rsidP="00F413FA">
          <w:pPr>
            <w:rPr>
              <w:lang w:eastAsia="ja-JP"/>
            </w:rPr>
          </w:pPr>
          <w:r w:rsidRPr="005E75F4">
            <w:t xml:space="preserve">Email: </w:t>
          </w:r>
        </w:p>
      </w:tc>
    </w:tr>
  </w:tbl>
  <w:p w14:paraId="2E78D484" w14:textId="77777777" w:rsidR="006E5CF0" w:rsidRDefault="006E5C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7ED9BC" w14:textId="77777777" w:rsidR="005963F8" w:rsidRDefault="005963F8" w:rsidP="005244AD">
      <w:r>
        <w:separator/>
      </w:r>
    </w:p>
  </w:footnote>
  <w:footnote w:type="continuationSeparator" w:id="0">
    <w:p w14:paraId="3DEEC2BC" w14:textId="77777777" w:rsidR="005963F8" w:rsidRDefault="005963F8" w:rsidP="005244AD">
      <w:r>
        <w:continuationSeparator/>
      </w:r>
    </w:p>
  </w:footnote>
  <w:footnote w:id="1">
    <w:p w14:paraId="0C3C8332" w14:textId="77777777" w:rsidR="005244AD" w:rsidRDefault="005244AD" w:rsidP="005244AD">
      <w:pPr>
        <w:pStyle w:val="FootnoteText"/>
        <w:rPr>
          <w:lang w:val="en-US"/>
        </w:rPr>
      </w:pPr>
      <w:r>
        <w:rPr>
          <w:rStyle w:val="FootnoteReference"/>
          <w:rFonts w:eastAsiaTheme="majorEastAsia"/>
        </w:rPr>
        <w:footnoteRef/>
      </w:r>
      <w:r>
        <w:t xml:space="preserve"> </w:t>
      </w:r>
      <w:r w:rsidRPr="00967451">
        <w:rPr>
          <w:rFonts w:ascii="Calibri" w:hAnsi="Calibri" w:cs="Calibri"/>
          <w:sz w:val="22"/>
          <w:szCs w:val="18"/>
          <w:rPrChange w:id="40" w:author="Nidup Gyeltshen" w:date="2025-09-22T14:38:00Z" w16du:dateUtc="2025-09-22T07:38:00Z">
            <w:rPr/>
          </w:rPrChange>
        </w:rPr>
        <w:tab/>
      </w:r>
      <w:r w:rsidRPr="00967451">
        <w:rPr>
          <w:rFonts w:ascii="Calibri" w:hAnsi="Calibri" w:cs="Calibri"/>
          <w:sz w:val="22"/>
          <w:szCs w:val="18"/>
          <w:lang w:val="en-US"/>
          <w:rPrChange w:id="41" w:author="Nidup Gyeltshen" w:date="2025-09-22T14:38:00Z" w16du:dateUtc="2025-09-22T07:38:00Z">
            <w:rPr>
              <w:lang w:val="en-US"/>
            </w:rPr>
          </w:rPrChange>
        </w:rPr>
        <w:t>These include the least developed countries, small island developing states, landlocked developing countries and countries with economies in transition</w:t>
      </w:r>
      <w:r>
        <w:rPr>
          <w:lang w:val="en-US"/>
        </w:rPr>
        <w:t>.</w:t>
      </w:r>
    </w:p>
  </w:footnote>
  <w:footnote w:id="2">
    <w:p w14:paraId="0881DD2D" w14:textId="77777777" w:rsidR="005244AD" w:rsidRPr="00967451" w:rsidRDefault="005244AD" w:rsidP="005244AD">
      <w:pPr>
        <w:pStyle w:val="FootnoteText"/>
        <w:rPr>
          <w:rFonts w:ascii="Calibri" w:hAnsi="Calibri" w:cs="Calibri"/>
          <w:sz w:val="22"/>
          <w:szCs w:val="22"/>
          <w:lang w:val="en-US"/>
          <w:rPrChange w:id="146" w:author="Nidup Gyeltshen" w:date="2025-09-22T14:39:00Z" w16du:dateUtc="2025-09-22T07:39:00Z">
            <w:rPr>
              <w:lang w:val="en-US"/>
            </w:rPr>
          </w:rPrChange>
        </w:rPr>
      </w:pPr>
      <w:r w:rsidRPr="00967451">
        <w:rPr>
          <w:rStyle w:val="FootnoteReference"/>
          <w:rFonts w:ascii="Calibri" w:hAnsi="Calibri" w:cs="Calibri"/>
          <w:sz w:val="22"/>
          <w:szCs w:val="22"/>
          <w:rPrChange w:id="147" w:author="Nidup Gyeltshen" w:date="2025-09-22T14:39:00Z" w16du:dateUtc="2025-09-22T07:39:00Z">
            <w:rPr>
              <w:rStyle w:val="FootnoteReference"/>
            </w:rPr>
          </w:rPrChange>
        </w:rPr>
        <w:footnoteRef/>
      </w:r>
      <w:r w:rsidRPr="00967451">
        <w:rPr>
          <w:rFonts w:ascii="Calibri" w:hAnsi="Calibri" w:cs="Calibri"/>
          <w:sz w:val="22"/>
          <w:szCs w:val="22"/>
          <w:rPrChange w:id="148" w:author="Nidup Gyeltshen" w:date="2025-09-22T14:39:00Z" w16du:dateUtc="2025-09-22T07:39:00Z">
            <w:rPr/>
          </w:rPrChange>
        </w:rPr>
        <w:t xml:space="preserve"> </w:t>
      </w:r>
      <w:r w:rsidRPr="00967451">
        <w:rPr>
          <w:rFonts w:ascii="Calibri" w:hAnsi="Calibri" w:cs="Calibri"/>
          <w:sz w:val="22"/>
          <w:szCs w:val="22"/>
          <w:rPrChange w:id="149" w:author="Nidup Gyeltshen" w:date="2025-09-22T14:39:00Z" w16du:dateUtc="2025-09-22T07:39:00Z">
            <w:rPr/>
          </w:rPrChange>
        </w:rPr>
        <w:fldChar w:fldCharType="begin"/>
      </w:r>
      <w:r w:rsidRPr="00967451">
        <w:rPr>
          <w:rFonts w:ascii="Calibri" w:hAnsi="Calibri" w:cs="Calibri"/>
          <w:sz w:val="22"/>
          <w:szCs w:val="22"/>
          <w:rPrChange w:id="150" w:author="Nidup Gyeltshen" w:date="2025-09-22T14:39:00Z" w16du:dateUtc="2025-09-22T07:39:00Z">
            <w:rPr/>
          </w:rPrChange>
        </w:rPr>
        <w:instrText>HYPERLINK "https://www.itu.int/itu-d/meetings/statistics/wp-content/uploads/sites/8/2022/04/UniversalMeaningfulDigitalConnectivityTargets2030_BackgroundPaper.pdf"</w:instrText>
      </w:r>
      <w:r w:rsidRPr="00A4399B">
        <w:rPr>
          <w:rFonts w:ascii="Calibri" w:hAnsi="Calibri" w:cs="Calibri"/>
          <w:sz w:val="22"/>
          <w:szCs w:val="22"/>
        </w:rPr>
      </w:r>
      <w:r w:rsidRPr="00967451">
        <w:rPr>
          <w:rFonts w:ascii="Calibri" w:hAnsi="Calibri" w:cs="Calibri"/>
          <w:sz w:val="22"/>
          <w:szCs w:val="22"/>
          <w:rPrChange w:id="151" w:author="Nidup Gyeltshen" w:date="2025-09-22T14:39:00Z" w16du:dateUtc="2025-09-22T07:39:00Z">
            <w:rPr/>
          </w:rPrChange>
        </w:rPr>
        <w:fldChar w:fldCharType="separate"/>
      </w:r>
      <w:r w:rsidRPr="00967451">
        <w:rPr>
          <w:rStyle w:val="Hyperlink"/>
          <w:rFonts w:ascii="Calibri" w:hAnsi="Calibri" w:cs="Calibri"/>
          <w:sz w:val="22"/>
          <w:szCs w:val="22"/>
          <w:lang w:val="en-US"/>
          <w:rPrChange w:id="152" w:author="Nidup Gyeltshen" w:date="2025-09-22T14:39:00Z" w16du:dateUtc="2025-09-22T07:39:00Z">
            <w:rPr>
              <w:rStyle w:val="Hyperlink"/>
              <w:lang w:val="en-US"/>
            </w:rPr>
          </w:rPrChange>
        </w:rPr>
        <w:t>Meaningful connectivity</w:t>
      </w:r>
      <w:r w:rsidRPr="00967451">
        <w:rPr>
          <w:rFonts w:ascii="Calibri" w:hAnsi="Calibri" w:cs="Calibri"/>
          <w:sz w:val="22"/>
          <w:szCs w:val="22"/>
          <w:rPrChange w:id="153" w:author="Nidup Gyeltshen" w:date="2025-09-22T14:39:00Z" w16du:dateUtc="2025-09-22T07:39:00Z">
            <w:rPr/>
          </w:rPrChange>
        </w:rPr>
        <w:fldChar w:fldCharType="end"/>
      </w:r>
      <w:r w:rsidRPr="00967451">
        <w:rPr>
          <w:rFonts w:ascii="Calibri" w:hAnsi="Calibri" w:cs="Calibri"/>
          <w:sz w:val="22"/>
          <w:szCs w:val="22"/>
          <w:lang w:val="en-US"/>
          <w:rPrChange w:id="154" w:author="Nidup Gyeltshen" w:date="2025-09-22T14:39:00Z" w16du:dateUtc="2025-09-22T07:39:00Z">
            <w:rPr>
              <w:lang w:val="en-US"/>
            </w:rPr>
          </w:rPrChange>
        </w:rPr>
        <w:t xml:space="preserve"> is a level of connectivity that allows users to have a safe, satisfying, enriching and productive online experience at an affordable cost</w:t>
      </w:r>
    </w:p>
  </w:footnote>
  <w:footnote w:id="3">
    <w:p w14:paraId="790EA9D0" w14:textId="77777777" w:rsidR="005244AD" w:rsidRDefault="005244AD" w:rsidP="005244AD">
      <w:pPr>
        <w:autoSpaceDE w:val="0"/>
        <w:autoSpaceDN w:val="0"/>
        <w:rPr>
          <w:del w:id="300" w:author="Author" w:date="2025-09-03T13:22:00Z"/>
          <w:rFonts w:ascii="Calibri" w:eastAsia="Calibri" w:hAnsi="Calibri" w:cs="Calibri"/>
          <w:color w:val="000000"/>
          <w:szCs w:val="20"/>
        </w:rPr>
      </w:pPr>
      <w:del w:id="301" w:author="Author" w:date="2025-09-03T13:22:00Z">
        <w:r>
          <w:rPr>
            <w:rStyle w:val="FootnoteReference"/>
          </w:rPr>
          <w:footnoteRef/>
        </w:r>
        <w:r>
          <w:delText xml:space="preserve"> </w:delText>
        </w:r>
        <w:r>
          <w:rPr>
            <w:rFonts w:ascii="Calibri" w:eastAsia="Calibri" w:hAnsi="Calibri" w:cs="Calibri"/>
            <w:color w:val="000000"/>
            <w:sz w:val="23"/>
            <w:szCs w:val="20"/>
          </w:rPr>
          <w:delText xml:space="preserve">These include the least developed countries, small island developing states, landlocked developing countries and countries with economies in transition. </w:delText>
        </w:r>
        <w:r>
          <w:rPr>
            <w:rFonts w:ascii="Calibri" w:eastAsia="Calibri" w:hAnsi="Calibri" w:cs="Calibri"/>
            <w:color w:val="000000"/>
            <w:szCs w:val="20"/>
          </w:rPr>
          <w:delText xml:space="preserve"> </w:delText>
        </w:r>
      </w:del>
    </w:p>
    <w:p w14:paraId="42957FAE" w14:textId="77777777" w:rsidR="005244AD" w:rsidRDefault="005244AD" w:rsidP="005244AD">
      <w:pPr>
        <w:pStyle w:val="FootnoteText"/>
        <w:ind w:left="0" w:firstLine="0"/>
        <w:rPr>
          <w:del w:id="302" w:author="Author" w:date="2025-09-03T13:22:00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01E6F" w14:textId="77777777" w:rsidR="005244AD" w:rsidRDefault="005244AD">
    <w:pPr>
      <w:pStyle w:val="Header"/>
      <w:tabs>
        <w:tab w:val="clear" w:pos="4320"/>
        <w:tab w:val="clear" w:pos="8640"/>
      </w:tabs>
      <w:rPr>
        <w:lang w:eastAsia="ko-KR"/>
      </w:rPr>
    </w:pPr>
  </w:p>
  <w:p w14:paraId="28AC7B91" w14:textId="77777777" w:rsidR="005244AD" w:rsidRDefault="005244AD">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CD22E0"/>
    <w:multiLevelType w:val="hybridMultilevel"/>
    <w:tmpl w:val="61C4089C"/>
    <w:lvl w:ilvl="0" w:tplc="61EE5E24">
      <w:numFmt w:val="bullet"/>
      <w:lvlText w:val="–"/>
      <w:lvlJc w:val="left"/>
      <w:pPr>
        <w:ind w:left="720" w:hanging="360"/>
      </w:pPr>
      <w:rPr>
        <w:rFonts w:ascii="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72148111">
    <w:abstractNumId w:val="0"/>
  </w:num>
  <w:num w:numId="2" w16cid:durableId="25618108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idup Gyeltshen">
    <w15:presenceInfo w15:providerId="None" w15:userId="Nidup Gyeltshen"/>
  </w15:person>
  <w15:person w15:author="Author">
    <w15:presenceInfo w15:providerId="None" w15:userId="Author"/>
  </w15:person>
  <w15:person w15:author="Prof. Ahmad R. Sharafat">
    <w15:presenceInfo w15:providerId="Windows Live" w15:userId="a0ce3557b39e8487"/>
  </w15:person>
  <w15:person w15:author="Forhadul Parvez">
    <w15:presenceInfo w15:providerId="AD" w15:userId="S::parvez@APT.INT::380ee2ef-4f84-40df-b032-cbd4fc467096"/>
  </w15:person>
  <w15:person w15:author="Jongbong PARK">
    <w15:presenceInfo w15:providerId="AD" w15:userId="S::Jongbong@APT.INT::7a06c041-347b-4679-8c1e-f9b74e8b38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4AD"/>
    <w:rsid w:val="000C170B"/>
    <w:rsid w:val="0018601B"/>
    <w:rsid w:val="00230B2D"/>
    <w:rsid w:val="0026213F"/>
    <w:rsid w:val="002E11F6"/>
    <w:rsid w:val="00350295"/>
    <w:rsid w:val="003D599C"/>
    <w:rsid w:val="00463EAA"/>
    <w:rsid w:val="004C47F7"/>
    <w:rsid w:val="004F08EE"/>
    <w:rsid w:val="00523261"/>
    <w:rsid w:val="005244AD"/>
    <w:rsid w:val="00561C17"/>
    <w:rsid w:val="005805F7"/>
    <w:rsid w:val="005871F7"/>
    <w:rsid w:val="00595F6E"/>
    <w:rsid w:val="005963F8"/>
    <w:rsid w:val="005C7BBA"/>
    <w:rsid w:val="005E77FF"/>
    <w:rsid w:val="00634D36"/>
    <w:rsid w:val="0069318F"/>
    <w:rsid w:val="006D0441"/>
    <w:rsid w:val="006E5CF0"/>
    <w:rsid w:val="007258F2"/>
    <w:rsid w:val="007816D8"/>
    <w:rsid w:val="007D47D6"/>
    <w:rsid w:val="007E06E8"/>
    <w:rsid w:val="008658D8"/>
    <w:rsid w:val="008C4DCD"/>
    <w:rsid w:val="008D3555"/>
    <w:rsid w:val="00936C0F"/>
    <w:rsid w:val="00967451"/>
    <w:rsid w:val="0098069C"/>
    <w:rsid w:val="009B3A68"/>
    <w:rsid w:val="009F33A8"/>
    <w:rsid w:val="00A4399B"/>
    <w:rsid w:val="00AE7231"/>
    <w:rsid w:val="00AF4C64"/>
    <w:rsid w:val="00B04D78"/>
    <w:rsid w:val="00B053F9"/>
    <w:rsid w:val="00B22A40"/>
    <w:rsid w:val="00B42F99"/>
    <w:rsid w:val="00B4355E"/>
    <w:rsid w:val="00C07142"/>
    <w:rsid w:val="00D8652A"/>
    <w:rsid w:val="00DC1487"/>
    <w:rsid w:val="00DC457C"/>
    <w:rsid w:val="00E52288"/>
    <w:rsid w:val="00E623C5"/>
    <w:rsid w:val="00E732D6"/>
    <w:rsid w:val="00EC1978"/>
    <w:rsid w:val="00F40D69"/>
    <w:rsid w:val="00F413FA"/>
    <w:rsid w:val="00F81B4C"/>
    <w:rsid w:val="00F855BC"/>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07696"/>
  <w15:chartTrackingRefBased/>
  <w15:docId w15:val="{52F3A3B8-A546-433B-BF97-60BD9B7B7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4AD"/>
    <w:pPr>
      <w:spacing w:after="0" w:line="240" w:lineRule="auto"/>
    </w:pPr>
    <w:rPr>
      <w:rFonts w:ascii="Times New Roman" w:eastAsia="BatangChe" w:hAnsi="Times New Roman" w:cs="Times New Roman"/>
      <w:kern w:val="0"/>
      <w14:ligatures w14:val="none"/>
    </w:rPr>
  </w:style>
  <w:style w:type="paragraph" w:styleId="Heading1">
    <w:name w:val="heading 1"/>
    <w:basedOn w:val="Normal"/>
    <w:next w:val="Normal"/>
    <w:link w:val="Heading1Char"/>
    <w:qFormat/>
    <w:rsid w:val="005244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244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244A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244A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244A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244A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244A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244A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244A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4A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244A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244A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244A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244A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244A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244A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244A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244AD"/>
    <w:rPr>
      <w:rFonts w:eastAsiaTheme="majorEastAsia" w:cstheme="majorBidi"/>
      <w:color w:val="272727" w:themeColor="text1" w:themeTint="D8"/>
    </w:rPr>
  </w:style>
  <w:style w:type="paragraph" w:styleId="Title">
    <w:name w:val="Title"/>
    <w:basedOn w:val="Normal"/>
    <w:next w:val="Normal"/>
    <w:link w:val="TitleChar"/>
    <w:uiPriority w:val="10"/>
    <w:qFormat/>
    <w:rsid w:val="005244A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244A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244A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244A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244AD"/>
    <w:pPr>
      <w:spacing w:before="160"/>
      <w:jc w:val="center"/>
    </w:pPr>
    <w:rPr>
      <w:i/>
      <w:iCs/>
      <w:color w:val="404040" w:themeColor="text1" w:themeTint="BF"/>
    </w:rPr>
  </w:style>
  <w:style w:type="character" w:customStyle="1" w:styleId="QuoteChar">
    <w:name w:val="Quote Char"/>
    <w:basedOn w:val="DefaultParagraphFont"/>
    <w:link w:val="Quote"/>
    <w:uiPriority w:val="29"/>
    <w:rsid w:val="005244AD"/>
    <w:rPr>
      <w:i/>
      <w:iCs/>
      <w:color w:val="404040" w:themeColor="text1" w:themeTint="BF"/>
    </w:rPr>
  </w:style>
  <w:style w:type="paragraph" w:styleId="ListParagraph">
    <w:name w:val="List Paragraph"/>
    <w:basedOn w:val="Normal"/>
    <w:uiPriority w:val="34"/>
    <w:qFormat/>
    <w:rsid w:val="005244AD"/>
    <w:pPr>
      <w:ind w:left="720"/>
      <w:contextualSpacing/>
    </w:pPr>
  </w:style>
  <w:style w:type="character" w:styleId="IntenseEmphasis">
    <w:name w:val="Intense Emphasis"/>
    <w:basedOn w:val="DefaultParagraphFont"/>
    <w:uiPriority w:val="21"/>
    <w:qFormat/>
    <w:rsid w:val="005244AD"/>
    <w:rPr>
      <w:i/>
      <w:iCs/>
      <w:color w:val="0F4761" w:themeColor="accent1" w:themeShade="BF"/>
    </w:rPr>
  </w:style>
  <w:style w:type="paragraph" w:styleId="IntenseQuote">
    <w:name w:val="Intense Quote"/>
    <w:basedOn w:val="Normal"/>
    <w:next w:val="Normal"/>
    <w:link w:val="IntenseQuoteChar"/>
    <w:uiPriority w:val="30"/>
    <w:qFormat/>
    <w:rsid w:val="005244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244AD"/>
    <w:rPr>
      <w:i/>
      <w:iCs/>
      <w:color w:val="0F4761" w:themeColor="accent1" w:themeShade="BF"/>
    </w:rPr>
  </w:style>
  <w:style w:type="character" w:styleId="IntenseReference">
    <w:name w:val="Intense Reference"/>
    <w:basedOn w:val="DefaultParagraphFont"/>
    <w:uiPriority w:val="32"/>
    <w:qFormat/>
    <w:rsid w:val="005244AD"/>
    <w:rPr>
      <w:b/>
      <w:bCs/>
      <w:smallCaps/>
      <w:color w:val="0F4761" w:themeColor="accent1" w:themeShade="BF"/>
      <w:spacing w:val="5"/>
    </w:rPr>
  </w:style>
  <w:style w:type="paragraph" w:styleId="Footer">
    <w:name w:val="footer"/>
    <w:basedOn w:val="Normal"/>
    <w:link w:val="FooterChar"/>
    <w:uiPriority w:val="99"/>
    <w:rsid w:val="005244AD"/>
    <w:pPr>
      <w:tabs>
        <w:tab w:val="center" w:pos="4320"/>
        <w:tab w:val="right" w:pos="8640"/>
      </w:tabs>
    </w:pPr>
  </w:style>
  <w:style w:type="character" w:customStyle="1" w:styleId="FooterChar">
    <w:name w:val="Footer Char"/>
    <w:basedOn w:val="DefaultParagraphFont"/>
    <w:link w:val="Footer"/>
    <w:uiPriority w:val="99"/>
    <w:rsid w:val="005244AD"/>
    <w:rPr>
      <w:rFonts w:ascii="Times New Roman" w:eastAsia="BatangChe" w:hAnsi="Times New Roman" w:cs="Times New Roman"/>
      <w:kern w:val="0"/>
      <w14:ligatures w14:val="none"/>
    </w:rPr>
  </w:style>
  <w:style w:type="character" w:styleId="PageNumber">
    <w:name w:val="page number"/>
    <w:basedOn w:val="DefaultParagraphFont"/>
    <w:rsid w:val="005244AD"/>
  </w:style>
  <w:style w:type="paragraph" w:styleId="Header">
    <w:name w:val="header"/>
    <w:basedOn w:val="Normal"/>
    <w:link w:val="HeaderChar"/>
    <w:rsid w:val="005244AD"/>
    <w:pPr>
      <w:tabs>
        <w:tab w:val="center" w:pos="4320"/>
        <w:tab w:val="right" w:pos="8640"/>
      </w:tabs>
    </w:pPr>
  </w:style>
  <w:style w:type="character" w:customStyle="1" w:styleId="HeaderChar">
    <w:name w:val="Header Char"/>
    <w:basedOn w:val="DefaultParagraphFont"/>
    <w:link w:val="Header"/>
    <w:rsid w:val="005244AD"/>
    <w:rPr>
      <w:rFonts w:ascii="Times New Roman" w:eastAsia="BatangChe" w:hAnsi="Times New Roman" w:cs="Times New Roman"/>
      <w:kern w:val="0"/>
      <w14:ligatures w14:val="none"/>
    </w:rPr>
  </w:style>
  <w:style w:type="character" w:styleId="Hyperlink">
    <w:name w:val="Hyperlink"/>
    <w:aliases w:val="CEO_Hyperlink,超级链接,Style 58,超?级链,超????,하이퍼링크2,超链接1,超?级链?,Style?,S,ECC Hyperlink,하이퍼링크21,超??级链Ú,fL????,fL?级,超??级链,超?级链ïÈ,õ±?级链,õ±链ïÈ1,õ±???"/>
    <w:basedOn w:val="DefaultParagraphFont"/>
    <w:unhideWhenUsed/>
    <w:qFormat/>
    <w:rsid w:val="005244AD"/>
    <w:rPr>
      <w:color w:val="0000FF"/>
      <w:u w:val="single"/>
    </w:rPr>
  </w:style>
  <w:style w:type="character" w:styleId="FootnoteReference">
    <w:name w:val="footnote reference"/>
    <w:basedOn w:val="DefaultParagraphFont"/>
    <w:uiPriority w:val="99"/>
    <w:qFormat/>
    <w:rsid w:val="005244AD"/>
    <w:rPr>
      <w:rFonts w:asciiTheme="minorHAnsi" w:hAnsiTheme="minorHAnsi"/>
      <w:position w:val="6"/>
      <w:sz w:val="18"/>
    </w:rPr>
  </w:style>
  <w:style w:type="paragraph" w:styleId="FootnoteText">
    <w:name w:val="footnote text"/>
    <w:basedOn w:val="Normal"/>
    <w:link w:val="FootnoteTextChar"/>
    <w:uiPriority w:val="99"/>
    <w:qFormat/>
    <w:rsid w:val="005244AD"/>
    <w:pPr>
      <w:keepLines/>
      <w:tabs>
        <w:tab w:val="left" w:pos="255"/>
        <w:tab w:val="left" w:pos="794"/>
        <w:tab w:val="left" w:pos="1191"/>
        <w:tab w:val="left" w:pos="1588"/>
        <w:tab w:val="left" w:pos="1985"/>
      </w:tabs>
      <w:overflowPunct w:val="0"/>
      <w:autoSpaceDE w:val="0"/>
      <w:autoSpaceDN w:val="0"/>
      <w:spacing w:before="120"/>
      <w:ind w:left="255" w:hanging="255"/>
      <w:textAlignment w:val="baseline"/>
    </w:pPr>
    <w:rPr>
      <w:rFonts w:asciiTheme="minorHAnsi" w:eastAsia="Batang" w:hAnsiTheme="minorHAnsi"/>
      <w:szCs w:val="20"/>
      <w:lang w:val="en-GB"/>
    </w:rPr>
  </w:style>
  <w:style w:type="character" w:customStyle="1" w:styleId="FootnoteTextChar">
    <w:name w:val="Footnote Text Char"/>
    <w:basedOn w:val="DefaultParagraphFont"/>
    <w:link w:val="FootnoteText"/>
    <w:uiPriority w:val="99"/>
    <w:qFormat/>
    <w:rsid w:val="005244AD"/>
    <w:rPr>
      <w:rFonts w:eastAsia="Batang" w:cs="Times New Roman"/>
      <w:kern w:val="0"/>
      <w:szCs w:val="20"/>
      <w:lang w:val="en-GB"/>
      <w14:ligatures w14:val="none"/>
    </w:rPr>
  </w:style>
  <w:style w:type="paragraph" w:customStyle="1" w:styleId="enumlev1">
    <w:name w:val="enumlev1"/>
    <w:basedOn w:val="Normal"/>
    <w:link w:val="enumlev1Char"/>
    <w:qFormat/>
    <w:rsid w:val="005244AD"/>
    <w:pPr>
      <w:tabs>
        <w:tab w:val="left" w:pos="1134"/>
        <w:tab w:val="left" w:pos="1871"/>
        <w:tab w:val="left" w:pos="2608"/>
        <w:tab w:val="left" w:pos="3345"/>
      </w:tabs>
      <w:overflowPunct w:val="0"/>
      <w:autoSpaceDE w:val="0"/>
      <w:autoSpaceDN w:val="0"/>
      <w:spacing w:before="80"/>
      <w:ind w:left="1134" w:hanging="1134"/>
      <w:jc w:val="both"/>
      <w:textAlignment w:val="baseline"/>
    </w:pPr>
    <w:rPr>
      <w:rFonts w:asciiTheme="minorHAnsi" w:eastAsia="Batang" w:hAnsiTheme="minorHAnsi"/>
      <w:szCs w:val="20"/>
      <w:lang w:val="en-GB"/>
    </w:rPr>
  </w:style>
  <w:style w:type="character" w:customStyle="1" w:styleId="enumlev1Char">
    <w:name w:val="enumlev1 Char"/>
    <w:basedOn w:val="DefaultParagraphFont"/>
    <w:link w:val="enumlev1"/>
    <w:rsid w:val="005244AD"/>
    <w:rPr>
      <w:rFonts w:eastAsia="Batang" w:cs="Times New Roman"/>
      <w:kern w:val="0"/>
      <w:szCs w:val="20"/>
      <w:lang w:val="en-GB"/>
      <w14:ligatures w14:val="none"/>
    </w:rPr>
  </w:style>
  <w:style w:type="character" w:customStyle="1" w:styleId="AnnexNoChar">
    <w:name w:val="Annex_No Char"/>
    <w:basedOn w:val="DefaultParagraphFont"/>
    <w:link w:val="AnnexNo"/>
    <w:rsid w:val="005244AD"/>
    <w:rPr>
      <w:rFonts w:cs="Calibri"/>
      <w:caps/>
      <w:sz w:val="28"/>
    </w:rPr>
  </w:style>
  <w:style w:type="paragraph" w:customStyle="1" w:styleId="AnnexNo">
    <w:name w:val="Annex_No"/>
    <w:basedOn w:val="Normal"/>
    <w:next w:val="Normal"/>
    <w:link w:val="AnnexNoChar"/>
    <w:rsid w:val="005244AD"/>
    <w:pPr>
      <w:keepNext/>
      <w:keepLines/>
      <w:tabs>
        <w:tab w:val="left" w:pos="1134"/>
        <w:tab w:val="left" w:pos="1871"/>
        <w:tab w:val="left" w:pos="2268"/>
      </w:tabs>
      <w:overflowPunct w:val="0"/>
      <w:autoSpaceDE w:val="0"/>
      <w:autoSpaceDN w:val="0"/>
      <w:spacing w:before="480" w:after="80"/>
      <w:jc w:val="center"/>
    </w:pPr>
    <w:rPr>
      <w:rFonts w:asciiTheme="minorHAnsi" w:eastAsiaTheme="minorHAnsi" w:hAnsiTheme="minorHAnsi" w:cs="Calibri"/>
      <w:caps/>
      <w:kern w:val="2"/>
      <w:sz w:val="28"/>
      <w14:ligatures w14:val="standardContextual"/>
    </w:rPr>
  </w:style>
  <w:style w:type="paragraph" w:customStyle="1" w:styleId="Annextitle">
    <w:name w:val="Annex_title"/>
    <w:basedOn w:val="Heading2"/>
    <w:next w:val="Normal"/>
    <w:rsid w:val="005244AD"/>
    <w:pPr>
      <w:tabs>
        <w:tab w:val="left" w:pos="1134"/>
        <w:tab w:val="left" w:pos="1871"/>
        <w:tab w:val="left" w:pos="2268"/>
      </w:tabs>
      <w:overflowPunct w:val="0"/>
      <w:autoSpaceDE w:val="0"/>
      <w:autoSpaceDN w:val="0"/>
      <w:spacing w:before="240" w:after="280"/>
      <w:jc w:val="center"/>
    </w:pPr>
    <w:rPr>
      <w:rFonts w:asciiTheme="minorHAnsi" w:eastAsia="Calibri" w:hAnsiTheme="minorHAnsi" w:cs="Times New Roman"/>
      <w:b/>
      <w:iCs/>
      <w:color w:val="auto"/>
      <w:sz w:val="28"/>
      <w:szCs w:val="20"/>
      <w:lang w:val="en-GB" w:eastAsia="en-GB"/>
    </w:rPr>
  </w:style>
  <w:style w:type="character" w:customStyle="1" w:styleId="CallChar">
    <w:name w:val="Call Char"/>
    <w:basedOn w:val="DefaultParagraphFont"/>
    <w:link w:val="Call"/>
    <w:rsid w:val="005244AD"/>
    <w:rPr>
      <w:rFonts w:cs="Calibri"/>
      <w:i/>
    </w:rPr>
  </w:style>
  <w:style w:type="paragraph" w:customStyle="1" w:styleId="Call">
    <w:name w:val="Call"/>
    <w:basedOn w:val="Normal"/>
    <w:next w:val="Normal"/>
    <w:link w:val="CallChar"/>
    <w:rsid w:val="005244AD"/>
    <w:pPr>
      <w:keepNext/>
      <w:keepLines/>
      <w:tabs>
        <w:tab w:val="left" w:pos="1134"/>
        <w:tab w:val="left" w:pos="1871"/>
        <w:tab w:val="left" w:pos="2268"/>
      </w:tabs>
      <w:overflowPunct w:val="0"/>
      <w:autoSpaceDE w:val="0"/>
      <w:autoSpaceDN w:val="0"/>
      <w:spacing w:before="160"/>
      <w:ind w:left="1134"/>
      <w:jc w:val="both"/>
    </w:pPr>
    <w:rPr>
      <w:rFonts w:asciiTheme="minorHAnsi" w:eastAsiaTheme="minorHAnsi" w:hAnsiTheme="minorHAnsi" w:cs="Calibri"/>
      <w:i/>
      <w:kern w:val="2"/>
      <w14:ligatures w14:val="standardContextual"/>
    </w:rPr>
  </w:style>
  <w:style w:type="character" w:customStyle="1" w:styleId="NormalaftertitleChar">
    <w:name w:val="Normal after title Char"/>
    <w:basedOn w:val="DefaultParagraphFont"/>
    <w:link w:val="Normalaftertitle"/>
    <w:rsid w:val="005244AD"/>
    <w:rPr>
      <w:rFonts w:cs="Calibri"/>
    </w:rPr>
  </w:style>
  <w:style w:type="paragraph" w:customStyle="1" w:styleId="Normalaftertitle">
    <w:name w:val="Normal after title"/>
    <w:basedOn w:val="Normal"/>
    <w:next w:val="Normal"/>
    <w:link w:val="NormalaftertitleChar"/>
    <w:rsid w:val="005244AD"/>
    <w:pPr>
      <w:tabs>
        <w:tab w:val="left" w:pos="1134"/>
        <w:tab w:val="left" w:pos="1871"/>
        <w:tab w:val="left" w:pos="2268"/>
      </w:tabs>
      <w:overflowPunct w:val="0"/>
      <w:autoSpaceDE w:val="0"/>
      <w:autoSpaceDN w:val="0"/>
      <w:spacing w:before="280"/>
      <w:jc w:val="both"/>
    </w:pPr>
    <w:rPr>
      <w:rFonts w:asciiTheme="minorHAnsi" w:eastAsiaTheme="minorHAnsi" w:hAnsiTheme="minorHAnsi" w:cs="Calibri"/>
      <w:kern w:val="2"/>
      <w14:ligatures w14:val="standardContextual"/>
    </w:rPr>
  </w:style>
  <w:style w:type="character" w:customStyle="1" w:styleId="ResNoChar">
    <w:name w:val="Res_No Char"/>
    <w:basedOn w:val="DefaultParagraphFont"/>
    <w:link w:val="ResNo"/>
    <w:rsid w:val="005244AD"/>
    <w:rPr>
      <w:rFonts w:cs="Calibri"/>
      <w:sz w:val="28"/>
    </w:rPr>
  </w:style>
  <w:style w:type="paragraph" w:customStyle="1" w:styleId="ResNo">
    <w:name w:val="Res_No"/>
    <w:basedOn w:val="Heading2"/>
    <w:next w:val="Normal"/>
    <w:link w:val="ResNoChar"/>
    <w:rsid w:val="005244AD"/>
    <w:pPr>
      <w:tabs>
        <w:tab w:val="left" w:pos="1134"/>
        <w:tab w:val="left" w:pos="1871"/>
        <w:tab w:val="left" w:pos="2268"/>
      </w:tabs>
      <w:overflowPunct w:val="0"/>
      <w:autoSpaceDE w:val="0"/>
      <w:autoSpaceDN w:val="0"/>
      <w:spacing w:before="200" w:after="0"/>
      <w:ind w:left="1134" w:hanging="1134"/>
      <w:jc w:val="center"/>
    </w:pPr>
    <w:rPr>
      <w:rFonts w:asciiTheme="minorHAnsi" w:eastAsiaTheme="minorHAnsi" w:hAnsiTheme="minorHAnsi" w:cs="Calibri"/>
      <w:color w:val="auto"/>
      <w:sz w:val="28"/>
      <w:szCs w:val="24"/>
    </w:rPr>
  </w:style>
  <w:style w:type="character" w:customStyle="1" w:styleId="RestitleChar">
    <w:name w:val="Res_title Char"/>
    <w:basedOn w:val="DefaultParagraphFont"/>
    <w:link w:val="Restitle"/>
    <w:rsid w:val="005244AD"/>
    <w:rPr>
      <w:rFonts w:cs="Calibri"/>
      <w:b/>
      <w:sz w:val="28"/>
    </w:rPr>
  </w:style>
  <w:style w:type="paragraph" w:customStyle="1" w:styleId="Restitle">
    <w:name w:val="Res_title"/>
    <w:basedOn w:val="Heading2"/>
    <w:next w:val="Normal"/>
    <w:link w:val="RestitleChar"/>
    <w:rsid w:val="005244AD"/>
    <w:pPr>
      <w:overflowPunct w:val="0"/>
      <w:autoSpaceDE w:val="0"/>
      <w:autoSpaceDN w:val="0"/>
      <w:spacing w:before="200" w:after="0"/>
      <w:jc w:val="center"/>
    </w:pPr>
    <w:rPr>
      <w:rFonts w:asciiTheme="minorHAnsi" w:eastAsiaTheme="minorHAnsi" w:hAnsiTheme="minorHAnsi" w:cs="Calibri"/>
      <w:b/>
      <w:color w:val="auto"/>
      <w:sz w:val="28"/>
      <w:szCs w:val="24"/>
    </w:rPr>
  </w:style>
  <w:style w:type="character" w:customStyle="1" w:styleId="href">
    <w:name w:val="href"/>
    <w:basedOn w:val="DefaultParagraphFont"/>
    <w:rsid w:val="005244AD"/>
    <w:rPr>
      <w:color w:val="auto"/>
    </w:rPr>
  </w:style>
  <w:style w:type="paragraph" w:styleId="Revision">
    <w:name w:val="Revision"/>
    <w:hidden/>
    <w:uiPriority w:val="99"/>
    <w:semiHidden/>
    <w:rsid w:val="005244AD"/>
    <w:pPr>
      <w:spacing w:after="0" w:line="240" w:lineRule="auto"/>
    </w:pPr>
    <w:rPr>
      <w:rFonts w:ascii="Times New Roman" w:eastAsia="BatangChe" w:hAnsi="Times New Roman" w:cs="Times New Roman"/>
      <w:kern w:val="0"/>
      <w14:ligatures w14:val="none"/>
    </w:rPr>
  </w:style>
  <w:style w:type="paragraph" w:customStyle="1" w:styleId="Note">
    <w:name w:val="Note"/>
    <w:basedOn w:val="Normal"/>
    <w:rsid w:val="006E5CF0"/>
    <w:pPr>
      <w:tabs>
        <w:tab w:val="left" w:pos="284"/>
        <w:tab w:val="left" w:pos="1134"/>
        <w:tab w:val="left" w:pos="1871"/>
        <w:tab w:val="left" w:pos="2268"/>
      </w:tabs>
      <w:spacing w:before="160"/>
      <w:jc w:val="both"/>
    </w:pPr>
    <w:rPr>
      <w:noProof/>
      <w:sz w:val="20"/>
      <w:szCs w:val="20"/>
      <w:lang w:eastAsia="ko-KR"/>
    </w:rPr>
  </w:style>
  <w:style w:type="paragraph" w:customStyle="1" w:styleId="Level1">
    <w:name w:val="Level1"/>
    <w:basedOn w:val="Heading2"/>
    <w:next w:val="Normal"/>
    <w:qFormat/>
    <w:rsid w:val="006E5CF0"/>
    <w:pPr>
      <w:spacing w:before="40" w:after="0"/>
    </w:pPr>
    <w:rPr>
      <w:rFonts w:ascii="Times New Roman" w:hAnsi="Times New Roman"/>
      <w:color w:val="000000" w:themeColor="text1"/>
      <w:sz w:val="24"/>
      <w:szCs w:val="26"/>
    </w:rPr>
  </w:style>
  <w:style w:type="table" w:styleId="TableGrid">
    <w:name w:val="Table Grid"/>
    <w:basedOn w:val="TableNormal"/>
    <w:rsid w:val="006E5CF0"/>
    <w:pPr>
      <w:spacing w:after="0" w:line="240" w:lineRule="auto"/>
    </w:pPr>
    <w:rPr>
      <w:rFonts w:ascii="Times New Roman" w:eastAsia="Batang"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ote xmlns="8398743d-f1a1-4553-a233-ec1bd5105832">keep the highlight</Note>
    <TaxCatchAll xmlns="c7e771be-c3f3-4415-a01f-6b382566ad45" xsi:nil="true"/>
    <lcf76f155ced4ddcb4097134ff3c332f xmlns="8398743d-f1a1-4553-a233-ec1bd5105832">
      <Terms xmlns="http://schemas.microsoft.com/office/infopath/2007/PartnerControls"/>
    </lcf76f155ced4ddcb4097134ff3c332f>
    <Reviewed xmlns="8398743d-f1a1-4553-a233-ec1bd5105832">YES</Reviewe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0C85A0B969A774F87A7D55FBE62B5FC" ma:contentTypeVersion="14" ma:contentTypeDescription="Create a new document." ma:contentTypeScope="" ma:versionID="8a527d219c6a09289036ac2016accc54">
  <xsd:schema xmlns:xsd="http://www.w3.org/2001/XMLSchema" xmlns:xs="http://www.w3.org/2001/XMLSchema" xmlns:p="http://schemas.microsoft.com/office/2006/metadata/properties" xmlns:ns2="8398743d-f1a1-4553-a233-ec1bd5105832" xmlns:ns3="c7e771be-c3f3-4415-a01f-6b382566ad45" targetNamespace="http://schemas.microsoft.com/office/2006/metadata/properties" ma:root="true" ma:fieldsID="f7ef920e1df34eda14f31c37d51f1179" ns2:_="" ns3:_="">
    <xsd:import namespace="8398743d-f1a1-4553-a233-ec1bd5105832"/>
    <xsd:import namespace="c7e771be-c3f3-4415-a01f-6b382566ad4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Reviewed"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743d-f1a1-4553-a233-ec1bd510583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Reviewed" ma:index="20" nillable="true" ma:displayName="Reviewed" ma:description="Consent to proceed to upload it" ma:format="Dropdown" ma:internalName="Reviewed">
      <xsd:simpleType>
        <xsd:restriction base="dms:Choice">
          <xsd:enumeration value="YES"/>
          <xsd:enumeration value="NO"/>
          <xsd:enumeration value="Pending"/>
          <xsd:enumeration value="Choice 4"/>
        </xsd:restriction>
      </xsd:simpleType>
    </xsd:element>
    <xsd:element name="Note" ma:index="21"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771be-c3f3-4415-a01f-6b382566ad4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66d084f-d2bf-4f72-8d7b-287019b78728}" ma:internalName="TaxCatchAll" ma:showField="CatchAllData" ma:web="c7e771be-c3f3-4415-a01f-6b382566ad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EB153F-B941-476C-B8E5-2F95ECD267DF}">
  <ds:schemaRefs>
    <ds:schemaRef ds:uri="http://schemas.microsoft.com/office/2006/metadata/properties"/>
    <ds:schemaRef ds:uri="http://schemas.microsoft.com/office/infopath/2007/PartnerControls"/>
    <ds:schemaRef ds:uri="8398743d-f1a1-4553-a233-ec1bd5105832"/>
    <ds:schemaRef ds:uri="c7e771be-c3f3-4415-a01f-6b382566ad45"/>
  </ds:schemaRefs>
</ds:datastoreItem>
</file>

<file path=customXml/itemProps2.xml><?xml version="1.0" encoding="utf-8"?>
<ds:datastoreItem xmlns:ds="http://schemas.openxmlformats.org/officeDocument/2006/customXml" ds:itemID="{35BCF879-7C5A-4F46-BBA9-E00B741A5AFC}">
  <ds:schemaRefs>
    <ds:schemaRef ds:uri="http://schemas.microsoft.com/sharepoint/v3/contenttype/forms"/>
  </ds:schemaRefs>
</ds:datastoreItem>
</file>

<file path=customXml/itemProps3.xml><?xml version="1.0" encoding="utf-8"?>
<ds:datastoreItem xmlns:ds="http://schemas.openxmlformats.org/officeDocument/2006/customXml" ds:itemID="{09371886-1E89-4E5D-97BF-9DE524A8FA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98743d-f1a1-4553-a233-ec1bd5105832"/>
    <ds:schemaRef ds:uri="c7e771be-c3f3-4415-a01f-6b382566ad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5</Pages>
  <Words>1327</Words>
  <Characters>7564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Ahmad R. Sharafat</dc:creator>
  <cp:keywords/>
  <dc:description/>
  <cp:lastModifiedBy>Nidup Gyeltshen</cp:lastModifiedBy>
  <cp:revision>30</cp:revision>
  <dcterms:created xsi:type="dcterms:W3CDTF">2025-09-18T13:46:00Z</dcterms:created>
  <dcterms:modified xsi:type="dcterms:W3CDTF">2025-09-23T07:20:00Z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0x010100D0C85A0B969A774F87A7D55FBE62B5FC</vt:lpwstr>
  </property>
  <property fmtid="{D5CDD505-2E9C-101B-9397-08002B2CF9AE}" pid="3" name="MediaServiceImageTags">
    <vt:lpwstr/>
  </property>
</Properties>
</file>