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AF7A59" w14:textId="56745775" w:rsidR="009750CD" w:rsidRPr="00D44807" w:rsidRDefault="002C4135" w:rsidP="002C4135">
      <w:pPr>
        <w:jc w:val="right"/>
        <w:rPr>
          <w:rFonts w:asciiTheme="minorHAnsi" w:eastAsiaTheme="minorEastAsia" w:hAnsiTheme="minorHAnsi" w:cstheme="minorHAnsi"/>
          <w:b/>
          <w:u w:val="single"/>
          <w:lang w:eastAsia="ja-JP"/>
        </w:rPr>
      </w:pPr>
      <w:r w:rsidRPr="00D44807">
        <w:rPr>
          <w:rFonts w:asciiTheme="minorHAnsi" w:eastAsiaTheme="minorEastAsia" w:hAnsiTheme="minorHAnsi" w:cstheme="minorHAnsi"/>
          <w:b/>
          <w:u w:val="single"/>
          <w:lang w:eastAsia="ja-JP"/>
        </w:rPr>
        <w:t>PACP-07</w:t>
      </w:r>
    </w:p>
    <w:p w14:paraId="52F58504" w14:textId="77777777" w:rsidR="009750CD" w:rsidRDefault="009750CD" w:rsidP="009750CD">
      <w:pPr>
        <w:jc w:val="center"/>
        <w:rPr>
          <w:rFonts w:eastAsiaTheme="minorEastAsia"/>
          <w:bCs/>
          <w:lang w:eastAsia="ja-JP"/>
        </w:rPr>
      </w:pPr>
    </w:p>
    <w:p w14:paraId="2FFCDEBE" w14:textId="5BC5A3AC" w:rsidR="009750CD" w:rsidRDefault="009750CD" w:rsidP="009750CD">
      <w:pPr>
        <w:jc w:val="center"/>
        <w:rPr>
          <w:rFonts w:eastAsiaTheme="minorEastAsia"/>
          <w:b/>
          <w:lang w:eastAsia="ja-JP"/>
        </w:rPr>
      </w:pPr>
      <w:r>
        <w:rPr>
          <w:rFonts w:eastAsiaTheme="minorEastAsia"/>
          <w:b/>
          <w:lang w:eastAsia="ja-JP"/>
        </w:rPr>
        <w:t>PRELIMINARY APT COMMON PROPOSAL</w:t>
      </w:r>
    </w:p>
    <w:p w14:paraId="12F9F545" w14:textId="77777777" w:rsidR="009750CD" w:rsidRDefault="009750CD" w:rsidP="009750CD">
      <w:pPr>
        <w:jc w:val="center"/>
        <w:rPr>
          <w:rFonts w:eastAsiaTheme="minorEastAsia"/>
          <w:b/>
          <w:lang w:eastAsia="ja-JP"/>
        </w:rPr>
      </w:pPr>
    </w:p>
    <w:p w14:paraId="0761D51C" w14:textId="559743CE" w:rsidR="002C4135" w:rsidRDefault="009750CD" w:rsidP="002C4135">
      <w:pPr>
        <w:jc w:val="center"/>
        <w:rPr>
          <w:rFonts w:eastAsiaTheme="minorEastAsia"/>
          <w:b/>
          <w:lang w:eastAsia="ja-JP"/>
        </w:rPr>
      </w:pPr>
      <w:r>
        <w:rPr>
          <w:rFonts w:eastAsiaTheme="minorEastAsia"/>
          <w:b/>
          <w:lang w:eastAsia="ja-JP"/>
        </w:rPr>
        <w:t>MODIFICATIONS TO WTDC RESOLUTION 10</w:t>
      </w:r>
    </w:p>
    <w:p w14:paraId="6C0A3022" w14:textId="2DD053D1" w:rsidR="002C4135" w:rsidRPr="002C4135" w:rsidRDefault="002C4135" w:rsidP="002C4135">
      <w:pPr>
        <w:jc w:val="center"/>
        <w:rPr>
          <w:b/>
          <w:bCs/>
        </w:rPr>
      </w:pPr>
      <w:r w:rsidRPr="002C4135">
        <w:rPr>
          <w:b/>
          <w:bCs/>
        </w:rPr>
        <w:t>FINANCIAL SUPPORT FOR NATIONAL SPECTRUM-MANAGEMENT PROGRAMMES</w:t>
      </w:r>
    </w:p>
    <w:p w14:paraId="198340A5" w14:textId="77777777" w:rsidR="009750CD" w:rsidRPr="002C4135" w:rsidRDefault="009750CD" w:rsidP="009750CD">
      <w:pPr>
        <w:jc w:val="center"/>
        <w:rPr>
          <w:bCs/>
          <w:lang w:val="en-GB"/>
        </w:rPr>
      </w:pPr>
    </w:p>
    <w:p w14:paraId="5B53B62F" w14:textId="77777777" w:rsidR="009750CD" w:rsidRDefault="009750CD" w:rsidP="009750CD">
      <w:pPr>
        <w:jc w:val="center"/>
        <w:rPr>
          <w:bCs/>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143"/>
      </w:tblGrid>
      <w:tr w:rsidR="009750CD" w14:paraId="304FC44C" w14:textId="77777777" w:rsidTr="00B81940">
        <w:tc>
          <w:tcPr>
            <w:tcW w:w="9163" w:type="dxa"/>
          </w:tcPr>
          <w:p w14:paraId="3581046A" w14:textId="77777777" w:rsidR="009750CD" w:rsidRDefault="009750CD" w:rsidP="00B81940"/>
          <w:p w14:paraId="31931A18" w14:textId="77777777" w:rsidR="009750CD" w:rsidRDefault="009750CD" w:rsidP="00B81940">
            <w:pPr>
              <w:rPr>
                <w:b/>
                <w:bCs/>
              </w:rPr>
            </w:pPr>
            <w:r w:rsidRPr="00261350">
              <w:rPr>
                <w:b/>
                <w:bCs/>
              </w:rPr>
              <w:t>Summary:</w:t>
            </w:r>
          </w:p>
          <w:p w14:paraId="735CDE69" w14:textId="77777777" w:rsidR="009750CD" w:rsidRDefault="009750CD" w:rsidP="00B81940">
            <w:pPr>
              <w:rPr>
                <w:b/>
                <w:bCs/>
              </w:rPr>
            </w:pPr>
          </w:p>
          <w:p w14:paraId="4CCD5E3A" w14:textId="6A1E313A" w:rsidR="009750CD" w:rsidRDefault="009750CD" w:rsidP="00D44807">
            <w:pPr>
              <w:jc w:val="both"/>
            </w:pPr>
            <w:r>
              <w:t xml:space="preserve">It is proposed to amend text of Resolution 10 of </w:t>
            </w:r>
            <w:r w:rsidR="00895F4E" w:rsidRPr="00895F4E">
              <w:t>WTDC-10</w:t>
            </w:r>
            <w:r>
              <w:t xml:space="preserve"> </w:t>
            </w:r>
            <w:r w:rsidRPr="001A1F49">
              <w:t>on “</w:t>
            </w:r>
            <w:r>
              <w:t>F</w:t>
            </w:r>
            <w:r w:rsidRPr="001A1F49">
              <w:t xml:space="preserve">inancial support for national spectrum-management </w:t>
            </w:r>
            <w:proofErr w:type="spellStart"/>
            <w:r w:rsidRPr="001A1F49">
              <w:t>programmes</w:t>
            </w:r>
            <w:proofErr w:type="spellEnd"/>
            <w:r w:rsidRPr="001A1F49">
              <w:t>”</w:t>
            </w:r>
          </w:p>
          <w:p w14:paraId="7DA4A91D" w14:textId="77777777" w:rsidR="009750CD" w:rsidRPr="001A1F49" w:rsidRDefault="009750CD" w:rsidP="00D44807">
            <w:pPr>
              <w:jc w:val="both"/>
              <w:rPr>
                <w:iCs/>
              </w:rPr>
            </w:pPr>
            <w:r w:rsidRPr="001A1F49">
              <w:rPr>
                <w:iCs/>
              </w:rPr>
              <w:t xml:space="preserve">Recognizing the important role of effective spectrum management and monitoring will effectively support the process of narrowing the digital divide, as well as shortening the time for digital transformation of the economy and </w:t>
            </w:r>
            <w:proofErr w:type="gramStart"/>
            <w:r w:rsidRPr="001A1F49">
              <w:rPr>
                <w:iCs/>
              </w:rPr>
              <w:t>society, and</w:t>
            </w:r>
            <w:proofErr w:type="gramEnd"/>
            <w:r w:rsidRPr="001A1F49">
              <w:rPr>
                <w:iCs/>
              </w:rPr>
              <w:t xml:space="preserve"> implementing the sustainable development goals of the UN and WSIS. Therefore, Resolution 10 of WTDC-22 needs to be considered to revise for further emphasizing the enhancement of capacity building for human resources of developing and least developed countries, and it also supports international resources for developing and least developed countries to participate in activities and initiatives related to ITU-R.</w:t>
            </w:r>
          </w:p>
          <w:p w14:paraId="30F8B9C4" w14:textId="77777777" w:rsidR="009750CD" w:rsidRDefault="009750CD" w:rsidP="00B81940">
            <w:pPr>
              <w:rPr>
                <w:b/>
                <w:bCs/>
              </w:rPr>
            </w:pPr>
          </w:p>
          <w:p w14:paraId="50FB7456" w14:textId="77777777" w:rsidR="009750CD" w:rsidRDefault="009750CD" w:rsidP="00B81940">
            <w:pPr>
              <w:rPr>
                <w:b/>
                <w:bCs/>
              </w:rPr>
            </w:pPr>
            <w:r>
              <w:rPr>
                <w:b/>
                <w:bCs/>
              </w:rPr>
              <w:t>Expected Results:</w:t>
            </w:r>
          </w:p>
          <w:p w14:paraId="59AAE2CE" w14:textId="77777777" w:rsidR="009750CD" w:rsidRDefault="009750CD" w:rsidP="00B81940">
            <w:pPr>
              <w:rPr>
                <w:b/>
                <w:bCs/>
              </w:rPr>
            </w:pPr>
          </w:p>
          <w:p w14:paraId="0BCBD154" w14:textId="77777777" w:rsidR="009750CD" w:rsidRDefault="009750CD" w:rsidP="00D44807">
            <w:pPr>
              <w:jc w:val="both"/>
            </w:pPr>
            <w:r>
              <w:t>APT Member administrations invite WTDC to examine the proposal and approve the changes to Resolution 10.</w:t>
            </w:r>
          </w:p>
          <w:p w14:paraId="252A4AD9" w14:textId="77777777" w:rsidR="009750CD" w:rsidRDefault="009750CD" w:rsidP="00B81940"/>
          <w:p w14:paraId="62863DAC" w14:textId="77777777" w:rsidR="009750CD" w:rsidRDefault="009750CD" w:rsidP="00B81940">
            <w:pPr>
              <w:rPr>
                <w:b/>
                <w:bCs/>
              </w:rPr>
            </w:pPr>
          </w:p>
          <w:p w14:paraId="52F8DD54" w14:textId="77777777" w:rsidR="009750CD" w:rsidRPr="00261350" w:rsidRDefault="009750CD" w:rsidP="00B81940">
            <w:pPr>
              <w:rPr>
                <w:b/>
                <w:bCs/>
              </w:rPr>
            </w:pPr>
            <w:r>
              <w:rPr>
                <w:b/>
                <w:bCs/>
              </w:rPr>
              <w:t>References:</w:t>
            </w:r>
            <w:r>
              <w:rPr>
                <w:b/>
                <w:bCs/>
              </w:rPr>
              <w:br/>
            </w:r>
            <w:r>
              <w:rPr>
                <w:b/>
                <w:bCs/>
              </w:rPr>
              <w:br/>
            </w:r>
          </w:p>
        </w:tc>
      </w:tr>
    </w:tbl>
    <w:p w14:paraId="7F2A56D8" w14:textId="77777777" w:rsidR="009750CD" w:rsidRDefault="009750CD" w:rsidP="009750CD"/>
    <w:p w14:paraId="1652A85D" w14:textId="77777777" w:rsidR="009750CD" w:rsidRPr="00A62A20" w:rsidRDefault="009750CD" w:rsidP="009750CD"/>
    <w:p w14:paraId="7C11B00E" w14:textId="77777777" w:rsidR="009750CD" w:rsidRPr="00A745F7" w:rsidRDefault="009750CD" w:rsidP="009750CD">
      <w:pPr>
        <w:pStyle w:val="Level1"/>
        <w:numPr>
          <w:ilvl w:val="0"/>
          <w:numId w:val="9"/>
        </w:numPr>
        <w:ind w:left="360"/>
        <w:rPr>
          <w:b/>
          <w:bCs/>
        </w:rPr>
      </w:pPr>
      <w:r>
        <w:rPr>
          <w:b/>
          <w:bCs/>
        </w:rPr>
        <w:t>PROPOSALS</w:t>
      </w:r>
    </w:p>
    <w:p w14:paraId="4D9BF2BC" w14:textId="77777777" w:rsidR="009750CD" w:rsidRDefault="009750CD" w:rsidP="009750CD"/>
    <w:p w14:paraId="72BBF4A1" w14:textId="77777777" w:rsidR="009750CD" w:rsidRDefault="009750CD" w:rsidP="009750CD">
      <w:r>
        <w:t>APT Member administrations propose to modify WTDC Resolution 10</w:t>
      </w:r>
      <w:r w:rsidRPr="001A1F49">
        <w:t xml:space="preserve"> on financial support for national spectrum-management </w:t>
      </w:r>
      <w:proofErr w:type="spellStart"/>
      <w:r w:rsidRPr="001A1F49">
        <w:t>programmes</w:t>
      </w:r>
      <w:proofErr w:type="spellEnd"/>
      <w:r w:rsidRPr="001A1F49">
        <w:t xml:space="preserve"> for the next 4 years (2026-2029)</w:t>
      </w:r>
      <w:r>
        <w:t xml:space="preserve">, according to the annex below. </w:t>
      </w:r>
    </w:p>
    <w:p w14:paraId="40AC1B7A" w14:textId="77777777" w:rsidR="00111181" w:rsidRDefault="00111181" w:rsidP="00DD3965"/>
    <w:p w14:paraId="0FE34A8E" w14:textId="77777777" w:rsidR="00111181" w:rsidRDefault="00111181" w:rsidP="00DD3965"/>
    <w:p w14:paraId="7D8A0E73" w14:textId="77777777" w:rsidR="00111181" w:rsidRDefault="00111181" w:rsidP="00DD3965"/>
    <w:p w14:paraId="5F4F3716" w14:textId="7D013CC7" w:rsidR="00111181" w:rsidRDefault="00111181">
      <w:r>
        <w:br w:type="page"/>
      </w:r>
    </w:p>
    <w:p w14:paraId="527652BC" w14:textId="77777777" w:rsidR="002C4135" w:rsidRDefault="002C4135" w:rsidP="002C4135">
      <w:pPr>
        <w:ind w:left="7920"/>
        <w:rPr>
          <w:rFonts w:asciiTheme="minorHAnsi" w:hAnsiTheme="minorHAnsi" w:cstheme="minorHAnsi"/>
          <w:b/>
          <w:bCs/>
          <w:sz w:val="28"/>
          <w:szCs w:val="28"/>
        </w:rPr>
      </w:pPr>
      <w:r w:rsidRPr="002C4135">
        <w:rPr>
          <w:rFonts w:asciiTheme="minorHAnsi" w:hAnsiTheme="minorHAnsi" w:cstheme="minorHAnsi"/>
          <w:b/>
          <w:bCs/>
          <w:sz w:val="28"/>
          <w:szCs w:val="28"/>
        </w:rPr>
        <w:lastRenderedPageBreak/>
        <w:t>ANNEX</w:t>
      </w:r>
    </w:p>
    <w:p w14:paraId="6B3B96D4" w14:textId="3A2FAFC1" w:rsidR="002C4135" w:rsidRPr="002C4135" w:rsidRDefault="002C4135" w:rsidP="002C4135">
      <w:pPr>
        <w:rPr>
          <w:rFonts w:asciiTheme="minorHAnsi" w:hAnsiTheme="minorHAnsi" w:cstheme="minorHAnsi"/>
          <w:b/>
          <w:bCs/>
          <w:sz w:val="28"/>
          <w:szCs w:val="28"/>
        </w:rPr>
      </w:pPr>
      <w:r w:rsidRPr="002C4135">
        <w:rPr>
          <w:rFonts w:asciiTheme="minorHAnsi" w:hAnsiTheme="minorHAnsi" w:cstheme="minorHAnsi"/>
          <w:b/>
          <w:bCs/>
          <w:sz w:val="28"/>
          <w:szCs w:val="28"/>
        </w:rPr>
        <w:t>MOD</w:t>
      </w:r>
    </w:p>
    <w:p w14:paraId="5E72C1BE" w14:textId="4C133D55" w:rsidR="006A437F" w:rsidRPr="00A55C0D" w:rsidRDefault="006A437F" w:rsidP="006A437F">
      <w:pPr>
        <w:pStyle w:val="ResNo"/>
      </w:pPr>
      <w:bookmarkStart w:id="0" w:name="_Toc116556666"/>
      <w:bookmarkStart w:id="1" w:name="_Toc116557219"/>
      <w:bookmarkStart w:id="2" w:name="_Toc116636462"/>
      <w:r w:rsidRPr="00A55C0D">
        <w:t xml:space="preserve">RESOLUTION </w:t>
      </w:r>
      <w:r w:rsidRPr="00A55C0D">
        <w:rPr>
          <w:rStyle w:val="href"/>
        </w:rPr>
        <w:t>10</w:t>
      </w:r>
      <w:r w:rsidRPr="00A55C0D">
        <w:t xml:space="preserve"> (Rev. </w:t>
      </w:r>
      <w:del w:id="3" w:author="Nguyễn Quý Quyền" w:date="2025-05-29T17:49:00Z">
        <w:r w:rsidRPr="00A55C0D" w:rsidDel="00345B02">
          <w:delText>Hyderabad</w:delText>
        </w:r>
      </w:del>
      <w:ins w:id="4" w:author="Nguyễn Quý Quyền" w:date="2025-05-29T17:49:00Z">
        <w:r w:rsidR="00345B02">
          <w:t>Baku</w:t>
        </w:r>
      </w:ins>
      <w:r w:rsidRPr="00A55C0D">
        <w:t xml:space="preserve">, </w:t>
      </w:r>
      <w:del w:id="5" w:author="Nguyễn Quý Quyền" w:date="2025-05-29T17:49:00Z">
        <w:r w:rsidRPr="00A55C0D" w:rsidDel="00345B02">
          <w:delText>2010</w:delText>
        </w:r>
      </w:del>
      <w:ins w:id="6" w:author="Nguyễn Quý Quyền" w:date="2025-05-29T17:49:00Z">
        <w:r w:rsidR="00345B02" w:rsidRPr="00A55C0D">
          <w:t>20</w:t>
        </w:r>
        <w:r w:rsidR="00345B02">
          <w:t>25</w:t>
        </w:r>
      </w:ins>
      <w:r w:rsidRPr="00A55C0D">
        <w:t>)</w:t>
      </w:r>
      <w:bookmarkEnd w:id="0"/>
      <w:bookmarkEnd w:id="1"/>
      <w:bookmarkEnd w:id="2"/>
    </w:p>
    <w:p w14:paraId="737F71F6" w14:textId="77777777" w:rsidR="006A437F" w:rsidRPr="00A55C0D" w:rsidRDefault="006A437F" w:rsidP="006A437F">
      <w:pPr>
        <w:pStyle w:val="Restitle"/>
      </w:pPr>
      <w:bookmarkStart w:id="7" w:name="_Toc116556667"/>
      <w:bookmarkStart w:id="8" w:name="_Toc116557220"/>
      <w:bookmarkStart w:id="9" w:name="_Toc116636463"/>
      <w:r w:rsidRPr="00A55C0D">
        <w:t>Financial support for national spectrum-management programmes</w:t>
      </w:r>
      <w:bookmarkEnd w:id="7"/>
      <w:bookmarkEnd w:id="8"/>
      <w:bookmarkEnd w:id="9"/>
    </w:p>
    <w:p w14:paraId="7B43D656" w14:textId="688377A1" w:rsidR="006A437F" w:rsidRDefault="006A437F" w:rsidP="006A437F">
      <w:pPr>
        <w:pStyle w:val="Normalaftertitle"/>
        <w:rPr>
          <w:rFonts w:cstheme="minorHAnsi"/>
        </w:rPr>
      </w:pPr>
      <w:r w:rsidRPr="006A437F">
        <w:rPr>
          <w:rFonts w:cstheme="minorHAnsi"/>
        </w:rPr>
        <w:t>The World Telecommunication Development Conference (</w:t>
      </w:r>
      <w:del w:id="10" w:author="Nguyễn Quý Quyền" w:date="2025-05-29T17:49:00Z">
        <w:r w:rsidRPr="006A437F" w:rsidDel="00345B02">
          <w:rPr>
            <w:rFonts w:cstheme="minorHAnsi"/>
          </w:rPr>
          <w:delText>Hyderabad</w:delText>
        </w:r>
      </w:del>
      <w:ins w:id="11" w:author="Nguyễn Quý Quyền" w:date="2025-05-29T17:49:00Z">
        <w:r w:rsidR="00345B02">
          <w:rPr>
            <w:rFonts w:cstheme="minorHAnsi"/>
          </w:rPr>
          <w:t>Baku</w:t>
        </w:r>
      </w:ins>
      <w:r w:rsidRPr="006A437F">
        <w:rPr>
          <w:rFonts w:cstheme="minorHAnsi"/>
        </w:rPr>
        <w:t xml:space="preserve">, </w:t>
      </w:r>
      <w:del w:id="12" w:author="Nguyễn Quý Quyền" w:date="2025-05-29T17:49:00Z">
        <w:r w:rsidRPr="006A437F" w:rsidDel="00345B02">
          <w:rPr>
            <w:rFonts w:cstheme="minorHAnsi"/>
          </w:rPr>
          <w:delText>2010</w:delText>
        </w:r>
      </w:del>
      <w:ins w:id="13" w:author="Nguyễn Quý Quyền" w:date="2025-05-29T17:49:00Z">
        <w:r w:rsidR="00345B02" w:rsidRPr="006A437F">
          <w:rPr>
            <w:rFonts w:cstheme="minorHAnsi"/>
          </w:rPr>
          <w:t>20</w:t>
        </w:r>
        <w:r w:rsidR="00345B02">
          <w:rPr>
            <w:rFonts w:cstheme="minorHAnsi"/>
          </w:rPr>
          <w:t>25</w:t>
        </w:r>
      </w:ins>
      <w:r w:rsidRPr="006A437F">
        <w:rPr>
          <w:rFonts w:cstheme="minorHAnsi"/>
        </w:rPr>
        <w:t>),</w:t>
      </w:r>
    </w:p>
    <w:p w14:paraId="142A537F" w14:textId="77777777" w:rsidR="006A437F" w:rsidRPr="006A437F" w:rsidRDefault="006A437F" w:rsidP="006A437F">
      <w:pPr>
        <w:rPr>
          <w:lang w:val="en-GB"/>
        </w:rPr>
      </w:pPr>
    </w:p>
    <w:p w14:paraId="748297B3" w14:textId="77777777" w:rsidR="006A437F" w:rsidRPr="006A437F" w:rsidRDefault="006A437F" w:rsidP="006A437F">
      <w:pPr>
        <w:pStyle w:val="Call"/>
        <w:spacing w:before="0" w:after="120" w:line="360" w:lineRule="exact"/>
        <w:rPr>
          <w:rFonts w:cstheme="minorHAnsi"/>
        </w:rPr>
      </w:pPr>
      <w:r w:rsidRPr="006A437F">
        <w:rPr>
          <w:rFonts w:cstheme="minorHAnsi"/>
        </w:rPr>
        <w:t>recalling</w:t>
      </w:r>
    </w:p>
    <w:p w14:paraId="5102B4F9" w14:textId="45B47B1A" w:rsidR="006A437F" w:rsidRPr="006A437F" w:rsidRDefault="006A437F" w:rsidP="006A437F">
      <w:pPr>
        <w:spacing w:after="120" w:line="360" w:lineRule="exact"/>
        <w:rPr>
          <w:rFonts w:asciiTheme="minorHAnsi" w:hAnsiTheme="minorHAnsi" w:cstheme="minorHAnsi"/>
        </w:rPr>
      </w:pPr>
      <w:r w:rsidRPr="006A437F">
        <w:rPr>
          <w:rFonts w:asciiTheme="minorHAnsi" w:hAnsiTheme="minorHAnsi" w:cstheme="minorHAnsi"/>
        </w:rPr>
        <w:t xml:space="preserve">Resolution 10 (Rev. </w:t>
      </w:r>
      <w:del w:id="14" w:author="Nguyễn Quý Quyền" w:date="2025-05-29T17:50:00Z">
        <w:r w:rsidRPr="006A437F" w:rsidDel="00345B02">
          <w:rPr>
            <w:rFonts w:asciiTheme="minorHAnsi" w:hAnsiTheme="minorHAnsi" w:cstheme="minorHAnsi"/>
          </w:rPr>
          <w:delText>Doha</w:delText>
        </w:r>
      </w:del>
      <w:ins w:id="15" w:author="Nguyễn Quý Quyền" w:date="2025-05-29T17:50:00Z">
        <w:r w:rsidR="00345B02">
          <w:rPr>
            <w:rFonts w:asciiTheme="minorHAnsi" w:hAnsiTheme="minorHAnsi" w:cstheme="minorHAnsi"/>
          </w:rPr>
          <w:t>Hyd</w:t>
        </w:r>
      </w:ins>
      <w:ins w:id="16" w:author="Kullasap Yanyathip" w:date="2025-07-17T11:03:00Z">
        <w:r w:rsidR="005F755F">
          <w:rPr>
            <w:rFonts w:asciiTheme="minorHAnsi" w:hAnsiTheme="minorHAnsi" w:cstheme="minorHAnsi"/>
          </w:rPr>
          <w:t>e</w:t>
        </w:r>
      </w:ins>
      <w:ins w:id="17" w:author="Nguyễn Quý Quyền" w:date="2025-05-29T17:50:00Z">
        <w:r w:rsidR="00345B02">
          <w:rPr>
            <w:rFonts w:asciiTheme="minorHAnsi" w:hAnsiTheme="minorHAnsi" w:cstheme="minorHAnsi"/>
          </w:rPr>
          <w:t>rabad</w:t>
        </w:r>
      </w:ins>
      <w:r w:rsidRPr="006A437F">
        <w:rPr>
          <w:rFonts w:asciiTheme="minorHAnsi" w:hAnsiTheme="minorHAnsi" w:cstheme="minorHAnsi"/>
        </w:rPr>
        <w:t xml:space="preserve">, </w:t>
      </w:r>
      <w:del w:id="18" w:author="Nguyễn Quý Quyền" w:date="2025-05-29T17:50:00Z">
        <w:r w:rsidRPr="006A437F" w:rsidDel="00345B02">
          <w:rPr>
            <w:rFonts w:asciiTheme="minorHAnsi" w:hAnsiTheme="minorHAnsi" w:cstheme="minorHAnsi"/>
          </w:rPr>
          <w:delText>2006</w:delText>
        </w:r>
      </w:del>
      <w:ins w:id="19" w:author="Nguyễn Quý Quyền" w:date="2025-05-29T17:50:00Z">
        <w:r w:rsidR="00345B02" w:rsidRPr="006A437F">
          <w:rPr>
            <w:rFonts w:asciiTheme="minorHAnsi" w:hAnsiTheme="minorHAnsi" w:cstheme="minorHAnsi"/>
          </w:rPr>
          <w:t>20</w:t>
        </w:r>
        <w:r w:rsidR="00345B02">
          <w:rPr>
            <w:rFonts w:asciiTheme="minorHAnsi" w:hAnsiTheme="minorHAnsi" w:cstheme="minorHAnsi"/>
          </w:rPr>
          <w:t>10</w:t>
        </w:r>
      </w:ins>
      <w:r w:rsidRPr="006A437F">
        <w:rPr>
          <w:rFonts w:asciiTheme="minorHAnsi" w:hAnsiTheme="minorHAnsi" w:cstheme="minorHAnsi"/>
        </w:rPr>
        <w:t>) of the World Telecommunication Development Conference (WTDC),</w:t>
      </w:r>
    </w:p>
    <w:p w14:paraId="6FE5938A" w14:textId="77777777" w:rsidR="006A437F" w:rsidRPr="006A437F" w:rsidRDefault="006A437F" w:rsidP="006A437F">
      <w:pPr>
        <w:pStyle w:val="Call"/>
        <w:spacing w:before="0" w:after="120" w:line="360" w:lineRule="exact"/>
        <w:rPr>
          <w:rFonts w:cstheme="minorHAnsi"/>
        </w:rPr>
      </w:pPr>
      <w:r w:rsidRPr="006A437F">
        <w:rPr>
          <w:rFonts w:cstheme="minorHAnsi"/>
        </w:rPr>
        <w:t>considering</w:t>
      </w:r>
    </w:p>
    <w:p w14:paraId="555A023A" w14:textId="77777777" w:rsidR="006A437F" w:rsidRPr="006A437F" w:rsidRDefault="006A437F" w:rsidP="006A437F">
      <w:pPr>
        <w:spacing w:after="120" w:line="360" w:lineRule="exact"/>
        <w:rPr>
          <w:rFonts w:asciiTheme="minorHAnsi" w:hAnsiTheme="minorHAnsi" w:cstheme="minorHAnsi"/>
        </w:rPr>
      </w:pPr>
      <w:r w:rsidRPr="006A437F">
        <w:rPr>
          <w:rFonts w:asciiTheme="minorHAnsi" w:hAnsiTheme="minorHAnsi" w:cstheme="minorHAnsi"/>
          <w:i/>
          <w:iCs/>
        </w:rPr>
        <w:t>a)</w:t>
      </w:r>
      <w:r w:rsidRPr="006A437F">
        <w:rPr>
          <w:rFonts w:asciiTheme="minorHAnsi" w:hAnsiTheme="minorHAnsi" w:cstheme="minorHAnsi"/>
        </w:rPr>
        <w:tab/>
        <w:t>that we are currently witnessing the accelerated implementation and globalization of different radiocommunication services, and the emergence of new efficient radio applications;</w:t>
      </w:r>
    </w:p>
    <w:p w14:paraId="791456E4" w14:textId="77777777" w:rsidR="006A437F" w:rsidRPr="006A437F" w:rsidRDefault="006A437F" w:rsidP="006A437F">
      <w:pPr>
        <w:spacing w:after="120" w:line="360" w:lineRule="exact"/>
        <w:rPr>
          <w:rFonts w:asciiTheme="minorHAnsi" w:hAnsiTheme="minorHAnsi" w:cstheme="minorHAnsi"/>
        </w:rPr>
      </w:pPr>
      <w:r w:rsidRPr="006A437F">
        <w:rPr>
          <w:rFonts w:asciiTheme="minorHAnsi" w:hAnsiTheme="minorHAnsi" w:cstheme="minorHAnsi"/>
          <w:i/>
          <w:iCs/>
        </w:rPr>
        <w:t>b)</w:t>
      </w:r>
      <w:r w:rsidRPr="006A437F">
        <w:rPr>
          <w:rFonts w:asciiTheme="minorHAnsi" w:hAnsiTheme="minorHAnsi" w:cstheme="minorHAnsi"/>
        </w:rPr>
        <w:tab/>
        <w:t>that guaranteeing successful development of radiocommunications and implementation of these new applications calls for the availability of appropriate interference-free frequency bands, at the national, regional and international levels, in accordance with the Radio Regulations and Recommendations and resolutions of the ITU Radiocommunication Sector (ITU</w:t>
      </w:r>
      <w:r w:rsidRPr="006A437F">
        <w:rPr>
          <w:rFonts w:asciiTheme="minorHAnsi" w:hAnsiTheme="minorHAnsi" w:cstheme="minorHAnsi"/>
        </w:rPr>
        <w:noBreakHyphen/>
        <w:t>R);</w:t>
      </w:r>
    </w:p>
    <w:p w14:paraId="1C565148" w14:textId="77777777" w:rsidR="006A437F" w:rsidRPr="006A437F" w:rsidRDefault="006A437F" w:rsidP="006A437F">
      <w:pPr>
        <w:spacing w:after="120" w:line="360" w:lineRule="exact"/>
        <w:rPr>
          <w:rFonts w:asciiTheme="minorHAnsi" w:hAnsiTheme="minorHAnsi" w:cstheme="minorHAnsi"/>
        </w:rPr>
      </w:pPr>
      <w:r w:rsidRPr="006A437F">
        <w:rPr>
          <w:rFonts w:asciiTheme="minorHAnsi" w:hAnsiTheme="minorHAnsi" w:cstheme="minorHAnsi"/>
          <w:i/>
          <w:iCs/>
        </w:rPr>
        <w:t>c)</w:t>
      </w:r>
      <w:r w:rsidRPr="006A437F">
        <w:rPr>
          <w:rFonts w:asciiTheme="minorHAnsi" w:hAnsiTheme="minorHAnsi" w:cstheme="minorHAnsi"/>
        </w:rPr>
        <w:tab/>
        <w:t>the outputs from the second phase of the World Summit on the Information Society (WSIS), particularly § 96 of the Tunis Agenda for the Information Society pertaining to the role of ITU in taking steps to ensure the rational, efficient and economic use of, and equitable access to, the radio-frequency spectrum by all countries;</w:t>
      </w:r>
    </w:p>
    <w:p w14:paraId="59048C8E" w14:textId="74049E8F" w:rsidR="006A437F" w:rsidRPr="006A437F" w:rsidRDefault="006A437F" w:rsidP="006A437F">
      <w:pPr>
        <w:spacing w:after="120" w:line="360" w:lineRule="exact"/>
        <w:rPr>
          <w:rFonts w:asciiTheme="minorHAnsi" w:hAnsiTheme="minorHAnsi" w:cstheme="minorHAnsi"/>
        </w:rPr>
      </w:pPr>
      <w:r w:rsidRPr="006A437F">
        <w:rPr>
          <w:rFonts w:asciiTheme="minorHAnsi" w:hAnsiTheme="minorHAnsi" w:cstheme="minorHAnsi"/>
          <w:i/>
          <w:iCs/>
        </w:rPr>
        <w:t>d)</w:t>
      </w:r>
      <w:r w:rsidRPr="006A437F">
        <w:rPr>
          <w:rFonts w:asciiTheme="minorHAnsi" w:hAnsiTheme="minorHAnsi" w:cstheme="minorHAnsi"/>
        </w:rPr>
        <w:tab/>
        <w:t>that the provision of frequency bands and more efficient use of the spectrum, at the national, regional and international levels, depend on the establishment and implementation of relevant national spectrum-management, including radio</w:t>
      </w:r>
      <w:r w:rsidRPr="006A437F">
        <w:rPr>
          <w:rFonts w:asciiTheme="minorHAnsi" w:hAnsiTheme="minorHAnsi" w:cstheme="minorHAnsi"/>
        </w:rPr>
        <w:noBreakHyphen/>
        <w:t xml:space="preserve">monitoring, </w:t>
      </w:r>
      <w:proofErr w:type="spellStart"/>
      <w:r w:rsidRPr="006A437F">
        <w:rPr>
          <w:rFonts w:asciiTheme="minorHAnsi" w:hAnsiTheme="minorHAnsi" w:cstheme="minorHAnsi"/>
        </w:rPr>
        <w:t>programmes</w:t>
      </w:r>
      <w:proofErr w:type="spellEnd"/>
      <w:r w:rsidRPr="006A437F">
        <w:rPr>
          <w:rFonts w:asciiTheme="minorHAnsi" w:hAnsiTheme="minorHAnsi" w:cstheme="minorHAnsi"/>
        </w:rPr>
        <w:t xml:space="preserve"> to prevent interference;</w:t>
      </w:r>
    </w:p>
    <w:p w14:paraId="1E910C43" w14:textId="77777777" w:rsidR="006A437F" w:rsidRPr="006A437F" w:rsidRDefault="006A437F" w:rsidP="006A437F">
      <w:pPr>
        <w:spacing w:after="120" w:line="360" w:lineRule="exact"/>
        <w:rPr>
          <w:rFonts w:asciiTheme="minorHAnsi" w:hAnsiTheme="minorHAnsi" w:cstheme="minorHAnsi"/>
          <w:bCs/>
        </w:rPr>
      </w:pPr>
      <w:r w:rsidRPr="006A437F">
        <w:rPr>
          <w:rFonts w:asciiTheme="minorHAnsi" w:hAnsiTheme="minorHAnsi" w:cstheme="minorHAnsi"/>
          <w:i/>
          <w:iCs/>
        </w:rPr>
        <w:t>e)</w:t>
      </w:r>
      <w:r w:rsidRPr="006A437F">
        <w:rPr>
          <w:rFonts w:asciiTheme="minorHAnsi" w:hAnsiTheme="minorHAnsi" w:cstheme="minorHAnsi"/>
        </w:rPr>
        <w:tab/>
        <w:t xml:space="preserve">that efficient national spectrum-management </w:t>
      </w:r>
      <w:proofErr w:type="spellStart"/>
      <w:r w:rsidRPr="006A437F">
        <w:rPr>
          <w:rFonts w:asciiTheme="minorHAnsi" w:hAnsiTheme="minorHAnsi" w:cstheme="minorHAnsi"/>
        </w:rPr>
        <w:t>programmes</w:t>
      </w:r>
      <w:proofErr w:type="spellEnd"/>
      <w:r w:rsidRPr="006A437F">
        <w:rPr>
          <w:rFonts w:asciiTheme="minorHAnsi" w:hAnsiTheme="minorHAnsi" w:cstheme="minorHAnsi"/>
        </w:rPr>
        <w:t xml:space="preserve"> are essential to the liberalization of radiocommunications and the privatization of some radiocommunication services and to promoting competition, </w:t>
      </w:r>
      <w:r w:rsidRPr="006A437F">
        <w:rPr>
          <w:rFonts w:asciiTheme="minorHAnsi" w:hAnsiTheme="minorHAnsi" w:cstheme="minorHAnsi"/>
          <w:bCs/>
        </w:rPr>
        <w:t xml:space="preserve">realizing that such </w:t>
      </w:r>
      <w:proofErr w:type="spellStart"/>
      <w:r w:rsidRPr="006A437F">
        <w:rPr>
          <w:rFonts w:asciiTheme="minorHAnsi" w:hAnsiTheme="minorHAnsi" w:cstheme="minorHAnsi"/>
          <w:bCs/>
        </w:rPr>
        <w:t>programmes</w:t>
      </w:r>
      <w:proofErr w:type="spellEnd"/>
      <w:r w:rsidRPr="006A437F">
        <w:rPr>
          <w:rFonts w:asciiTheme="minorHAnsi" w:hAnsiTheme="minorHAnsi" w:cstheme="minorHAnsi"/>
          <w:bCs/>
        </w:rPr>
        <w:t xml:space="preserve"> are not available in some developing countries</w:t>
      </w:r>
      <w:r w:rsidRPr="006A437F">
        <w:rPr>
          <w:rStyle w:val="FootnoteReference"/>
          <w:rFonts w:asciiTheme="minorHAnsi" w:hAnsiTheme="minorHAnsi" w:cstheme="minorHAnsi"/>
          <w:bCs/>
        </w:rPr>
        <w:footnoteReference w:id="2"/>
      </w:r>
      <w:r w:rsidRPr="006A437F">
        <w:rPr>
          <w:rFonts w:asciiTheme="minorHAnsi" w:hAnsiTheme="minorHAnsi" w:cstheme="minorHAnsi"/>
          <w:bCs/>
        </w:rPr>
        <w:t>;</w:t>
      </w:r>
    </w:p>
    <w:p w14:paraId="3D9036AA" w14:textId="77777777" w:rsidR="006A437F" w:rsidRPr="006A437F" w:rsidRDefault="006A437F" w:rsidP="006A437F">
      <w:pPr>
        <w:spacing w:after="120" w:line="360" w:lineRule="exact"/>
        <w:rPr>
          <w:rFonts w:asciiTheme="minorHAnsi" w:hAnsiTheme="minorHAnsi" w:cstheme="minorHAnsi"/>
          <w:b/>
          <w:bCs/>
          <w:szCs w:val="22"/>
          <w:u w:val="single"/>
        </w:rPr>
      </w:pPr>
      <w:r w:rsidRPr="006A437F">
        <w:rPr>
          <w:rFonts w:asciiTheme="minorHAnsi" w:hAnsiTheme="minorHAnsi" w:cstheme="minorHAnsi"/>
          <w:i/>
          <w:iCs/>
        </w:rPr>
        <w:t>f)</w:t>
      </w:r>
      <w:r w:rsidRPr="006A437F">
        <w:rPr>
          <w:rFonts w:asciiTheme="minorHAnsi" w:hAnsiTheme="minorHAnsi" w:cstheme="minorHAnsi"/>
        </w:rPr>
        <w:tab/>
        <w:t>that several countries are switching off their analogue television transmissions and migrating to digital broadcasting technologies, freeing a range of radio frequencies currently used for analogue television;</w:t>
      </w:r>
    </w:p>
    <w:p w14:paraId="608DE6CE" w14:textId="77777777" w:rsidR="006A437F" w:rsidRPr="006A437F" w:rsidRDefault="006A437F" w:rsidP="006A437F">
      <w:pPr>
        <w:spacing w:after="120" w:line="360" w:lineRule="exact"/>
        <w:rPr>
          <w:rFonts w:asciiTheme="minorHAnsi" w:hAnsiTheme="minorHAnsi" w:cstheme="minorHAnsi"/>
          <w:b/>
          <w:szCs w:val="22"/>
          <w:u w:val="single"/>
        </w:rPr>
      </w:pPr>
      <w:r w:rsidRPr="006A437F">
        <w:rPr>
          <w:rFonts w:asciiTheme="minorHAnsi" w:hAnsiTheme="minorHAnsi" w:cstheme="minorHAnsi"/>
          <w:i/>
          <w:iCs/>
        </w:rPr>
        <w:lastRenderedPageBreak/>
        <w:t>g)</w:t>
      </w:r>
      <w:r w:rsidRPr="006A437F">
        <w:rPr>
          <w:rFonts w:asciiTheme="minorHAnsi" w:hAnsiTheme="minorHAnsi" w:cstheme="minorHAnsi"/>
        </w:rPr>
        <w:tab/>
        <w:t>that spectrum can be used for efforts to bridge the digital divide,</w:t>
      </w:r>
    </w:p>
    <w:p w14:paraId="3EDC5EE1" w14:textId="77777777" w:rsidR="006A437F" w:rsidRPr="006A437F" w:rsidRDefault="006A437F" w:rsidP="006A437F">
      <w:pPr>
        <w:pStyle w:val="Call"/>
        <w:spacing w:before="0" w:after="120" w:line="360" w:lineRule="exact"/>
        <w:rPr>
          <w:rFonts w:cstheme="minorHAnsi"/>
        </w:rPr>
      </w:pPr>
      <w:r w:rsidRPr="006A437F">
        <w:rPr>
          <w:rFonts w:cstheme="minorHAnsi"/>
        </w:rPr>
        <w:t>recognizing</w:t>
      </w:r>
    </w:p>
    <w:p w14:paraId="76432F2A" w14:textId="6624682A" w:rsidR="00112A64" w:rsidRDefault="006A437F" w:rsidP="006A437F">
      <w:pPr>
        <w:spacing w:after="120" w:line="360" w:lineRule="exact"/>
        <w:rPr>
          <w:ins w:id="20" w:author="Nguyễn Quý Quyền" w:date="2025-05-29T18:13:00Z"/>
          <w:rFonts w:asciiTheme="minorHAnsi" w:hAnsiTheme="minorHAnsi" w:cstheme="minorHAnsi"/>
        </w:rPr>
      </w:pPr>
      <w:r w:rsidRPr="006A437F">
        <w:rPr>
          <w:rFonts w:asciiTheme="minorHAnsi" w:hAnsiTheme="minorHAnsi" w:cstheme="minorHAnsi"/>
          <w:i/>
          <w:iCs/>
        </w:rPr>
        <w:t>a)</w:t>
      </w:r>
      <w:r w:rsidRPr="006A437F">
        <w:rPr>
          <w:rFonts w:asciiTheme="minorHAnsi" w:hAnsiTheme="minorHAnsi" w:cstheme="minorHAnsi"/>
        </w:rPr>
        <w:tab/>
      </w:r>
      <w:ins w:id="21" w:author="Nguyễn Quý Quyền" w:date="2025-05-29T18:11:00Z">
        <w:r w:rsidR="00112A64" w:rsidRPr="00112A64">
          <w:rPr>
            <w:rFonts w:asciiTheme="minorHAnsi" w:hAnsiTheme="minorHAnsi" w:cstheme="minorHAnsi"/>
          </w:rPr>
          <w:t>The critical role of adequate budget allocation for spectrum management in achieving the Connect 2030 Agenda and S</w:t>
        </w:r>
        <w:r w:rsidR="00112A64">
          <w:rPr>
            <w:rFonts w:asciiTheme="minorHAnsi" w:hAnsiTheme="minorHAnsi" w:cstheme="minorHAnsi"/>
          </w:rPr>
          <w:t xml:space="preserve">ustainable </w:t>
        </w:r>
        <w:r w:rsidR="00112A64" w:rsidRPr="00112A64">
          <w:rPr>
            <w:rFonts w:asciiTheme="minorHAnsi" w:hAnsiTheme="minorHAnsi" w:cstheme="minorHAnsi"/>
          </w:rPr>
          <w:t>D</w:t>
        </w:r>
        <w:r w:rsidR="00112A64">
          <w:rPr>
            <w:rFonts w:asciiTheme="minorHAnsi" w:hAnsiTheme="minorHAnsi" w:cstheme="minorHAnsi"/>
          </w:rPr>
          <w:t>eve</w:t>
        </w:r>
      </w:ins>
      <w:ins w:id="22" w:author="Nguyễn Quý Quyền" w:date="2025-05-29T18:12:00Z">
        <w:r w:rsidR="00112A64">
          <w:rPr>
            <w:rFonts w:asciiTheme="minorHAnsi" w:hAnsiTheme="minorHAnsi" w:cstheme="minorHAnsi"/>
          </w:rPr>
          <w:t xml:space="preserve">lopment </w:t>
        </w:r>
      </w:ins>
      <w:ins w:id="23" w:author="Nguyễn Quý Quyền" w:date="2025-05-29T18:11:00Z">
        <w:r w:rsidR="00112A64" w:rsidRPr="00112A64">
          <w:rPr>
            <w:rFonts w:asciiTheme="minorHAnsi" w:hAnsiTheme="minorHAnsi" w:cstheme="minorHAnsi"/>
          </w:rPr>
          <w:t>G</w:t>
        </w:r>
      </w:ins>
      <w:ins w:id="24" w:author="Nguyễn Quý Quyền" w:date="2025-05-29T18:12:00Z">
        <w:r w:rsidR="00112A64">
          <w:rPr>
            <w:rFonts w:asciiTheme="minorHAnsi" w:hAnsiTheme="minorHAnsi" w:cstheme="minorHAnsi"/>
          </w:rPr>
          <w:t>oal</w:t>
        </w:r>
      </w:ins>
      <w:ins w:id="25" w:author="Nguyễn Quý Quyền" w:date="2025-05-29T18:11:00Z">
        <w:r w:rsidR="00112A64" w:rsidRPr="00112A64">
          <w:rPr>
            <w:rFonts w:asciiTheme="minorHAnsi" w:hAnsiTheme="minorHAnsi" w:cstheme="minorHAnsi"/>
          </w:rPr>
          <w:t>s</w:t>
        </w:r>
      </w:ins>
      <w:ins w:id="26" w:author="Nguyễn Quý Quyền" w:date="2025-05-29T18:12:00Z">
        <w:r w:rsidR="00112A64">
          <w:rPr>
            <w:rFonts w:asciiTheme="minorHAnsi" w:hAnsiTheme="minorHAnsi" w:cstheme="minorHAnsi"/>
          </w:rPr>
          <w:t xml:space="preserve"> of the United Nations</w:t>
        </w:r>
      </w:ins>
      <w:ins w:id="27" w:author="Nguyễn Quý Quyền" w:date="2025-05-29T18:11:00Z">
        <w:r w:rsidR="00112A64" w:rsidRPr="00112A64">
          <w:rPr>
            <w:rFonts w:asciiTheme="minorHAnsi" w:hAnsiTheme="minorHAnsi" w:cstheme="minorHAnsi"/>
          </w:rPr>
          <w:t>;</w:t>
        </w:r>
      </w:ins>
    </w:p>
    <w:p w14:paraId="6E9C475F" w14:textId="3DB713DF" w:rsidR="00112A64" w:rsidRDefault="00112A64" w:rsidP="006A437F">
      <w:pPr>
        <w:spacing w:after="120" w:line="360" w:lineRule="exact"/>
        <w:rPr>
          <w:ins w:id="28" w:author="Nguyễn Quý Quyền" w:date="2025-05-29T18:13:00Z"/>
          <w:rFonts w:asciiTheme="minorHAnsi" w:hAnsiTheme="minorHAnsi" w:cstheme="minorHAnsi"/>
        </w:rPr>
      </w:pPr>
      <w:ins w:id="29" w:author="Nguyễn Quý Quyền" w:date="2025-05-29T18:13:00Z">
        <w:r>
          <w:rPr>
            <w:rFonts w:asciiTheme="minorHAnsi" w:hAnsiTheme="minorHAnsi" w:cstheme="minorHAnsi"/>
          </w:rPr>
          <w:t>b)</w:t>
        </w:r>
        <w:r>
          <w:rPr>
            <w:rFonts w:asciiTheme="minorHAnsi" w:hAnsiTheme="minorHAnsi" w:cstheme="minorHAnsi"/>
          </w:rPr>
          <w:tab/>
        </w:r>
        <w:r w:rsidRPr="00112A64">
          <w:rPr>
            <w:rFonts w:asciiTheme="minorHAnsi" w:hAnsiTheme="minorHAnsi" w:cstheme="minorHAnsi"/>
          </w:rPr>
          <w:t>The success of regional models in pooling resources for capacity-building</w:t>
        </w:r>
        <w:r>
          <w:rPr>
            <w:rFonts w:asciiTheme="minorHAnsi" w:hAnsiTheme="minorHAnsi" w:cstheme="minorHAnsi"/>
          </w:rPr>
          <w:t>;</w:t>
        </w:r>
      </w:ins>
    </w:p>
    <w:p w14:paraId="3597B225" w14:textId="01401E5F" w:rsidR="00112A64" w:rsidRDefault="00112A64" w:rsidP="006A437F">
      <w:pPr>
        <w:spacing w:after="120" w:line="360" w:lineRule="exact"/>
        <w:rPr>
          <w:ins w:id="30" w:author="Nguyễn Quý Quyền" w:date="2025-05-29T18:11:00Z"/>
          <w:rFonts w:asciiTheme="minorHAnsi" w:hAnsiTheme="minorHAnsi" w:cstheme="minorHAnsi"/>
        </w:rPr>
      </w:pPr>
      <w:ins w:id="31" w:author="Nguyễn Quý Quyền" w:date="2025-05-29T18:13:00Z">
        <w:r>
          <w:rPr>
            <w:rFonts w:asciiTheme="minorHAnsi" w:hAnsiTheme="minorHAnsi" w:cstheme="minorHAnsi"/>
          </w:rPr>
          <w:t xml:space="preserve">c) </w:t>
        </w:r>
        <w:r>
          <w:rPr>
            <w:rFonts w:asciiTheme="minorHAnsi" w:hAnsiTheme="minorHAnsi" w:cstheme="minorHAnsi"/>
          </w:rPr>
          <w:tab/>
        </w:r>
        <w:r w:rsidRPr="00112A64">
          <w:rPr>
            <w:rFonts w:asciiTheme="minorHAnsi" w:hAnsiTheme="minorHAnsi" w:cstheme="minorHAnsi"/>
          </w:rPr>
          <w:t>The need for sustainable financing mechanisms to ensure active participation in ITU-R activities, particularly for developing countries.</w:t>
        </w:r>
      </w:ins>
    </w:p>
    <w:p w14:paraId="2730A2C0" w14:textId="3DA83E69" w:rsidR="006A437F" w:rsidRPr="006A437F" w:rsidRDefault="00112A64" w:rsidP="006A437F">
      <w:pPr>
        <w:spacing w:after="120" w:line="360" w:lineRule="exact"/>
        <w:rPr>
          <w:rFonts w:asciiTheme="minorHAnsi" w:hAnsiTheme="minorHAnsi" w:cstheme="minorHAnsi"/>
        </w:rPr>
      </w:pPr>
      <w:ins w:id="32" w:author="Nguyễn Quý Quyền" w:date="2025-05-29T18:14:00Z">
        <w:r>
          <w:rPr>
            <w:rFonts w:asciiTheme="minorHAnsi" w:hAnsiTheme="minorHAnsi" w:cstheme="minorHAnsi"/>
          </w:rPr>
          <w:t>d)</w:t>
        </w:r>
        <w:r>
          <w:rPr>
            <w:rFonts w:asciiTheme="minorHAnsi" w:hAnsiTheme="minorHAnsi" w:cstheme="minorHAnsi"/>
          </w:rPr>
          <w:tab/>
        </w:r>
      </w:ins>
      <w:r w:rsidR="006A437F" w:rsidRPr="006A437F">
        <w:rPr>
          <w:rFonts w:asciiTheme="minorHAnsi" w:hAnsiTheme="minorHAnsi" w:cstheme="minorHAnsi"/>
        </w:rPr>
        <w:t xml:space="preserve">the importance of implementing spectrum-management </w:t>
      </w:r>
      <w:proofErr w:type="spellStart"/>
      <w:r w:rsidR="006A437F" w:rsidRPr="006A437F">
        <w:rPr>
          <w:rFonts w:asciiTheme="minorHAnsi" w:hAnsiTheme="minorHAnsi" w:cstheme="minorHAnsi"/>
        </w:rPr>
        <w:t>programmes</w:t>
      </w:r>
      <w:proofErr w:type="spellEnd"/>
      <w:r w:rsidR="006A437F" w:rsidRPr="006A437F">
        <w:rPr>
          <w:rFonts w:asciiTheme="minorHAnsi" w:hAnsiTheme="minorHAnsi" w:cstheme="minorHAnsi"/>
        </w:rPr>
        <w:t xml:space="preserve"> in ensuring effective development of radiocommunications and the role played by radiocommunications in developing a country's economy, and that such </w:t>
      </w:r>
      <w:proofErr w:type="spellStart"/>
      <w:r w:rsidR="006A437F" w:rsidRPr="006A437F">
        <w:rPr>
          <w:rFonts w:asciiTheme="minorHAnsi" w:hAnsiTheme="minorHAnsi" w:cstheme="minorHAnsi"/>
        </w:rPr>
        <w:t>programmes</w:t>
      </w:r>
      <w:proofErr w:type="spellEnd"/>
      <w:r w:rsidR="006A437F" w:rsidRPr="006A437F">
        <w:rPr>
          <w:rFonts w:asciiTheme="minorHAnsi" w:hAnsiTheme="minorHAnsi" w:cstheme="minorHAnsi"/>
        </w:rPr>
        <w:t xml:space="preserve"> are sometimes not given the necessary priority;</w:t>
      </w:r>
    </w:p>
    <w:p w14:paraId="0FE05E65" w14:textId="5BD3ECF4" w:rsidR="006A437F" w:rsidRPr="006A437F" w:rsidRDefault="006A437F" w:rsidP="006A437F">
      <w:pPr>
        <w:spacing w:after="120" w:line="360" w:lineRule="exact"/>
        <w:rPr>
          <w:rFonts w:asciiTheme="minorHAnsi" w:hAnsiTheme="minorHAnsi" w:cstheme="minorHAnsi"/>
        </w:rPr>
      </w:pPr>
      <w:del w:id="33" w:author="Nguyễn Quý Quyền" w:date="2025-05-29T18:14:00Z">
        <w:r w:rsidRPr="006A437F" w:rsidDel="00112A64">
          <w:rPr>
            <w:rFonts w:asciiTheme="minorHAnsi" w:hAnsiTheme="minorHAnsi" w:cstheme="minorHAnsi"/>
            <w:i/>
            <w:iCs/>
          </w:rPr>
          <w:delText>b</w:delText>
        </w:r>
      </w:del>
      <w:ins w:id="34" w:author="Nguyễn Quý Quyền" w:date="2025-05-29T18:14:00Z">
        <w:r w:rsidR="00112A64">
          <w:rPr>
            <w:rFonts w:asciiTheme="minorHAnsi" w:hAnsiTheme="minorHAnsi" w:cstheme="minorHAnsi"/>
            <w:i/>
            <w:iCs/>
          </w:rPr>
          <w:t>e</w:t>
        </w:r>
      </w:ins>
      <w:r w:rsidRPr="006A437F">
        <w:rPr>
          <w:rFonts w:asciiTheme="minorHAnsi" w:hAnsiTheme="minorHAnsi" w:cstheme="minorHAnsi"/>
          <w:i/>
          <w:iCs/>
        </w:rPr>
        <w:t>)</w:t>
      </w:r>
      <w:r w:rsidRPr="006A437F">
        <w:rPr>
          <w:rFonts w:asciiTheme="minorHAnsi" w:hAnsiTheme="minorHAnsi" w:cstheme="minorHAnsi"/>
        </w:rPr>
        <w:tab/>
        <w:t xml:space="preserve">that national and international finance organizations frequently accord much more priority to supporting the implementation of telecommunication (including radiocommunication) systems than to the implementation of national spectrum-management </w:t>
      </w:r>
      <w:proofErr w:type="spellStart"/>
      <w:r w:rsidRPr="006A437F">
        <w:rPr>
          <w:rFonts w:asciiTheme="minorHAnsi" w:hAnsiTheme="minorHAnsi" w:cstheme="minorHAnsi"/>
        </w:rPr>
        <w:t>programmes</w:t>
      </w:r>
      <w:proofErr w:type="spellEnd"/>
      <w:r w:rsidRPr="006A437F">
        <w:rPr>
          <w:rFonts w:asciiTheme="minorHAnsi" w:hAnsiTheme="minorHAnsi" w:cstheme="minorHAnsi"/>
        </w:rPr>
        <w:t>;</w:t>
      </w:r>
    </w:p>
    <w:p w14:paraId="2D91F679" w14:textId="4CDC2D1F" w:rsidR="006A437F" w:rsidRPr="006A437F" w:rsidRDefault="006A437F" w:rsidP="006A437F">
      <w:pPr>
        <w:spacing w:after="120" w:line="360" w:lineRule="exact"/>
        <w:rPr>
          <w:rFonts w:asciiTheme="minorHAnsi" w:hAnsiTheme="minorHAnsi" w:cstheme="minorHAnsi"/>
        </w:rPr>
      </w:pPr>
      <w:del w:id="35" w:author="Nguyễn Quý Quyền" w:date="2025-05-29T18:14:00Z">
        <w:r w:rsidRPr="006A437F" w:rsidDel="00112A64">
          <w:rPr>
            <w:rFonts w:asciiTheme="minorHAnsi" w:hAnsiTheme="minorHAnsi" w:cstheme="minorHAnsi"/>
            <w:i/>
            <w:iCs/>
          </w:rPr>
          <w:delText>c</w:delText>
        </w:r>
      </w:del>
      <w:ins w:id="36" w:author="Nguyễn Quý Quyền" w:date="2025-05-29T18:14:00Z">
        <w:r w:rsidR="00112A64">
          <w:rPr>
            <w:rFonts w:asciiTheme="minorHAnsi" w:hAnsiTheme="minorHAnsi" w:cstheme="minorHAnsi"/>
            <w:i/>
            <w:iCs/>
          </w:rPr>
          <w:t>f</w:t>
        </w:r>
      </w:ins>
      <w:r w:rsidRPr="006A437F">
        <w:rPr>
          <w:rFonts w:asciiTheme="minorHAnsi" w:hAnsiTheme="minorHAnsi" w:cstheme="minorHAnsi"/>
          <w:i/>
          <w:iCs/>
        </w:rPr>
        <w:t>)</w:t>
      </w:r>
      <w:r w:rsidRPr="006A437F">
        <w:rPr>
          <w:rFonts w:asciiTheme="minorHAnsi" w:hAnsiTheme="minorHAnsi" w:cstheme="minorHAnsi"/>
        </w:rPr>
        <w:tab/>
        <w:t>the success achieved in the implementation of Resolution 9 "Participation of countries, particularly developing countries, in spectrum management" since it was first adopted at WTDC (Valletta, 1998),</w:t>
      </w:r>
    </w:p>
    <w:p w14:paraId="53A9591F" w14:textId="77777777" w:rsidR="006A437F" w:rsidRPr="006A437F" w:rsidRDefault="006A437F" w:rsidP="006A437F">
      <w:pPr>
        <w:pStyle w:val="Call"/>
        <w:spacing w:before="0" w:after="120" w:line="360" w:lineRule="exact"/>
        <w:rPr>
          <w:rFonts w:cstheme="minorHAnsi"/>
        </w:rPr>
      </w:pPr>
      <w:r w:rsidRPr="006A437F">
        <w:rPr>
          <w:rFonts w:cstheme="minorHAnsi"/>
        </w:rPr>
        <w:t>resolves</w:t>
      </w:r>
    </w:p>
    <w:p w14:paraId="27D1F108" w14:textId="7199B718" w:rsidR="006A437F" w:rsidRDefault="006A437F" w:rsidP="006A437F">
      <w:pPr>
        <w:spacing w:after="120" w:line="360" w:lineRule="exact"/>
        <w:rPr>
          <w:ins w:id="37" w:author="Nguyễn Quý Quyền" w:date="2025-05-29T17:50:00Z"/>
          <w:rFonts w:asciiTheme="minorHAnsi" w:hAnsiTheme="minorHAnsi" w:cstheme="minorHAnsi"/>
        </w:rPr>
      </w:pPr>
      <w:r w:rsidRPr="006A437F">
        <w:rPr>
          <w:rFonts w:asciiTheme="minorHAnsi" w:hAnsiTheme="minorHAnsi" w:cstheme="minorHAnsi"/>
        </w:rPr>
        <w:t>1</w:t>
      </w:r>
      <w:r w:rsidRPr="006A437F">
        <w:rPr>
          <w:rFonts w:asciiTheme="minorHAnsi" w:hAnsiTheme="minorHAnsi" w:cstheme="minorHAnsi"/>
        </w:rPr>
        <w:tab/>
        <w:t xml:space="preserve">to continue to invite national and international finance organizations to pay more attention to giving substantial financial support, including through </w:t>
      </w:r>
      <w:proofErr w:type="spellStart"/>
      <w:r w:rsidRPr="006A437F">
        <w:rPr>
          <w:rFonts w:asciiTheme="minorHAnsi" w:hAnsiTheme="minorHAnsi" w:cstheme="minorHAnsi"/>
        </w:rPr>
        <w:t>favourable</w:t>
      </w:r>
      <w:proofErr w:type="spellEnd"/>
      <w:r w:rsidRPr="006A437F">
        <w:rPr>
          <w:rFonts w:asciiTheme="minorHAnsi" w:hAnsiTheme="minorHAnsi" w:cstheme="minorHAnsi"/>
        </w:rPr>
        <w:t xml:space="preserve"> credit arrangements, to national spectrum-management – including radio</w:t>
      </w:r>
      <w:r w:rsidRPr="006A437F">
        <w:rPr>
          <w:rFonts w:asciiTheme="minorHAnsi" w:hAnsiTheme="minorHAnsi" w:cstheme="minorHAnsi"/>
        </w:rPr>
        <w:noBreakHyphen/>
        <w:t xml:space="preserve">monitoring – </w:t>
      </w:r>
      <w:proofErr w:type="spellStart"/>
      <w:r w:rsidRPr="006A437F">
        <w:rPr>
          <w:rFonts w:asciiTheme="minorHAnsi" w:hAnsiTheme="minorHAnsi" w:cstheme="minorHAnsi"/>
        </w:rPr>
        <w:t>programmes</w:t>
      </w:r>
      <w:proofErr w:type="spellEnd"/>
      <w:r w:rsidRPr="006A437F">
        <w:rPr>
          <w:rFonts w:asciiTheme="minorHAnsi" w:hAnsiTheme="minorHAnsi" w:cstheme="minorHAnsi"/>
        </w:rPr>
        <w:t xml:space="preserve"> and training therein for those countries that lack appropriate spectrum-management </w:t>
      </w:r>
      <w:proofErr w:type="spellStart"/>
      <w:r w:rsidRPr="006A437F">
        <w:rPr>
          <w:rFonts w:asciiTheme="minorHAnsi" w:hAnsiTheme="minorHAnsi" w:cstheme="minorHAnsi"/>
        </w:rPr>
        <w:t>programmes</w:t>
      </w:r>
      <w:proofErr w:type="spellEnd"/>
      <w:r w:rsidRPr="006A437F">
        <w:rPr>
          <w:rFonts w:asciiTheme="minorHAnsi" w:hAnsiTheme="minorHAnsi" w:cstheme="minorHAnsi"/>
        </w:rPr>
        <w:t>, as a prerequisite for efficient spectrum utilization, the successful development of radio services and the implementation of new and promising applications, including global ones, at the national, regional and international levels;</w:t>
      </w:r>
    </w:p>
    <w:p w14:paraId="47258DB8" w14:textId="6DD347C3" w:rsidR="00345B02" w:rsidRPr="006A437F" w:rsidDel="00345B02" w:rsidRDefault="00345B02" w:rsidP="006A437F">
      <w:pPr>
        <w:spacing w:after="120" w:line="360" w:lineRule="exact"/>
        <w:rPr>
          <w:del w:id="38" w:author="Nguyễn Quý Quyền" w:date="2025-05-29T17:52:00Z"/>
          <w:rFonts w:asciiTheme="minorHAnsi" w:hAnsiTheme="minorHAnsi" w:cstheme="minorHAnsi"/>
          <w:lang w:eastAsia="en-GB"/>
        </w:rPr>
      </w:pPr>
      <w:ins w:id="39" w:author="Nguyễn Quý Quyền" w:date="2025-05-29T17:50:00Z">
        <w:r w:rsidRPr="003B0CEC">
          <w:rPr>
            <w:rFonts w:asciiTheme="minorHAnsi" w:hAnsiTheme="minorHAnsi" w:cstheme="minorHAnsi"/>
          </w:rPr>
          <w:t>2</w:t>
        </w:r>
      </w:ins>
      <w:ins w:id="40" w:author="Nguyễn Quý Quyền" w:date="2025-05-29T17:51:00Z">
        <w:r w:rsidRPr="003B0CEC">
          <w:rPr>
            <w:rFonts w:asciiTheme="minorHAnsi" w:hAnsiTheme="minorHAnsi" w:cstheme="minorHAnsi"/>
          </w:rPr>
          <w:t xml:space="preserve"> </w:t>
        </w:r>
        <w:r w:rsidRPr="003B0CEC">
          <w:rPr>
            <w:rFonts w:asciiTheme="minorHAnsi" w:hAnsiTheme="minorHAnsi" w:cstheme="minorHAnsi"/>
          </w:rPr>
          <w:tab/>
        </w:r>
        <w:r w:rsidRPr="003B0CEC">
          <w:rPr>
            <w:rFonts w:asciiTheme="minorHAnsi" w:hAnsiTheme="minorHAnsi" w:cstheme="minorHAnsi"/>
            <w:lang w:eastAsia="en-GB"/>
          </w:rPr>
          <w:t xml:space="preserve">to </w:t>
        </w:r>
      </w:ins>
      <w:ins w:id="41" w:author="Nguyễn Quý Quyền" w:date="2025-06-02T11:46:00Z">
        <w:r w:rsidR="00622645">
          <w:rPr>
            <w:rFonts w:asciiTheme="minorHAnsi" w:hAnsiTheme="minorHAnsi" w:cstheme="minorHAnsi"/>
            <w:lang w:eastAsia="en-GB"/>
          </w:rPr>
          <w:t xml:space="preserve">invite </w:t>
        </w:r>
      </w:ins>
      <w:ins w:id="42" w:author="Nguyễn Quý Quyền" w:date="2025-05-29T17:51:00Z">
        <w:r w:rsidRPr="003B0CEC">
          <w:rPr>
            <w:rFonts w:asciiTheme="minorHAnsi" w:hAnsiTheme="minorHAnsi" w:cstheme="minorHAnsi"/>
            <w:lang w:eastAsia="en-GB"/>
          </w:rPr>
          <w:t>Member States to pay more attention when considering the allocation of national budgets for</w:t>
        </w:r>
      </w:ins>
      <w:ins w:id="43" w:author="Nguyễn Quý Quyền" w:date="2025-06-02T11:21:00Z">
        <w:r w:rsidR="00AB4BA1">
          <w:rPr>
            <w:rFonts w:asciiTheme="minorHAnsi" w:hAnsiTheme="minorHAnsi" w:cstheme="minorHAnsi"/>
            <w:lang w:eastAsia="en-GB"/>
          </w:rPr>
          <w:t xml:space="preserve"> </w:t>
        </w:r>
        <w:r w:rsidR="00AB4BA1" w:rsidRPr="003B0CEC">
          <w:rPr>
            <w:rFonts w:asciiTheme="minorHAnsi" w:hAnsiTheme="minorHAnsi" w:cstheme="minorHAnsi"/>
            <w:lang w:eastAsia="en-GB"/>
          </w:rPr>
          <w:t>developing human resources</w:t>
        </w:r>
      </w:ins>
      <w:ins w:id="44" w:author="Nguyễn Quý Quyền" w:date="2025-06-02T11:44:00Z">
        <w:r w:rsidR="00622645">
          <w:rPr>
            <w:rFonts w:asciiTheme="minorHAnsi" w:hAnsiTheme="minorHAnsi" w:cstheme="minorHAnsi"/>
            <w:lang w:eastAsia="en-GB"/>
          </w:rPr>
          <w:t xml:space="preserve"> in national spectrum-management</w:t>
        </w:r>
      </w:ins>
      <w:ins w:id="45" w:author="Nguyễn Quý Quyền" w:date="2025-06-02T11:40:00Z">
        <w:r w:rsidR="006D64DF">
          <w:rPr>
            <w:rFonts w:asciiTheme="minorHAnsi" w:hAnsiTheme="minorHAnsi" w:cstheme="minorHAnsi"/>
            <w:lang w:eastAsia="en-GB"/>
          </w:rPr>
          <w:t xml:space="preserve"> and</w:t>
        </w:r>
      </w:ins>
      <w:ins w:id="46" w:author="Nguyễn Quý Quyền" w:date="2025-06-02T11:35:00Z">
        <w:r w:rsidR="00F71C07">
          <w:rPr>
            <w:rFonts w:asciiTheme="minorHAnsi" w:hAnsiTheme="minorHAnsi" w:cstheme="minorHAnsi"/>
            <w:lang w:eastAsia="en-GB"/>
          </w:rPr>
          <w:t xml:space="preserve"> </w:t>
        </w:r>
      </w:ins>
      <w:ins w:id="47" w:author="Nguyễn Quý Quyền" w:date="2025-06-02T11:21:00Z">
        <w:r w:rsidR="00AB4BA1" w:rsidRPr="003B0CEC">
          <w:rPr>
            <w:rFonts w:asciiTheme="minorHAnsi" w:hAnsiTheme="minorHAnsi" w:cstheme="minorHAnsi"/>
            <w:lang w:eastAsia="en-GB"/>
          </w:rPr>
          <w:t>participati</w:t>
        </w:r>
      </w:ins>
      <w:ins w:id="48" w:author="Nguyễn Quý Quyền" w:date="2025-06-02T11:35:00Z">
        <w:r w:rsidR="00F71C07">
          <w:rPr>
            <w:rFonts w:asciiTheme="minorHAnsi" w:hAnsiTheme="minorHAnsi" w:cstheme="minorHAnsi"/>
            <w:lang w:eastAsia="en-GB"/>
          </w:rPr>
          <w:t>ng</w:t>
        </w:r>
      </w:ins>
      <w:ins w:id="49" w:author="Nguyễn Quý Quyền" w:date="2025-06-02T11:21:00Z">
        <w:r w:rsidR="00AB4BA1" w:rsidRPr="003B0CEC">
          <w:rPr>
            <w:rFonts w:asciiTheme="minorHAnsi" w:hAnsiTheme="minorHAnsi" w:cstheme="minorHAnsi"/>
            <w:lang w:eastAsia="en-GB"/>
          </w:rPr>
          <w:t xml:space="preserve"> in ITU</w:t>
        </w:r>
      </w:ins>
      <w:ins w:id="50" w:author="Nguyễn Quý Quyền" w:date="2025-06-02T11:39:00Z">
        <w:r w:rsidR="00F71C07">
          <w:rPr>
            <w:rFonts w:asciiTheme="minorHAnsi" w:hAnsiTheme="minorHAnsi" w:cstheme="minorHAnsi"/>
            <w:lang w:eastAsia="en-GB"/>
          </w:rPr>
          <w:t>-R</w:t>
        </w:r>
      </w:ins>
      <w:ins w:id="51" w:author="Nguyễn Quý Quyền" w:date="2025-06-02T11:44:00Z">
        <w:r w:rsidR="00622645">
          <w:rPr>
            <w:rFonts w:asciiTheme="minorHAnsi" w:hAnsiTheme="minorHAnsi" w:cstheme="minorHAnsi"/>
            <w:lang w:eastAsia="en-GB"/>
          </w:rPr>
          <w:t>-related</w:t>
        </w:r>
      </w:ins>
      <w:ins w:id="52" w:author="Nguyễn Quý Quyền" w:date="2025-06-02T11:21:00Z">
        <w:r w:rsidR="00AB4BA1" w:rsidRPr="003B0CEC">
          <w:rPr>
            <w:rFonts w:asciiTheme="minorHAnsi" w:hAnsiTheme="minorHAnsi" w:cstheme="minorHAnsi"/>
            <w:lang w:eastAsia="en-GB"/>
          </w:rPr>
          <w:t xml:space="preserve"> activities</w:t>
        </w:r>
      </w:ins>
      <w:ins w:id="53" w:author="Nguyễn Quý Quyền" w:date="2025-06-02T11:36:00Z">
        <w:r w:rsidR="00F71C07">
          <w:rPr>
            <w:rFonts w:asciiTheme="minorHAnsi" w:hAnsiTheme="minorHAnsi" w:cstheme="minorHAnsi"/>
            <w:lang w:eastAsia="en-GB"/>
          </w:rPr>
          <w:t xml:space="preserve"> and initiatives</w:t>
        </w:r>
      </w:ins>
      <w:ins w:id="54" w:author="Nguyễn Quý Quyền" w:date="2025-06-02T11:45:00Z">
        <w:r w:rsidR="00622645">
          <w:rPr>
            <w:rFonts w:asciiTheme="minorHAnsi" w:hAnsiTheme="minorHAnsi" w:cstheme="minorHAnsi"/>
            <w:lang w:eastAsia="en-GB"/>
          </w:rPr>
          <w:t xml:space="preserve"> in regional and international organizations</w:t>
        </w:r>
      </w:ins>
      <w:ins w:id="55" w:author="Nguyễn Quý Quyền" w:date="2025-06-02T11:23:00Z">
        <w:r w:rsidR="008A079C">
          <w:rPr>
            <w:rFonts w:asciiTheme="minorHAnsi" w:hAnsiTheme="minorHAnsi" w:cstheme="minorHAnsi"/>
            <w:lang w:eastAsia="en-GB"/>
          </w:rPr>
          <w:t>.</w:t>
        </w:r>
      </w:ins>
    </w:p>
    <w:p w14:paraId="3C188AC3" w14:textId="71911171" w:rsidR="006A437F" w:rsidRPr="006A437F" w:rsidRDefault="006A437F" w:rsidP="006A437F">
      <w:pPr>
        <w:spacing w:after="120" w:line="360" w:lineRule="exact"/>
        <w:rPr>
          <w:rFonts w:asciiTheme="minorHAnsi" w:hAnsiTheme="minorHAnsi" w:cstheme="minorHAnsi"/>
        </w:rPr>
      </w:pPr>
      <w:del w:id="56" w:author="Nguyễn Quý Quyền" w:date="2025-05-29T17:51:00Z">
        <w:r w:rsidRPr="006A437F" w:rsidDel="00345B02">
          <w:rPr>
            <w:rFonts w:asciiTheme="minorHAnsi" w:hAnsiTheme="minorHAnsi" w:cstheme="minorHAnsi"/>
          </w:rPr>
          <w:delText>2</w:delText>
        </w:r>
      </w:del>
      <w:ins w:id="57" w:author="Nguyễn Quý Quyền" w:date="2025-05-29T17:51:00Z">
        <w:r w:rsidR="00345B02">
          <w:rPr>
            <w:rFonts w:asciiTheme="minorHAnsi" w:hAnsiTheme="minorHAnsi" w:cstheme="minorHAnsi"/>
          </w:rPr>
          <w:t>3</w:t>
        </w:r>
      </w:ins>
      <w:r w:rsidRPr="006A437F">
        <w:rPr>
          <w:rFonts w:asciiTheme="minorHAnsi" w:hAnsiTheme="minorHAnsi" w:cstheme="minorHAnsi"/>
        </w:rPr>
        <w:tab/>
        <w:t>to continue to invite the Telecommunication Development Bureau (BDT) to provide, in its budget, for the holding of an annual meeting to study the question of national spectrum management, in full coordination with the Radiocommunication Bureau (BR), within the activities of Programme 1, at the regional and international levels;</w:t>
      </w:r>
    </w:p>
    <w:p w14:paraId="14901FED" w14:textId="4C1D9193" w:rsidR="006A437F" w:rsidRPr="006A437F" w:rsidRDefault="006A437F" w:rsidP="006A437F">
      <w:pPr>
        <w:spacing w:after="120" w:line="360" w:lineRule="exact"/>
        <w:rPr>
          <w:rFonts w:asciiTheme="minorHAnsi" w:hAnsiTheme="minorHAnsi" w:cstheme="minorHAnsi"/>
        </w:rPr>
      </w:pPr>
      <w:del w:id="58" w:author="Nguyễn Quý Quyền" w:date="2025-05-29T17:52:00Z">
        <w:r w:rsidRPr="006A437F" w:rsidDel="00345B02">
          <w:rPr>
            <w:rFonts w:asciiTheme="minorHAnsi" w:hAnsiTheme="minorHAnsi" w:cstheme="minorHAnsi"/>
          </w:rPr>
          <w:lastRenderedPageBreak/>
          <w:delText>3</w:delText>
        </w:r>
      </w:del>
      <w:ins w:id="59" w:author="Nguyễn Quý Quyền" w:date="2025-05-29T17:52:00Z">
        <w:r w:rsidR="00345B02">
          <w:rPr>
            <w:rFonts w:asciiTheme="minorHAnsi" w:hAnsiTheme="minorHAnsi" w:cstheme="minorHAnsi"/>
          </w:rPr>
          <w:t>4</w:t>
        </w:r>
      </w:ins>
      <w:r w:rsidRPr="006A437F">
        <w:rPr>
          <w:rFonts w:asciiTheme="minorHAnsi" w:hAnsiTheme="minorHAnsi" w:cstheme="minorHAnsi"/>
        </w:rPr>
        <w:tab/>
        <w:t>to invite BDT to follow up development of the national spectrum-management system for developing countries (SMS4DC), in cooperation with BR and ITU-R Study Group 1;</w:t>
      </w:r>
    </w:p>
    <w:p w14:paraId="78258CB4" w14:textId="6DBC443B" w:rsidR="006A437F" w:rsidRPr="006A437F" w:rsidRDefault="006A437F" w:rsidP="006A437F">
      <w:pPr>
        <w:spacing w:after="120" w:line="360" w:lineRule="exact"/>
        <w:rPr>
          <w:rFonts w:asciiTheme="minorHAnsi" w:hAnsiTheme="minorHAnsi" w:cstheme="minorHAnsi"/>
        </w:rPr>
      </w:pPr>
      <w:del w:id="60" w:author="Nguyễn Quý Quyền" w:date="2025-05-29T17:52:00Z">
        <w:r w:rsidRPr="006A437F" w:rsidDel="00345B02">
          <w:rPr>
            <w:rFonts w:asciiTheme="minorHAnsi" w:hAnsiTheme="minorHAnsi" w:cstheme="minorHAnsi"/>
          </w:rPr>
          <w:delText>4</w:delText>
        </w:r>
      </w:del>
      <w:ins w:id="61" w:author="Nguyễn Quý Quyền" w:date="2025-05-29T17:52:00Z">
        <w:r w:rsidR="00345B02">
          <w:rPr>
            <w:rFonts w:asciiTheme="minorHAnsi" w:hAnsiTheme="minorHAnsi" w:cstheme="minorHAnsi"/>
          </w:rPr>
          <w:t>5</w:t>
        </w:r>
      </w:ins>
      <w:r w:rsidRPr="006A437F">
        <w:rPr>
          <w:rFonts w:asciiTheme="minorHAnsi" w:hAnsiTheme="minorHAnsi" w:cstheme="minorHAnsi"/>
        </w:rPr>
        <w:tab/>
        <w:t>to invite BDT to evaluate the possibility of:</w:t>
      </w:r>
    </w:p>
    <w:p w14:paraId="5393CBC7" w14:textId="77777777" w:rsidR="006A437F" w:rsidRPr="006A437F" w:rsidRDefault="006A437F" w:rsidP="006A437F">
      <w:pPr>
        <w:pStyle w:val="enumlev1"/>
        <w:spacing w:before="0" w:after="120" w:line="360" w:lineRule="exact"/>
        <w:rPr>
          <w:rFonts w:cstheme="minorHAnsi"/>
        </w:rPr>
      </w:pPr>
      <w:proofErr w:type="spellStart"/>
      <w:r w:rsidRPr="006A437F">
        <w:rPr>
          <w:rFonts w:cstheme="minorHAnsi"/>
        </w:rPr>
        <w:t>i</w:t>
      </w:r>
      <w:proofErr w:type="spellEnd"/>
      <w:r w:rsidRPr="006A437F">
        <w:rPr>
          <w:rFonts w:cstheme="minorHAnsi"/>
        </w:rPr>
        <w:t>)</w:t>
      </w:r>
      <w:r w:rsidRPr="006A437F">
        <w:rPr>
          <w:rFonts w:cstheme="minorHAnsi"/>
        </w:rPr>
        <w:tab/>
        <w:t xml:space="preserve">studying optimal ways of phasing out analogue TV in developing countries; and </w:t>
      </w:r>
    </w:p>
    <w:p w14:paraId="67FD6AD5" w14:textId="77777777" w:rsidR="006A437F" w:rsidRPr="006A437F" w:rsidRDefault="006A437F" w:rsidP="006A437F">
      <w:pPr>
        <w:pStyle w:val="enumlev1"/>
        <w:spacing w:before="0" w:after="120" w:line="360" w:lineRule="exact"/>
        <w:rPr>
          <w:rFonts w:cstheme="minorHAnsi"/>
        </w:rPr>
      </w:pPr>
      <w:r w:rsidRPr="006A437F">
        <w:rPr>
          <w:rFonts w:cstheme="minorHAnsi"/>
        </w:rPr>
        <w:t>ii)</w:t>
      </w:r>
      <w:r w:rsidRPr="006A437F">
        <w:rPr>
          <w:rFonts w:cstheme="minorHAnsi"/>
        </w:rPr>
        <w:tab/>
        <w:t>better utilizing the phased-out analogue TV frequencies,</w:t>
      </w:r>
    </w:p>
    <w:p w14:paraId="7FF8498A" w14:textId="77777777" w:rsidR="006A437F" w:rsidRPr="006A437F" w:rsidRDefault="006A437F" w:rsidP="006A437F">
      <w:pPr>
        <w:pStyle w:val="Call"/>
        <w:spacing w:before="0" w:after="120" w:line="360" w:lineRule="exact"/>
        <w:rPr>
          <w:rFonts w:cstheme="minorHAnsi"/>
        </w:rPr>
      </w:pPr>
      <w:r w:rsidRPr="006A437F">
        <w:rPr>
          <w:rFonts w:cstheme="minorHAnsi"/>
        </w:rPr>
        <w:t>requests the Telecommunication Development Bureau</w:t>
      </w:r>
    </w:p>
    <w:p w14:paraId="732A1D01" w14:textId="2B4041B0" w:rsidR="006A437F" w:rsidRDefault="00F71C07" w:rsidP="006A437F">
      <w:pPr>
        <w:spacing w:after="120" w:line="360" w:lineRule="exact"/>
        <w:rPr>
          <w:ins w:id="62" w:author="VTN" w:date="2025-07-17T10:17:00Z"/>
          <w:rFonts w:asciiTheme="minorHAnsi" w:hAnsiTheme="minorHAnsi" w:cstheme="minorHAnsi"/>
        </w:rPr>
      </w:pPr>
      <w:ins w:id="63" w:author="Nguyễn Quý Quyền" w:date="2025-06-02T11:37:00Z">
        <w:r>
          <w:rPr>
            <w:rFonts w:asciiTheme="minorHAnsi" w:hAnsiTheme="minorHAnsi" w:cstheme="minorHAnsi"/>
          </w:rPr>
          <w:t>1</w:t>
        </w:r>
        <w:r>
          <w:rPr>
            <w:rFonts w:asciiTheme="minorHAnsi" w:hAnsiTheme="minorHAnsi" w:cstheme="minorHAnsi"/>
          </w:rPr>
          <w:tab/>
        </w:r>
      </w:ins>
      <w:r w:rsidR="006A437F" w:rsidRPr="006A437F">
        <w:rPr>
          <w:rFonts w:asciiTheme="minorHAnsi" w:hAnsiTheme="minorHAnsi" w:cstheme="minorHAnsi"/>
        </w:rPr>
        <w:t>to bring this resolution to the attention of relevant international and regional financing and development organizations,</w:t>
      </w:r>
    </w:p>
    <w:p w14:paraId="73644B0B" w14:textId="0CAE635D" w:rsidR="00020F8C" w:rsidRPr="00020F8C" w:rsidRDefault="00020F8C" w:rsidP="00020F8C">
      <w:pPr>
        <w:spacing w:after="120" w:line="360" w:lineRule="exact"/>
        <w:rPr>
          <w:ins w:id="64" w:author="VTN" w:date="2025-07-17T10:18:00Z"/>
          <w:rFonts w:asciiTheme="minorHAnsi" w:hAnsiTheme="minorHAnsi" w:cstheme="minorHAnsi"/>
        </w:rPr>
      </w:pPr>
      <w:ins w:id="65" w:author="VTN" w:date="2025-07-17T10:18:00Z">
        <w:r w:rsidRPr="00020F8C">
          <w:rPr>
            <w:rFonts w:asciiTheme="minorHAnsi" w:hAnsiTheme="minorHAnsi" w:cstheme="minorHAnsi"/>
          </w:rPr>
          <w:t>2</w:t>
        </w:r>
        <w:r w:rsidRPr="00020F8C">
          <w:rPr>
            <w:rFonts w:asciiTheme="minorHAnsi" w:hAnsiTheme="minorHAnsi" w:cstheme="minorHAnsi"/>
          </w:rPr>
          <w:tab/>
          <w:t xml:space="preserve">to continue to strengthen cooperation with relevant international and regional financing and development organizations to support </w:t>
        </w:r>
        <w:r w:rsidRPr="00020F8C">
          <w:rPr>
            <w:rFonts w:asciiTheme="minorHAnsi" w:hAnsiTheme="minorHAnsi" w:cstheme="minorHAnsi"/>
            <w:color w:val="000000" w:themeColor="text1"/>
          </w:rPr>
          <w:t>developing countries, in particular LDCs, LLDCs and SIDS</w:t>
        </w:r>
        <w:r w:rsidRPr="00020F8C" w:rsidDel="00DA4A53">
          <w:rPr>
            <w:rFonts w:asciiTheme="minorHAnsi" w:hAnsiTheme="minorHAnsi" w:cstheme="minorHAnsi"/>
          </w:rPr>
          <w:t xml:space="preserve"> </w:t>
        </w:r>
        <w:r w:rsidRPr="00020F8C">
          <w:rPr>
            <w:rFonts w:asciiTheme="minorHAnsi" w:hAnsiTheme="minorHAnsi" w:cstheme="minorHAnsi"/>
          </w:rPr>
          <w:t>for:</w:t>
        </w:r>
      </w:ins>
    </w:p>
    <w:p w14:paraId="699FE100" w14:textId="77777777" w:rsidR="00020F8C" w:rsidRPr="00020F8C" w:rsidRDefault="00020F8C" w:rsidP="00020F8C">
      <w:pPr>
        <w:spacing w:after="120" w:line="360" w:lineRule="exact"/>
        <w:rPr>
          <w:ins w:id="66" w:author="VTN" w:date="2025-07-17T10:18:00Z"/>
          <w:rFonts w:asciiTheme="minorHAnsi" w:hAnsiTheme="minorHAnsi" w:cstheme="minorHAnsi"/>
          <w:lang w:eastAsia="en-GB"/>
        </w:rPr>
      </w:pPr>
      <w:proofErr w:type="spellStart"/>
      <w:ins w:id="67" w:author="VTN" w:date="2025-07-17T10:18:00Z">
        <w:r w:rsidRPr="00020F8C">
          <w:rPr>
            <w:rFonts w:asciiTheme="minorHAnsi" w:hAnsiTheme="minorHAnsi" w:cstheme="minorHAnsi"/>
          </w:rPr>
          <w:t>i</w:t>
        </w:r>
        <w:proofErr w:type="spellEnd"/>
        <w:r w:rsidRPr="00020F8C">
          <w:rPr>
            <w:rFonts w:asciiTheme="minorHAnsi" w:hAnsiTheme="minorHAnsi" w:cstheme="minorHAnsi"/>
          </w:rPr>
          <w:t xml:space="preserve">) </w:t>
        </w:r>
        <w:r w:rsidRPr="00020F8C">
          <w:rPr>
            <w:rFonts w:asciiTheme="minorHAnsi" w:hAnsiTheme="minorHAnsi" w:cstheme="minorHAnsi"/>
          </w:rPr>
          <w:tab/>
        </w:r>
        <w:r w:rsidRPr="00020F8C">
          <w:rPr>
            <w:rFonts w:asciiTheme="minorHAnsi" w:hAnsiTheme="minorHAnsi" w:cstheme="minorHAnsi"/>
            <w:lang w:eastAsia="en-GB"/>
          </w:rPr>
          <w:t>developing human resources in spectrum management through training, capacity-building, and knowledge-sharing;</w:t>
        </w:r>
      </w:ins>
    </w:p>
    <w:p w14:paraId="7D6AFBA4" w14:textId="7035FCED" w:rsidR="00020F8C" w:rsidRDefault="00020F8C" w:rsidP="006A437F">
      <w:pPr>
        <w:spacing w:after="120" w:line="360" w:lineRule="exact"/>
        <w:rPr>
          <w:ins w:id="68" w:author="Nguyễn Quý Quyền" w:date="2025-06-02T11:30:00Z"/>
          <w:rFonts w:asciiTheme="minorHAnsi" w:hAnsiTheme="minorHAnsi" w:cstheme="minorHAnsi"/>
        </w:rPr>
      </w:pPr>
      <w:ins w:id="69" w:author="VTN" w:date="2025-07-17T10:18:00Z">
        <w:r w:rsidRPr="00020F8C">
          <w:rPr>
            <w:rFonts w:asciiTheme="minorHAnsi" w:hAnsiTheme="minorHAnsi" w:cstheme="minorHAnsi"/>
          </w:rPr>
          <w:t xml:space="preserve">ii) </w:t>
        </w:r>
        <w:r w:rsidRPr="00020F8C">
          <w:rPr>
            <w:rFonts w:asciiTheme="minorHAnsi" w:hAnsiTheme="minorHAnsi" w:cstheme="minorHAnsi"/>
          </w:rPr>
          <w:tab/>
        </w:r>
        <w:r w:rsidRPr="00020F8C">
          <w:rPr>
            <w:rFonts w:asciiTheme="minorHAnsi" w:hAnsiTheme="minorHAnsi" w:cstheme="minorHAnsi"/>
            <w:lang w:eastAsia="en-GB"/>
          </w:rPr>
          <w:t xml:space="preserve">enhancing the effectiveness of spectrum-management policies and regulatory frameworks by ensuring active participation in </w:t>
        </w:r>
        <w:r w:rsidRPr="00020F8C">
          <w:rPr>
            <w:rFonts w:asciiTheme="minorHAnsi" w:hAnsiTheme="minorHAnsi" w:cstheme="minorHAnsi"/>
            <w:lang w:eastAsia="en-GB"/>
            <w:rPrChange w:id="70" w:author="VTN" w:date="2025-07-17T10:17:00Z">
              <w:rPr>
                <w:rFonts w:asciiTheme="minorHAnsi" w:hAnsiTheme="minorHAnsi" w:cstheme="minorHAnsi"/>
                <w:highlight w:val="yellow"/>
                <w:lang w:eastAsia="en-GB"/>
              </w:rPr>
            </w:rPrChange>
          </w:rPr>
          <w:t>appropriated/relevant ITU meetings and activities</w:t>
        </w:r>
      </w:ins>
      <w:r w:rsidR="0007544A">
        <w:rPr>
          <w:rFonts w:asciiTheme="minorHAnsi" w:hAnsiTheme="minorHAnsi" w:cstheme="minorHAnsi"/>
          <w:lang w:eastAsia="en-GB"/>
        </w:rPr>
        <w:t>,</w:t>
      </w:r>
    </w:p>
    <w:p w14:paraId="31A7A287" w14:textId="77777777" w:rsidR="006A437F" w:rsidRPr="006A437F" w:rsidRDefault="006A437F" w:rsidP="006A437F">
      <w:pPr>
        <w:pStyle w:val="Call"/>
        <w:spacing w:before="0" w:after="120" w:line="360" w:lineRule="exact"/>
        <w:rPr>
          <w:rFonts w:cstheme="minorHAnsi"/>
        </w:rPr>
      </w:pPr>
      <w:r w:rsidRPr="006A437F">
        <w:rPr>
          <w:rFonts w:cstheme="minorHAnsi"/>
        </w:rPr>
        <w:t>invites the Director of the Radiocommunication Bureau</w:t>
      </w:r>
    </w:p>
    <w:p w14:paraId="0712F5EE" w14:textId="77777777" w:rsidR="006A437F" w:rsidRPr="006A437F" w:rsidRDefault="006A437F" w:rsidP="006A437F">
      <w:pPr>
        <w:spacing w:after="120" w:line="360" w:lineRule="exact"/>
        <w:rPr>
          <w:rFonts w:asciiTheme="minorHAnsi" w:hAnsiTheme="minorHAnsi" w:cstheme="minorHAnsi"/>
        </w:rPr>
      </w:pPr>
      <w:r w:rsidRPr="006A437F">
        <w:rPr>
          <w:rFonts w:asciiTheme="minorHAnsi" w:hAnsiTheme="minorHAnsi" w:cstheme="minorHAnsi"/>
        </w:rPr>
        <w:t xml:space="preserve">to continue the cooperation with BDT in developing the national spectrum-management system for developing countries (SMS4DC), and training therein, </w:t>
      </w:r>
    </w:p>
    <w:p w14:paraId="7D71599D" w14:textId="77777777" w:rsidR="006A437F" w:rsidRPr="006A437F" w:rsidRDefault="006A437F" w:rsidP="006A437F">
      <w:pPr>
        <w:pStyle w:val="Call"/>
        <w:spacing w:before="0" w:after="120" w:line="360" w:lineRule="exact"/>
        <w:rPr>
          <w:rFonts w:cstheme="minorHAnsi"/>
        </w:rPr>
      </w:pPr>
      <w:r w:rsidRPr="006A437F">
        <w:rPr>
          <w:rFonts w:cstheme="minorHAnsi"/>
        </w:rPr>
        <w:t>invites ITU-R Study Groups 5 and 6</w:t>
      </w:r>
    </w:p>
    <w:p w14:paraId="0087D80C" w14:textId="77777777" w:rsidR="006A437F" w:rsidRPr="006A437F" w:rsidRDefault="006A437F" w:rsidP="006A437F">
      <w:pPr>
        <w:spacing w:after="120" w:line="360" w:lineRule="exact"/>
        <w:rPr>
          <w:rFonts w:asciiTheme="minorHAnsi" w:hAnsiTheme="minorHAnsi" w:cstheme="minorHAnsi"/>
        </w:rPr>
      </w:pPr>
      <w:r w:rsidRPr="006A437F">
        <w:rPr>
          <w:rFonts w:asciiTheme="minorHAnsi" w:hAnsiTheme="minorHAnsi" w:cstheme="minorHAnsi"/>
        </w:rPr>
        <w:t>to continue the cooperation with ITU-D Study Group 2, providing information on the current and future use of the spectrum with the phased-out analogue TV frequencies and reporting how the developed and developing countries are using or planning to use the digital dividend.</w:t>
      </w:r>
    </w:p>
    <w:p w14:paraId="591F7357" w14:textId="77777777" w:rsidR="00111181" w:rsidRPr="006A437F" w:rsidRDefault="00111181"/>
    <w:sectPr w:rsidR="00111181" w:rsidRPr="006A437F" w:rsidSect="002E2B2D">
      <w:headerReference w:type="even" r:id="rId11"/>
      <w:headerReference w:type="default" r:id="rId12"/>
      <w:footerReference w:type="even" r:id="rId13"/>
      <w:footerReference w:type="default" r:id="rId14"/>
      <w:headerReference w:type="first" r:id="rId15"/>
      <w:footerReference w:type="first" r:id="rId16"/>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F20652" w14:textId="77777777" w:rsidR="003863AB" w:rsidRDefault="003863AB">
      <w:r>
        <w:separator/>
      </w:r>
    </w:p>
  </w:endnote>
  <w:endnote w:type="continuationSeparator" w:id="0">
    <w:p w14:paraId="324FF450" w14:textId="77777777" w:rsidR="003863AB" w:rsidRDefault="003863AB">
      <w:r>
        <w:continuationSeparator/>
      </w:r>
    </w:p>
  </w:endnote>
  <w:endnote w:type="continuationNotice" w:id="1">
    <w:p w14:paraId="37AFD869" w14:textId="77777777" w:rsidR="003863AB" w:rsidRDefault="003863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altName w:val="Malgun Gothic"/>
    <w:panose1 w:val="020B0609000101010101"/>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BatangChe">
    <w:altName w:val="Malgun Gothic"/>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A46067" w14:textId="77777777" w:rsidR="005E6D52" w:rsidRDefault="005E6D52"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302E5" w14:textId="77777777" w:rsidR="005E6D52" w:rsidRDefault="005E6D52"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FEF23" w14:textId="3062B1CD" w:rsidR="005E6D52" w:rsidRDefault="002C4135" w:rsidP="00341CD0">
    <w:pPr>
      <w:pStyle w:val="Footer"/>
      <w:tabs>
        <w:tab w:val="clear" w:pos="4320"/>
        <w:tab w:val="clear" w:pos="8640"/>
        <w:tab w:val="right" w:pos="9180"/>
      </w:tabs>
      <w:ind w:right="-7"/>
      <w:jc w:val="right"/>
    </w:pPr>
    <w:r>
      <w:rPr>
        <w:rStyle w:val="PageNumber"/>
      </w:rPr>
      <w:t>PACP-07</w:t>
    </w:r>
    <w:r w:rsidR="005E6D52">
      <w:rPr>
        <w:rStyle w:val="PageNumber"/>
      </w:rPr>
      <w:tab/>
    </w:r>
    <w:r w:rsidR="005E6D52" w:rsidRPr="002C7EA9">
      <w:rPr>
        <w:rStyle w:val="PageNumber"/>
      </w:rPr>
      <w:t xml:space="preserve">Page </w:t>
    </w:r>
    <w:r w:rsidR="005E6D52" w:rsidRPr="002C7EA9">
      <w:rPr>
        <w:rStyle w:val="PageNumber"/>
      </w:rPr>
      <w:fldChar w:fldCharType="begin"/>
    </w:r>
    <w:r w:rsidR="005E6D52" w:rsidRPr="002C7EA9">
      <w:rPr>
        <w:rStyle w:val="PageNumber"/>
      </w:rPr>
      <w:instrText xml:space="preserve"> PAGE </w:instrText>
    </w:r>
    <w:r w:rsidR="005E6D52" w:rsidRPr="002C7EA9">
      <w:rPr>
        <w:rStyle w:val="PageNumber"/>
      </w:rPr>
      <w:fldChar w:fldCharType="separate"/>
    </w:r>
    <w:r w:rsidR="00AF7A5D">
      <w:rPr>
        <w:rStyle w:val="PageNumber"/>
        <w:noProof/>
      </w:rPr>
      <w:t>4</w:t>
    </w:r>
    <w:r w:rsidR="005E6D52" w:rsidRPr="002C7EA9">
      <w:rPr>
        <w:rStyle w:val="PageNumber"/>
      </w:rPr>
      <w:fldChar w:fldCharType="end"/>
    </w:r>
    <w:r w:rsidR="005E6D52" w:rsidRPr="002C7EA9">
      <w:rPr>
        <w:rStyle w:val="PageNumber"/>
      </w:rPr>
      <w:t xml:space="preserve"> of </w:t>
    </w:r>
    <w:r w:rsidR="005E6D52" w:rsidRPr="002C7EA9">
      <w:rPr>
        <w:rStyle w:val="PageNumber"/>
      </w:rPr>
      <w:fldChar w:fldCharType="begin"/>
    </w:r>
    <w:r w:rsidR="005E6D52" w:rsidRPr="002C7EA9">
      <w:rPr>
        <w:rStyle w:val="PageNumber"/>
      </w:rPr>
      <w:instrText xml:space="preserve"> NUMPAGES </w:instrText>
    </w:r>
    <w:r w:rsidR="005E6D52" w:rsidRPr="002C7EA9">
      <w:rPr>
        <w:rStyle w:val="PageNumber"/>
      </w:rPr>
      <w:fldChar w:fldCharType="separate"/>
    </w:r>
    <w:r w:rsidR="00AF7A5D">
      <w:rPr>
        <w:rStyle w:val="PageNumber"/>
        <w:noProof/>
      </w:rPr>
      <w:t>4</w:t>
    </w:r>
    <w:r w:rsidR="005E6D52"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50" w:type="dxa"/>
      <w:jc w:val="center"/>
      <w:tblBorders>
        <w:top w:val="single" w:sz="8" w:space="0" w:color="auto"/>
      </w:tblBorders>
      <w:tblLayout w:type="fixed"/>
      <w:tblCellMar>
        <w:left w:w="57" w:type="dxa"/>
        <w:right w:w="57" w:type="dxa"/>
      </w:tblCellMar>
      <w:tblLook w:val="0000" w:firstRow="0" w:lastRow="0" w:firstColumn="0" w:lastColumn="0" w:noHBand="0" w:noVBand="0"/>
    </w:tblPr>
    <w:tblGrid>
      <w:gridCol w:w="1152"/>
      <w:gridCol w:w="4660"/>
      <w:gridCol w:w="3638"/>
    </w:tblGrid>
    <w:tr w:rsidR="005E6D52" w:rsidRPr="005E75F4" w14:paraId="728C39B1" w14:textId="77777777" w:rsidTr="0047563F">
      <w:trPr>
        <w:cantSplit/>
        <w:trHeight w:val="204"/>
        <w:jc w:val="center"/>
      </w:trPr>
      <w:tc>
        <w:tcPr>
          <w:tcW w:w="1152" w:type="dxa"/>
        </w:tcPr>
        <w:p w14:paraId="52391800" w14:textId="77777777" w:rsidR="005E6D52" w:rsidRPr="005E75F4" w:rsidRDefault="005E6D52" w:rsidP="00341CD0">
          <w:pPr>
            <w:rPr>
              <w:b/>
              <w:bCs/>
            </w:rPr>
          </w:pPr>
          <w:r w:rsidRPr="005E75F4">
            <w:rPr>
              <w:b/>
              <w:bCs/>
            </w:rPr>
            <w:t>Contact:</w:t>
          </w:r>
        </w:p>
      </w:tc>
      <w:tc>
        <w:tcPr>
          <w:tcW w:w="4660" w:type="dxa"/>
        </w:tcPr>
        <w:p w14:paraId="735A9DE7" w14:textId="65673D40" w:rsidR="005E6D52" w:rsidRPr="002C4135" w:rsidRDefault="005E6D52" w:rsidP="0047563F">
          <w:pPr>
            <w:rPr>
              <w:rFonts w:eastAsia="Batang"/>
              <w:lang w:val="pt-BR"/>
            </w:rPr>
          </w:pPr>
        </w:p>
      </w:tc>
      <w:tc>
        <w:tcPr>
          <w:tcW w:w="3638" w:type="dxa"/>
        </w:tcPr>
        <w:p w14:paraId="766898F5" w14:textId="544208F9" w:rsidR="005E6D52" w:rsidRDefault="005E6D52" w:rsidP="002E2B2D">
          <w:r w:rsidRPr="005E75F4">
            <w:t xml:space="preserve">Email: </w:t>
          </w:r>
        </w:p>
        <w:p w14:paraId="25C0DA87" w14:textId="44A5A2B5" w:rsidR="005E6D52" w:rsidRPr="005E75F4" w:rsidRDefault="005E6D52" w:rsidP="002E2B2D">
          <w:pPr>
            <w:rPr>
              <w:lang w:eastAsia="ja-JP"/>
            </w:rPr>
          </w:pPr>
        </w:p>
      </w:tc>
    </w:tr>
  </w:tbl>
  <w:p w14:paraId="088E348A" w14:textId="77777777" w:rsidR="005E6D52" w:rsidRPr="00341CD0" w:rsidRDefault="005E6D52" w:rsidP="00341CD0">
    <w:pPr>
      <w:pStyle w:val="Footer"/>
      <w:tabs>
        <w:tab w:val="clear" w:pos="4320"/>
        <w:tab w:val="clear" w:pos="8640"/>
        <w:tab w:val="right" w:pos="9173"/>
      </w:tabs>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F1A3CE" w14:textId="77777777" w:rsidR="003863AB" w:rsidRDefault="003863AB">
      <w:r>
        <w:separator/>
      </w:r>
    </w:p>
  </w:footnote>
  <w:footnote w:type="continuationSeparator" w:id="0">
    <w:p w14:paraId="3D624F40" w14:textId="77777777" w:rsidR="003863AB" w:rsidRDefault="003863AB">
      <w:r>
        <w:continuationSeparator/>
      </w:r>
    </w:p>
  </w:footnote>
  <w:footnote w:type="continuationNotice" w:id="1">
    <w:p w14:paraId="7BC017B5" w14:textId="77777777" w:rsidR="003863AB" w:rsidRDefault="003863AB"/>
  </w:footnote>
  <w:footnote w:id="2">
    <w:p w14:paraId="7677E925" w14:textId="77777777" w:rsidR="006A437F" w:rsidRPr="00190564" w:rsidRDefault="006A437F" w:rsidP="006A437F">
      <w:pPr>
        <w:pStyle w:val="FootnoteText"/>
        <w:rPr>
          <w:rFonts w:asciiTheme="minorHAnsi" w:hAnsiTheme="minorHAnsi" w:cstheme="minorHAnsi"/>
        </w:rPr>
      </w:pPr>
      <w:r w:rsidRPr="00190564">
        <w:rPr>
          <w:rStyle w:val="FootnoteReference"/>
          <w:rFonts w:asciiTheme="minorHAnsi" w:hAnsiTheme="minorHAnsi" w:cstheme="minorHAnsi"/>
        </w:rPr>
        <w:footnoteRef/>
      </w:r>
      <w:r w:rsidRPr="00190564">
        <w:rPr>
          <w:rFonts w:asciiTheme="minorHAnsi" w:hAnsiTheme="minorHAnsi" w:cstheme="minorHAnsi"/>
        </w:rPr>
        <w:t xml:space="preserve"> </w:t>
      </w:r>
      <w:r w:rsidRPr="00190564">
        <w:rPr>
          <w:rFonts w:asciiTheme="minorHAnsi" w:hAnsiTheme="minorHAnsi" w:cstheme="minorHAnsi"/>
        </w:rPr>
        <w:tab/>
        <w:t>These include the least developed countries, small island developing states, landlocked developing countries and countries with economies in transition.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E348D" w14:textId="77777777" w:rsidR="002C4135" w:rsidRDefault="002C41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40CD9F" w14:textId="77777777" w:rsidR="005E6D52" w:rsidRDefault="005E6D52" w:rsidP="00341CD0">
    <w:pPr>
      <w:pStyle w:val="Header"/>
      <w:tabs>
        <w:tab w:val="clear" w:pos="4320"/>
        <w:tab w:val="clear" w:pos="8640"/>
      </w:tabs>
      <w:rPr>
        <w:lang w:eastAsia="ko-KR"/>
      </w:rPr>
    </w:pPr>
  </w:p>
  <w:p w14:paraId="3D1D28ED" w14:textId="77777777" w:rsidR="005E6D52" w:rsidRDefault="005E6D52" w:rsidP="00341CD0">
    <w:pPr>
      <w:pStyle w:val="Header"/>
      <w:tabs>
        <w:tab w:val="clear" w:pos="4320"/>
        <w:tab w:val="clear" w:pos="8640"/>
      </w:tabs>
      <w:rPr>
        <w:lang w:eastAsia="ko-K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895A4" w14:textId="77777777" w:rsidR="002C4135" w:rsidRDefault="002C41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24EA5"/>
    <w:multiLevelType w:val="multilevel"/>
    <w:tmpl w:val="008E92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C90087"/>
    <w:multiLevelType w:val="multilevel"/>
    <w:tmpl w:val="D8E21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593A14"/>
    <w:multiLevelType w:val="multilevel"/>
    <w:tmpl w:val="8B20B2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114516"/>
    <w:multiLevelType w:val="hybridMultilevel"/>
    <w:tmpl w:val="2974D06C"/>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5" w15:restartNumberingAfterBreak="0">
    <w:nsid w:val="16A03E34"/>
    <w:multiLevelType w:val="hybridMultilevel"/>
    <w:tmpl w:val="20AA6FDE"/>
    <w:lvl w:ilvl="0" w:tplc="89C261B6">
      <w:start w:val="1"/>
      <w:numFmt w:val="decimal"/>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1FF81FAF"/>
    <w:multiLevelType w:val="multilevel"/>
    <w:tmpl w:val="46F0C0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00A54B3"/>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9"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15:restartNumberingAfterBreak="0">
    <w:nsid w:val="24E92756"/>
    <w:multiLevelType w:val="hybridMultilevel"/>
    <w:tmpl w:val="D124075C"/>
    <w:lvl w:ilvl="0" w:tplc="5112A3F8">
      <w:start w:val="1"/>
      <w:numFmt w:val="bullet"/>
      <w:pStyle w:val="Listparagraphbullets"/>
      <w:lvlText w:val=""/>
      <w:lvlJc w:val="left"/>
      <w:pPr>
        <w:ind w:left="360" w:hanging="360"/>
      </w:pPr>
      <w:rPr>
        <w:rFonts w:ascii="Symbol" w:hAnsi="Symbol" w:hint="default"/>
        <w:caps w:val="0"/>
        <w:strike w:val="0"/>
        <w:dstrike w:val="0"/>
        <w:vanish w:val="0"/>
        <w:webHidden w:val="0"/>
        <w:color w:val="auto"/>
        <w:sz w:val="22"/>
        <w:u w:val="none"/>
        <w:effect w:val="none"/>
        <w:vertAlign w:val="baseline"/>
        <w:specVanish w:val="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2877051E"/>
    <w:multiLevelType w:val="hybridMultilevel"/>
    <w:tmpl w:val="1B1455C2"/>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F076081"/>
    <w:multiLevelType w:val="multilevel"/>
    <w:tmpl w:val="008E92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5"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7" w15:restartNumberingAfterBreak="0">
    <w:nsid w:val="3E200093"/>
    <w:multiLevelType w:val="multilevel"/>
    <w:tmpl w:val="4574C6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8244097"/>
    <w:multiLevelType w:val="multilevel"/>
    <w:tmpl w:val="7C66C910"/>
    <w:lvl w:ilvl="0">
      <w:start w:val="1"/>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4B2BD5"/>
    <w:multiLevelType w:val="multilevel"/>
    <w:tmpl w:val="7C66C9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6750CCD"/>
    <w:multiLevelType w:val="multilevel"/>
    <w:tmpl w:val="7A825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7A80B13"/>
    <w:multiLevelType w:val="hybridMultilevel"/>
    <w:tmpl w:val="184EB0C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E786781"/>
    <w:multiLevelType w:val="multilevel"/>
    <w:tmpl w:val="19BA5A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21B6AC4"/>
    <w:multiLevelType w:val="multilevel"/>
    <w:tmpl w:val="6BC61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5083FB5"/>
    <w:multiLevelType w:val="multilevel"/>
    <w:tmpl w:val="7C66C9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6A33C88"/>
    <w:multiLevelType w:val="hybridMultilevel"/>
    <w:tmpl w:val="001C8F7E"/>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7865C0A"/>
    <w:multiLevelType w:val="multilevel"/>
    <w:tmpl w:val="7F7AD1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90F2AE9"/>
    <w:multiLevelType w:val="hybridMultilevel"/>
    <w:tmpl w:val="CC8813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E0A41C7"/>
    <w:multiLevelType w:val="hybridMultilevel"/>
    <w:tmpl w:val="658AC410"/>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F653446"/>
    <w:multiLevelType w:val="multilevel"/>
    <w:tmpl w:val="3BE64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FF67153"/>
    <w:multiLevelType w:val="multilevel"/>
    <w:tmpl w:val="7C66C910"/>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0CB58D4"/>
    <w:multiLevelType w:val="multilevel"/>
    <w:tmpl w:val="FB3A8D48"/>
    <w:lvl w:ilvl="0">
      <w:start w:val="1"/>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3" w15:restartNumberingAfterBreak="0">
    <w:nsid w:val="75173EF5"/>
    <w:multiLevelType w:val="hybridMultilevel"/>
    <w:tmpl w:val="45589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9DA7B38"/>
    <w:multiLevelType w:val="multilevel"/>
    <w:tmpl w:val="A9162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A706F48"/>
    <w:multiLevelType w:val="multilevel"/>
    <w:tmpl w:val="DAA0C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98800421">
    <w:abstractNumId w:val="15"/>
  </w:num>
  <w:num w:numId="2" w16cid:durableId="462620937">
    <w:abstractNumId w:val="11"/>
  </w:num>
  <w:num w:numId="3" w16cid:durableId="2107189864">
    <w:abstractNumId w:val="9"/>
  </w:num>
  <w:num w:numId="4" w16cid:durableId="893857472">
    <w:abstractNumId w:val="32"/>
  </w:num>
  <w:num w:numId="5" w16cid:durableId="1240138080">
    <w:abstractNumId w:val="14"/>
  </w:num>
  <w:num w:numId="6" w16cid:durableId="2145416758">
    <w:abstractNumId w:val="16"/>
  </w:num>
  <w:num w:numId="7" w16cid:durableId="128479712">
    <w:abstractNumId w:val="6"/>
  </w:num>
  <w:num w:numId="8" w16cid:durableId="1449815169">
    <w:abstractNumId w:val="4"/>
  </w:num>
  <w:num w:numId="9" w16cid:durableId="676730257">
    <w:abstractNumId w:val="33"/>
  </w:num>
  <w:num w:numId="10" w16cid:durableId="59866630">
    <w:abstractNumId w:val="3"/>
  </w:num>
  <w:num w:numId="11" w16cid:durableId="856236079">
    <w:abstractNumId w:val="28"/>
  </w:num>
  <w:num w:numId="12" w16cid:durableId="1673751328">
    <w:abstractNumId w:val="21"/>
  </w:num>
  <w:num w:numId="13" w16cid:durableId="2115057809">
    <w:abstractNumId w:val="12"/>
  </w:num>
  <w:num w:numId="14" w16cid:durableId="533274885">
    <w:abstractNumId w:val="8"/>
  </w:num>
  <w:num w:numId="15" w16cid:durableId="1214736744">
    <w:abstractNumId w:val="25"/>
  </w:num>
  <w:num w:numId="16" w16cid:durableId="1580677143">
    <w:abstractNumId w:val="5"/>
  </w:num>
  <w:num w:numId="17" w16cid:durableId="1870991163">
    <w:abstractNumId w:val="13"/>
  </w:num>
  <w:num w:numId="18" w16cid:durableId="1942294272">
    <w:abstractNumId w:val="7"/>
  </w:num>
  <w:num w:numId="19" w16cid:durableId="713310523">
    <w:abstractNumId w:val="22"/>
  </w:num>
  <w:num w:numId="20" w16cid:durableId="1581132177">
    <w:abstractNumId w:val="24"/>
  </w:num>
  <w:num w:numId="21" w16cid:durableId="659577603">
    <w:abstractNumId w:val="26"/>
  </w:num>
  <w:num w:numId="22" w16cid:durableId="407582110">
    <w:abstractNumId w:val="0"/>
  </w:num>
  <w:num w:numId="23" w16cid:durableId="1777820768">
    <w:abstractNumId w:val="19"/>
  </w:num>
  <w:num w:numId="24" w16cid:durableId="248539177">
    <w:abstractNumId w:val="30"/>
  </w:num>
  <w:num w:numId="25" w16cid:durableId="1732729291">
    <w:abstractNumId w:val="18"/>
  </w:num>
  <w:num w:numId="26" w16cid:durableId="1625115706">
    <w:abstractNumId w:val="10"/>
  </w:num>
  <w:num w:numId="27" w16cid:durableId="527833371">
    <w:abstractNumId w:val="10"/>
  </w:num>
  <w:num w:numId="28" w16cid:durableId="592737906">
    <w:abstractNumId w:val="27"/>
  </w:num>
  <w:num w:numId="29" w16cid:durableId="1705055077">
    <w:abstractNumId w:val="31"/>
  </w:num>
  <w:num w:numId="30" w16cid:durableId="1082025005">
    <w:abstractNumId w:val="29"/>
  </w:num>
  <w:num w:numId="31" w16cid:durableId="126700221">
    <w:abstractNumId w:val="34"/>
  </w:num>
  <w:num w:numId="32" w16cid:durableId="1965189975">
    <w:abstractNumId w:val="23"/>
  </w:num>
  <w:num w:numId="33" w16cid:durableId="129134001">
    <w:abstractNumId w:val="1"/>
  </w:num>
  <w:num w:numId="34" w16cid:durableId="461577553">
    <w:abstractNumId w:val="20"/>
  </w:num>
  <w:num w:numId="35" w16cid:durableId="1706981959">
    <w:abstractNumId w:val="35"/>
  </w:num>
  <w:num w:numId="36" w16cid:durableId="1345551568">
    <w:abstractNumId w:val="17"/>
  </w:num>
  <w:num w:numId="37" w16cid:durableId="20514429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Nguyễn Quý Quyền">
    <w15:presenceInfo w15:providerId="Windows Live" w15:userId="0101cb9631cf2cce"/>
  </w15:person>
  <w15:person w15:author="Kullasap Yanyathip">
    <w15:presenceInfo w15:providerId="AD" w15:userId="S::kullasap@APT.INT::6a955094-0eaf-4b5b-a6bc-9d8f0da5ed34"/>
  </w15:person>
  <w15:person w15:author="VTN">
    <w15:presenceInfo w15:providerId="Windows Live" w15:userId="af062f8baf31ffb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0A36"/>
    <w:rsid w:val="00006110"/>
    <w:rsid w:val="00010385"/>
    <w:rsid w:val="00011EB6"/>
    <w:rsid w:val="00020F8C"/>
    <w:rsid w:val="00022F2A"/>
    <w:rsid w:val="00024ADF"/>
    <w:rsid w:val="0003595B"/>
    <w:rsid w:val="000418B5"/>
    <w:rsid w:val="00052DF5"/>
    <w:rsid w:val="0006669E"/>
    <w:rsid w:val="000713CF"/>
    <w:rsid w:val="00071CF4"/>
    <w:rsid w:val="0007544A"/>
    <w:rsid w:val="00076CEE"/>
    <w:rsid w:val="00077B98"/>
    <w:rsid w:val="00085A64"/>
    <w:rsid w:val="00086C6F"/>
    <w:rsid w:val="00090630"/>
    <w:rsid w:val="00090720"/>
    <w:rsid w:val="00091BA0"/>
    <w:rsid w:val="00094B87"/>
    <w:rsid w:val="00095386"/>
    <w:rsid w:val="000968B0"/>
    <w:rsid w:val="000A08D5"/>
    <w:rsid w:val="000A0B41"/>
    <w:rsid w:val="000A4826"/>
    <w:rsid w:val="000A5418"/>
    <w:rsid w:val="000B007D"/>
    <w:rsid w:val="000C15F0"/>
    <w:rsid w:val="000D01C7"/>
    <w:rsid w:val="000E4985"/>
    <w:rsid w:val="000F008D"/>
    <w:rsid w:val="000F01A8"/>
    <w:rsid w:val="000F3E3D"/>
    <w:rsid w:val="000F517C"/>
    <w:rsid w:val="000F5540"/>
    <w:rsid w:val="00103C8B"/>
    <w:rsid w:val="00104ACB"/>
    <w:rsid w:val="00111181"/>
    <w:rsid w:val="001116C5"/>
    <w:rsid w:val="00112A64"/>
    <w:rsid w:val="00123C48"/>
    <w:rsid w:val="00126653"/>
    <w:rsid w:val="0014113E"/>
    <w:rsid w:val="00147A07"/>
    <w:rsid w:val="001539DD"/>
    <w:rsid w:val="00160CC6"/>
    <w:rsid w:val="00160EF4"/>
    <w:rsid w:val="00165821"/>
    <w:rsid w:val="00167EA9"/>
    <w:rsid w:val="001715E9"/>
    <w:rsid w:val="00173A99"/>
    <w:rsid w:val="00177EBB"/>
    <w:rsid w:val="00182505"/>
    <w:rsid w:val="00182C10"/>
    <w:rsid w:val="00182CE8"/>
    <w:rsid w:val="00184519"/>
    <w:rsid w:val="00184B89"/>
    <w:rsid w:val="00190564"/>
    <w:rsid w:val="0019389F"/>
    <w:rsid w:val="00196568"/>
    <w:rsid w:val="001A2F16"/>
    <w:rsid w:val="001A7545"/>
    <w:rsid w:val="001B0760"/>
    <w:rsid w:val="001B18C2"/>
    <w:rsid w:val="001B4720"/>
    <w:rsid w:val="001C2A2E"/>
    <w:rsid w:val="001C2B9C"/>
    <w:rsid w:val="001C7792"/>
    <w:rsid w:val="001C78A5"/>
    <w:rsid w:val="001D4B2D"/>
    <w:rsid w:val="001D5D7E"/>
    <w:rsid w:val="001E08FB"/>
    <w:rsid w:val="001E167D"/>
    <w:rsid w:val="001E169B"/>
    <w:rsid w:val="001E392F"/>
    <w:rsid w:val="001E63A3"/>
    <w:rsid w:val="001F2466"/>
    <w:rsid w:val="002011F9"/>
    <w:rsid w:val="0020769A"/>
    <w:rsid w:val="00213077"/>
    <w:rsid w:val="00213CD4"/>
    <w:rsid w:val="0021588B"/>
    <w:rsid w:val="002216AC"/>
    <w:rsid w:val="002340F9"/>
    <w:rsid w:val="002364DD"/>
    <w:rsid w:val="002370FD"/>
    <w:rsid w:val="002371CF"/>
    <w:rsid w:val="00237F41"/>
    <w:rsid w:val="00250CFE"/>
    <w:rsid w:val="002535F3"/>
    <w:rsid w:val="00254A1B"/>
    <w:rsid w:val="00254E60"/>
    <w:rsid w:val="00261350"/>
    <w:rsid w:val="002624D9"/>
    <w:rsid w:val="00262977"/>
    <w:rsid w:val="00266899"/>
    <w:rsid w:val="00270561"/>
    <w:rsid w:val="00282B16"/>
    <w:rsid w:val="0028454D"/>
    <w:rsid w:val="00291C9E"/>
    <w:rsid w:val="002926D4"/>
    <w:rsid w:val="00294C06"/>
    <w:rsid w:val="002A3060"/>
    <w:rsid w:val="002B4101"/>
    <w:rsid w:val="002C07DA"/>
    <w:rsid w:val="002C4135"/>
    <w:rsid w:val="002C7EA9"/>
    <w:rsid w:val="002D2395"/>
    <w:rsid w:val="002D63EB"/>
    <w:rsid w:val="002E2B2D"/>
    <w:rsid w:val="002F5401"/>
    <w:rsid w:val="002F6183"/>
    <w:rsid w:val="0031090D"/>
    <w:rsid w:val="00310C12"/>
    <w:rsid w:val="003322B5"/>
    <w:rsid w:val="00341CD0"/>
    <w:rsid w:val="00342F20"/>
    <w:rsid w:val="00345B02"/>
    <w:rsid w:val="003478EF"/>
    <w:rsid w:val="003500E0"/>
    <w:rsid w:val="00351A1B"/>
    <w:rsid w:val="00352DA6"/>
    <w:rsid w:val="003539D6"/>
    <w:rsid w:val="00365807"/>
    <w:rsid w:val="00365A74"/>
    <w:rsid w:val="003669CB"/>
    <w:rsid w:val="003700BF"/>
    <w:rsid w:val="003726AD"/>
    <w:rsid w:val="003809C7"/>
    <w:rsid w:val="00382004"/>
    <w:rsid w:val="003863AB"/>
    <w:rsid w:val="00390180"/>
    <w:rsid w:val="00397451"/>
    <w:rsid w:val="003A3B9E"/>
    <w:rsid w:val="003A66E9"/>
    <w:rsid w:val="003A7F16"/>
    <w:rsid w:val="003B0CEC"/>
    <w:rsid w:val="003B1B93"/>
    <w:rsid w:val="003B6263"/>
    <w:rsid w:val="003C11A1"/>
    <w:rsid w:val="003C167B"/>
    <w:rsid w:val="003C1CAE"/>
    <w:rsid w:val="003C2D05"/>
    <w:rsid w:val="003C64A7"/>
    <w:rsid w:val="003D3FDA"/>
    <w:rsid w:val="003E4698"/>
    <w:rsid w:val="003E6559"/>
    <w:rsid w:val="003F5238"/>
    <w:rsid w:val="004014F4"/>
    <w:rsid w:val="00403D1F"/>
    <w:rsid w:val="0040556A"/>
    <w:rsid w:val="00417015"/>
    <w:rsid w:val="00420822"/>
    <w:rsid w:val="00426DDD"/>
    <w:rsid w:val="004469BD"/>
    <w:rsid w:val="0045458F"/>
    <w:rsid w:val="0045650E"/>
    <w:rsid w:val="00460753"/>
    <w:rsid w:val="004633B4"/>
    <w:rsid w:val="00470093"/>
    <w:rsid w:val="00473816"/>
    <w:rsid w:val="00473BBB"/>
    <w:rsid w:val="004745C7"/>
    <w:rsid w:val="0047563F"/>
    <w:rsid w:val="0048364E"/>
    <w:rsid w:val="00486640"/>
    <w:rsid w:val="00491442"/>
    <w:rsid w:val="00493F99"/>
    <w:rsid w:val="00495795"/>
    <w:rsid w:val="00495E04"/>
    <w:rsid w:val="004A3B46"/>
    <w:rsid w:val="004B3553"/>
    <w:rsid w:val="004B6106"/>
    <w:rsid w:val="004C057E"/>
    <w:rsid w:val="004D362A"/>
    <w:rsid w:val="004E4CFB"/>
    <w:rsid w:val="004F6615"/>
    <w:rsid w:val="004F72AF"/>
    <w:rsid w:val="0050459E"/>
    <w:rsid w:val="00511106"/>
    <w:rsid w:val="005154C0"/>
    <w:rsid w:val="00530E8C"/>
    <w:rsid w:val="00532354"/>
    <w:rsid w:val="00532959"/>
    <w:rsid w:val="00542B52"/>
    <w:rsid w:val="00545933"/>
    <w:rsid w:val="00557544"/>
    <w:rsid w:val="00562CA9"/>
    <w:rsid w:val="00576BD4"/>
    <w:rsid w:val="00581663"/>
    <w:rsid w:val="00581FEA"/>
    <w:rsid w:val="005842D1"/>
    <w:rsid w:val="00587875"/>
    <w:rsid w:val="005939B5"/>
    <w:rsid w:val="00595E16"/>
    <w:rsid w:val="00595F1B"/>
    <w:rsid w:val="005A09BE"/>
    <w:rsid w:val="005A21CE"/>
    <w:rsid w:val="005A4319"/>
    <w:rsid w:val="005A561F"/>
    <w:rsid w:val="005C71D6"/>
    <w:rsid w:val="005D33B2"/>
    <w:rsid w:val="005D6E03"/>
    <w:rsid w:val="005E156B"/>
    <w:rsid w:val="005E6D52"/>
    <w:rsid w:val="005F0FE5"/>
    <w:rsid w:val="005F1C44"/>
    <w:rsid w:val="005F755F"/>
    <w:rsid w:val="00607E2B"/>
    <w:rsid w:val="00611815"/>
    <w:rsid w:val="006139D6"/>
    <w:rsid w:val="00615134"/>
    <w:rsid w:val="00622645"/>
    <w:rsid w:val="00623CE1"/>
    <w:rsid w:val="006259FA"/>
    <w:rsid w:val="00626A1E"/>
    <w:rsid w:val="0063062B"/>
    <w:rsid w:val="00632D58"/>
    <w:rsid w:val="0064269D"/>
    <w:rsid w:val="00643B73"/>
    <w:rsid w:val="00647C09"/>
    <w:rsid w:val="006507CE"/>
    <w:rsid w:val="00662815"/>
    <w:rsid w:val="0066473F"/>
    <w:rsid w:val="00667229"/>
    <w:rsid w:val="006752EF"/>
    <w:rsid w:val="00682BE5"/>
    <w:rsid w:val="00690FED"/>
    <w:rsid w:val="006939A5"/>
    <w:rsid w:val="00696442"/>
    <w:rsid w:val="006A437F"/>
    <w:rsid w:val="006B190B"/>
    <w:rsid w:val="006B335F"/>
    <w:rsid w:val="006C0B1A"/>
    <w:rsid w:val="006C26E9"/>
    <w:rsid w:val="006C5A78"/>
    <w:rsid w:val="006D0153"/>
    <w:rsid w:val="006D576A"/>
    <w:rsid w:val="006D64DF"/>
    <w:rsid w:val="006E6D55"/>
    <w:rsid w:val="006F09C5"/>
    <w:rsid w:val="00704184"/>
    <w:rsid w:val="00711D96"/>
    <w:rsid w:val="00712451"/>
    <w:rsid w:val="007142D3"/>
    <w:rsid w:val="00731041"/>
    <w:rsid w:val="007319FC"/>
    <w:rsid w:val="00732F08"/>
    <w:rsid w:val="00736CBB"/>
    <w:rsid w:val="0074190C"/>
    <w:rsid w:val="0074419C"/>
    <w:rsid w:val="00762576"/>
    <w:rsid w:val="00772F3C"/>
    <w:rsid w:val="007733D0"/>
    <w:rsid w:val="007736DB"/>
    <w:rsid w:val="0078467F"/>
    <w:rsid w:val="00784D26"/>
    <w:rsid w:val="0078528E"/>
    <w:rsid w:val="00791060"/>
    <w:rsid w:val="00791E12"/>
    <w:rsid w:val="00795A97"/>
    <w:rsid w:val="00796084"/>
    <w:rsid w:val="007A5565"/>
    <w:rsid w:val="007A6A04"/>
    <w:rsid w:val="007B5626"/>
    <w:rsid w:val="007C005A"/>
    <w:rsid w:val="007C2F04"/>
    <w:rsid w:val="007D6FCF"/>
    <w:rsid w:val="007E4931"/>
    <w:rsid w:val="007E7684"/>
    <w:rsid w:val="007F0A33"/>
    <w:rsid w:val="007F3D5D"/>
    <w:rsid w:val="007F4ECE"/>
    <w:rsid w:val="0080570B"/>
    <w:rsid w:val="00805AEB"/>
    <w:rsid w:val="0081057B"/>
    <w:rsid w:val="008148E1"/>
    <w:rsid w:val="008319BF"/>
    <w:rsid w:val="0085370F"/>
    <w:rsid w:val="008655EC"/>
    <w:rsid w:val="008754EA"/>
    <w:rsid w:val="008833E3"/>
    <w:rsid w:val="008841F1"/>
    <w:rsid w:val="00890EAB"/>
    <w:rsid w:val="00895F4E"/>
    <w:rsid w:val="008A079C"/>
    <w:rsid w:val="008A396A"/>
    <w:rsid w:val="008A58CC"/>
    <w:rsid w:val="008A70BF"/>
    <w:rsid w:val="008B5562"/>
    <w:rsid w:val="008C24FF"/>
    <w:rsid w:val="008C489A"/>
    <w:rsid w:val="008C7BA1"/>
    <w:rsid w:val="008D0973"/>
    <w:rsid w:val="008D0E09"/>
    <w:rsid w:val="008D1DB6"/>
    <w:rsid w:val="008D2B4C"/>
    <w:rsid w:val="008D53C8"/>
    <w:rsid w:val="008E3045"/>
    <w:rsid w:val="008E65CF"/>
    <w:rsid w:val="008E6B7B"/>
    <w:rsid w:val="008F0A5C"/>
    <w:rsid w:val="008F0F70"/>
    <w:rsid w:val="00911F13"/>
    <w:rsid w:val="00937C3F"/>
    <w:rsid w:val="00942816"/>
    <w:rsid w:val="009750CD"/>
    <w:rsid w:val="0097693B"/>
    <w:rsid w:val="00981724"/>
    <w:rsid w:val="00992351"/>
    <w:rsid w:val="00993355"/>
    <w:rsid w:val="009A4A6D"/>
    <w:rsid w:val="009B1C18"/>
    <w:rsid w:val="009C05C2"/>
    <w:rsid w:val="009C3B89"/>
    <w:rsid w:val="009E22DD"/>
    <w:rsid w:val="009E3B21"/>
    <w:rsid w:val="009E5BCA"/>
    <w:rsid w:val="009E708A"/>
    <w:rsid w:val="009E7ACB"/>
    <w:rsid w:val="00A034F3"/>
    <w:rsid w:val="00A05818"/>
    <w:rsid w:val="00A11716"/>
    <w:rsid w:val="00A12D7D"/>
    <w:rsid w:val="00A13265"/>
    <w:rsid w:val="00A260DD"/>
    <w:rsid w:val="00A27EF8"/>
    <w:rsid w:val="00A353D9"/>
    <w:rsid w:val="00A403ED"/>
    <w:rsid w:val="00A4164C"/>
    <w:rsid w:val="00A41F75"/>
    <w:rsid w:val="00A472F2"/>
    <w:rsid w:val="00A53DEF"/>
    <w:rsid w:val="00A552AE"/>
    <w:rsid w:val="00A55506"/>
    <w:rsid w:val="00A55820"/>
    <w:rsid w:val="00A579FC"/>
    <w:rsid w:val="00A57D7D"/>
    <w:rsid w:val="00A62A20"/>
    <w:rsid w:val="00A71136"/>
    <w:rsid w:val="00A849DD"/>
    <w:rsid w:val="00A865E0"/>
    <w:rsid w:val="00AA474C"/>
    <w:rsid w:val="00AA6C59"/>
    <w:rsid w:val="00AA77A3"/>
    <w:rsid w:val="00AB1CCA"/>
    <w:rsid w:val="00AB4BA1"/>
    <w:rsid w:val="00AB4C82"/>
    <w:rsid w:val="00AC5F7C"/>
    <w:rsid w:val="00AD7E5F"/>
    <w:rsid w:val="00AE353B"/>
    <w:rsid w:val="00AE765B"/>
    <w:rsid w:val="00AF3701"/>
    <w:rsid w:val="00AF4C64"/>
    <w:rsid w:val="00AF7A5D"/>
    <w:rsid w:val="00B00A8E"/>
    <w:rsid w:val="00B01AA1"/>
    <w:rsid w:val="00B05FE5"/>
    <w:rsid w:val="00B10FFE"/>
    <w:rsid w:val="00B16B97"/>
    <w:rsid w:val="00B20038"/>
    <w:rsid w:val="00B30B39"/>
    <w:rsid w:val="00B30C81"/>
    <w:rsid w:val="00B31DAF"/>
    <w:rsid w:val="00B4793B"/>
    <w:rsid w:val="00B53AE4"/>
    <w:rsid w:val="00B60228"/>
    <w:rsid w:val="00B623AD"/>
    <w:rsid w:val="00B7539A"/>
    <w:rsid w:val="00B76120"/>
    <w:rsid w:val="00B81C95"/>
    <w:rsid w:val="00B90441"/>
    <w:rsid w:val="00B90D0A"/>
    <w:rsid w:val="00B94B8E"/>
    <w:rsid w:val="00B962C0"/>
    <w:rsid w:val="00BA786D"/>
    <w:rsid w:val="00BC4CE2"/>
    <w:rsid w:val="00BC6D6B"/>
    <w:rsid w:val="00BD2BD1"/>
    <w:rsid w:val="00BD53E8"/>
    <w:rsid w:val="00BD702B"/>
    <w:rsid w:val="00BD78A6"/>
    <w:rsid w:val="00BE75A2"/>
    <w:rsid w:val="00BF166C"/>
    <w:rsid w:val="00BF37C7"/>
    <w:rsid w:val="00BF5ABC"/>
    <w:rsid w:val="00BF679B"/>
    <w:rsid w:val="00C041D2"/>
    <w:rsid w:val="00C10614"/>
    <w:rsid w:val="00C11997"/>
    <w:rsid w:val="00C12765"/>
    <w:rsid w:val="00C15633"/>
    <w:rsid w:val="00C15799"/>
    <w:rsid w:val="00C357AD"/>
    <w:rsid w:val="00C3695D"/>
    <w:rsid w:val="00C43976"/>
    <w:rsid w:val="00C4785B"/>
    <w:rsid w:val="00C47CCD"/>
    <w:rsid w:val="00C55A3C"/>
    <w:rsid w:val="00C6069C"/>
    <w:rsid w:val="00C63F43"/>
    <w:rsid w:val="00C65ABB"/>
    <w:rsid w:val="00C74CE9"/>
    <w:rsid w:val="00C85119"/>
    <w:rsid w:val="00C900BC"/>
    <w:rsid w:val="00CA478D"/>
    <w:rsid w:val="00CB3FBE"/>
    <w:rsid w:val="00CB6DAD"/>
    <w:rsid w:val="00CB75C8"/>
    <w:rsid w:val="00CC35E4"/>
    <w:rsid w:val="00CC4B55"/>
    <w:rsid w:val="00CD4734"/>
    <w:rsid w:val="00CD5415"/>
    <w:rsid w:val="00CD5431"/>
    <w:rsid w:val="00CF2491"/>
    <w:rsid w:val="00CF3161"/>
    <w:rsid w:val="00CF53BB"/>
    <w:rsid w:val="00D01893"/>
    <w:rsid w:val="00D06C0C"/>
    <w:rsid w:val="00D1252E"/>
    <w:rsid w:val="00D25285"/>
    <w:rsid w:val="00D2787B"/>
    <w:rsid w:val="00D30FCE"/>
    <w:rsid w:val="00D348D1"/>
    <w:rsid w:val="00D4115F"/>
    <w:rsid w:val="00D421BD"/>
    <w:rsid w:val="00D434AC"/>
    <w:rsid w:val="00D43E8F"/>
    <w:rsid w:val="00D44807"/>
    <w:rsid w:val="00D51A6D"/>
    <w:rsid w:val="00D52305"/>
    <w:rsid w:val="00D52AFA"/>
    <w:rsid w:val="00D57772"/>
    <w:rsid w:val="00D60787"/>
    <w:rsid w:val="00D643DC"/>
    <w:rsid w:val="00D71342"/>
    <w:rsid w:val="00D715CA"/>
    <w:rsid w:val="00D72AE3"/>
    <w:rsid w:val="00D75244"/>
    <w:rsid w:val="00D75A4D"/>
    <w:rsid w:val="00D76479"/>
    <w:rsid w:val="00D76F29"/>
    <w:rsid w:val="00D8355B"/>
    <w:rsid w:val="00D8478B"/>
    <w:rsid w:val="00D84979"/>
    <w:rsid w:val="00D85A9B"/>
    <w:rsid w:val="00D86151"/>
    <w:rsid w:val="00D936FF"/>
    <w:rsid w:val="00DA4A53"/>
    <w:rsid w:val="00DA67B0"/>
    <w:rsid w:val="00DA6A38"/>
    <w:rsid w:val="00DA7595"/>
    <w:rsid w:val="00DB0A68"/>
    <w:rsid w:val="00DB1779"/>
    <w:rsid w:val="00DC1F3D"/>
    <w:rsid w:val="00DC21BE"/>
    <w:rsid w:val="00DC43A3"/>
    <w:rsid w:val="00DC5E76"/>
    <w:rsid w:val="00DD0603"/>
    <w:rsid w:val="00DD3394"/>
    <w:rsid w:val="00DD3965"/>
    <w:rsid w:val="00DD7C09"/>
    <w:rsid w:val="00DF07F3"/>
    <w:rsid w:val="00DF4F84"/>
    <w:rsid w:val="00E0124F"/>
    <w:rsid w:val="00E13299"/>
    <w:rsid w:val="00E2344A"/>
    <w:rsid w:val="00E37840"/>
    <w:rsid w:val="00E534CE"/>
    <w:rsid w:val="00E613C8"/>
    <w:rsid w:val="00E62466"/>
    <w:rsid w:val="00E674D3"/>
    <w:rsid w:val="00E70AD5"/>
    <w:rsid w:val="00E70FD0"/>
    <w:rsid w:val="00E82230"/>
    <w:rsid w:val="00E84128"/>
    <w:rsid w:val="00E86073"/>
    <w:rsid w:val="00E9316D"/>
    <w:rsid w:val="00EA6162"/>
    <w:rsid w:val="00EB49C2"/>
    <w:rsid w:val="00EB4DC0"/>
    <w:rsid w:val="00EC6E68"/>
    <w:rsid w:val="00EC7F2B"/>
    <w:rsid w:val="00ED10DD"/>
    <w:rsid w:val="00EE47CA"/>
    <w:rsid w:val="00EE7BF0"/>
    <w:rsid w:val="00EF042F"/>
    <w:rsid w:val="00EF189C"/>
    <w:rsid w:val="00F11135"/>
    <w:rsid w:val="00F14BA8"/>
    <w:rsid w:val="00F21C70"/>
    <w:rsid w:val="00F36FD6"/>
    <w:rsid w:val="00F50F94"/>
    <w:rsid w:val="00F51A81"/>
    <w:rsid w:val="00F605DE"/>
    <w:rsid w:val="00F66584"/>
    <w:rsid w:val="00F71C07"/>
    <w:rsid w:val="00F72430"/>
    <w:rsid w:val="00F84067"/>
    <w:rsid w:val="00F875A6"/>
    <w:rsid w:val="00F9112A"/>
    <w:rsid w:val="00F92D73"/>
    <w:rsid w:val="00F96C82"/>
    <w:rsid w:val="00FA00AA"/>
    <w:rsid w:val="00FB5FDB"/>
    <w:rsid w:val="00FB77C5"/>
    <w:rsid w:val="00FC6EC3"/>
    <w:rsid w:val="00FE3DE5"/>
    <w:rsid w:val="00FF7341"/>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9B590D9"/>
  <w15:docId w15:val="{64F0C7A3-4841-4ACA-8469-849656C0E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4C05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022F2A"/>
    <w:rPr>
      <w:rFonts w:ascii="Segoe UI" w:hAnsi="Segoe UI" w:cs="Segoe UI"/>
      <w:sz w:val="18"/>
      <w:szCs w:val="18"/>
    </w:rPr>
  </w:style>
  <w:style w:type="character" w:customStyle="1" w:styleId="BalloonTextChar">
    <w:name w:val="Balloon Text Char"/>
    <w:basedOn w:val="DefaultParagraphFont"/>
    <w:link w:val="BalloonText"/>
    <w:semiHidden/>
    <w:rsid w:val="00022F2A"/>
    <w:rPr>
      <w:rFonts w:ascii="Segoe UI" w:eastAsia="BatangChe" w:hAnsi="Segoe UI" w:cs="Segoe UI"/>
      <w:sz w:val="18"/>
      <w:szCs w:val="18"/>
    </w:rPr>
  </w:style>
  <w:style w:type="paragraph" w:styleId="ListParagraph">
    <w:name w:val="List Paragraph"/>
    <w:basedOn w:val="Normal"/>
    <w:link w:val="ListParagraphChar"/>
    <w:uiPriority w:val="34"/>
    <w:qFormat/>
    <w:rsid w:val="00D06C0C"/>
    <w:pPr>
      <w:ind w:left="720"/>
      <w:contextualSpacing/>
    </w:pPr>
  </w:style>
  <w:style w:type="character" w:customStyle="1" w:styleId="ListParagraphChar">
    <w:name w:val="List Paragraph Char"/>
    <w:link w:val="ListParagraph"/>
    <w:uiPriority w:val="34"/>
    <w:locked/>
    <w:rsid w:val="00D06C0C"/>
    <w:rPr>
      <w:rFonts w:eastAsia="BatangChe"/>
      <w:sz w:val="24"/>
      <w:szCs w:val="24"/>
    </w:rPr>
  </w:style>
  <w:style w:type="character" w:customStyle="1" w:styleId="Heading2Char">
    <w:name w:val="Heading 2 Char"/>
    <w:basedOn w:val="DefaultParagraphFont"/>
    <w:link w:val="Heading2"/>
    <w:semiHidden/>
    <w:rsid w:val="004C057E"/>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341CD0"/>
    <w:rPr>
      <w:color w:val="0000FF"/>
      <w:u w:val="single"/>
    </w:rPr>
  </w:style>
  <w:style w:type="paragraph" w:customStyle="1" w:styleId="Level1">
    <w:name w:val="Level1"/>
    <w:basedOn w:val="Heading2"/>
    <w:next w:val="Normal"/>
    <w:qFormat/>
    <w:rsid w:val="009C05C2"/>
    <w:rPr>
      <w:rFonts w:ascii="Times New Roman" w:hAnsi="Times New Roman"/>
      <w:color w:val="000000" w:themeColor="text1"/>
      <w:sz w:val="24"/>
    </w:rPr>
  </w:style>
  <w:style w:type="table" w:styleId="TableGrid">
    <w:name w:val="Table Grid"/>
    <w:basedOn w:val="TableNormal"/>
    <w:rsid w:val="00A62A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rsid w:val="00BF5ABC"/>
    <w:rPr>
      <w:rFonts w:asciiTheme="minorHAnsi" w:hAnsiTheme="minorHAnsi"/>
    </w:rPr>
  </w:style>
  <w:style w:type="character" w:styleId="CommentReference">
    <w:name w:val="annotation reference"/>
    <w:basedOn w:val="DefaultParagraphFont"/>
    <w:uiPriority w:val="99"/>
    <w:semiHidden/>
    <w:unhideWhenUsed/>
    <w:rsid w:val="00390180"/>
    <w:rPr>
      <w:sz w:val="18"/>
      <w:szCs w:val="18"/>
    </w:rPr>
  </w:style>
  <w:style w:type="paragraph" w:styleId="CommentText">
    <w:name w:val="annotation text"/>
    <w:basedOn w:val="Normal"/>
    <w:link w:val="CommentTextChar"/>
    <w:uiPriority w:val="99"/>
    <w:unhideWhenUsed/>
    <w:rsid w:val="00390180"/>
  </w:style>
  <w:style w:type="character" w:customStyle="1" w:styleId="CommentTextChar">
    <w:name w:val="Comment Text Char"/>
    <w:basedOn w:val="DefaultParagraphFont"/>
    <w:link w:val="CommentText"/>
    <w:uiPriority w:val="99"/>
    <w:rsid w:val="00390180"/>
    <w:rPr>
      <w:rFonts w:eastAsia="BatangChe"/>
      <w:sz w:val="24"/>
      <w:szCs w:val="24"/>
    </w:rPr>
  </w:style>
  <w:style w:type="paragraph" w:styleId="CommentSubject">
    <w:name w:val="annotation subject"/>
    <w:basedOn w:val="CommentText"/>
    <w:next w:val="CommentText"/>
    <w:link w:val="CommentSubjectChar"/>
    <w:semiHidden/>
    <w:unhideWhenUsed/>
    <w:rsid w:val="00390180"/>
    <w:rPr>
      <w:b/>
      <w:bCs/>
    </w:rPr>
  </w:style>
  <w:style w:type="character" w:customStyle="1" w:styleId="CommentSubjectChar">
    <w:name w:val="Comment Subject Char"/>
    <w:basedOn w:val="CommentTextChar"/>
    <w:link w:val="CommentSubject"/>
    <w:semiHidden/>
    <w:rsid w:val="00390180"/>
    <w:rPr>
      <w:rFonts w:eastAsia="BatangChe"/>
      <w:b/>
      <w:bCs/>
      <w:sz w:val="24"/>
      <w:szCs w:val="24"/>
    </w:rPr>
  </w:style>
  <w:style w:type="character" w:styleId="FollowedHyperlink">
    <w:name w:val="FollowedHyperlink"/>
    <w:basedOn w:val="DefaultParagraphFont"/>
    <w:semiHidden/>
    <w:unhideWhenUsed/>
    <w:rsid w:val="00511106"/>
    <w:rPr>
      <w:color w:val="800080" w:themeColor="followedHyperlink"/>
      <w:u w:val="single"/>
    </w:rPr>
  </w:style>
  <w:style w:type="character" w:customStyle="1" w:styleId="markedcontent">
    <w:name w:val="markedcontent"/>
    <w:basedOn w:val="DefaultParagraphFont"/>
    <w:rsid w:val="00576BD4"/>
  </w:style>
  <w:style w:type="character" w:customStyle="1" w:styleId="highlight">
    <w:name w:val="highlight"/>
    <w:basedOn w:val="DefaultParagraphFont"/>
    <w:rsid w:val="005D6E03"/>
  </w:style>
  <w:style w:type="character" w:styleId="Emphasis">
    <w:name w:val="Emphasis"/>
    <w:basedOn w:val="DefaultParagraphFont"/>
    <w:uiPriority w:val="20"/>
    <w:qFormat/>
    <w:rsid w:val="006507CE"/>
    <w:rPr>
      <w:i/>
      <w:iCs/>
    </w:rPr>
  </w:style>
  <w:style w:type="paragraph" w:styleId="NormalWeb">
    <w:name w:val="Normal (Web)"/>
    <w:basedOn w:val="Normal"/>
    <w:uiPriority w:val="99"/>
    <w:unhideWhenUsed/>
    <w:rsid w:val="006507CE"/>
    <w:pPr>
      <w:spacing w:before="100" w:beforeAutospacing="1" w:after="100" w:afterAutospacing="1"/>
    </w:pPr>
    <w:rPr>
      <w:rFonts w:eastAsia="Times New Roman"/>
      <w:lang w:val="en-AU" w:eastAsia="ja-JP"/>
    </w:rPr>
  </w:style>
  <w:style w:type="paragraph" w:styleId="FootnoteText">
    <w:name w:val="footnote text"/>
    <w:basedOn w:val="Normal"/>
    <w:link w:val="FootnoteTextChar"/>
    <w:unhideWhenUsed/>
    <w:rsid w:val="004F6615"/>
    <w:rPr>
      <w:sz w:val="20"/>
      <w:szCs w:val="20"/>
    </w:rPr>
  </w:style>
  <w:style w:type="character" w:customStyle="1" w:styleId="FootnoteTextChar">
    <w:name w:val="Footnote Text Char"/>
    <w:basedOn w:val="DefaultParagraphFont"/>
    <w:link w:val="FootnoteText"/>
    <w:rsid w:val="004F6615"/>
    <w:rPr>
      <w:rFonts w:eastAsia="BatangChe"/>
    </w:rPr>
  </w:style>
  <w:style w:type="character" w:styleId="FootnoteReference">
    <w:name w:val="footnote reference"/>
    <w:basedOn w:val="DefaultParagraphFont"/>
    <w:unhideWhenUsed/>
    <w:rsid w:val="004F6615"/>
    <w:rPr>
      <w:vertAlign w:val="superscript"/>
    </w:rPr>
  </w:style>
  <w:style w:type="paragraph" w:customStyle="1" w:styleId="Listparagraphbullets">
    <w:name w:val="List paragraph—bullets"/>
    <w:basedOn w:val="Normal"/>
    <w:rsid w:val="00DA67B0"/>
    <w:pPr>
      <w:numPr>
        <w:numId w:val="26"/>
      </w:numPr>
      <w:spacing w:after="160"/>
      <w:contextualSpacing/>
    </w:pPr>
    <w:rPr>
      <w:rFonts w:ascii="Calibri" w:eastAsiaTheme="minorEastAsia" w:hAnsi="Calibri" w:cs="Calibri"/>
      <w:sz w:val="22"/>
      <w:szCs w:val="22"/>
      <w:lang w:val="en-AU" w:eastAsia="zh-TW"/>
    </w:rPr>
  </w:style>
  <w:style w:type="paragraph" w:styleId="Revision">
    <w:name w:val="Revision"/>
    <w:hidden/>
    <w:uiPriority w:val="99"/>
    <w:semiHidden/>
    <w:rsid w:val="002D63EB"/>
    <w:rPr>
      <w:rFonts w:eastAsia="BatangChe"/>
      <w:sz w:val="24"/>
      <w:szCs w:val="24"/>
    </w:rPr>
  </w:style>
  <w:style w:type="character" w:customStyle="1" w:styleId="1">
    <w:name w:val="未处理的提及1"/>
    <w:basedOn w:val="DefaultParagraphFont"/>
    <w:uiPriority w:val="99"/>
    <w:semiHidden/>
    <w:unhideWhenUsed/>
    <w:rsid w:val="006E6D55"/>
    <w:rPr>
      <w:color w:val="605E5C"/>
      <w:shd w:val="clear" w:color="auto" w:fill="E1DFDD"/>
    </w:rPr>
  </w:style>
  <w:style w:type="paragraph" w:customStyle="1" w:styleId="Call">
    <w:name w:val="Call"/>
    <w:basedOn w:val="Normal"/>
    <w:next w:val="Normal"/>
    <w:link w:val="CallChar"/>
    <w:rsid w:val="006A437F"/>
    <w:pPr>
      <w:keepNext/>
      <w:keepLines/>
      <w:tabs>
        <w:tab w:val="left" w:pos="1134"/>
        <w:tab w:val="left" w:pos="1871"/>
        <w:tab w:val="left" w:pos="2268"/>
      </w:tabs>
      <w:overflowPunct w:val="0"/>
      <w:autoSpaceDE w:val="0"/>
      <w:autoSpaceDN w:val="0"/>
      <w:adjustRightInd w:val="0"/>
      <w:spacing w:before="160"/>
      <w:ind w:left="1134"/>
      <w:jc w:val="both"/>
      <w:textAlignment w:val="baseline"/>
    </w:pPr>
    <w:rPr>
      <w:rFonts w:asciiTheme="minorHAnsi" w:eastAsia="Times New Roman" w:hAnsiTheme="minorHAnsi"/>
      <w:i/>
      <w:szCs w:val="20"/>
      <w:lang w:val="en-GB"/>
    </w:rPr>
  </w:style>
  <w:style w:type="paragraph" w:customStyle="1" w:styleId="enumlev1">
    <w:name w:val="enumlev1"/>
    <w:basedOn w:val="Normal"/>
    <w:link w:val="enumlev1Char"/>
    <w:rsid w:val="006A437F"/>
    <w:pPr>
      <w:tabs>
        <w:tab w:val="left" w:pos="1134"/>
        <w:tab w:val="left" w:pos="1871"/>
        <w:tab w:val="left" w:pos="2608"/>
        <w:tab w:val="left" w:pos="3345"/>
      </w:tabs>
      <w:overflowPunct w:val="0"/>
      <w:autoSpaceDE w:val="0"/>
      <w:autoSpaceDN w:val="0"/>
      <w:adjustRightInd w:val="0"/>
      <w:spacing w:before="80"/>
      <w:ind w:left="1134" w:hanging="1134"/>
      <w:jc w:val="both"/>
      <w:textAlignment w:val="baseline"/>
    </w:pPr>
    <w:rPr>
      <w:rFonts w:asciiTheme="minorHAnsi" w:eastAsia="Times New Roman" w:hAnsiTheme="minorHAnsi"/>
      <w:szCs w:val="20"/>
      <w:lang w:val="en-GB"/>
    </w:rPr>
  </w:style>
  <w:style w:type="paragraph" w:customStyle="1" w:styleId="Normalaftertitle">
    <w:name w:val="Normal after title"/>
    <w:basedOn w:val="Normal"/>
    <w:next w:val="Normal"/>
    <w:link w:val="NormalaftertitleChar"/>
    <w:rsid w:val="006A437F"/>
    <w:pPr>
      <w:tabs>
        <w:tab w:val="left" w:pos="1134"/>
        <w:tab w:val="left" w:pos="1871"/>
        <w:tab w:val="left" w:pos="2268"/>
      </w:tabs>
      <w:overflowPunct w:val="0"/>
      <w:autoSpaceDE w:val="0"/>
      <w:autoSpaceDN w:val="0"/>
      <w:adjustRightInd w:val="0"/>
      <w:spacing w:before="280"/>
      <w:jc w:val="both"/>
      <w:textAlignment w:val="baseline"/>
    </w:pPr>
    <w:rPr>
      <w:rFonts w:asciiTheme="minorHAnsi" w:eastAsia="Times New Roman" w:hAnsiTheme="minorHAnsi"/>
      <w:szCs w:val="20"/>
      <w:lang w:val="en-GB"/>
    </w:rPr>
  </w:style>
  <w:style w:type="paragraph" w:customStyle="1" w:styleId="ResNo">
    <w:name w:val="Res_No"/>
    <w:basedOn w:val="Heading2"/>
    <w:next w:val="Normal"/>
    <w:link w:val="ResNoChar"/>
    <w:rsid w:val="006A437F"/>
    <w:pPr>
      <w:tabs>
        <w:tab w:val="left" w:pos="1134"/>
        <w:tab w:val="left" w:pos="1871"/>
        <w:tab w:val="left" w:pos="2268"/>
      </w:tabs>
      <w:overflowPunct w:val="0"/>
      <w:autoSpaceDE w:val="0"/>
      <w:autoSpaceDN w:val="0"/>
      <w:adjustRightInd w:val="0"/>
      <w:spacing w:before="200"/>
      <w:ind w:left="1134" w:hanging="1134"/>
      <w:jc w:val="center"/>
      <w:textAlignment w:val="baseline"/>
    </w:pPr>
    <w:rPr>
      <w:rFonts w:asciiTheme="minorHAnsi" w:eastAsia="Times New Roman" w:hAnsiTheme="minorHAnsi" w:cs="Times New Roman"/>
      <w:color w:val="auto"/>
      <w:sz w:val="28"/>
      <w:szCs w:val="20"/>
      <w:lang w:val="en-GB"/>
    </w:rPr>
  </w:style>
  <w:style w:type="paragraph" w:customStyle="1" w:styleId="Restitle">
    <w:name w:val="Res_title"/>
    <w:basedOn w:val="Heading2"/>
    <w:next w:val="Normal"/>
    <w:link w:val="RestitleChar"/>
    <w:rsid w:val="006A437F"/>
    <w:pPr>
      <w:overflowPunct w:val="0"/>
      <w:autoSpaceDE w:val="0"/>
      <w:autoSpaceDN w:val="0"/>
      <w:adjustRightInd w:val="0"/>
      <w:spacing w:before="200"/>
      <w:jc w:val="center"/>
      <w:textAlignment w:val="baseline"/>
    </w:pPr>
    <w:rPr>
      <w:rFonts w:asciiTheme="minorHAnsi" w:eastAsia="Times New Roman" w:hAnsiTheme="minorHAnsi" w:cs="Times New Roman"/>
      <w:b/>
      <w:color w:val="auto"/>
      <w:sz w:val="28"/>
      <w:szCs w:val="20"/>
      <w:lang w:val="en-GB"/>
    </w:rPr>
  </w:style>
  <w:style w:type="character" w:customStyle="1" w:styleId="NormalaftertitleChar">
    <w:name w:val="Normal after title Char"/>
    <w:basedOn w:val="DefaultParagraphFont"/>
    <w:link w:val="Normalaftertitle"/>
    <w:locked/>
    <w:rsid w:val="006A437F"/>
    <w:rPr>
      <w:rFonts w:asciiTheme="minorHAnsi" w:eastAsia="Times New Roman" w:hAnsiTheme="minorHAnsi"/>
      <w:sz w:val="24"/>
      <w:lang w:val="en-GB"/>
    </w:rPr>
  </w:style>
  <w:style w:type="character" w:customStyle="1" w:styleId="href">
    <w:name w:val="href"/>
    <w:basedOn w:val="DefaultParagraphFont"/>
    <w:rsid w:val="006A437F"/>
    <w:rPr>
      <w:color w:val="auto"/>
    </w:rPr>
  </w:style>
  <w:style w:type="character" w:customStyle="1" w:styleId="enumlev1Char">
    <w:name w:val="enumlev1 Char"/>
    <w:basedOn w:val="DefaultParagraphFont"/>
    <w:link w:val="enumlev1"/>
    <w:locked/>
    <w:rsid w:val="006A437F"/>
    <w:rPr>
      <w:rFonts w:asciiTheme="minorHAnsi" w:eastAsia="Times New Roman" w:hAnsiTheme="minorHAnsi"/>
      <w:sz w:val="24"/>
      <w:lang w:val="en-GB"/>
    </w:rPr>
  </w:style>
  <w:style w:type="character" w:customStyle="1" w:styleId="CallChar">
    <w:name w:val="Call Char"/>
    <w:basedOn w:val="DefaultParagraphFont"/>
    <w:link w:val="Call"/>
    <w:locked/>
    <w:rsid w:val="006A437F"/>
    <w:rPr>
      <w:rFonts w:asciiTheme="minorHAnsi" w:eastAsia="Times New Roman" w:hAnsiTheme="minorHAnsi"/>
      <w:i/>
      <w:sz w:val="24"/>
      <w:lang w:val="en-GB"/>
    </w:rPr>
  </w:style>
  <w:style w:type="character" w:customStyle="1" w:styleId="RestitleChar">
    <w:name w:val="Res_title Char"/>
    <w:basedOn w:val="DefaultParagraphFont"/>
    <w:link w:val="Restitle"/>
    <w:rsid w:val="006A437F"/>
    <w:rPr>
      <w:rFonts w:asciiTheme="minorHAnsi" w:eastAsia="Times New Roman" w:hAnsiTheme="minorHAnsi"/>
      <w:b/>
      <w:sz w:val="28"/>
      <w:lang w:val="en-GB"/>
    </w:rPr>
  </w:style>
  <w:style w:type="character" w:customStyle="1" w:styleId="ResNoChar">
    <w:name w:val="Res_No Char"/>
    <w:basedOn w:val="DefaultParagraphFont"/>
    <w:link w:val="ResNo"/>
    <w:rsid w:val="006A437F"/>
    <w:rPr>
      <w:rFonts w:asciiTheme="minorHAnsi" w:eastAsia="Times New Roman" w:hAnsiTheme="minorHAnsi"/>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80211">
      <w:bodyDiv w:val="1"/>
      <w:marLeft w:val="0"/>
      <w:marRight w:val="0"/>
      <w:marTop w:val="0"/>
      <w:marBottom w:val="0"/>
      <w:divBdr>
        <w:top w:val="none" w:sz="0" w:space="0" w:color="auto"/>
        <w:left w:val="none" w:sz="0" w:space="0" w:color="auto"/>
        <w:bottom w:val="none" w:sz="0" w:space="0" w:color="auto"/>
        <w:right w:val="none" w:sz="0" w:space="0" w:color="auto"/>
      </w:divBdr>
    </w:div>
    <w:div w:id="58406125">
      <w:bodyDiv w:val="1"/>
      <w:marLeft w:val="0"/>
      <w:marRight w:val="0"/>
      <w:marTop w:val="0"/>
      <w:marBottom w:val="0"/>
      <w:divBdr>
        <w:top w:val="none" w:sz="0" w:space="0" w:color="auto"/>
        <w:left w:val="none" w:sz="0" w:space="0" w:color="auto"/>
        <w:bottom w:val="none" w:sz="0" w:space="0" w:color="auto"/>
        <w:right w:val="none" w:sz="0" w:space="0" w:color="auto"/>
      </w:divBdr>
    </w:div>
    <w:div w:id="112024538">
      <w:bodyDiv w:val="1"/>
      <w:marLeft w:val="0"/>
      <w:marRight w:val="0"/>
      <w:marTop w:val="0"/>
      <w:marBottom w:val="0"/>
      <w:divBdr>
        <w:top w:val="none" w:sz="0" w:space="0" w:color="auto"/>
        <w:left w:val="none" w:sz="0" w:space="0" w:color="auto"/>
        <w:bottom w:val="none" w:sz="0" w:space="0" w:color="auto"/>
        <w:right w:val="none" w:sz="0" w:space="0" w:color="auto"/>
      </w:divBdr>
    </w:div>
    <w:div w:id="356003294">
      <w:bodyDiv w:val="1"/>
      <w:marLeft w:val="0"/>
      <w:marRight w:val="0"/>
      <w:marTop w:val="0"/>
      <w:marBottom w:val="0"/>
      <w:divBdr>
        <w:top w:val="none" w:sz="0" w:space="0" w:color="auto"/>
        <w:left w:val="none" w:sz="0" w:space="0" w:color="auto"/>
        <w:bottom w:val="none" w:sz="0" w:space="0" w:color="auto"/>
        <w:right w:val="none" w:sz="0" w:space="0" w:color="auto"/>
      </w:divBdr>
    </w:div>
    <w:div w:id="377240178">
      <w:bodyDiv w:val="1"/>
      <w:marLeft w:val="0"/>
      <w:marRight w:val="0"/>
      <w:marTop w:val="0"/>
      <w:marBottom w:val="0"/>
      <w:divBdr>
        <w:top w:val="none" w:sz="0" w:space="0" w:color="auto"/>
        <w:left w:val="none" w:sz="0" w:space="0" w:color="auto"/>
        <w:bottom w:val="none" w:sz="0" w:space="0" w:color="auto"/>
        <w:right w:val="none" w:sz="0" w:space="0" w:color="auto"/>
      </w:divBdr>
    </w:div>
    <w:div w:id="436875300">
      <w:bodyDiv w:val="1"/>
      <w:marLeft w:val="0"/>
      <w:marRight w:val="0"/>
      <w:marTop w:val="0"/>
      <w:marBottom w:val="0"/>
      <w:divBdr>
        <w:top w:val="none" w:sz="0" w:space="0" w:color="auto"/>
        <w:left w:val="none" w:sz="0" w:space="0" w:color="auto"/>
        <w:bottom w:val="none" w:sz="0" w:space="0" w:color="auto"/>
        <w:right w:val="none" w:sz="0" w:space="0" w:color="auto"/>
      </w:divBdr>
    </w:div>
    <w:div w:id="489639208">
      <w:bodyDiv w:val="1"/>
      <w:marLeft w:val="0"/>
      <w:marRight w:val="0"/>
      <w:marTop w:val="0"/>
      <w:marBottom w:val="0"/>
      <w:divBdr>
        <w:top w:val="none" w:sz="0" w:space="0" w:color="auto"/>
        <w:left w:val="none" w:sz="0" w:space="0" w:color="auto"/>
        <w:bottom w:val="none" w:sz="0" w:space="0" w:color="auto"/>
        <w:right w:val="none" w:sz="0" w:space="0" w:color="auto"/>
      </w:divBdr>
    </w:div>
    <w:div w:id="510947360">
      <w:bodyDiv w:val="1"/>
      <w:marLeft w:val="0"/>
      <w:marRight w:val="0"/>
      <w:marTop w:val="0"/>
      <w:marBottom w:val="0"/>
      <w:divBdr>
        <w:top w:val="none" w:sz="0" w:space="0" w:color="auto"/>
        <w:left w:val="none" w:sz="0" w:space="0" w:color="auto"/>
        <w:bottom w:val="none" w:sz="0" w:space="0" w:color="auto"/>
        <w:right w:val="none" w:sz="0" w:space="0" w:color="auto"/>
      </w:divBdr>
    </w:div>
    <w:div w:id="572010961">
      <w:bodyDiv w:val="1"/>
      <w:marLeft w:val="0"/>
      <w:marRight w:val="0"/>
      <w:marTop w:val="0"/>
      <w:marBottom w:val="0"/>
      <w:divBdr>
        <w:top w:val="none" w:sz="0" w:space="0" w:color="auto"/>
        <w:left w:val="none" w:sz="0" w:space="0" w:color="auto"/>
        <w:bottom w:val="none" w:sz="0" w:space="0" w:color="auto"/>
        <w:right w:val="none" w:sz="0" w:space="0" w:color="auto"/>
      </w:divBdr>
    </w:div>
    <w:div w:id="631133393">
      <w:bodyDiv w:val="1"/>
      <w:marLeft w:val="0"/>
      <w:marRight w:val="0"/>
      <w:marTop w:val="0"/>
      <w:marBottom w:val="0"/>
      <w:divBdr>
        <w:top w:val="none" w:sz="0" w:space="0" w:color="auto"/>
        <w:left w:val="none" w:sz="0" w:space="0" w:color="auto"/>
        <w:bottom w:val="none" w:sz="0" w:space="0" w:color="auto"/>
        <w:right w:val="none" w:sz="0" w:space="0" w:color="auto"/>
      </w:divBdr>
    </w:div>
    <w:div w:id="668606149">
      <w:bodyDiv w:val="1"/>
      <w:marLeft w:val="0"/>
      <w:marRight w:val="0"/>
      <w:marTop w:val="0"/>
      <w:marBottom w:val="0"/>
      <w:divBdr>
        <w:top w:val="none" w:sz="0" w:space="0" w:color="auto"/>
        <w:left w:val="none" w:sz="0" w:space="0" w:color="auto"/>
        <w:bottom w:val="none" w:sz="0" w:space="0" w:color="auto"/>
        <w:right w:val="none" w:sz="0" w:space="0" w:color="auto"/>
      </w:divBdr>
    </w:div>
    <w:div w:id="697394622">
      <w:bodyDiv w:val="1"/>
      <w:marLeft w:val="0"/>
      <w:marRight w:val="0"/>
      <w:marTop w:val="0"/>
      <w:marBottom w:val="0"/>
      <w:divBdr>
        <w:top w:val="none" w:sz="0" w:space="0" w:color="auto"/>
        <w:left w:val="none" w:sz="0" w:space="0" w:color="auto"/>
        <w:bottom w:val="none" w:sz="0" w:space="0" w:color="auto"/>
        <w:right w:val="none" w:sz="0" w:space="0" w:color="auto"/>
      </w:divBdr>
    </w:div>
    <w:div w:id="789857706">
      <w:bodyDiv w:val="1"/>
      <w:marLeft w:val="0"/>
      <w:marRight w:val="0"/>
      <w:marTop w:val="0"/>
      <w:marBottom w:val="0"/>
      <w:divBdr>
        <w:top w:val="none" w:sz="0" w:space="0" w:color="auto"/>
        <w:left w:val="none" w:sz="0" w:space="0" w:color="auto"/>
        <w:bottom w:val="none" w:sz="0" w:space="0" w:color="auto"/>
        <w:right w:val="none" w:sz="0" w:space="0" w:color="auto"/>
      </w:divBdr>
    </w:div>
    <w:div w:id="805659611">
      <w:bodyDiv w:val="1"/>
      <w:marLeft w:val="0"/>
      <w:marRight w:val="0"/>
      <w:marTop w:val="0"/>
      <w:marBottom w:val="0"/>
      <w:divBdr>
        <w:top w:val="none" w:sz="0" w:space="0" w:color="auto"/>
        <w:left w:val="none" w:sz="0" w:space="0" w:color="auto"/>
        <w:bottom w:val="none" w:sz="0" w:space="0" w:color="auto"/>
        <w:right w:val="none" w:sz="0" w:space="0" w:color="auto"/>
      </w:divBdr>
    </w:div>
    <w:div w:id="824398187">
      <w:bodyDiv w:val="1"/>
      <w:marLeft w:val="0"/>
      <w:marRight w:val="0"/>
      <w:marTop w:val="0"/>
      <w:marBottom w:val="0"/>
      <w:divBdr>
        <w:top w:val="none" w:sz="0" w:space="0" w:color="auto"/>
        <w:left w:val="none" w:sz="0" w:space="0" w:color="auto"/>
        <w:bottom w:val="none" w:sz="0" w:space="0" w:color="auto"/>
        <w:right w:val="none" w:sz="0" w:space="0" w:color="auto"/>
      </w:divBdr>
    </w:div>
    <w:div w:id="845941261">
      <w:bodyDiv w:val="1"/>
      <w:marLeft w:val="0"/>
      <w:marRight w:val="0"/>
      <w:marTop w:val="0"/>
      <w:marBottom w:val="0"/>
      <w:divBdr>
        <w:top w:val="none" w:sz="0" w:space="0" w:color="auto"/>
        <w:left w:val="none" w:sz="0" w:space="0" w:color="auto"/>
        <w:bottom w:val="none" w:sz="0" w:space="0" w:color="auto"/>
        <w:right w:val="none" w:sz="0" w:space="0" w:color="auto"/>
      </w:divBdr>
    </w:div>
    <w:div w:id="879170851">
      <w:bodyDiv w:val="1"/>
      <w:marLeft w:val="0"/>
      <w:marRight w:val="0"/>
      <w:marTop w:val="0"/>
      <w:marBottom w:val="0"/>
      <w:divBdr>
        <w:top w:val="none" w:sz="0" w:space="0" w:color="auto"/>
        <w:left w:val="none" w:sz="0" w:space="0" w:color="auto"/>
        <w:bottom w:val="none" w:sz="0" w:space="0" w:color="auto"/>
        <w:right w:val="none" w:sz="0" w:space="0" w:color="auto"/>
      </w:divBdr>
    </w:div>
    <w:div w:id="889683763">
      <w:bodyDiv w:val="1"/>
      <w:marLeft w:val="0"/>
      <w:marRight w:val="0"/>
      <w:marTop w:val="0"/>
      <w:marBottom w:val="0"/>
      <w:divBdr>
        <w:top w:val="none" w:sz="0" w:space="0" w:color="auto"/>
        <w:left w:val="none" w:sz="0" w:space="0" w:color="auto"/>
        <w:bottom w:val="none" w:sz="0" w:space="0" w:color="auto"/>
        <w:right w:val="none" w:sz="0" w:space="0" w:color="auto"/>
      </w:divBdr>
    </w:div>
    <w:div w:id="894510959">
      <w:bodyDiv w:val="1"/>
      <w:marLeft w:val="0"/>
      <w:marRight w:val="0"/>
      <w:marTop w:val="0"/>
      <w:marBottom w:val="0"/>
      <w:divBdr>
        <w:top w:val="none" w:sz="0" w:space="0" w:color="auto"/>
        <w:left w:val="none" w:sz="0" w:space="0" w:color="auto"/>
        <w:bottom w:val="none" w:sz="0" w:space="0" w:color="auto"/>
        <w:right w:val="none" w:sz="0" w:space="0" w:color="auto"/>
      </w:divBdr>
    </w:div>
    <w:div w:id="909190778">
      <w:bodyDiv w:val="1"/>
      <w:marLeft w:val="0"/>
      <w:marRight w:val="0"/>
      <w:marTop w:val="0"/>
      <w:marBottom w:val="0"/>
      <w:divBdr>
        <w:top w:val="none" w:sz="0" w:space="0" w:color="auto"/>
        <w:left w:val="none" w:sz="0" w:space="0" w:color="auto"/>
        <w:bottom w:val="none" w:sz="0" w:space="0" w:color="auto"/>
        <w:right w:val="none" w:sz="0" w:space="0" w:color="auto"/>
      </w:divBdr>
    </w:div>
    <w:div w:id="1015041011">
      <w:bodyDiv w:val="1"/>
      <w:marLeft w:val="0"/>
      <w:marRight w:val="0"/>
      <w:marTop w:val="0"/>
      <w:marBottom w:val="0"/>
      <w:divBdr>
        <w:top w:val="none" w:sz="0" w:space="0" w:color="auto"/>
        <w:left w:val="none" w:sz="0" w:space="0" w:color="auto"/>
        <w:bottom w:val="none" w:sz="0" w:space="0" w:color="auto"/>
        <w:right w:val="none" w:sz="0" w:space="0" w:color="auto"/>
      </w:divBdr>
    </w:div>
    <w:div w:id="1024094622">
      <w:bodyDiv w:val="1"/>
      <w:marLeft w:val="0"/>
      <w:marRight w:val="0"/>
      <w:marTop w:val="0"/>
      <w:marBottom w:val="0"/>
      <w:divBdr>
        <w:top w:val="none" w:sz="0" w:space="0" w:color="auto"/>
        <w:left w:val="none" w:sz="0" w:space="0" w:color="auto"/>
        <w:bottom w:val="none" w:sz="0" w:space="0" w:color="auto"/>
        <w:right w:val="none" w:sz="0" w:space="0" w:color="auto"/>
      </w:divBdr>
    </w:div>
    <w:div w:id="1047608559">
      <w:bodyDiv w:val="1"/>
      <w:marLeft w:val="0"/>
      <w:marRight w:val="0"/>
      <w:marTop w:val="0"/>
      <w:marBottom w:val="0"/>
      <w:divBdr>
        <w:top w:val="none" w:sz="0" w:space="0" w:color="auto"/>
        <w:left w:val="none" w:sz="0" w:space="0" w:color="auto"/>
        <w:bottom w:val="none" w:sz="0" w:space="0" w:color="auto"/>
        <w:right w:val="none" w:sz="0" w:space="0" w:color="auto"/>
      </w:divBdr>
    </w:div>
    <w:div w:id="1084037734">
      <w:bodyDiv w:val="1"/>
      <w:marLeft w:val="0"/>
      <w:marRight w:val="0"/>
      <w:marTop w:val="0"/>
      <w:marBottom w:val="0"/>
      <w:divBdr>
        <w:top w:val="none" w:sz="0" w:space="0" w:color="auto"/>
        <w:left w:val="none" w:sz="0" w:space="0" w:color="auto"/>
        <w:bottom w:val="none" w:sz="0" w:space="0" w:color="auto"/>
        <w:right w:val="none" w:sz="0" w:space="0" w:color="auto"/>
      </w:divBdr>
    </w:div>
    <w:div w:id="1105030340">
      <w:bodyDiv w:val="1"/>
      <w:marLeft w:val="0"/>
      <w:marRight w:val="0"/>
      <w:marTop w:val="0"/>
      <w:marBottom w:val="0"/>
      <w:divBdr>
        <w:top w:val="none" w:sz="0" w:space="0" w:color="auto"/>
        <w:left w:val="none" w:sz="0" w:space="0" w:color="auto"/>
        <w:bottom w:val="none" w:sz="0" w:space="0" w:color="auto"/>
        <w:right w:val="none" w:sz="0" w:space="0" w:color="auto"/>
      </w:divBdr>
    </w:div>
    <w:div w:id="1113596056">
      <w:bodyDiv w:val="1"/>
      <w:marLeft w:val="0"/>
      <w:marRight w:val="0"/>
      <w:marTop w:val="0"/>
      <w:marBottom w:val="0"/>
      <w:divBdr>
        <w:top w:val="none" w:sz="0" w:space="0" w:color="auto"/>
        <w:left w:val="none" w:sz="0" w:space="0" w:color="auto"/>
        <w:bottom w:val="none" w:sz="0" w:space="0" w:color="auto"/>
        <w:right w:val="none" w:sz="0" w:space="0" w:color="auto"/>
      </w:divBdr>
    </w:div>
    <w:div w:id="1153566788">
      <w:bodyDiv w:val="1"/>
      <w:marLeft w:val="0"/>
      <w:marRight w:val="0"/>
      <w:marTop w:val="0"/>
      <w:marBottom w:val="0"/>
      <w:divBdr>
        <w:top w:val="none" w:sz="0" w:space="0" w:color="auto"/>
        <w:left w:val="none" w:sz="0" w:space="0" w:color="auto"/>
        <w:bottom w:val="none" w:sz="0" w:space="0" w:color="auto"/>
        <w:right w:val="none" w:sz="0" w:space="0" w:color="auto"/>
      </w:divBdr>
    </w:div>
    <w:div w:id="1511601649">
      <w:bodyDiv w:val="1"/>
      <w:marLeft w:val="0"/>
      <w:marRight w:val="0"/>
      <w:marTop w:val="0"/>
      <w:marBottom w:val="0"/>
      <w:divBdr>
        <w:top w:val="none" w:sz="0" w:space="0" w:color="auto"/>
        <w:left w:val="none" w:sz="0" w:space="0" w:color="auto"/>
        <w:bottom w:val="none" w:sz="0" w:space="0" w:color="auto"/>
        <w:right w:val="none" w:sz="0" w:space="0" w:color="auto"/>
      </w:divBdr>
    </w:div>
    <w:div w:id="1593393042">
      <w:bodyDiv w:val="1"/>
      <w:marLeft w:val="0"/>
      <w:marRight w:val="0"/>
      <w:marTop w:val="0"/>
      <w:marBottom w:val="0"/>
      <w:divBdr>
        <w:top w:val="none" w:sz="0" w:space="0" w:color="auto"/>
        <w:left w:val="none" w:sz="0" w:space="0" w:color="auto"/>
        <w:bottom w:val="none" w:sz="0" w:space="0" w:color="auto"/>
        <w:right w:val="none" w:sz="0" w:space="0" w:color="auto"/>
      </w:divBdr>
    </w:div>
    <w:div w:id="1613242188">
      <w:bodyDiv w:val="1"/>
      <w:marLeft w:val="0"/>
      <w:marRight w:val="0"/>
      <w:marTop w:val="0"/>
      <w:marBottom w:val="0"/>
      <w:divBdr>
        <w:top w:val="none" w:sz="0" w:space="0" w:color="auto"/>
        <w:left w:val="none" w:sz="0" w:space="0" w:color="auto"/>
        <w:bottom w:val="none" w:sz="0" w:space="0" w:color="auto"/>
        <w:right w:val="none" w:sz="0" w:space="0" w:color="auto"/>
      </w:divBdr>
    </w:div>
    <w:div w:id="1642954420">
      <w:bodyDiv w:val="1"/>
      <w:marLeft w:val="0"/>
      <w:marRight w:val="0"/>
      <w:marTop w:val="0"/>
      <w:marBottom w:val="0"/>
      <w:divBdr>
        <w:top w:val="none" w:sz="0" w:space="0" w:color="auto"/>
        <w:left w:val="none" w:sz="0" w:space="0" w:color="auto"/>
        <w:bottom w:val="none" w:sz="0" w:space="0" w:color="auto"/>
        <w:right w:val="none" w:sz="0" w:space="0" w:color="auto"/>
      </w:divBdr>
    </w:div>
    <w:div w:id="1705128758">
      <w:bodyDiv w:val="1"/>
      <w:marLeft w:val="0"/>
      <w:marRight w:val="0"/>
      <w:marTop w:val="0"/>
      <w:marBottom w:val="0"/>
      <w:divBdr>
        <w:top w:val="none" w:sz="0" w:space="0" w:color="auto"/>
        <w:left w:val="none" w:sz="0" w:space="0" w:color="auto"/>
        <w:bottom w:val="none" w:sz="0" w:space="0" w:color="auto"/>
        <w:right w:val="none" w:sz="0" w:space="0" w:color="auto"/>
      </w:divBdr>
    </w:div>
    <w:div w:id="1711102480">
      <w:bodyDiv w:val="1"/>
      <w:marLeft w:val="0"/>
      <w:marRight w:val="0"/>
      <w:marTop w:val="0"/>
      <w:marBottom w:val="0"/>
      <w:divBdr>
        <w:top w:val="none" w:sz="0" w:space="0" w:color="auto"/>
        <w:left w:val="none" w:sz="0" w:space="0" w:color="auto"/>
        <w:bottom w:val="none" w:sz="0" w:space="0" w:color="auto"/>
        <w:right w:val="none" w:sz="0" w:space="0" w:color="auto"/>
      </w:divBdr>
    </w:div>
    <w:div w:id="1906522287">
      <w:bodyDiv w:val="1"/>
      <w:marLeft w:val="0"/>
      <w:marRight w:val="0"/>
      <w:marTop w:val="0"/>
      <w:marBottom w:val="0"/>
      <w:divBdr>
        <w:top w:val="none" w:sz="0" w:space="0" w:color="auto"/>
        <w:left w:val="none" w:sz="0" w:space="0" w:color="auto"/>
        <w:bottom w:val="none" w:sz="0" w:space="0" w:color="auto"/>
        <w:right w:val="none" w:sz="0" w:space="0" w:color="auto"/>
      </w:divBdr>
    </w:div>
    <w:div w:id="1944722108">
      <w:bodyDiv w:val="1"/>
      <w:marLeft w:val="0"/>
      <w:marRight w:val="0"/>
      <w:marTop w:val="0"/>
      <w:marBottom w:val="0"/>
      <w:divBdr>
        <w:top w:val="none" w:sz="0" w:space="0" w:color="auto"/>
        <w:left w:val="none" w:sz="0" w:space="0" w:color="auto"/>
        <w:bottom w:val="none" w:sz="0" w:space="0" w:color="auto"/>
        <w:right w:val="none" w:sz="0" w:space="0" w:color="auto"/>
      </w:divBdr>
    </w:div>
    <w:div w:id="2032681578">
      <w:bodyDiv w:val="1"/>
      <w:marLeft w:val="0"/>
      <w:marRight w:val="0"/>
      <w:marTop w:val="0"/>
      <w:marBottom w:val="0"/>
      <w:divBdr>
        <w:top w:val="none" w:sz="0" w:space="0" w:color="auto"/>
        <w:left w:val="none" w:sz="0" w:space="0" w:color="auto"/>
        <w:bottom w:val="none" w:sz="0" w:space="0" w:color="auto"/>
        <w:right w:val="none" w:sz="0" w:space="0" w:color="auto"/>
      </w:divBdr>
    </w:div>
    <w:div w:id="2121223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7e771be-c3f3-4415-a01f-6b382566ad45" xsi:nil="true"/>
    <lcf76f155ced4ddcb4097134ff3c332f xmlns="8398743d-f1a1-4553-a233-ec1bd5105832">
      <Terms xmlns="http://schemas.microsoft.com/office/infopath/2007/PartnerControls"/>
    </lcf76f155ced4ddcb4097134ff3c332f>
    <Reviewed xmlns="8398743d-f1a1-4553-a233-ec1bd5105832">YES</Reviewed>
    <Note xmlns="8398743d-f1a1-4553-a233-ec1bd5105832"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เอกสาร" ma:contentTypeID="0x010100D0C85A0B969A774F87A7D55FBE62B5FC" ma:contentTypeVersion="14" ma:contentTypeDescription="สร้างเอกสารใหม่" ma:contentTypeScope="" ma:versionID="b7871736e197933e39a3e8dd5dd9fd99">
  <xsd:schema xmlns:xsd="http://www.w3.org/2001/XMLSchema" xmlns:xs="http://www.w3.org/2001/XMLSchema" xmlns:p="http://schemas.microsoft.com/office/2006/metadata/properties" xmlns:ns2="8398743d-f1a1-4553-a233-ec1bd5105832" xmlns:ns3="c7e771be-c3f3-4415-a01f-6b382566ad45" targetNamespace="http://schemas.microsoft.com/office/2006/metadata/properties" ma:root="true" ma:fieldsID="635d2e8013348199b3dd77047197d7aa" ns2:_="" ns3:_="">
    <xsd:import namespace="8398743d-f1a1-4553-a233-ec1bd5105832"/>
    <xsd:import namespace="c7e771be-c3f3-4415-a01f-6b382566ad45"/>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element ref="ns2:Reviewed" minOccurs="0"/>
                <xsd:element ref="ns2:No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743d-f1a1-4553-a233-ec1bd5105832"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แท็กรูป" ma:readOnly="false" ma:fieldId="{5cf76f15-5ced-4ddc-b409-7134ff3c332f}" ma:taxonomyMulti="true" ma:sspId="7f8a4516-4c1b-40a3-af95-dae598a73ad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Reviewed" ma:index="20" nillable="true" ma:displayName="Reviewed" ma:description="Consent to proceed to upload it" ma:format="Dropdown" ma:internalName="Reviewed">
      <xsd:simpleType>
        <xsd:restriction base="dms:Choice">
          <xsd:enumeration value="YES"/>
          <xsd:enumeration value="NO"/>
          <xsd:enumeration value="Pending"/>
          <xsd:enumeration value="Choice 4"/>
        </xsd:restriction>
      </xsd:simpleType>
    </xsd:element>
    <xsd:element name="Note" ma:index="21" nillable="true" ma:displayName="Note" ma:format="Dropdown" ma:internalName="No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7e771be-c3f3-4415-a01f-6b382566ad45"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66d084f-d2bf-4f72-8d7b-287019b78728}" ma:internalName="TaxCatchAll" ma:showField="CatchAllData" ma:web="c7e771be-c3f3-4415-a01f-6b382566ad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497802-9333-4A7F-B863-EE901C9DAB10}">
  <ds:schemaRefs>
    <ds:schemaRef ds:uri="http://schemas.microsoft.com/sharepoint/v3/contenttype/forms"/>
  </ds:schemaRefs>
</ds:datastoreItem>
</file>

<file path=customXml/itemProps2.xml><?xml version="1.0" encoding="utf-8"?>
<ds:datastoreItem xmlns:ds="http://schemas.openxmlformats.org/officeDocument/2006/customXml" ds:itemID="{D499079B-1090-4FD5-BEB6-BCFB0945FBAD}">
  <ds:schemaRefs>
    <ds:schemaRef ds:uri="http://schemas.microsoft.com/office/2006/metadata/properties"/>
    <ds:schemaRef ds:uri="http://purl.org/dc/elements/1.1/"/>
    <ds:schemaRef ds:uri="http://purl.org/dc/dcmitype/"/>
    <ds:schemaRef ds:uri="http://schemas.microsoft.com/office/2006/documentManagement/types"/>
    <ds:schemaRef ds:uri="8398743d-f1a1-4553-a233-ec1bd5105832"/>
    <ds:schemaRef ds:uri="http://www.w3.org/XML/1998/namespace"/>
    <ds:schemaRef ds:uri="c7e771be-c3f3-4415-a01f-6b382566ad45"/>
    <ds:schemaRef ds:uri="http://schemas.microsoft.com/office/infopath/2007/PartnerControl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7AE82D3E-ECD0-4917-A1B4-EBD7D088A200}">
  <ds:schemaRefs>
    <ds:schemaRef ds:uri="http://schemas.openxmlformats.org/officeDocument/2006/bibliography"/>
  </ds:schemaRefs>
</ds:datastoreItem>
</file>

<file path=customXml/itemProps4.xml><?xml version="1.0" encoding="utf-8"?>
<ds:datastoreItem xmlns:ds="http://schemas.openxmlformats.org/officeDocument/2006/customXml" ds:itemID="{AD6DDB38-9EEE-4597-88CD-45B8F140CE5C}"/>
</file>

<file path=docProps/app.xml><?xml version="1.0" encoding="utf-8"?>
<Properties xmlns="http://schemas.openxmlformats.org/officeDocument/2006/extended-properties" xmlns:vt="http://schemas.openxmlformats.org/officeDocument/2006/docPropsVTypes">
  <Template>Normal</Template>
  <TotalTime>10</TotalTime>
  <Pages>4</Pages>
  <Words>964</Words>
  <Characters>6247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Nguyễn Quý Quyền</dc:creator>
  <cp:lastModifiedBy>Jongbong PARK</cp:lastModifiedBy>
  <cp:revision>8</cp:revision>
  <dcterms:created xsi:type="dcterms:W3CDTF">2025-07-17T12:14:00Z</dcterms:created>
  <dcterms:modified xsi:type="dcterms:W3CDTF">2025-09-23T13:03:00Z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0x010100D0C85A0B969A774F87A7D55FBE62B5FC</vt:lpwstr>
  </property>
  <property fmtid="{D5CDD505-2E9C-101B-9397-08002B2CF9AE}" pid="3" name="MediaServiceImageTags">
    <vt:lpwstr/>
  </property>
</Properties>
</file>