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EBA9A" w14:textId="4F3EA459" w:rsidR="009C05C2" w:rsidRPr="00AE674F" w:rsidRDefault="009E5A05" w:rsidP="009E5A05">
      <w:pPr>
        <w:jc w:val="right"/>
        <w:rPr>
          <w:rFonts w:asciiTheme="minorHAnsi" w:eastAsiaTheme="minorEastAsia" w:hAnsiTheme="minorHAnsi" w:cstheme="minorHAnsi"/>
          <w:b/>
          <w:u w:val="single"/>
          <w:lang w:eastAsia="ja-JP"/>
        </w:rPr>
      </w:pPr>
      <w:r w:rsidRPr="00AE674F">
        <w:rPr>
          <w:rFonts w:asciiTheme="minorHAnsi" w:eastAsiaTheme="minorEastAsia" w:hAnsiTheme="minorHAnsi" w:cstheme="minorHAnsi"/>
          <w:b/>
          <w:u w:val="single"/>
          <w:lang w:eastAsia="ja-JP"/>
        </w:rPr>
        <w:t>PACP-08</w:t>
      </w:r>
    </w:p>
    <w:p w14:paraId="4C4985A1" w14:textId="77777777" w:rsidR="00BF5ABC" w:rsidRDefault="00BF5ABC" w:rsidP="009C05C2">
      <w:pPr>
        <w:jc w:val="center"/>
        <w:rPr>
          <w:rFonts w:eastAsiaTheme="minorEastAsia"/>
          <w:bCs/>
          <w:lang w:eastAsia="ja-JP"/>
        </w:rPr>
      </w:pPr>
    </w:p>
    <w:p w14:paraId="06AAB81C" w14:textId="757C7AF6" w:rsidR="00E71374" w:rsidRDefault="00EF53C3" w:rsidP="009E5A05">
      <w:pPr>
        <w:jc w:val="center"/>
        <w:rPr>
          <w:rFonts w:eastAsiaTheme="minorEastAsia"/>
          <w:b/>
          <w:lang w:eastAsia="ja-JP"/>
        </w:rPr>
      </w:pPr>
      <w:r>
        <w:rPr>
          <w:rFonts w:eastAsiaTheme="minorEastAsia"/>
          <w:b/>
          <w:lang w:eastAsia="ja-JP"/>
        </w:rPr>
        <w:t>PRELIMINARY APT COMMON PROPOSAL</w:t>
      </w:r>
    </w:p>
    <w:p w14:paraId="2C85F243" w14:textId="696E606D" w:rsidR="009E5A05" w:rsidRPr="008426C6" w:rsidRDefault="00EF53C3" w:rsidP="00AE674F">
      <w:pPr>
        <w:pStyle w:val="Restitle"/>
        <w:rPr>
          <w:rFonts w:ascii="Times New Roman" w:eastAsiaTheme="minorEastAsia" w:hAnsi="Times New Roman"/>
          <w:sz w:val="24"/>
          <w:szCs w:val="24"/>
          <w:lang w:eastAsia="ja-JP"/>
        </w:rPr>
      </w:pPr>
      <w:r w:rsidRPr="009E5A05">
        <w:rPr>
          <w:rFonts w:ascii="Times New Roman" w:eastAsiaTheme="minorEastAsia" w:hAnsi="Times New Roman"/>
          <w:sz w:val="24"/>
          <w:szCs w:val="24"/>
          <w:lang w:eastAsia="ja-JP"/>
        </w:rPr>
        <w:t>MODIFICATIONS</w:t>
      </w:r>
      <w:r w:rsidR="00CE278C" w:rsidRPr="009E5A05">
        <w:rPr>
          <w:rFonts w:ascii="Times New Roman" w:eastAsiaTheme="minorEastAsia" w:hAnsi="Times New Roman"/>
          <w:sz w:val="24"/>
          <w:szCs w:val="24"/>
          <w:lang w:eastAsia="ja-JP"/>
        </w:rPr>
        <w:t xml:space="preserve"> </w:t>
      </w:r>
      <w:r w:rsidRPr="009E5A05">
        <w:rPr>
          <w:rFonts w:ascii="Times New Roman" w:eastAsiaTheme="minorEastAsia" w:hAnsi="Times New Roman"/>
          <w:sz w:val="24"/>
          <w:szCs w:val="24"/>
          <w:lang w:eastAsia="ja-JP"/>
        </w:rPr>
        <w:t xml:space="preserve">TO WTDC RESOLUTION </w:t>
      </w:r>
      <w:r w:rsidR="0049013F" w:rsidRPr="009E5A05">
        <w:rPr>
          <w:rFonts w:ascii="Times New Roman" w:eastAsiaTheme="minorEastAsia" w:hAnsi="Times New Roman"/>
          <w:sz w:val="24"/>
          <w:szCs w:val="24"/>
          <w:lang w:eastAsia="ja-JP"/>
        </w:rPr>
        <w:t>11</w:t>
      </w:r>
      <w:r w:rsidR="005D00C5">
        <w:rPr>
          <w:rFonts w:ascii="Times New Roman" w:eastAsiaTheme="minorEastAsia" w:hAnsi="Times New Roman"/>
          <w:sz w:val="24"/>
          <w:szCs w:val="24"/>
          <w:lang w:eastAsia="ja-JP"/>
        </w:rPr>
        <w:t xml:space="preserve"> </w:t>
      </w:r>
      <w:r w:rsidR="009E5A05" w:rsidRPr="009E5A05">
        <w:rPr>
          <w:rFonts w:ascii="Times New Roman" w:hAnsi="Times New Roman"/>
          <w:sz w:val="24"/>
          <w:szCs w:val="24"/>
        </w:rPr>
        <w:t>TELECOMMUNICATION/INFORMATION AND</w:t>
      </w:r>
      <w:r w:rsidR="008426C6">
        <w:rPr>
          <w:rFonts w:ascii="Times New Roman" w:hAnsi="Times New Roman"/>
          <w:sz w:val="24"/>
          <w:szCs w:val="24"/>
        </w:rPr>
        <w:t xml:space="preserve"> </w:t>
      </w:r>
      <w:r w:rsidR="009E5A05" w:rsidRPr="009E5A05">
        <w:rPr>
          <w:rFonts w:ascii="Times New Roman" w:hAnsi="Times New Roman"/>
          <w:sz w:val="24"/>
          <w:szCs w:val="24"/>
        </w:rPr>
        <w:t>COMMUNICATION</w:t>
      </w:r>
      <w:r w:rsidR="008426C6">
        <w:rPr>
          <w:rFonts w:ascii="Times New Roman" w:hAnsi="Times New Roman"/>
          <w:sz w:val="24"/>
          <w:szCs w:val="24"/>
        </w:rPr>
        <w:t xml:space="preserve"> </w:t>
      </w:r>
      <w:r w:rsidR="009E5A05" w:rsidRPr="009E5A05">
        <w:rPr>
          <w:rFonts w:ascii="Times New Roman" w:hAnsi="Times New Roman"/>
          <w:sz w:val="24"/>
          <w:szCs w:val="24"/>
        </w:rPr>
        <w:t>TECHNOLOGY SERVICES IN RURAL, ISOLATED AND POORLY SERVED AREAS</w:t>
      </w:r>
    </w:p>
    <w:p w14:paraId="3B98499B" w14:textId="29ABBA40" w:rsidR="009C05C2" w:rsidRPr="009E5A05" w:rsidRDefault="009C05C2" w:rsidP="009C05C2">
      <w:pPr>
        <w:jc w:val="center"/>
        <w:rPr>
          <w:b/>
          <w:lang w:val="en-GB"/>
        </w:rPr>
      </w:pPr>
    </w:p>
    <w:p w14:paraId="52E2490B" w14:textId="77777777" w:rsidR="00A76E13" w:rsidRPr="008426C6" w:rsidRDefault="00A76E13" w:rsidP="008426C6">
      <w:pPr>
        <w:rPr>
          <w:bCs/>
          <w:lang w:val="en-GB"/>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D921C4" w14:paraId="5A3E3298" w14:textId="77777777" w:rsidTr="058A0796">
        <w:tc>
          <w:tcPr>
            <w:tcW w:w="9163" w:type="dxa"/>
          </w:tcPr>
          <w:p w14:paraId="77A0626A" w14:textId="77777777" w:rsidR="00261350" w:rsidRPr="00D921C4" w:rsidRDefault="00261350" w:rsidP="009C05C2">
            <w:pPr>
              <w:rPr>
                <w:b/>
                <w:bCs/>
              </w:rPr>
            </w:pPr>
            <w:r w:rsidRPr="00D921C4">
              <w:rPr>
                <w:b/>
                <w:bCs/>
              </w:rPr>
              <w:t>Summary:</w:t>
            </w:r>
          </w:p>
          <w:p w14:paraId="6E7AA106" w14:textId="77777777" w:rsidR="00385942" w:rsidRPr="00D921C4" w:rsidRDefault="00385942" w:rsidP="009C05C2">
            <w:pPr>
              <w:rPr>
                <w:b/>
                <w:bCs/>
              </w:rPr>
            </w:pPr>
          </w:p>
          <w:p w14:paraId="0664584B" w14:textId="2CBDCF97" w:rsidR="00F37256" w:rsidRPr="00F82D36" w:rsidRDefault="00F37256" w:rsidP="00F82D36">
            <w:pPr>
              <w:jc w:val="both"/>
              <w:rPr>
                <w:rFonts w:eastAsiaTheme="minorEastAsia"/>
                <w:bCs/>
                <w:lang w:eastAsia="ja-JP"/>
              </w:rPr>
            </w:pPr>
            <w:r>
              <w:t>It is proposed to amend text of Resolution 11 of WTDC-22 on</w:t>
            </w:r>
            <w:r w:rsidR="00F82D36">
              <w:t xml:space="preserve"> t</w:t>
            </w:r>
            <w:r w:rsidR="00F82D36" w:rsidRPr="00F82D36">
              <w:rPr>
                <w:rFonts w:eastAsiaTheme="minorEastAsia"/>
                <w:bCs/>
                <w:lang w:eastAsia="ja-JP"/>
              </w:rPr>
              <w:t>elecommunication/information and communication technology</w:t>
            </w:r>
            <w:r w:rsidR="00F82D36">
              <w:rPr>
                <w:rFonts w:eastAsiaTheme="minorEastAsia"/>
                <w:bCs/>
                <w:lang w:eastAsia="ja-JP"/>
              </w:rPr>
              <w:t xml:space="preserve"> </w:t>
            </w:r>
            <w:r w:rsidR="00F82D36" w:rsidRPr="00F82D36">
              <w:rPr>
                <w:rFonts w:eastAsiaTheme="minorEastAsia"/>
                <w:bCs/>
                <w:lang w:eastAsia="ja-JP"/>
              </w:rPr>
              <w:t>services in rural, isolated and poorly served areas</w:t>
            </w:r>
          </w:p>
          <w:p w14:paraId="529BEB6B" w14:textId="77777777" w:rsidR="00F37256" w:rsidRDefault="00F37256" w:rsidP="00F37256"/>
          <w:p w14:paraId="42A34E39" w14:textId="3B7F53A0" w:rsidR="00F37256" w:rsidRDefault="00F37256" w:rsidP="00F82D36">
            <w:pPr>
              <w:spacing w:after="120"/>
              <w:jc w:val="both"/>
            </w:pPr>
            <w:r>
              <w:t xml:space="preserve">Considering the technological trends and the practical needs for unconnected and </w:t>
            </w:r>
            <w:proofErr w:type="spellStart"/>
            <w:r>
              <w:t>underconnected</w:t>
            </w:r>
            <w:proofErr w:type="spellEnd"/>
            <w:r>
              <w:t xml:space="preserve"> areas, to meet the UN's Sustainable Development Goals (SGDs), especially the universalization of ICT services and applications for all people, </w:t>
            </w:r>
            <w:r w:rsidR="00EC3A68">
              <w:t>i</w:t>
            </w:r>
            <w:r w:rsidR="00BA5368" w:rsidRPr="00EC3A68">
              <w:t xml:space="preserve">t is </w:t>
            </w:r>
            <w:r w:rsidRPr="00EC3A68">
              <w:t>propose</w:t>
            </w:r>
            <w:r w:rsidR="00BA5368" w:rsidRPr="00EC3A68">
              <w:t>d</w:t>
            </w:r>
            <w:r>
              <w:t xml:space="preserve"> to revise Resolution 11 with three additional objectives: </w:t>
            </w:r>
          </w:p>
          <w:p w14:paraId="0DFCBF32" w14:textId="77777777" w:rsidR="00F37256" w:rsidRDefault="00F37256" w:rsidP="00F82D36">
            <w:pPr>
              <w:spacing w:after="120"/>
              <w:jc w:val="both"/>
            </w:pPr>
            <w:r>
              <w:t xml:space="preserve">(1) Research network models combining satellite systems and fixed wireless networks for effective using in remote, isolated, rural areas, islands, mountainous areas, ...; </w:t>
            </w:r>
          </w:p>
          <w:p w14:paraId="343F9684" w14:textId="77777777" w:rsidR="00F37256" w:rsidRDefault="00F37256" w:rsidP="00F82D36">
            <w:pPr>
              <w:spacing w:after="120"/>
              <w:jc w:val="both"/>
            </w:pPr>
            <w:r>
              <w:t xml:space="preserve">(2) Continue to promote sharing experiences and policies on effective use of the Public Service Fund (USF) to develop telecommunications/ICTs infrastructure in remote, isolated, islands, mountainous areas, ...; and </w:t>
            </w:r>
          </w:p>
          <w:p w14:paraId="067E0605" w14:textId="77777777" w:rsidR="00F37256" w:rsidRDefault="00F37256" w:rsidP="00F82D36">
            <w:pPr>
              <w:jc w:val="both"/>
            </w:pPr>
            <w:r>
              <w:t>(3) Continue to promote models and mechanisms to encourage Member States to share experiences and best lessons on digital transformation models, especially best practices in applying the PPP model in Digital Transformation.</w:t>
            </w:r>
          </w:p>
          <w:p w14:paraId="2BB9ACE8" w14:textId="77777777" w:rsidR="00F37256" w:rsidRDefault="00F37256" w:rsidP="00F82D36">
            <w:pPr>
              <w:jc w:val="both"/>
              <w:rPr>
                <w:b/>
                <w:bCs/>
              </w:rPr>
            </w:pPr>
          </w:p>
          <w:p w14:paraId="0D2B17E0" w14:textId="77777777" w:rsidR="00F37256" w:rsidRDefault="00F37256" w:rsidP="00F82D36">
            <w:pPr>
              <w:jc w:val="both"/>
              <w:rPr>
                <w:b/>
                <w:bCs/>
              </w:rPr>
            </w:pPr>
            <w:r>
              <w:rPr>
                <w:b/>
                <w:bCs/>
              </w:rPr>
              <w:t>Expected Results:</w:t>
            </w:r>
          </w:p>
          <w:p w14:paraId="493FACD0" w14:textId="77777777" w:rsidR="00F37256" w:rsidRDefault="00F37256" w:rsidP="00F82D36">
            <w:pPr>
              <w:jc w:val="both"/>
              <w:rPr>
                <w:b/>
                <w:bCs/>
              </w:rPr>
            </w:pPr>
          </w:p>
          <w:p w14:paraId="2AD5897F" w14:textId="77777777" w:rsidR="00F37256" w:rsidRDefault="00F37256" w:rsidP="00F82D36">
            <w:pPr>
              <w:jc w:val="both"/>
            </w:pPr>
            <w:r>
              <w:t>APT Member administrations invite WTDC-25 to examine the proposal and approve the changes to Resolution 11 on “</w:t>
            </w:r>
            <w:r>
              <w:rPr>
                <w:rFonts w:eastAsiaTheme="minorEastAsia"/>
                <w:bCs/>
                <w:i/>
                <w:iCs/>
                <w:lang w:eastAsia="ja-JP"/>
              </w:rPr>
              <w:t>Telecommunication/Information and Communications Technology services in rural, isolated and poorly served areas</w:t>
            </w:r>
            <w:r>
              <w:rPr>
                <w:bCs/>
              </w:rPr>
              <w:t>”</w:t>
            </w:r>
            <w:r>
              <w:t xml:space="preserve"> …</w:t>
            </w:r>
          </w:p>
          <w:p w14:paraId="5D08901F" w14:textId="77777777" w:rsidR="00F37256" w:rsidRDefault="00F37256" w:rsidP="00F82D36">
            <w:pPr>
              <w:jc w:val="both"/>
              <w:rPr>
                <w:b/>
                <w:bCs/>
              </w:rPr>
            </w:pPr>
          </w:p>
          <w:p w14:paraId="2C8DDDF0" w14:textId="79FBCC53" w:rsidR="00F37256" w:rsidRDefault="00F37256" w:rsidP="00F82D36">
            <w:pPr>
              <w:jc w:val="both"/>
            </w:pPr>
            <w:r>
              <w:t>With the existing and above additional objectives</w:t>
            </w:r>
            <w:r w:rsidRPr="00EC3A68">
              <w:t xml:space="preserve">, </w:t>
            </w:r>
            <w:r w:rsidR="00844118" w:rsidRPr="00EC3A68">
              <w:t xml:space="preserve">it is expected </w:t>
            </w:r>
            <w:r>
              <w:t>ITU and Member States will achieve positive results in implementing the goal of bridging digital divide.</w:t>
            </w:r>
          </w:p>
          <w:p w14:paraId="59881082" w14:textId="77777777" w:rsidR="00F37256" w:rsidRDefault="00F37256" w:rsidP="00F82D36">
            <w:pPr>
              <w:jc w:val="both"/>
            </w:pPr>
          </w:p>
          <w:p w14:paraId="33DEEF91" w14:textId="77777777" w:rsidR="001F6D26" w:rsidRDefault="00F37256" w:rsidP="00F82D36">
            <w:pPr>
              <w:jc w:val="both"/>
              <w:rPr>
                <w:bCs/>
              </w:rPr>
            </w:pPr>
            <w:r>
              <w:rPr>
                <w:b/>
                <w:bCs/>
              </w:rPr>
              <w:t>References:</w:t>
            </w:r>
            <w:r>
              <w:rPr>
                <w:b/>
                <w:bCs/>
              </w:rPr>
              <w:br/>
            </w:r>
            <w:r>
              <w:t xml:space="preserve">- Resolution 11 (Kigali, 2022) on </w:t>
            </w:r>
            <w:r>
              <w:rPr>
                <w:rFonts w:eastAsiaTheme="minorEastAsia"/>
                <w:bCs/>
                <w:lang w:eastAsia="ja-JP"/>
              </w:rPr>
              <w:t>Telecommunication/Information and Communications Technology services in rural, isolated and poorly served areas</w:t>
            </w:r>
            <w:r>
              <w:rPr>
                <w:bCs/>
              </w:rPr>
              <w:t>.</w:t>
            </w:r>
          </w:p>
          <w:p w14:paraId="3E9E4EB4" w14:textId="30A45608" w:rsidR="00DA1D76" w:rsidRPr="001F6D26" w:rsidRDefault="00DA1D76" w:rsidP="00F82D36">
            <w:pPr>
              <w:jc w:val="both"/>
              <w:rPr>
                <w:rFonts w:eastAsiaTheme="minorEastAsia"/>
                <w:bCs/>
                <w:lang w:eastAsia="ja-JP"/>
              </w:rPr>
            </w:pPr>
          </w:p>
        </w:tc>
      </w:tr>
    </w:tbl>
    <w:p w14:paraId="4E8D1951" w14:textId="77777777" w:rsidR="001F6D26" w:rsidRPr="00D921C4" w:rsidRDefault="001F6D26" w:rsidP="009C05C2"/>
    <w:p w14:paraId="7E0F55E8" w14:textId="4999605A" w:rsidR="009C05C2" w:rsidRPr="001F6D26" w:rsidRDefault="00A62A20" w:rsidP="009C05C2">
      <w:pPr>
        <w:pStyle w:val="Level1"/>
        <w:numPr>
          <w:ilvl w:val="0"/>
          <w:numId w:val="9"/>
        </w:numPr>
        <w:ind w:left="360"/>
        <w:rPr>
          <w:rFonts w:cs="Times New Roman"/>
          <w:b/>
          <w:bCs/>
        </w:rPr>
      </w:pPr>
      <w:r w:rsidRPr="00D921C4">
        <w:rPr>
          <w:rFonts w:cs="Times New Roman"/>
          <w:b/>
          <w:bCs/>
        </w:rPr>
        <w:t>PROPOSALS</w:t>
      </w:r>
    </w:p>
    <w:p w14:paraId="4513034C" w14:textId="77777777" w:rsidR="00146E9B" w:rsidRDefault="00146E9B" w:rsidP="001F6D26"/>
    <w:p w14:paraId="4C0083D1" w14:textId="55FC248C" w:rsidR="00D921C4" w:rsidRPr="00971019" w:rsidRDefault="00E708F3" w:rsidP="00146E9B">
      <w:pPr>
        <w:jc w:val="both"/>
      </w:pPr>
      <w:r w:rsidRPr="00D921C4">
        <w:t xml:space="preserve">APT Member administrations propose to modify WTDC Resolution </w:t>
      </w:r>
      <w:r w:rsidR="00923059" w:rsidRPr="00D921C4">
        <w:t>11</w:t>
      </w:r>
      <w:r w:rsidRPr="00D921C4">
        <w:t>, according to the annex below.</w:t>
      </w:r>
    </w:p>
    <w:p w14:paraId="465B5985" w14:textId="77777777" w:rsidR="00DA1D76" w:rsidRPr="00FA0925" w:rsidRDefault="00DA1D76" w:rsidP="00DA1D76">
      <w:pPr>
        <w:pStyle w:val="ResNo"/>
        <w:jc w:val="right"/>
        <w:rPr>
          <w:rFonts w:cstheme="minorHAnsi"/>
          <w:b/>
          <w:bCs/>
          <w:szCs w:val="28"/>
        </w:rPr>
      </w:pPr>
      <w:bookmarkStart w:id="0" w:name="_Hlk207314168"/>
      <w:r w:rsidRPr="00FA0925">
        <w:rPr>
          <w:rFonts w:cstheme="minorHAnsi"/>
          <w:b/>
          <w:bCs/>
          <w:szCs w:val="28"/>
        </w:rPr>
        <w:lastRenderedPageBreak/>
        <w:t>ANNEX</w:t>
      </w:r>
    </w:p>
    <w:p w14:paraId="2C440ABD" w14:textId="161BDF89" w:rsidR="00DA1D76" w:rsidRPr="00FA0925" w:rsidRDefault="00DA1D76" w:rsidP="00DA1D76">
      <w:pPr>
        <w:pStyle w:val="ResNo"/>
        <w:jc w:val="left"/>
        <w:rPr>
          <w:rFonts w:cstheme="minorHAnsi"/>
          <w:b/>
          <w:bCs/>
          <w:szCs w:val="28"/>
        </w:rPr>
      </w:pPr>
      <w:r w:rsidRPr="00FA0925">
        <w:rPr>
          <w:rFonts w:cstheme="minorHAnsi"/>
          <w:b/>
          <w:bCs/>
          <w:szCs w:val="28"/>
        </w:rPr>
        <w:t>MOD</w:t>
      </w:r>
    </w:p>
    <w:p w14:paraId="7B9D7E71" w14:textId="1A75978F" w:rsidR="007E34B9" w:rsidRPr="003D5B9F" w:rsidRDefault="007E34B9" w:rsidP="007E34B9">
      <w:pPr>
        <w:pStyle w:val="ResNo"/>
        <w:rPr>
          <w:rFonts w:cstheme="minorHAnsi"/>
          <w:sz w:val="24"/>
          <w:szCs w:val="24"/>
        </w:rPr>
      </w:pPr>
      <w:r w:rsidRPr="003D5B9F">
        <w:rPr>
          <w:rFonts w:cstheme="minorHAnsi"/>
          <w:sz w:val="24"/>
          <w:szCs w:val="24"/>
        </w:rPr>
        <w:t xml:space="preserve">RESOLUTION </w:t>
      </w:r>
      <w:r w:rsidRPr="003D5B9F">
        <w:rPr>
          <w:rStyle w:val="href"/>
          <w:rFonts w:eastAsia="BatangChe" w:cstheme="minorHAnsi"/>
          <w:sz w:val="24"/>
          <w:szCs w:val="24"/>
        </w:rPr>
        <w:t>11</w:t>
      </w:r>
      <w:r w:rsidRPr="003D5B9F">
        <w:rPr>
          <w:rFonts w:cstheme="minorHAnsi"/>
          <w:sz w:val="24"/>
          <w:szCs w:val="24"/>
        </w:rPr>
        <w:t xml:space="preserve"> (Rev. </w:t>
      </w:r>
      <w:ins w:id="1" w:author="Nguyễn Quý Quyền" w:date="2025-07-17T11:18:00Z">
        <w:r w:rsidRPr="003D5B9F">
          <w:rPr>
            <w:rFonts w:cstheme="minorHAnsi"/>
            <w:sz w:val="24"/>
            <w:szCs w:val="24"/>
          </w:rPr>
          <w:t>Baku, 2025</w:t>
        </w:r>
      </w:ins>
      <w:del w:id="2" w:author="Nguyễn Quý Quyền" w:date="2025-07-17T11:18:00Z">
        <w:r w:rsidRPr="003D5B9F" w:rsidDel="00CB7900">
          <w:rPr>
            <w:rFonts w:cstheme="minorHAnsi"/>
            <w:sz w:val="24"/>
            <w:szCs w:val="24"/>
          </w:rPr>
          <w:delText>Kigali 2022</w:delText>
        </w:r>
      </w:del>
      <w:r w:rsidRPr="003D5B9F">
        <w:rPr>
          <w:rFonts w:cstheme="minorHAnsi"/>
          <w:sz w:val="24"/>
          <w:szCs w:val="24"/>
        </w:rPr>
        <w:t>)</w:t>
      </w:r>
    </w:p>
    <w:p w14:paraId="6408B3D4" w14:textId="77777777" w:rsidR="007E34B9" w:rsidRPr="003D5B9F" w:rsidRDefault="007E34B9" w:rsidP="007E34B9">
      <w:pPr>
        <w:pStyle w:val="Restitle"/>
        <w:rPr>
          <w:rFonts w:cstheme="minorHAnsi"/>
          <w:caps/>
          <w:sz w:val="24"/>
          <w:szCs w:val="24"/>
        </w:rPr>
      </w:pPr>
      <w:bookmarkStart w:id="3" w:name="_Toc116556669"/>
      <w:bookmarkStart w:id="4" w:name="_Toc116557222"/>
      <w:bookmarkStart w:id="5" w:name="_Toc116636465"/>
      <w:r w:rsidRPr="003D5B9F">
        <w:rPr>
          <w:rFonts w:cstheme="minorHAnsi"/>
          <w:sz w:val="24"/>
          <w:szCs w:val="24"/>
        </w:rPr>
        <w:t xml:space="preserve">Telecommunication/information and communication technology </w:t>
      </w:r>
      <w:r w:rsidRPr="003D5B9F">
        <w:rPr>
          <w:rFonts w:cstheme="minorHAnsi"/>
          <w:sz w:val="24"/>
          <w:szCs w:val="24"/>
        </w:rPr>
        <w:br/>
        <w:t>services in rural, isolated and poorly served areas</w:t>
      </w:r>
      <w:bookmarkEnd w:id="3"/>
      <w:bookmarkEnd w:id="4"/>
      <w:bookmarkEnd w:id="5"/>
    </w:p>
    <w:p w14:paraId="3CE7B2BE" w14:textId="77777777" w:rsidR="007E34B9" w:rsidRPr="003D5B9F" w:rsidRDefault="007E34B9" w:rsidP="007E34B9">
      <w:pPr>
        <w:pStyle w:val="Normalaftertitle"/>
        <w:keepNext/>
        <w:keepLines/>
        <w:spacing w:before="120"/>
        <w:rPr>
          <w:rFonts w:cstheme="minorHAnsi"/>
          <w:szCs w:val="24"/>
        </w:rPr>
      </w:pPr>
    </w:p>
    <w:p w14:paraId="49DC9A04" w14:textId="2BC92F03" w:rsidR="007E34B9" w:rsidRPr="003D5B9F" w:rsidRDefault="007E34B9">
      <w:pPr>
        <w:pStyle w:val="Normalaftertitle"/>
        <w:keepNext/>
        <w:keepLines/>
        <w:spacing w:before="120"/>
        <w:rPr>
          <w:rFonts w:cstheme="minorHAnsi"/>
          <w:szCs w:val="24"/>
        </w:rPr>
        <w:pPrChange w:id="6" w:author="Nidup Gyeltshen" w:date="2025-09-22T11:16:00Z" w16du:dateUtc="2025-09-22T04:16:00Z">
          <w:pPr>
            <w:pStyle w:val="Call"/>
            <w:spacing w:before="120"/>
          </w:pPr>
        </w:pPrChange>
      </w:pPr>
      <w:r w:rsidRPr="003D5B9F">
        <w:rPr>
          <w:rFonts w:cstheme="minorHAnsi"/>
          <w:szCs w:val="24"/>
        </w:rPr>
        <w:t>The World Telecommunication Development Conference (</w:t>
      </w:r>
      <w:ins w:id="7" w:author="Nguyễn Quý Quyền" w:date="2025-07-17T11:19:00Z">
        <w:r w:rsidRPr="003D5B9F">
          <w:rPr>
            <w:rFonts w:cstheme="minorHAnsi"/>
            <w:szCs w:val="24"/>
          </w:rPr>
          <w:t>Baku</w:t>
        </w:r>
        <w:r w:rsidRPr="003D5B9F">
          <w:rPr>
            <w:rFonts w:cstheme="minorHAnsi"/>
            <w:caps/>
            <w:szCs w:val="24"/>
          </w:rPr>
          <w:t>, 2025</w:t>
        </w:r>
      </w:ins>
      <w:del w:id="8" w:author="Nguyễn Quý Quyền" w:date="2025-07-17T11:19:00Z">
        <w:r w:rsidRPr="003D5B9F" w:rsidDel="00CB7900">
          <w:rPr>
            <w:rFonts w:cstheme="minorHAnsi"/>
            <w:szCs w:val="24"/>
          </w:rPr>
          <w:delText>Kigali, 2022</w:delText>
        </w:r>
      </w:del>
      <w:r w:rsidRPr="003D5B9F">
        <w:rPr>
          <w:rFonts w:cstheme="minorHAnsi"/>
          <w:szCs w:val="24"/>
        </w:rPr>
        <w:t>)</w:t>
      </w:r>
      <w:del w:id="9" w:author="Nidup Gyeltshen" w:date="2025-09-22T11:16:00Z" w16du:dateUtc="2025-09-22T04:16:00Z">
        <w:r w:rsidRPr="003D5B9F" w:rsidDel="00620B74">
          <w:rPr>
            <w:rFonts w:cstheme="minorHAnsi"/>
            <w:szCs w:val="24"/>
          </w:rPr>
          <w:delText>,</w:delText>
        </w:r>
      </w:del>
    </w:p>
    <w:p w14:paraId="2F0D73C1" w14:textId="77777777" w:rsidR="007E34B9" w:rsidRPr="003D5B9F" w:rsidRDefault="007E34B9" w:rsidP="007E34B9">
      <w:pPr>
        <w:pStyle w:val="Call"/>
        <w:spacing w:before="120"/>
        <w:rPr>
          <w:rFonts w:cstheme="minorHAnsi"/>
          <w:szCs w:val="24"/>
        </w:rPr>
      </w:pPr>
      <w:r w:rsidRPr="003D5B9F">
        <w:rPr>
          <w:rFonts w:cstheme="minorHAnsi"/>
          <w:szCs w:val="24"/>
        </w:rPr>
        <w:t>recalling</w:t>
      </w:r>
    </w:p>
    <w:p w14:paraId="321E86F6" w14:textId="77777777" w:rsidR="007E34B9" w:rsidRPr="003D5B9F" w:rsidRDefault="007E34B9" w:rsidP="000C55CA">
      <w:pPr>
        <w:spacing w:before="120"/>
        <w:jc w:val="both"/>
        <w:rPr>
          <w:ins w:id="10" w:author="SoftBank" w:date="2025-08-28T22:59:00Z"/>
          <w:rFonts w:asciiTheme="minorHAnsi" w:eastAsiaTheme="minorEastAsia" w:hAnsiTheme="minorHAnsi" w:cstheme="minorHAnsi"/>
          <w:lang w:eastAsia="ja-JP"/>
        </w:rPr>
      </w:pPr>
      <w:r w:rsidRPr="003D5B9F">
        <w:rPr>
          <w:rFonts w:asciiTheme="minorHAnsi" w:hAnsiTheme="minorHAnsi" w:cstheme="minorHAnsi"/>
          <w:i/>
          <w:iCs/>
        </w:rPr>
        <w:t>a)</w:t>
      </w:r>
      <w:r w:rsidRPr="003D5B9F">
        <w:rPr>
          <w:rFonts w:asciiTheme="minorHAnsi" w:hAnsiTheme="minorHAnsi" w:cstheme="minorHAnsi"/>
        </w:rPr>
        <w:tab/>
        <w:t>Resolution 20 (Rev. Buenos Aires, 2017) of the World Telecommunication Development Conference (WTDC), on non-discriminatory access to modern telecommunication/information and communication technology (ICT) facilities, services and related applications;</w:t>
      </w:r>
    </w:p>
    <w:p w14:paraId="582C48A8" w14:textId="0E728FD1" w:rsidR="007E34B9" w:rsidRPr="003D5B9F" w:rsidRDefault="007E34B9" w:rsidP="007E34B9">
      <w:pPr>
        <w:spacing w:before="120"/>
        <w:rPr>
          <w:rFonts w:asciiTheme="minorHAnsi" w:eastAsiaTheme="minorEastAsia" w:hAnsiTheme="minorHAnsi" w:cstheme="minorHAnsi"/>
          <w:lang w:eastAsia="ja-JP"/>
          <w:rPrChange w:id="11" w:author="SoftBank" w:date="2025-08-28T22:59:00Z">
            <w:rPr/>
          </w:rPrChange>
        </w:rPr>
      </w:pPr>
      <w:ins w:id="12" w:author="SoftBank" w:date="2025-08-28T22:59:00Z">
        <w:r w:rsidRPr="003D5B9F">
          <w:rPr>
            <w:rFonts w:asciiTheme="minorHAnsi" w:eastAsiaTheme="minorEastAsia" w:hAnsiTheme="minorHAnsi" w:cstheme="minorHAnsi"/>
            <w:i/>
            <w:iCs/>
            <w:lang w:eastAsia="ja-JP"/>
            <w:rPrChange w:id="13" w:author="Nidup Gyeltshen" w:date="2025-09-22T11:15:00Z" w16du:dateUtc="2025-09-22T04:15:00Z">
              <w:rPr>
                <w:rFonts w:eastAsiaTheme="minorEastAsia"/>
                <w:lang w:eastAsia="ja-JP"/>
              </w:rPr>
            </w:rPrChange>
          </w:rPr>
          <w:t>b</w:t>
        </w:r>
        <w:r w:rsidRPr="003D5B9F">
          <w:rPr>
            <w:rFonts w:asciiTheme="minorHAnsi" w:eastAsiaTheme="minorEastAsia" w:hAnsiTheme="minorHAnsi" w:cstheme="minorHAnsi"/>
            <w:lang w:eastAsia="ja-JP"/>
          </w:rPr>
          <w:t>)</w:t>
        </w:r>
        <w:r w:rsidRPr="003D5B9F">
          <w:rPr>
            <w:rFonts w:asciiTheme="minorHAnsi" w:eastAsiaTheme="minorEastAsia" w:hAnsiTheme="minorHAnsi" w:cstheme="minorHAnsi"/>
            <w:lang w:eastAsia="ja-JP"/>
          </w:rPr>
          <w:tab/>
          <w:t>Resolution 37 (Rev.</w:t>
        </w:r>
      </w:ins>
      <w:ins w:id="14" w:author="SoftBank" w:date="2025-08-28T23:01:00Z">
        <w:r w:rsidRPr="003D5B9F">
          <w:rPr>
            <w:rFonts w:asciiTheme="minorHAnsi" w:eastAsiaTheme="minorEastAsia" w:hAnsiTheme="minorHAnsi" w:cstheme="minorHAnsi"/>
            <w:lang w:eastAsia="ja-JP"/>
          </w:rPr>
          <w:t xml:space="preserve"> </w:t>
        </w:r>
      </w:ins>
      <w:ins w:id="15" w:author="SoftBank" w:date="2025-08-28T23:00:00Z">
        <w:r w:rsidRPr="003D5B9F">
          <w:rPr>
            <w:rFonts w:asciiTheme="minorHAnsi" w:eastAsiaTheme="minorEastAsia" w:hAnsiTheme="minorHAnsi" w:cstheme="minorHAnsi"/>
            <w:lang w:eastAsia="ja-JP"/>
          </w:rPr>
          <w:t>Kigali, 2022</w:t>
        </w:r>
      </w:ins>
      <w:ins w:id="16" w:author="SoftBank" w:date="2025-08-28T22:59:00Z">
        <w:r w:rsidRPr="003D5B9F">
          <w:rPr>
            <w:rFonts w:asciiTheme="minorHAnsi" w:eastAsiaTheme="minorEastAsia" w:hAnsiTheme="minorHAnsi" w:cstheme="minorHAnsi"/>
            <w:lang w:eastAsia="ja-JP"/>
          </w:rPr>
          <w:t>)</w:t>
        </w:r>
      </w:ins>
      <w:ins w:id="17" w:author="SoftBank" w:date="2025-08-28T23:00:00Z">
        <w:r w:rsidRPr="003D5B9F">
          <w:rPr>
            <w:rFonts w:asciiTheme="minorHAnsi" w:eastAsiaTheme="minorEastAsia" w:hAnsiTheme="minorHAnsi" w:cstheme="minorHAnsi"/>
            <w:lang w:eastAsia="ja-JP"/>
          </w:rPr>
          <w:t xml:space="preserve"> of</w:t>
        </w:r>
      </w:ins>
      <w:ins w:id="18" w:author="Forhadul Parvez" w:date="2025-09-18T09:07:00Z">
        <w:r w:rsidR="00661647" w:rsidRPr="003D5B9F">
          <w:rPr>
            <w:rFonts w:asciiTheme="minorHAnsi" w:eastAsiaTheme="minorEastAsia" w:hAnsiTheme="minorHAnsi" w:cstheme="minorHAnsi"/>
            <w:lang w:eastAsia="ja-JP"/>
            <w:rPrChange w:id="19" w:author="Nidup Gyeltshen" w:date="2025-09-22T11:15:00Z" w16du:dateUtc="2025-09-22T04:15:00Z">
              <w:rPr>
                <w:rFonts w:eastAsiaTheme="minorEastAsia"/>
                <w:highlight w:val="cyan"/>
                <w:lang w:eastAsia="ja-JP"/>
              </w:rPr>
            </w:rPrChange>
          </w:rPr>
          <w:t xml:space="preserve"> </w:t>
        </w:r>
      </w:ins>
      <w:ins w:id="20" w:author="Forhadul Parvez" w:date="2025-09-18T09:08:00Z">
        <w:r w:rsidR="00661647" w:rsidRPr="003D5B9F">
          <w:rPr>
            <w:rFonts w:asciiTheme="minorHAnsi" w:eastAsiaTheme="minorEastAsia" w:hAnsiTheme="minorHAnsi" w:cstheme="minorHAnsi"/>
            <w:lang w:eastAsia="ja-JP"/>
            <w:rPrChange w:id="21" w:author="Nidup Gyeltshen" w:date="2025-09-22T11:15:00Z" w16du:dateUtc="2025-09-22T04:15:00Z">
              <w:rPr>
                <w:rFonts w:eastAsiaTheme="minorEastAsia"/>
                <w:highlight w:val="cyan"/>
                <w:lang w:eastAsia="ja-JP"/>
              </w:rPr>
            </w:rPrChange>
          </w:rPr>
          <w:t>WTDC</w:t>
        </w:r>
      </w:ins>
      <w:ins w:id="22" w:author="SoftBank" w:date="2025-08-28T23:00:00Z">
        <w:r w:rsidRPr="003D5B9F">
          <w:rPr>
            <w:rFonts w:asciiTheme="minorHAnsi" w:eastAsiaTheme="minorEastAsia" w:hAnsiTheme="minorHAnsi" w:cstheme="minorHAnsi"/>
            <w:lang w:eastAsia="ja-JP"/>
          </w:rPr>
          <w:t>, on bridging the digital divide;</w:t>
        </w:r>
      </w:ins>
    </w:p>
    <w:p w14:paraId="35EC4533" w14:textId="6B93635F" w:rsidR="007E34B9" w:rsidRPr="003D5B9F" w:rsidRDefault="007E34B9" w:rsidP="000C55CA">
      <w:pPr>
        <w:spacing w:before="120"/>
        <w:jc w:val="both"/>
        <w:rPr>
          <w:rFonts w:asciiTheme="minorHAnsi" w:hAnsiTheme="minorHAnsi" w:cstheme="minorHAnsi"/>
        </w:rPr>
      </w:pPr>
      <w:del w:id="23" w:author="SoftBank" w:date="2025-08-28T23:00:00Z">
        <w:r w:rsidRPr="003D5B9F" w:rsidDel="00F819D0">
          <w:rPr>
            <w:rFonts w:asciiTheme="minorHAnsi" w:hAnsiTheme="minorHAnsi" w:cstheme="minorHAnsi"/>
            <w:i/>
            <w:iCs/>
          </w:rPr>
          <w:delText>b</w:delText>
        </w:r>
      </w:del>
      <w:ins w:id="24" w:author="SoftBank" w:date="2025-08-28T23:00:00Z">
        <w:r w:rsidRPr="003D5B9F">
          <w:rPr>
            <w:rFonts w:asciiTheme="minorHAnsi" w:eastAsiaTheme="minorEastAsia" w:hAnsiTheme="minorHAnsi" w:cstheme="minorHAnsi"/>
            <w:i/>
            <w:iCs/>
            <w:lang w:eastAsia="ja-JP"/>
          </w:rPr>
          <w:t>c</w:t>
        </w:r>
      </w:ins>
      <w:r w:rsidRPr="003D5B9F">
        <w:rPr>
          <w:rFonts w:asciiTheme="minorHAnsi" w:hAnsiTheme="minorHAnsi" w:cstheme="minorHAnsi"/>
          <w:i/>
          <w:iCs/>
        </w:rPr>
        <w:t>)</w:t>
      </w:r>
      <w:r w:rsidRPr="003D5B9F">
        <w:rPr>
          <w:rFonts w:asciiTheme="minorHAnsi" w:hAnsiTheme="minorHAnsi" w:cstheme="minorHAnsi"/>
        </w:rPr>
        <w:tab/>
      </w:r>
      <w:r w:rsidRPr="003D5B9F">
        <w:rPr>
          <w:rFonts w:asciiTheme="minorHAnsi" w:hAnsiTheme="minorHAnsi" w:cstheme="minorHAnsi"/>
          <w:lang w:eastAsia="zh-CN"/>
        </w:rPr>
        <w:t xml:space="preserve">Resolution 46 (Rev. Kigali, 2022) of </w:t>
      </w:r>
      <w:del w:id="25" w:author="Forhadul Parvez" w:date="2025-09-18T10:42:00Z">
        <w:r w:rsidRPr="003D5B9F" w:rsidDel="003B56F0">
          <w:rPr>
            <w:rFonts w:asciiTheme="minorHAnsi" w:hAnsiTheme="minorHAnsi" w:cstheme="minorHAnsi"/>
            <w:lang w:eastAsia="zh-CN"/>
          </w:rPr>
          <w:delText>this conference</w:delText>
        </w:r>
      </w:del>
      <w:ins w:id="26" w:author="Forhadul Parvez" w:date="2025-09-18T10:42:00Z">
        <w:r w:rsidR="003B56F0" w:rsidRPr="003D5B9F">
          <w:rPr>
            <w:rFonts w:asciiTheme="minorHAnsi" w:hAnsiTheme="minorHAnsi" w:cstheme="minorHAnsi"/>
            <w:lang w:eastAsia="zh-CN"/>
          </w:rPr>
          <w:t>WTDC</w:t>
        </w:r>
      </w:ins>
      <w:r w:rsidRPr="003D5B9F">
        <w:rPr>
          <w:rFonts w:asciiTheme="minorHAnsi" w:hAnsiTheme="minorHAnsi" w:cstheme="minorHAnsi"/>
        </w:rPr>
        <w:t>, on</w:t>
      </w:r>
      <w:r w:rsidRPr="003D5B9F">
        <w:rPr>
          <w:rFonts w:asciiTheme="minorHAnsi" w:hAnsiTheme="minorHAnsi" w:cstheme="minorHAnsi"/>
          <w:lang w:eastAsia="zh-CN"/>
        </w:rPr>
        <w:t xml:space="preserve"> assistance to indigenous peoples and communities through </w:t>
      </w:r>
      <w:r w:rsidRPr="003D5B9F">
        <w:rPr>
          <w:rFonts w:asciiTheme="minorHAnsi" w:hAnsiTheme="minorHAnsi" w:cstheme="minorHAnsi"/>
        </w:rPr>
        <w:t>ICTs</w:t>
      </w:r>
      <w:r w:rsidRPr="003D5B9F">
        <w:rPr>
          <w:rFonts w:asciiTheme="minorHAnsi" w:hAnsiTheme="minorHAnsi" w:cstheme="minorHAnsi"/>
          <w:lang w:eastAsia="zh-CN"/>
        </w:rPr>
        <w:t>;</w:t>
      </w:r>
    </w:p>
    <w:p w14:paraId="44278C25" w14:textId="77777777" w:rsidR="007E34B9" w:rsidRPr="003D5B9F" w:rsidRDefault="007E34B9" w:rsidP="000C55CA">
      <w:pPr>
        <w:spacing w:before="120"/>
        <w:jc w:val="both"/>
        <w:rPr>
          <w:rFonts w:asciiTheme="minorHAnsi" w:eastAsia="TimesNewRoman" w:hAnsiTheme="minorHAnsi" w:cstheme="minorHAnsi"/>
        </w:rPr>
      </w:pPr>
      <w:del w:id="27" w:author="SoftBank" w:date="2025-08-28T23:00:00Z">
        <w:r w:rsidRPr="003D5B9F" w:rsidDel="00F819D0">
          <w:rPr>
            <w:rFonts w:asciiTheme="minorHAnsi" w:hAnsiTheme="minorHAnsi" w:cstheme="minorHAnsi"/>
            <w:i/>
            <w:iCs/>
          </w:rPr>
          <w:delText>c</w:delText>
        </w:r>
      </w:del>
      <w:ins w:id="28" w:author="SoftBank" w:date="2025-08-28T23:00:00Z">
        <w:r w:rsidRPr="003D5B9F">
          <w:rPr>
            <w:rFonts w:asciiTheme="minorHAnsi" w:eastAsiaTheme="minorEastAsia" w:hAnsiTheme="minorHAnsi" w:cstheme="minorHAnsi"/>
            <w:i/>
            <w:iCs/>
            <w:lang w:eastAsia="ja-JP"/>
          </w:rPr>
          <w:t>d</w:t>
        </w:r>
      </w:ins>
      <w:r w:rsidRPr="003D5B9F">
        <w:rPr>
          <w:rFonts w:asciiTheme="minorHAnsi" w:hAnsiTheme="minorHAnsi" w:cstheme="minorHAnsi"/>
          <w:i/>
          <w:iCs/>
        </w:rPr>
        <w:t>)</w:t>
      </w:r>
      <w:r w:rsidRPr="003D5B9F">
        <w:rPr>
          <w:rFonts w:asciiTheme="minorHAnsi" w:hAnsiTheme="minorHAnsi" w:cstheme="minorHAnsi"/>
        </w:rPr>
        <w:tab/>
      </w:r>
      <w:r w:rsidRPr="003D5B9F">
        <w:rPr>
          <w:rFonts w:asciiTheme="minorHAnsi" w:eastAsia="TimesNewRoman" w:hAnsiTheme="minorHAnsi" w:cstheme="minorHAnsi"/>
        </w:rPr>
        <w:t xml:space="preserve">Resolution 69 (Rev. </w:t>
      </w:r>
      <w:proofErr w:type="spellStart"/>
      <w:r w:rsidRPr="003D5B9F">
        <w:rPr>
          <w:rFonts w:asciiTheme="minorHAnsi" w:eastAsia="TimesNewRoman" w:hAnsiTheme="minorHAnsi" w:cstheme="minorHAnsi"/>
        </w:rPr>
        <w:t>Hammamet</w:t>
      </w:r>
      <w:proofErr w:type="spellEnd"/>
      <w:r w:rsidRPr="003D5B9F">
        <w:rPr>
          <w:rFonts w:asciiTheme="minorHAnsi" w:eastAsia="TimesNewRoman" w:hAnsiTheme="minorHAnsi" w:cstheme="minorHAnsi"/>
        </w:rPr>
        <w:t>, 2016) of the World Telecommunication Standardization Assembly (WTSA), on non-discriminatory access and use of Internet resources and telecommunications/ICTs;</w:t>
      </w:r>
    </w:p>
    <w:p w14:paraId="3C384062" w14:textId="77777777" w:rsidR="007E34B9" w:rsidRPr="003D5B9F" w:rsidRDefault="007E34B9" w:rsidP="000C55CA">
      <w:pPr>
        <w:spacing w:before="120"/>
        <w:jc w:val="both"/>
        <w:rPr>
          <w:rFonts w:asciiTheme="minorHAnsi" w:hAnsiTheme="minorHAnsi" w:cstheme="minorHAnsi"/>
        </w:rPr>
      </w:pPr>
      <w:ins w:id="29" w:author="SoftBank" w:date="2025-08-28T23:00:00Z">
        <w:r w:rsidRPr="003D5B9F">
          <w:rPr>
            <w:rFonts w:asciiTheme="minorHAnsi" w:eastAsiaTheme="minorEastAsia" w:hAnsiTheme="minorHAnsi" w:cstheme="minorHAnsi"/>
            <w:i/>
            <w:iCs/>
            <w:lang w:eastAsia="ja-JP"/>
          </w:rPr>
          <w:t>e</w:t>
        </w:r>
      </w:ins>
      <w:del w:id="30" w:author="SoftBank" w:date="2025-08-28T23:00:00Z">
        <w:r w:rsidRPr="003D5B9F" w:rsidDel="00F819D0">
          <w:rPr>
            <w:rFonts w:asciiTheme="minorHAnsi" w:eastAsia="TimesNewRoman" w:hAnsiTheme="minorHAnsi" w:cstheme="minorHAnsi"/>
            <w:i/>
            <w:iCs/>
          </w:rPr>
          <w:delText>d</w:delText>
        </w:r>
      </w:del>
      <w:r w:rsidRPr="003D5B9F">
        <w:rPr>
          <w:rFonts w:asciiTheme="minorHAnsi" w:eastAsia="TimesNewRoman" w:hAnsiTheme="minorHAnsi" w:cstheme="minorHAnsi"/>
          <w:i/>
          <w:iCs/>
        </w:rPr>
        <w:t>)</w:t>
      </w:r>
      <w:r w:rsidRPr="003D5B9F">
        <w:rPr>
          <w:rFonts w:asciiTheme="minorHAnsi" w:eastAsia="TimesNewRoman" w:hAnsiTheme="minorHAnsi" w:cstheme="minorHAnsi"/>
          <w:i/>
          <w:iCs/>
        </w:rPr>
        <w:tab/>
      </w:r>
      <w:r w:rsidRPr="003D5B9F">
        <w:rPr>
          <w:rFonts w:asciiTheme="minorHAnsi" w:hAnsiTheme="minorHAnsi" w:cstheme="minorHAnsi"/>
        </w:rPr>
        <w:t>Resolution 77 (Rev. Hammamet, 2016) of WTSA, on enhancing standardization work in the ITU Telecommunication Standardization Sector (ITU-T) for software-defined networking;</w:t>
      </w:r>
    </w:p>
    <w:p w14:paraId="550ABA61" w14:textId="77777777" w:rsidR="007E34B9" w:rsidRPr="003D5B9F" w:rsidRDefault="007E34B9" w:rsidP="000C55CA">
      <w:pPr>
        <w:spacing w:before="120"/>
        <w:jc w:val="both"/>
        <w:rPr>
          <w:rFonts w:asciiTheme="minorHAnsi" w:eastAsia="TimesNewRoman" w:hAnsiTheme="minorHAnsi" w:cstheme="minorHAnsi"/>
        </w:rPr>
      </w:pPr>
      <w:ins w:id="31" w:author="SoftBank" w:date="2025-08-28T23:00:00Z">
        <w:r w:rsidRPr="003D5B9F">
          <w:rPr>
            <w:rFonts w:asciiTheme="minorHAnsi" w:eastAsiaTheme="minorEastAsia" w:hAnsiTheme="minorHAnsi" w:cstheme="minorHAnsi"/>
            <w:i/>
            <w:iCs/>
            <w:lang w:eastAsia="ja-JP"/>
          </w:rPr>
          <w:t>f</w:t>
        </w:r>
      </w:ins>
      <w:del w:id="32" w:author="SoftBank" w:date="2025-08-28T23:00:00Z">
        <w:r w:rsidRPr="003D5B9F" w:rsidDel="00F819D0">
          <w:rPr>
            <w:rFonts w:asciiTheme="minorHAnsi" w:hAnsiTheme="minorHAnsi" w:cstheme="minorHAnsi"/>
            <w:i/>
            <w:iCs/>
          </w:rPr>
          <w:delText>e</w:delText>
        </w:r>
      </w:del>
      <w:r w:rsidRPr="003D5B9F">
        <w:rPr>
          <w:rFonts w:asciiTheme="minorHAnsi" w:hAnsiTheme="minorHAnsi" w:cstheme="minorHAnsi"/>
          <w:i/>
          <w:iCs/>
        </w:rPr>
        <w:t>)</w:t>
      </w:r>
      <w:r w:rsidRPr="003D5B9F">
        <w:rPr>
          <w:rFonts w:asciiTheme="minorHAnsi" w:hAnsiTheme="minorHAnsi" w:cstheme="minorHAnsi"/>
        </w:rPr>
        <w:tab/>
        <w:t>Resolution 90 (</w:t>
      </w:r>
      <w:proofErr w:type="spellStart"/>
      <w:r w:rsidRPr="003D5B9F">
        <w:rPr>
          <w:rFonts w:asciiTheme="minorHAnsi" w:hAnsiTheme="minorHAnsi" w:cstheme="minorHAnsi"/>
        </w:rPr>
        <w:t>Hammamet</w:t>
      </w:r>
      <w:proofErr w:type="spellEnd"/>
      <w:r w:rsidRPr="003D5B9F">
        <w:rPr>
          <w:rFonts w:asciiTheme="minorHAnsi" w:hAnsiTheme="minorHAnsi" w:cstheme="minorHAnsi"/>
        </w:rPr>
        <w:t>, 2016) of WTSA, on open source in ITU-T;</w:t>
      </w:r>
    </w:p>
    <w:p w14:paraId="179CFFB8" w14:textId="77777777" w:rsidR="007E34B9" w:rsidRPr="003D5B9F" w:rsidRDefault="007E34B9" w:rsidP="000C55CA">
      <w:pPr>
        <w:spacing w:before="120"/>
        <w:jc w:val="both"/>
        <w:rPr>
          <w:rFonts w:asciiTheme="minorHAnsi" w:hAnsiTheme="minorHAnsi" w:cstheme="minorHAnsi"/>
        </w:rPr>
      </w:pPr>
      <w:ins w:id="33" w:author="SoftBank" w:date="2025-08-28T23:00:00Z">
        <w:r w:rsidRPr="003D5B9F">
          <w:rPr>
            <w:rFonts w:asciiTheme="minorHAnsi" w:eastAsiaTheme="minorEastAsia" w:hAnsiTheme="minorHAnsi" w:cstheme="minorHAnsi"/>
            <w:i/>
            <w:iCs/>
            <w:lang w:eastAsia="ja-JP"/>
          </w:rPr>
          <w:t>g</w:t>
        </w:r>
      </w:ins>
      <w:del w:id="34" w:author="SoftBank" w:date="2025-08-28T23:00:00Z">
        <w:r w:rsidRPr="003D5B9F" w:rsidDel="00F819D0">
          <w:rPr>
            <w:rFonts w:asciiTheme="minorHAnsi" w:eastAsia="TimesNewRoman" w:hAnsiTheme="minorHAnsi" w:cstheme="minorHAnsi"/>
            <w:i/>
            <w:iCs/>
          </w:rPr>
          <w:delText>f</w:delText>
        </w:r>
      </w:del>
      <w:r w:rsidRPr="003D5B9F">
        <w:rPr>
          <w:rFonts w:asciiTheme="minorHAnsi" w:eastAsia="TimesNewRoman" w:hAnsiTheme="minorHAnsi" w:cstheme="minorHAnsi"/>
          <w:i/>
          <w:iCs/>
        </w:rPr>
        <w:t>)</w:t>
      </w:r>
      <w:r w:rsidRPr="003D5B9F">
        <w:rPr>
          <w:rFonts w:asciiTheme="minorHAnsi" w:eastAsia="TimesNewRoman" w:hAnsiTheme="minorHAnsi" w:cstheme="minorHAnsi"/>
        </w:rPr>
        <w:tab/>
      </w:r>
      <w:r w:rsidRPr="003D5B9F">
        <w:rPr>
          <w:rFonts w:asciiTheme="minorHAnsi" w:hAnsiTheme="minorHAnsi" w:cstheme="minorHAnsi"/>
        </w:rPr>
        <w:t>Resolution 135 (Rev. Dubai, 2018) of the Plenipotentiary Conference, on ITU's role in the durable and sustainable development of telecommunications/ICTs, in providing technical assistance and advice to developing countries</w:t>
      </w:r>
      <w:r w:rsidRPr="003D5B9F">
        <w:rPr>
          <w:rStyle w:val="FootnoteReference"/>
          <w:rFonts w:cstheme="minorHAnsi"/>
          <w:sz w:val="24"/>
        </w:rPr>
        <w:footnoteReference w:id="1"/>
      </w:r>
      <w:r w:rsidRPr="003D5B9F">
        <w:rPr>
          <w:rFonts w:asciiTheme="minorHAnsi" w:hAnsiTheme="minorHAnsi" w:cstheme="minorHAnsi"/>
        </w:rPr>
        <w:t xml:space="preserve"> and in implementing relevant national, regional and interregional projects;</w:t>
      </w:r>
    </w:p>
    <w:p w14:paraId="7D0AFF92" w14:textId="77777777" w:rsidR="007E34B9" w:rsidRPr="003D5B9F" w:rsidRDefault="007E34B9" w:rsidP="000C55CA">
      <w:pPr>
        <w:spacing w:before="120"/>
        <w:jc w:val="both"/>
        <w:rPr>
          <w:rFonts w:asciiTheme="minorHAnsi" w:hAnsiTheme="minorHAnsi" w:cstheme="minorHAnsi"/>
        </w:rPr>
      </w:pPr>
      <w:ins w:id="35" w:author="SoftBank" w:date="2025-08-28T23:00:00Z">
        <w:r w:rsidRPr="003D5B9F">
          <w:rPr>
            <w:rFonts w:asciiTheme="minorHAnsi" w:eastAsiaTheme="minorEastAsia" w:hAnsiTheme="minorHAnsi" w:cstheme="minorHAnsi"/>
            <w:i/>
            <w:iCs/>
            <w:lang w:eastAsia="ja-JP"/>
          </w:rPr>
          <w:t>h</w:t>
        </w:r>
      </w:ins>
      <w:del w:id="36" w:author="SoftBank" w:date="2025-08-28T23:00:00Z">
        <w:r w:rsidRPr="003D5B9F" w:rsidDel="00F819D0">
          <w:rPr>
            <w:rFonts w:asciiTheme="minorHAnsi" w:hAnsiTheme="minorHAnsi" w:cstheme="minorHAnsi"/>
            <w:i/>
            <w:iCs/>
            <w:lang w:eastAsia="zh-CN"/>
          </w:rPr>
          <w:delText>g</w:delText>
        </w:r>
      </w:del>
      <w:r w:rsidRPr="003D5B9F">
        <w:rPr>
          <w:rFonts w:asciiTheme="minorHAnsi" w:hAnsiTheme="minorHAnsi" w:cstheme="minorHAnsi"/>
          <w:i/>
          <w:iCs/>
          <w:lang w:eastAsia="zh-CN"/>
        </w:rPr>
        <w:t>)</w:t>
      </w:r>
      <w:r w:rsidRPr="003D5B9F">
        <w:rPr>
          <w:rFonts w:asciiTheme="minorHAnsi" w:hAnsiTheme="minorHAnsi" w:cstheme="minorHAnsi"/>
          <w:lang w:eastAsia="zh-CN"/>
        </w:rPr>
        <w:tab/>
      </w:r>
      <w:r w:rsidRPr="003D5B9F">
        <w:rPr>
          <w:rFonts w:asciiTheme="minorHAnsi" w:hAnsiTheme="minorHAnsi" w:cstheme="minorHAnsi"/>
        </w:rPr>
        <w:t>Resolution 137 (Rev. Dubai, 2018) of the Plenipotentiary Conference, on deployment of future networks in developing countries;</w:t>
      </w:r>
    </w:p>
    <w:p w14:paraId="29FB7A0E" w14:textId="77777777" w:rsidR="007E34B9" w:rsidRPr="003D5B9F" w:rsidRDefault="007E34B9" w:rsidP="000C55CA">
      <w:pPr>
        <w:spacing w:before="120"/>
        <w:jc w:val="both"/>
        <w:rPr>
          <w:rFonts w:asciiTheme="minorHAnsi" w:hAnsiTheme="minorHAnsi" w:cstheme="minorHAnsi"/>
        </w:rPr>
      </w:pPr>
      <w:proofErr w:type="spellStart"/>
      <w:ins w:id="37" w:author="SoftBank" w:date="2025-08-28T23:00:00Z">
        <w:r w:rsidRPr="003D5B9F">
          <w:rPr>
            <w:rFonts w:asciiTheme="minorHAnsi" w:eastAsiaTheme="minorEastAsia" w:hAnsiTheme="minorHAnsi" w:cstheme="minorHAnsi"/>
            <w:i/>
            <w:lang w:eastAsia="ja-JP"/>
          </w:rPr>
          <w:t>i</w:t>
        </w:r>
      </w:ins>
      <w:proofErr w:type="spellEnd"/>
      <w:del w:id="38" w:author="SoftBank" w:date="2025-08-28T23:00:00Z">
        <w:r w:rsidRPr="003D5B9F" w:rsidDel="00F819D0">
          <w:rPr>
            <w:rFonts w:asciiTheme="minorHAnsi" w:hAnsiTheme="minorHAnsi" w:cstheme="minorHAnsi"/>
            <w:i/>
          </w:rPr>
          <w:delText>h</w:delText>
        </w:r>
      </w:del>
      <w:r w:rsidRPr="003D5B9F">
        <w:rPr>
          <w:rFonts w:asciiTheme="minorHAnsi" w:hAnsiTheme="minorHAnsi" w:cstheme="minorHAnsi"/>
          <w:i/>
        </w:rPr>
        <w:t>)</w:t>
      </w:r>
      <w:r w:rsidRPr="003D5B9F">
        <w:rPr>
          <w:rFonts w:asciiTheme="minorHAnsi" w:hAnsiTheme="minorHAnsi" w:cstheme="minorHAnsi"/>
          <w:lang w:eastAsia="zh-CN"/>
        </w:rPr>
        <w:tab/>
      </w:r>
      <w:r w:rsidRPr="003D5B9F">
        <w:rPr>
          <w:rFonts w:asciiTheme="minorHAnsi" w:hAnsiTheme="minorHAnsi" w:cstheme="minorHAnsi"/>
        </w:rPr>
        <w:t>Recommendation ITU-D 20 (Dubai, 2014), recommending that the world's governments and regulators take policy and regulatory measures to accelerate the development of telecommunications/ICTs/broadband in their rural and remote areas through specific policy and regulatory interventions/initiatives;</w:t>
      </w:r>
    </w:p>
    <w:p w14:paraId="2F8621DC" w14:textId="77777777" w:rsidR="007E34B9" w:rsidRPr="003D5B9F" w:rsidRDefault="007E34B9" w:rsidP="000C55CA">
      <w:pPr>
        <w:spacing w:before="120"/>
        <w:jc w:val="both"/>
        <w:rPr>
          <w:rFonts w:asciiTheme="minorHAnsi" w:eastAsiaTheme="minorEastAsia" w:hAnsiTheme="minorHAnsi" w:cstheme="minorHAnsi"/>
          <w:lang w:eastAsia="ja-JP"/>
          <w:rPrChange w:id="39" w:author="SoftBank" w:date="2025-08-28T22:59:00Z">
            <w:rPr/>
          </w:rPrChange>
        </w:rPr>
      </w:pPr>
      <w:ins w:id="40" w:author="SoftBank" w:date="2025-08-28T23:01:00Z">
        <w:r w:rsidRPr="003D5B9F">
          <w:rPr>
            <w:rFonts w:asciiTheme="minorHAnsi" w:eastAsiaTheme="minorEastAsia" w:hAnsiTheme="minorHAnsi" w:cstheme="minorHAnsi"/>
            <w:i/>
            <w:lang w:eastAsia="ja-JP"/>
          </w:rPr>
          <w:t>j</w:t>
        </w:r>
      </w:ins>
      <w:del w:id="41" w:author="SoftBank" w:date="2025-08-28T23:01:00Z">
        <w:r w:rsidRPr="003D5B9F" w:rsidDel="00F819D0">
          <w:rPr>
            <w:rFonts w:asciiTheme="minorHAnsi" w:hAnsiTheme="minorHAnsi" w:cstheme="minorHAnsi"/>
            <w:i/>
          </w:rPr>
          <w:delText>i</w:delText>
        </w:r>
      </w:del>
      <w:r w:rsidRPr="003D5B9F">
        <w:rPr>
          <w:rFonts w:asciiTheme="minorHAnsi" w:hAnsiTheme="minorHAnsi" w:cstheme="minorHAnsi"/>
          <w:i/>
        </w:rPr>
        <w:t>)</w:t>
      </w:r>
      <w:r w:rsidRPr="003D5B9F">
        <w:rPr>
          <w:rFonts w:asciiTheme="minorHAnsi" w:hAnsiTheme="minorHAnsi" w:cstheme="minorHAnsi"/>
        </w:rPr>
        <w:tab/>
        <w:t>Recommendation ITU-D 19 (Dubai, 2014), recommending that, in planning infrastructure development in rural and remote areas, it is important to assess all available technologies in the market, taking into consideration the regulatory environment, geographical conditions, climate, costs (capital expenditure and operational expenditure), maintainability, operability, sustainability, etc., based on the results of the site survey and community needs,</w:t>
      </w:r>
    </w:p>
    <w:p w14:paraId="3C3D0F20" w14:textId="20FB6A61" w:rsidR="007E34B9" w:rsidRPr="003D5B9F" w:rsidRDefault="007E34B9">
      <w:pPr>
        <w:spacing w:before="120"/>
        <w:jc w:val="both"/>
        <w:rPr>
          <w:rFonts w:eastAsiaTheme="minorEastAsia" w:cstheme="minorHAnsi"/>
          <w:iCs/>
          <w:lang w:eastAsia="ja-JP"/>
        </w:rPr>
        <w:pPrChange w:id="42" w:author="Nidup Gyeltshen" w:date="2025-09-22T11:16:00Z" w16du:dateUtc="2025-09-22T04:16:00Z">
          <w:pPr>
            <w:pStyle w:val="Call"/>
            <w:spacing w:before="120"/>
          </w:pPr>
        </w:pPrChange>
      </w:pPr>
      <w:ins w:id="43" w:author="Nguyễn Quý Quyền" w:date="2025-07-17T11:20:00Z">
        <w:r w:rsidRPr="003D5B9F">
          <w:rPr>
            <w:rFonts w:asciiTheme="minorHAnsi" w:hAnsiTheme="minorHAnsi" w:cstheme="minorHAnsi"/>
            <w:i/>
            <w:iCs/>
          </w:rPr>
          <w:t>k)</w:t>
        </w:r>
        <w:r w:rsidRPr="003D5B9F">
          <w:rPr>
            <w:rFonts w:asciiTheme="minorHAnsi" w:hAnsiTheme="minorHAnsi" w:cstheme="minorHAnsi"/>
            <w:i/>
            <w:iCs/>
          </w:rPr>
          <w:tab/>
        </w:r>
        <w:r w:rsidRPr="003D5B9F">
          <w:rPr>
            <w:rFonts w:asciiTheme="minorHAnsi" w:hAnsiTheme="minorHAnsi" w:cstheme="minorHAnsi"/>
          </w:rPr>
          <w:t xml:space="preserve">ITU-D Resolution 71 (Rev. Kigali, 2022) on "Strengthening cooperation between Member States, Sector Members, Associates and Academia of the ITU Telecommunication </w:t>
        </w:r>
        <w:r w:rsidRPr="003D5B9F">
          <w:rPr>
            <w:rFonts w:asciiTheme="minorHAnsi" w:hAnsiTheme="minorHAnsi" w:cstheme="minorHAnsi"/>
          </w:rPr>
          <w:lastRenderedPageBreak/>
          <w:t>Development Sector, including the private sector" resolves that the Director of BDT, when implementing the ITU-D operational plan, should consider to facilitate the development of public-private sector partnerships for the implementation of global, regional and flagship initiatives.</w:t>
        </w:r>
      </w:ins>
    </w:p>
    <w:p w14:paraId="0D7A1D56" w14:textId="77777777" w:rsidR="007E34B9" w:rsidRPr="003D5B9F" w:rsidRDefault="007E34B9" w:rsidP="007E34B9">
      <w:pPr>
        <w:pStyle w:val="Call"/>
        <w:spacing w:before="120"/>
        <w:rPr>
          <w:rFonts w:cstheme="minorHAnsi"/>
          <w:szCs w:val="24"/>
        </w:rPr>
      </w:pPr>
      <w:r w:rsidRPr="003D5B9F">
        <w:rPr>
          <w:rFonts w:cstheme="minorHAnsi"/>
          <w:szCs w:val="24"/>
        </w:rPr>
        <w:t>considering</w:t>
      </w:r>
    </w:p>
    <w:p w14:paraId="20C43680"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i/>
          <w:iCs/>
        </w:rPr>
        <w:t>a)</w:t>
      </w:r>
      <w:r w:rsidRPr="003D5B9F">
        <w:rPr>
          <w:rFonts w:asciiTheme="minorHAnsi" w:hAnsiTheme="minorHAnsi" w:cstheme="minorHAnsi"/>
        </w:rPr>
        <w:tab/>
        <w:t>that all WTDCs have reaffirmed the important and urgent need to provide access to basic telecommunication/ICT services for everyone, and particularly for developing countries, in order to provide coverage in rural and isolated areas which lack this service;</w:t>
      </w:r>
    </w:p>
    <w:p w14:paraId="226B8034"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i/>
          <w:iCs/>
        </w:rPr>
        <w:t>b)</w:t>
      </w:r>
      <w:r w:rsidRPr="003D5B9F">
        <w:rPr>
          <w:rFonts w:asciiTheme="minorHAnsi" w:hAnsiTheme="minorHAnsi" w:cstheme="minorHAnsi"/>
        </w:rPr>
        <w:tab/>
        <w:t>the outputs of the first and second phases of the World Summit on the Information Society in relation to the importance of ensuring telecommunication/ICT services in those areas and communities;</w:t>
      </w:r>
    </w:p>
    <w:p w14:paraId="3B34FC18" w14:textId="5C82BEF6" w:rsidR="007E34B9" w:rsidRPr="003D5B9F" w:rsidRDefault="007E34B9" w:rsidP="000C55CA">
      <w:pPr>
        <w:spacing w:before="120"/>
        <w:jc w:val="both"/>
        <w:rPr>
          <w:rFonts w:asciiTheme="minorHAnsi" w:eastAsiaTheme="minorEastAsia" w:hAnsiTheme="minorHAnsi" w:cstheme="minorHAnsi"/>
          <w:lang w:eastAsia="ja-JP"/>
        </w:rPr>
      </w:pPr>
      <w:r w:rsidRPr="003D5B9F">
        <w:rPr>
          <w:rFonts w:asciiTheme="minorHAnsi" w:hAnsiTheme="minorHAnsi" w:cstheme="minorHAnsi"/>
          <w:i/>
          <w:iCs/>
        </w:rPr>
        <w:t>c)</w:t>
      </w:r>
      <w:r w:rsidRPr="003D5B9F">
        <w:rPr>
          <w:rFonts w:asciiTheme="minorHAnsi" w:hAnsiTheme="minorHAnsi" w:cstheme="minorHAnsi"/>
        </w:rPr>
        <w:tab/>
        <w:t xml:space="preserve">that </w:t>
      </w:r>
      <w:del w:id="44" w:author="SoftBank" w:date="2025-08-28T23:02:00Z">
        <w:r w:rsidRPr="003D5B9F" w:rsidDel="00F819D0">
          <w:rPr>
            <w:rFonts w:asciiTheme="minorHAnsi" w:hAnsiTheme="minorHAnsi" w:cstheme="minorHAnsi"/>
          </w:rPr>
          <w:delText xml:space="preserve">broadband-satellite communication and </w:delText>
        </w:r>
      </w:del>
      <w:r w:rsidRPr="003D5B9F">
        <w:rPr>
          <w:rFonts w:asciiTheme="minorHAnsi" w:hAnsiTheme="minorHAnsi" w:cstheme="minorHAnsi"/>
        </w:rPr>
        <w:t xml:space="preserve">terrestrial </w:t>
      </w:r>
      <w:ins w:id="45" w:author="SoftBank" w:date="2025-09-17T20:09:00Z">
        <w:r w:rsidR="00EA708A" w:rsidRPr="003D5B9F">
          <w:rPr>
            <w:rFonts w:asciiTheme="minorHAnsi" w:hAnsiTheme="minorHAnsi" w:cstheme="minorHAnsi"/>
          </w:rPr>
          <w:t xml:space="preserve">and non-terrestrial </w:t>
        </w:r>
      </w:ins>
      <w:r w:rsidRPr="003D5B9F">
        <w:rPr>
          <w:rFonts w:asciiTheme="minorHAnsi" w:hAnsiTheme="minorHAnsi" w:cstheme="minorHAnsi"/>
        </w:rPr>
        <w:t>radio services in turn offer fast, reliable and cost-effective communication options characterized by high connection density both in urban areas and in rural and remote areas</w:t>
      </w:r>
      <w:del w:id="46" w:author="SoftBank" w:date="2025-08-31T22:11:00Z">
        <w:r w:rsidRPr="003D5B9F" w:rsidDel="00AE5872">
          <w:rPr>
            <w:rFonts w:asciiTheme="minorHAnsi" w:hAnsiTheme="minorHAnsi" w:cstheme="minorHAnsi"/>
          </w:rPr>
          <w:delText>,</w:delText>
        </w:r>
      </w:del>
      <w:ins w:id="47" w:author="SoftBank" w:date="2025-08-31T22:11:00Z">
        <w:r w:rsidRPr="003D5B9F">
          <w:rPr>
            <w:rFonts w:asciiTheme="minorHAnsi" w:eastAsiaTheme="minorEastAsia" w:hAnsiTheme="minorHAnsi" w:cstheme="minorHAnsi"/>
            <w:lang w:eastAsia="ja-JP"/>
          </w:rPr>
          <w:t>;</w:t>
        </w:r>
      </w:ins>
    </w:p>
    <w:p w14:paraId="7AB7E5E7" w14:textId="77777777" w:rsidR="007E34B9" w:rsidRPr="003D5B9F" w:rsidRDefault="007E34B9" w:rsidP="007E34B9">
      <w:pPr>
        <w:pStyle w:val="Call"/>
        <w:spacing w:before="120"/>
        <w:rPr>
          <w:rFonts w:cstheme="minorHAnsi"/>
          <w:szCs w:val="24"/>
        </w:rPr>
      </w:pPr>
      <w:r w:rsidRPr="003D5B9F">
        <w:rPr>
          <w:rFonts w:cstheme="minorHAnsi"/>
          <w:szCs w:val="24"/>
        </w:rPr>
        <w:t>noting</w:t>
      </w:r>
    </w:p>
    <w:p w14:paraId="7BFBD02A"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i/>
          <w:iCs/>
        </w:rPr>
        <w:t>a)</w:t>
      </w:r>
      <w:r w:rsidRPr="003D5B9F">
        <w:rPr>
          <w:rFonts w:asciiTheme="minorHAnsi" w:hAnsiTheme="minorHAnsi" w:cstheme="minorHAnsi"/>
        </w:rPr>
        <w:tab/>
        <w:t>that a clear correlation between the availability of universal telecommunication/ICT services and environmental, cultural, economic and social development has been firmly established;</w:t>
      </w:r>
    </w:p>
    <w:p w14:paraId="4171B9A1" w14:textId="66D4585C"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i/>
          <w:iCs/>
        </w:rPr>
        <w:t>b)</w:t>
      </w:r>
      <w:r w:rsidRPr="003D5B9F">
        <w:rPr>
          <w:rFonts w:asciiTheme="minorHAnsi" w:hAnsiTheme="minorHAnsi" w:cstheme="minorHAnsi"/>
        </w:rPr>
        <w:tab/>
        <w:t>the importance of achieving telecommunication/ICT infrastructure development in developing countries, which helps to enhance access to services, particularly in rural, isolated or unserved and underserved areas,</w:t>
      </w:r>
    </w:p>
    <w:p w14:paraId="42EB2BCE" w14:textId="77777777" w:rsidR="007E34B9" w:rsidRPr="003D5B9F" w:rsidRDefault="007E34B9" w:rsidP="007E34B9">
      <w:pPr>
        <w:pStyle w:val="Call"/>
        <w:spacing w:before="120"/>
        <w:rPr>
          <w:rFonts w:cstheme="minorHAnsi"/>
          <w:szCs w:val="24"/>
        </w:rPr>
      </w:pPr>
      <w:r w:rsidRPr="003D5B9F">
        <w:rPr>
          <w:rFonts w:cstheme="minorHAnsi"/>
          <w:szCs w:val="24"/>
        </w:rPr>
        <w:t>taking into account</w:t>
      </w:r>
    </w:p>
    <w:p w14:paraId="372C48F7" w14:textId="7D4A6295"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t>the fact that future networks are potential tools for resolving the new and complex issues facing the telecommunication sector, and that deployment of future networks and standardization activities are of great importance for developing countries, especially for their rural regions in which the greater part of their populations live,</w:t>
      </w:r>
    </w:p>
    <w:p w14:paraId="38F80EB6" w14:textId="77777777" w:rsidR="007E34B9" w:rsidRPr="003D5B9F" w:rsidRDefault="007E34B9" w:rsidP="007E34B9">
      <w:pPr>
        <w:pStyle w:val="Call"/>
        <w:spacing w:before="120"/>
        <w:rPr>
          <w:rFonts w:cstheme="minorHAnsi"/>
          <w:szCs w:val="24"/>
        </w:rPr>
      </w:pPr>
      <w:r w:rsidRPr="003D5B9F">
        <w:rPr>
          <w:rFonts w:cstheme="minorHAnsi"/>
          <w:szCs w:val="24"/>
        </w:rPr>
        <w:t>recognizing</w:t>
      </w:r>
    </w:p>
    <w:p w14:paraId="1F5933EF"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i/>
          <w:iCs/>
        </w:rPr>
        <w:t>a)</w:t>
      </w:r>
      <w:r w:rsidRPr="003D5B9F">
        <w:rPr>
          <w:rFonts w:asciiTheme="minorHAnsi" w:hAnsiTheme="minorHAnsi" w:cstheme="minorHAnsi"/>
        </w:rPr>
        <w:tab/>
        <w:t xml:space="preserve">that </w:t>
      </w:r>
      <w:ins w:id="48" w:author="Nguyễn Quý Quyền" w:date="2025-07-17T11:23:00Z">
        <w:r w:rsidRPr="003D5B9F">
          <w:rPr>
            <w:rFonts w:asciiTheme="minorHAnsi" w:hAnsiTheme="minorHAnsi" w:cstheme="minorHAnsi"/>
          </w:rPr>
          <w:t>significant</w:t>
        </w:r>
      </w:ins>
      <w:del w:id="49" w:author="Nguyễn Quý Quyền" w:date="2025-07-17T11:23:00Z">
        <w:r w:rsidRPr="003D5B9F" w:rsidDel="00CB7900">
          <w:rPr>
            <w:rFonts w:asciiTheme="minorHAnsi" w:hAnsiTheme="minorHAnsi" w:cstheme="minorHAnsi"/>
          </w:rPr>
          <w:delText>spectacular</w:delText>
        </w:r>
      </w:del>
      <w:r w:rsidRPr="003D5B9F">
        <w:rPr>
          <w:rFonts w:asciiTheme="minorHAnsi" w:hAnsiTheme="minorHAnsi" w:cstheme="minorHAnsi"/>
        </w:rPr>
        <w:t xml:space="preserve"> progress has been made in many developing countries through universal access to telecommunication/ICT services in rural, isolated and poorly served areas countrywide, thereby demonstrating the economic and technical feasibility of projects to provide this type of service;</w:t>
      </w:r>
    </w:p>
    <w:p w14:paraId="3C2A2D2B" w14:textId="10611C0F" w:rsidR="007E34B9" w:rsidRPr="003D5B9F" w:rsidRDefault="007E34B9" w:rsidP="000C55CA">
      <w:pPr>
        <w:spacing w:before="120"/>
        <w:jc w:val="both"/>
        <w:rPr>
          <w:rFonts w:asciiTheme="minorHAnsi" w:hAnsiTheme="minorHAnsi" w:cstheme="minorHAnsi"/>
          <w:lang w:eastAsia="ko-KR"/>
        </w:rPr>
      </w:pPr>
      <w:r w:rsidRPr="003D5B9F">
        <w:rPr>
          <w:rFonts w:asciiTheme="minorHAnsi" w:hAnsiTheme="minorHAnsi" w:cstheme="minorHAnsi"/>
          <w:i/>
          <w:iCs/>
        </w:rPr>
        <w:t>b)</w:t>
      </w:r>
      <w:r w:rsidRPr="003D5B9F">
        <w:rPr>
          <w:rFonts w:asciiTheme="minorHAnsi" w:hAnsiTheme="minorHAnsi" w:cstheme="minorHAnsi"/>
        </w:rPr>
        <w:tab/>
        <w:t xml:space="preserve">that, in many areas and some developing countries, there is convincing evidence of the overall profitability of telecommunication/ICT services in rural, isolated and poorly served areas </w:t>
      </w:r>
      <w:ins w:id="50" w:author="Nguyễn Quý Quyền" w:date="2025-07-17T11:23:00Z">
        <w:r w:rsidRPr="003D5B9F">
          <w:rPr>
            <w:rFonts w:asciiTheme="minorHAnsi" w:hAnsiTheme="minorHAnsi" w:cstheme="minorHAnsi"/>
          </w:rPr>
          <w:t>under appropriate regulatory and market conditions</w:t>
        </w:r>
      </w:ins>
      <w:r w:rsidR="00F7648A" w:rsidRPr="003D5B9F">
        <w:rPr>
          <w:rFonts w:asciiTheme="minorHAnsi" w:hAnsiTheme="minorHAnsi" w:cstheme="minorHAnsi"/>
          <w:lang w:eastAsia="ko-KR"/>
        </w:rPr>
        <w:t>;</w:t>
      </w:r>
    </w:p>
    <w:p w14:paraId="3913A031" w14:textId="77777777" w:rsidR="007E34B9" w:rsidRPr="003D5B9F" w:rsidRDefault="007E34B9" w:rsidP="000C55CA">
      <w:pPr>
        <w:spacing w:before="120"/>
        <w:jc w:val="both"/>
        <w:rPr>
          <w:rFonts w:asciiTheme="minorHAnsi" w:hAnsiTheme="minorHAnsi" w:cstheme="minorHAnsi"/>
        </w:rPr>
      </w:pPr>
      <w:ins w:id="51" w:author="Nguyễn Quý Quyền" w:date="2025-07-17T11:24:00Z">
        <w:r w:rsidRPr="003D5B9F">
          <w:rPr>
            <w:rFonts w:asciiTheme="minorHAnsi" w:hAnsiTheme="minorHAnsi" w:cstheme="minorHAnsi"/>
            <w:i/>
            <w:iCs/>
          </w:rPr>
          <w:t>c)</w:t>
        </w:r>
        <w:r w:rsidRPr="003D5B9F">
          <w:rPr>
            <w:rFonts w:asciiTheme="minorHAnsi" w:hAnsiTheme="minorHAnsi" w:cstheme="minorHAnsi"/>
          </w:rPr>
          <w:tab/>
          <w:t>that sustainable business models and local community engagement are key to long-term service continuity;</w:t>
        </w:r>
      </w:ins>
    </w:p>
    <w:p w14:paraId="40F53BE9" w14:textId="1AB44D6B" w:rsidR="007E34B9" w:rsidRPr="003D5B9F" w:rsidRDefault="007E34B9" w:rsidP="000C55CA">
      <w:pPr>
        <w:spacing w:before="120"/>
        <w:jc w:val="both"/>
        <w:rPr>
          <w:rFonts w:asciiTheme="minorHAnsi" w:hAnsiTheme="minorHAnsi" w:cstheme="minorHAnsi"/>
          <w:lang w:eastAsia="ko-KR"/>
        </w:rPr>
      </w:pPr>
      <w:ins w:id="52" w:author="Nguyễn Quý Quyền" w:date="2025-07-17T11:24:00Z">
        <w:r w:rsidRPr="003D5B9F">
          <w:rPr>
            <w:rFonts w:asciiTheme="minorHAnsi" w:hAnsiTheme="minorHAnsi" w:cstheme="minorHAnsi"/>
            <w:i/>
            <w:iCs/>
          </w:rPr>
          <w:t>d)</w:t>
        </w:r>
        <w:r w:rsidRPr="003D5B9F">
          <w:rPr>
            <w:rFonts w:asciiTheme="minorHAnsi" w:hAnsiTheme="minorHAnsi" w:cstheme="minorHAnsi"/>
          </w:rPr>
          <w:t xml:space="preserve"> </w:t>
        </w:r>
        <w:r w:rsidRPr="003D5B9F">
          <w:rPr>
            <w:rFonts w:asciiTheme="minorHAnsi" w:hAnsiTheme="minorHAnsi" w:cstheme="minorHAnsi"/>
          </w:rPr>
          <w:tab/>
          <w:t>that universal access in underserved areas contributes directly to the achievement of the Sustainable Development Goals of United Nations, particularly Goals 9 and 10</w:t>
        </w:r>
      </w:ins>
      <w:r w:rsidR="00F7648A" w:rsidRPr="003D5B9F">
        <w:rPr>
          <w:rFonts w:asciiTheme="minorHAnsi" w:hAnsiTheme="minorHAnsi" w:cstheme="minorHAnsi"/>
          <w:lang w:eastAsia="ko-KR"/>
        </w:rPr>
        <w:t>,</w:t>
      </w:r>
    </w:p>
    <w:p w14:paraId="1B0837C2" w14:textId="77777777" w:rsidR="007E34B9" w:rsidRPr="003D5B9F" w:rsidRDefault="007E34B9" w:rsidP="007E34B9">
      <w:pPr>
        <w:pStyle w:val="Call"/>
        <w:spacing w:before="120"/>
        <w:rPr>
          <w:rFonts w:cstheme="minorHAnsi"/>
          <w:szCs w:val="24"/>
        </w:rPr>
      </w:pPr>
      <w:r w:rsidRPr="003D5B9F">
        <w:rPr>
          <w:rFonts w:cstheme="minorHAnsi"/>
          <w:szCs w:val="24"/>
        </w:rPr>
        <w:t>recognizing further</w:t>
      </w:r>
    </w:p>
    <w:p w14:paraId="32DC58F4" w14:textId="77777777" w:rsidR="00157BF7" w:rsidRPr="003D5B9F" w:rsidRDefault="007E34B9" w:rsidP="000C55CA">
      <w:pPr>
        <w:spacing w:before="120"/>
        <w:jc w:val="both"/>
        <w:rPr>
          <w:rFonts w:asciiTheme="minorHAnsi" w:hAnsiTheme="minorHAnsi" w:cstheme="minorHAnsi"/>
        </w:rPr>
      </w:pPr>
      <w:r w:rsidRPr="003D5B9F">
        <w:rPr>
          <w:rFonts w:asciiTheme="minorHAnsi" w:hAnsiTheme="minorHAnsi" w:cstheme="minorHAnsi"/>
          <w:i/>
          <w:iCs/>
        </w:rPr>
        <w:t>a)</w:t>
      </w:r>
      <w:r w:rsidRPr="003D5B9F">
        <w:rPr>
          <w:rFonts w:asciiTheme="minorHAnsi" w:hAnsiTheme="minorHAnsi" w:cstheme="minorHAnsi"/>
        </w:rPr>
        <w:tab/>
        <w:t>that there are several state</w:t>
      </w:r>
      <w:r w:rsidRPr="003D5B9F">
        <w:rPr>
          <w:rFonts w:asciiTheme="minorHAnsi" w:hAnsiTheme="minorHAnsi" w:cstheme="minorHAnsi"/>
        </w:rPr>
        <w:noBreakHyphen/>
        <w:t>of-the</w:t>
      </w:r>
      <w:r w:rsidRPr="003D5B9F">
        <w:rPr>
          <w:rFonts w:asciiTheme="minorHAnsi" w:hAnsiTheme="minorHAnsi" w:cstheme="minorHAnsi"/>
        </w:rPr>
        <w:noBreakHyphen/>
        <w:t xml:space="preserve">art technologies which may help to facilitate the provision of telecommunication/ICT services, in particular broadband technologies, to rural, isolated and poorly served areas; </w:t>
      </w:r>
    </w:p>
    <w:p w14:paraId="254FC659" w14:textId="7B678A0F" w:rsidR="007E34B9" w:rsidRPr="003D5B9F" w:rsidRDefault="00157BF7" w:rsidP="000C55CA">
      <w:pPr>
        <w:spacing w:before="120"/>
        <w:jc w:val="both"/>
        <w:rPr>
          <w:rFonts w:asciiTheme="minorHAnsi" w:hAnsiTheme="minorHAnsi" w:cstheme="minorHAnsi"/>
          <w:lang w:eastAsia="ko-KR"/>
        </w:rPr>
      </w:pPr>
      <w:ins w:id="53" w:author="Jongbong PARK" w:date="2025-09-18T21:43:00Z" w16du:dateUtc="2025-09-18T14:43:00Z">
        <w:r w:rsidRPr="003D5B9F">
          <w:rPr>
            <w:rFonts w:asciiTheme="minorHAnsi" w:hAnsiTheme="minorHAnsi" w:cstheme="minorHAnsi"/>
            <w:i/>
            <w:iCs/>
            <w:lang w:eastAsia="ko-KR"/>
            <w:rPrChange w:id="54" w:author="Jongbong PARK" w:date="2025-09-18T21:43:00Z" w16du:dateUtc="2025-09-18T14:43:00Z">
              <w:rPr>
                <w:lang w:eastAsia="ko-KR"/>
              </w:rPr>
            </w:rPrChange>
          </w:rPr>
          <w:lastRenderedPageBreak/>
          <w:t>b)</w:t>
        </w:r>
        <w:r w:rsidRPr="003D5B9F">
          <w:rPr>
            <w:rFonts w:asciiTheme="minorHAnsi" w:hAnsiTheme="minorHAnsi" w:cstheme="minorHAnsi"/>
            <w:lang w:eastAsia="ko-KR"/>
          </w:rPr>
          <w:tab/>
        </w:r>
      </w:ins>
      <w:ins w:id="55" w:author="Nguyễn Quý Quyền" w:date="2025-07-17T11:25:00Z">
        <w:r w:rsidR="007E34B9" w:rsidRPr="003D5B9F">
          <w:rPr>
            <w:rFonts w:asciiTheme="minorHAnsi" w:hAnsiTheme="minorHAnsi" w:cstheme="minorHAnsi"/>
          </w:rPr>
          <w:t>that the combination of satellite systems with fixed wireless networks, Software-Defined Networking (SDN) and open source plays an important role in implementing the strategy of bridging digital divide, leaving no one behind</w:t>
        </w:r>
      </w:ins>
      <w:r w:rsidR="00F7648A" w:rsidRPr="003D5B9F">
        <w:rPr>
          <w:rFonts w:asciiTheme="minorHAnsi" w:hAnsiTheme="minorHAnsi" w:cstheme="minorHAnsi"/>
          <w:lang w:eastAsia="ko-KR"/>
        </w:rPr>
        <w:t>;</w:t>
      </w:r>
    </w:p>
    <w:p w14:paraId="00791901" w14:textId="73298C7C" w:rsidR="007E34B9" w:rsidRPr="003D5B9F" w:rsidRDefault="007E34B9" w:rsidP="000C55CA">
      <w:pPr>
        <w:spacing w:before="120"/>
        <w:jc w:val="both"/>
        <w:rPr>
          <w:rFonts w:asciiTheme="minorHAnsi" w:hAnsiTheme="minorHAnsi" w:cstheme="minorHAnsi"/>
        </w:rPr>
      </w:pPr>
      <w:del w:id="56" w:author="Jongbong PARK" w:date="2025-09-18T21:44:00Z" w16du:dateUtc="2025-09-18T14:44:00Z">
        <w:r w:rsidRPr="003D5B9F" w:rsidDel="00D85D8E">
          <w:rPr>
            <w:rFonts w:asciiTheme="minorHAnsi" w:hAnsiTheme="minorHAnsi" w:cstheme="minorHAnsi"/>
            <w:i/>
            <w:iCs/>
          </w:rPr>
          <w:delText>b</w:delText>
        </w:r>
      </w:del>
      <w:ins w:id="57" w:author="Jongbong PARK" w:date="2025-09-18T21:44:00Z" w16du:dateUtc="2025-09-18T14:44:00Z">
        <w:r w:rsidR="002D491F" w:rsidRPr="003D5B9F">
          <w:rPr>
            <w:rFonts w:asciiTheme="minorHAnsi" w:hAnsiTheme="minorHAnsi" w:cstheme="minorHAnsi"/>
            <w:i/>
            <w:iCs/>
            <w:lang w:eastAsia="ko-KR"/>
          </w:rPr>
          <w:t>c</w:t>
        </w:r>
      </w:ins>
      <w:r w:rsidRPr="003D5B9F">
        <w:rPr>
          <w:rFonts w:asciiTheme="minorHAnsi" w:hAnsiTheme="minorHAnsi" w:cstheme="minorHAnsi"/>
          <w:i/>
          <w:iCs/>
        </w:rPr>
        <w:t>)</w:t>
      </w:r>
      <w:r w:rsidRPr="003D5B9F">
        <w:rPr>
          <w:rFonts w:asciiTheme="minorHAnsi" w:hAnsiTheme="minorHAnsi" w:cstheme="minorHAnsi"/>
        </w:rPr>
        <w:tab/>
        <w:t xml:space="preserve">that access to telecommunication/ICT services in rural, isolated and poorly served areas can only be achieved through judicious choice of appropriate technological options (terrestrial and </w:t>
      </w:r>
      <w:del w:id="58" w:author="SoftBank" w:date="2025-08-28T23:04:00Z">
        <w:r w:rsidRPr="003D5B9F" w:rsidDel="00F819D0">
          <w:rPr>
            <w:rFonts w:asciiTheme="minorHAnsi" w:hAnsiTheme="minorHAnsi" w:cstheme="minorHAnsi"/>
          </w:rPr>
          <w:delText>satellite</w:delText>
        </w:r>
      </w:del>
      <w:ins w:id="59" w:author="SoftBank" w:date="2025-09-17T18:36:00Z">
        <w:r w:rsidR="00DD18DE" w:rsidRPr="003D5B9F">
          <w:rPr>
            <w:rFonts w:asciiTheme="minorHAnsi" w:hAnsiTheme="minorHAnsi" w:cstheme="minorHAnsi"/>
          </w:rPr>
          <w:t xml:space="preserve"> </w:t>
        </w:r>
      </w:ins>
      <w:ins w:id="60" w:author="SoftBank" w:date="2025-09-17T19:47:00Z">
        <w:r w:rsidR="00343A04" w:rsidRPr="003D5B9F">
          <w:rPr>
            <w:rFonts w:asciiTheme="minorHAnsi" w:eastAsiaTheme="minorEastAsia" w:hAnsiTheme="minorHAnsi" w:cstheme="minorHAnsi"/>
            <w:lang w:eastAsia="ja-JP"/>
          </w:rPr>
          <w:t>n</w:t>
        </w:r>
      </w:ins>
      <w:ins w:id="61" w:author="SoftBank" w:date="2025-09-17T18:36:00Z">
        <w:r w:rsidR="00DD18DE" w:rsidRPr="003D5B9F">
          <w:rPr>
            <w:rFonts w:asciiTheme="minorHAnsi" w:eastAsiaTheme="minorEastAsia" w:hAnsiTheme="minorHAnsi" w:cstheme="minorHAnsi"/>
            <w:lang w:eastAsia="ja-JP"/>
          </w:rPr>
          <w:t>on-</w:t>
        </w:r>
      </w:ins>
      <w:ins w:id="62" w:author="SoftBank" w:date="2025-09-17T19:47:00Z">
        <w:r w:rsidR="00343A04" w:rsidRPr="003D5B9F">
          <w:rPr>
            <w:rFonts w:asciiTheme="minorHAnsi" w:eastAsiaTheme="minorEastAsia" w:hAnsiTheme="minorHAnsi" w:cstheme="minorHAnsi"/>
            <w:lang w:eastAsia="ja-JP"/>
          </w:rPr>
          <w:t>t</w:t>
        </w:r>
      </w:ins>
      <w:ins w:id="63" w:author="SoftBank" w:date="2025-09-17T18:36:00Z">
        <w:r w:rsidR="00DD18DE" w:rsidRPr="003D5B9F">
          <w:rPr>
            <w:rFonts w:asciiTheme="minorHAnsi" w:eastAsiaTheme="minorEastAsia" w:hAnsiTheme="minorHAnsi" w:cstheme="minorHAnsi"/>
            <w:lang w:eastAsia="ja-JP"/>
          </w:rPr>
          <w:t>errestrial</w:t>
        </w:r>
      </w:ins>
      <w:r w:rsidRPr="003D5B9F">
        <w:rPr>
          <w:rFonts w:asciiTheme="minorHAnsi" w:hAnsiTheme="minorHAnsi" w:cstheme="minorHAnsi"/>
        </w:rPr>
        <w:t>) allowing access to and maintenance of good-quality and economical services;</w:t>
      </w:r>
    </w:p>
    <w:p w14:paraId="40C0F894" w14:textId="1FB68FAD" w:rsidR="007E34B9" w:rsidRPr="003D5B9F" w:rsidRDefault="007E34B9" w:rsidP="000C55CA">
      <w:pPr>
        <w:spacing w:before="120"/>
        <w:jc w:val="both"/>
        <w:rPr>
          <w:rFonts w:asciiTheme="minorHAnsi" w:hAnsiTheme="minorHAnsi" w:cstheme="minorHAnsi"/>
        </w:rPr>
      </w:pPr>
      <w:del w:id="64" w:author="Jongbong PARK" w:date="2025-09-18T21:44:00Z" w16du:dateUtc="2025-09-18T14:44:00Z">
        <w:r w:rsidRPr="003D5B9F" w:rsidDel="00D85D8E">
          <w:rPr>
            <w:rFonts w:asciiTheme="minorHAnsi" w:hAnsiTheme="minorHAnsi" w:cstheme="minorHAnsi"/>
            <w:i/>
            <w:iCs/>
          </w:rPr>
          <w:delText>c</w:delText>
        </w:r>
      </w:del>
      <w:ins w:id="65" w:author="Jongbong PARK" w:date="2025-09-18T21:44:00Z" w16du:dateUtc="2025-09-18T14:44:00Z">
        <w:r w:rsidR="002D491F" w:rsidRPr="003D5B9F">
          <w:rPr>
            <w:rFonts w:asciiTheme="minorHAnsi" w:hAnsiTheme="minorHAnsi" w:cstheme="minorHAnsi"/>
            <w:i/>
            <w:iCs/>
            <w:lang w:eastAsia="ko-KR"/>
          </w:rPr>
          <w:t>d</w:t>
        </w:r>
      </w:ins>
      <w:r w:rsidRPr="003D5B9F">
        <w:rPr>
          <w:rFonts w:asciiTheme="minorHAnsi" w:hAnsiTheme="minorHAnsi" w:cstheme="minorHAnsi"/>
          <w:i/>
          <w:iCs/>
        </w:rPr>
        <w:t>)</w:t>
      </w:r>
      <w:r w:rsidRPr="003D5B9F">
        <w:rPr>
          <w:rFonts w:asciiTheme="minorHAnsi" w:hAnsiTheme="minorHAnsi" w:cstheme="minorHAnsi"/>
        </w:rPr>
        <w:tab/>
        <w:t>that Study Group 2 of the ITU Telecommunication Development Sector (ITU</w:t>
      </w:r>
      <w:r w:rsidRPr="003D5B9F">
        <w:rPr>
          <w:rFonts w:asciiTheme="minorHAnsi" w:hAnsiTheme="minorHAnsi" w:cstheme="minorHAnsi"/>
        </w:rPr>
        <w:noBreakHyphen/>
        <w:t>D), in the course of its study of Question 10</w:t>
      </w:r>
      <w:r w:rsidRPr="003D5B9F">
        <w:rPr>
          <w:rFonts w:asciiTheme="minorHAnsi" w:hAnsiTheme="minorHAnsi" w:cstheme="minorHAnsi"/>
        </w:rPr>
        <w:noBreakHyphen/>
        <w:t>3/2 in previous study periods, collected numerous case studies relating to rural projects and projects serving isolated areas, that these case studies include the preparation, design and implementation of such projects, and that they represent an important reference to be used as lessons for successful projects covering many situations;</w:t>
      </w:r>
    </w:p>
    <w:p w14:paraId="460D2EF7" w14:textId="08229D8C" w:rsidR="007E34B9" w:rsidRPr="003D5B9F" w:rsidRDefault="007E34B9" w:rsidP="000C55CA">
      <w:pPr>
        <w:spacing w:before="120"/>
        <w:jc w:val="both"/>
        <w:rPr>
          <w:rFonts w:asciiTheme="minorHAnsi" w:hAnsiTheme="minorHAnsi" w:cstheme="minorHAnsi"/>
        </w:rPr>
      </w:pPr>
      <w:del w:id="66" w:author="Jongbong PARK" w:date="2025-09-18T21:44:00Z" w16du:dateUtc="2025-09-18T14:44:00Z">
        <w:r w:rsidRPr="003D5B9F" w:rsidDel="002D491F">
          <w:rPr>
            <w:rFonts w:asciiTheme="minorHAnsi" w:hAnsiTheme="minorHAnsi" w:cstheme="minorHAnsi"/>
            <w:i/>
            <w:iCs/>
          </w:rPr>
          <w:delText>d</w:delText>
        </w:r>
      </w:del>
      <w:ins w:id="67" w:author="Jongbong PARK" w:date="2025-09-18T21:44:00Z" w16du:dateUtc="2025-09-18T14:44:00Z">
        <w:r w:rsidR="002D491F" w:rsidRPr="003D5B9F">
          <w:rPr>
            <w:rFonts w:asciiTheme="minorHAnsi" w:hAnsiTheme="minorHAnsi" w:cstheme="minorHAnsi"/>
            <w:i/>
            <w:iCs/>
            <w:lang w:eastAsia="ko-KR"/>
          </w:rPr>
          <w:t>e</w:t>
        </w:r>
      </w:ins>
      <w:r w:rsidRPr="003D5B9F">
        <w:rPr>
          <w:rFonts w:asciiTheme="minorHAnsi" w:hAnsiTheme="minorHAnsi" w:cstheme="minorHAnsi"/>
          <w:i/>
          <w:iCs/>
        </w:rPr>
        <w:t>)</w:t>
      </w:r>
      <w:r w:rsidRPr="003D5B9F">
        <w:rPr>
          <w:rFonts w:asciiTheme="minorHAnsi" w:hAnsiTheme="minorHAnsi" w:cstheme="minorHAnsi"/>
        </w:rPr>
        <w:tab/>
        <w:t>that, under Question 5/1 (Telecommunications/ICTs for rural and remote areas) of ITU</w:t>
      </w:r>
      <w:r w:rsidRPr="003D5B9F">
        <w:rPr>
          <w:rFonts w:asciiTheme="minorHAnsi" w:hAnsiTheme="minorHAnsi" w:cstheme="minorHAnsi"/>
        </w:rPr>
        <w:noBreakHyphen/>
        <w:t>D Study Group 1, existing challenges for the development of telecommunications/ICTs in rural and remote areas were examined, among which the most noteworthy are the high costs of installation and operation, the lack of energy supply, the absence of technical staff, geographic characteristics and ICT literacy, among others, and the various methods that can help solve these challenges were also identified and examined,</w:t>
      </w:r>
    </w:p>
    <w:p w14:paraId="02CF9FF0" w14:textId="77777777" w:rsidR="007E34B9" w:rsidRPr="003D5B9F" w:rsidRDefault="007E34B9" w:rsidP="007E34B9">
      <w:pPr>
        <w:pStyle w:val="Call"/>
        <w:spacing w:before="120"/>
        <w:rPr>
          <w:rFonts w:cstheme="minorHAnsi"/>
          <w:szCs w:val="24"/>
        </w:rPr>
      </w:pPr>
      <w:r w:rsidRPr="003D5B9F">
        <w:rPr>
          <w:rFonts w:cstheme="minorHAnsi"/>
          <w:szCs w:val="24"/>
        </w:rPr>
        <w:t>resolves</w:t>
      </w:r>
    </w:p>
    <w:p w14:paraId="7237645F"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t>1</w:t>
      </w:r>
      <w:r w:rsidRPr="003D5B9F">
        <w:rPr>
          <w:rFonts w:asciiTheme="minorHAnsi" w:hAnsiTheme="minorHAnsi" w:cstheme="minorHAnsi"/>
        </w:rPr>
        <w:tab/>
        <w:t xml:space="preserve">to invite ITU-D Study Group 1 to continue its studies under Question 5/1 (Telecommunications/ICTs for remote and rural areas), on the best means for providing access to telecommunication/ICT services in rural, isolated and poorly served areas in terms of universal access, rural telecommunication </w:t>
      </w:r>
      <w:proofErr w:type="spellStart"/>
      <w:r w:rsidRPr="003D5B9F">
        <w:rPr>
          <w:rFonts w:asciiTheme="minorHAnsi" w:hAnsiTheme="minorHAnsi" w:cstheme="minorHAnsi"/>
        </w:rPr>
        <w:t>programmes</w:t>
      </w:r>
      <w:proofErr w:type="spellEnd"/>
      <w:r w:rsidRPr="003D5B9F">
        <w:rPr>
          <w:rFonts w:asciiTheme="minorHAnsi" w:hAnsiTheme="minorHAnsi" w:cstheme="minorHAnsi"/>
        </w:rPr>
        <w:t xml:space="preserve">, regulatory framework, financial resources and commercial approach, taking into account the aims of this resolution, including open and interoperable network technologies, such as </w:t>
      </w:r>
      <w:ins w:id="68" w:author="Nguyễn Quý Quyền" w:date="2025-07-17T11:21:00Z">
        <w:r w:rsidRPr="003D5B9F">
          <w:rPr>
            <w:rFonts w:asciiTheme="minorHAnsi" w:hAnsiTheme="minorHAnsi" w:cstheme="minorHAnsi"/>
          </w:rPr>
          <w:t xml:space="preserve">combined satellite systems and fixed wireless networks, </w:t>
        </w:r>
      </w:ins>
      <w:r w:rsidRPr="003D5B9F">
        <w:rPr>
          <w:rFonts w:asciiTheme="minorHAnsi" w:hAnsiTheme="minorHAnsi" w:cstheme="minorHAnsi"/>
        </w:rPr>
        <w:t>software-defined and open-source network technologies;</w:t>
      </w:r>
    </w:p>
    <w:p w14:paraId="52127478"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t>2</w:t>
      </w:r>
      <w:r w:rsidRPr="003D5B9F">
        <w:rPr>
          <w:rFonts w:asciiTheme="minorHAnsi" w:hAnsiTheme="minorHAnsi" w:cstheme="minorHAnsi"/>
        </w:rPr>
        <w:tab/>
        <w:t xml:space="preserve">to instruct the Director of the Telecommunication Development Bureau (BDT) to submit reports to ITU-D Study Group 1 on BDT's experience in this area and, in particular, the lessons learned from the projects it has implemented and the seminars and training </w:t>
      </w:r>
      <w:proofErr w:type="spellStart"/>
      <w:r w:rsidRPr="003D5B9F">
        <w:rPr>
          <w:rFonts w:asciiTheme="minorHAnsi" w:hAnsiTheme="minorHAnsi" w:cstheme="minorHAnsi"/>
        </w:rPr>
        <w:t>programmes</w:t>
      </w:r>
      <w:proofErr w:type="spellEnd"/>
      <w:r w:rsidRPr="003D5B9F">
        <w:rPr>
          <w:rFonts w:asciiTheme="minorHAnsi" w:hAnsiTheme="minorHAnsi" w:cstheme="minorHAnsi"/>
        </w:rPr>
        <w:t xml:space="preserve"> it is conducting to meet the needs of rural areas</w:t>
      </w:r>
      <w:ins w:id="69" w:author="Jongbong PARK" w:date="2025-07-17T19:59:00Z">
        <w:r w:rsidRPr="003D5B9F">
          <w:rPr>
            <w:rFonts w:asciiTheme="minorHAnsi" w:hAnsiTheme="minorHAnsi" w:cstheme="minorHAnsi"/>
          </w:rPr>
          <w:t>;</w:t>
        </w:r>
      </w:ins>
      <w:del w:id="70" w:author="Jongbong PARK" w:date="2025-07-17T19:59:00Z">
        <w:r w:rsidRPr="003D5B9F" w:rsidDel="007B764E">
          <w:rPr>
            <w:rFonts w:asciiTheme="minorHAnsi" w:hAnsiTheme="minorHAnsi" w:cstheme="minorHAnsi"/>
          </w:rPr>
          <w:delText>,</w:delText>
        </w:r>
      </w:del>
    </w:p>
    <w:p w14:paraId="290AF5FD" w14:textId="77777777" w:rsidR="007E34B9" w:rsidRPr="003D5B9F" w:rsidRDefault="007E34B9" w:rsidP="000C55CA">
      <w:pPr>
        <w:spacing w:before="120"/>
        <w:jc w:val="both"/>
        <w:rPr>
          <w:rFonts w:asciiTheme="minorHAnsi" w:hAnsiTheme="minorHAnsi" w:cstheme="minorHAnsi"/>
        </w:rPr>
      </w:pPr>
      <w:ins w:id="71" w:author="Nguyễn Quý Quyền" w:date="2025-07-17T11:26:00Z">
        <w:r w:rsidRPr="003D5B9F">
          <w:rPr>
            <w:rFonts w:asciiTheme="minorHAnsi" w:hAnsiTheme="minorHAnsi" w:cstheme="minorHAnsi"/>
          </w:rPr>
          <w:t xml:space="preserve">3 </w:t>
        </w:r>
        <w:r w:rsidRPr="003D5B9F">
          <w:rPr>
            <w:rFonts w:asciiTheme="minorHAnsi" w:hAnsiTheme="minorHAnsi" w:cstheme="minorHAnsi"/>
          </w:rPr>
          <w:tab/>
          <w:t>to instruct the Director of the Telecommunication Development Bureau (BDT) to assist Member States in making policy models and strategies for public telecommunications/ICT development using the Public Telecommunications/ICT Service Fund effectively, avoiding overlapping and unsustainable investments</w:t>
        </w:r>
      </w:ins>
      <w:ins w:id="72" w:author="Jongbong PARK" w:date="2025-07-17T20:00:00Z">
        <w:r w:rsidRPr="003D5B9F">
          <w:rPr>
            <w:rFonts w:asciiTheme="minorHAnsi" w:hAnsiTheme="minorHAnsi" w:cstheme="minorHAnsi"/>
          </w:rPr>
          <w:t>;</w:t>
        </w:r>
      </w:ins>
    </w:p>
    <w:p w14:paraId="248BAEF2" w14:textId="53D6DC40" w:rsidR="007E34B9" w:rsidRPr="003D5B9F" w:rsidRDefault="007E34B9" w:rsidP="000C55CA">
      <w:pPr>
        <w:spacing w:before="120"/>
        <w:jc w:val="both"/>
        <w:rPr>
          <w:rFonts w:asciiTheme="minorHAnsi" w:hAnsiTheme="minorHAnsi" w:cstheme="minorHAnsi"/>
          <w:u w:val="words"/>
          <w:rPrChange w:id="73" w:author="Jongbong PARK" w:date="2025-07-17T20:00:00Z">
            <w:rPr/>
          </w:rPrChange>
        </w:rPr>
      </w:pPr>
      <w:ins w:id="74" w:author="Nguyễn Quý Quyền" w:date="2025-07-17T11:26:00Z">
        <w:r w:rsidRPr="003D5B9F">
          <w:rPr>
            <w:rFonts w:asciiTheme="minorHAnsi" w:hAnsiTheme="minorHAnsi" w:cstheme="minorHAnsi"/>
          </w:rPr>
          <w:t xml:space="preserve">4 </w:t>
        </w:r>
        <w:r w:rsidRPr="003D5B9F">
          <w:rPr>
            <w:rFonts w:asciiTheme="minorHAnsi" w:hAnsiTheme="minorHAnsi" w:cstheme="minorHAnsi"/>
          </w:rPr>
          <w:tab/>
          <w:t>to instruct the Director of the Telecommunication Development Bureau (BDT) to strengthen and promote models and mechanisms to encourage Member States to share successful models of digital transformation, including Public-Private Partnership (PPP) models and ICT applications in the fields of health, education, trade, etc. in rural, remote, isolated and unconnected and under</w:t>
        </w:r>
      </w:ins>
      <w:ins w:id="75" w:author="Jongbong PARK" w:date="2025-09-23T21:04:00Z" w16du:dateUtc="2025-09-23T13:04:00Z">
        <w:r w:rsidR="00EF0A2F">
          <w:rPr>
            <w:rFonts w:asciiTheme="minorHAnsi" w:hAnsiTheme="minorHAnsi" w:cstheme="minorHAnsi"/>
          </w:rPr>
          <w:t>-</w:t>
        </w:r>
      </w:ins>
      <w:ins w:id="76" w:author="Nguyễn Quý Quyền" w:date="2025-07-17T11:26:00Z">
        <w:r w:rsidRPr="003D5B9F">
          <w:rPr>
            <w:rFonts w:asciiTheme="minorHAnsi" w:hAnsiTheme="minorHAnsi" w:cstheme="minorHAnsi"/>
          </w:rPr>
          <w:t>connected areas</w:t>
        </w:r>
      </w:ins>
      <w:ins w:id="77" w:author="Jongbong PARK" w:date="2025-07-17T20:00:00Z">
        <w:r w:rsidRPr="003D5B9F">
          <w:rPr>
            <w:rFonts w:asciiTheme="minorHAnsi" w:hAnsiTheme="minorHAnsi" w:cstheme="minorHAnsi"/>
          </w:rPr>
          <w:t>,</w:t>
        </w:r>
      </w:ins>
    </w:p>
    <w:p w14:paraId="1DC3510F" w14:textId="77777777" w:rsidR="007E34B9" w:rsidRPr="003D5B9F" w:rsidRDefault="007E34B9" w:rsidP="007E34B9">
      <w:pPr>
        <w:pStyle w:val="Call"/>
        <w:spacing w:before="120"/>
        <w:rPr>
          <w:rFonts w:cstheme="minorHAnsi"/>
          <w:szCs w:val="24"/>
        </w:rPr>
      </w:pPr>
      <w:r w:rsidRPr="003D5B9F">
        <w:rPr>
          <w:rFonts w:cstheme="minorHAnsi"/>
          <w:szCs w:val="24"/>
        </w:rPr>
        <w:t>instructs the Director of the Telecommunication Development Bureau, in collaboration with the Director of the Radiocommunication Bureau and the Director of the Telecommunication Standardization Bureau</w:t>
      </w:r>
    </w:p>
    <w:p w14:paraId="69096970" w14:textId="77777777" w:rsidR="007E34B9" w:rsidRPr="003D5B9F" w:rsidRDefault="007E34B9" w:rsidP="007E34B9">
      <w:pPr>
        <w:spacing w:before="120"/>
        <w:rPr>
          <w:rFonts w:asciiTheme="minorHAnsi" w:hAnsiTheme="minorHAnsi" w:cstheme="minorHAnsi"/>
        </w:rPr>
      </w:pPr>
      <w:r w:rsidRPr="003D5B9F">
        <w:rPr>
          <w:rFonts w:asciiTheme="minorHAnsi" w:hAnsiTheme="minorHAnsi" w:cstheme="minorHAnsi"/>
        </w:rPr>
        <w:t>1</w:t>
      </w:r>
      <w:r w:rsidRPr="003D5B9F">
        <w:rPr>
          <w:rFonts w:asciiTheme="minorHAnsi" w:hAnsiTheme="minorHAnsi" w:cstheme="minorHAnsi"/>
        </w:rPr>
        <w:tab/>
        <w:t>to continue supporting the studies undertaken in response to this resolution;</w:t>
      </w:r>
    </w:p>
    <w:p w14:paraId="291EE859"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lastRenderedPageBreak/>
        <w:t>2</w:t>
      </w:r>
      <w:r w:rsidRPr="003D5B9F">
        <w:rPr>
          <w:rFonts w:asciiTheme="minorHAnsi" w:hAnsiTheme="minorHAnsi" w:cstheme="minorHAnsi"/>
        </w:rPr>
        <w:tab/>
        <w:t xml:space="preserve">to promote further the use of all appropriate means of telecommunication/ICT to facilitate effective development and implementation of telecommunication/ICT services in rural, isolated and poorly served areas of the world through the relevant </w:t>
      </w:r>
      <w:proofErr w:type="spellStart"/>
      <w:r w:rsidRPr="003D5B9F">
        <w:rPr>
          <w:rFonts w:asciiTheme="minorHAnsi" w:hAnsiTheme="minorHAnsi" w:cstheme="minorHAnsi"/>
        </w:rPr>
        <w:t>programmes</w:t>
      </w:r>
      <w:proofErr w:type="spellEnd"/>
      <w:r w:rsidRPr="003D5B9F">
        <w:rPr>
          <w:rFonts w:asciiTheme="minorHAnsi" w:hAnsiTheme="minorHAnsi" w:cstheme="minorHAnsi"/>
        </w:rPr>
        <w:t>;</w:t>
      </w:r>
    </w:p>
    <w:p w14:paraId="21C45F12" w14:textId="16B58F02"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t>3</w:t>
      </w:r>
      <w:r w:rsidRPr="003D5B9F">
        <w:rPr>
          <w:rFonts w:asciiTheme="minorHAnsi" w:hAnsiTheme="minorHAnsi" w:cstheme="minorHAnsi"/>
        </w:rPr>
        <w:tab/>
        <w:t xml:space="preserve">to continue efforts to promote the optimum use by developing countries of all available new telecommunication/ICT services provided by </w:t>
      </w:r>
      <w:del w:id="78" w:author="SoftBank" w:date="2025-08-28T23:06:00Z">
        <w:r w:rsidRPr="003D5B9F" w:rsidDel="00F819D0">
          <w:rPr>
            <w:rFonts w:asciiTheme="minorHAnsi" w:hAnsiTheme="minorHAnsi" w:cstheme="minorHAnsi"/>
          </w:rPr>
          <w:delText xml:space="preserve">satellite and </w:delText>
        </w:r>
      </w:del>
      <w:r w:rsidRPr="003D5B9F">
        <w:rPr>
          <w:rFonts w:asciiTheme="minorHAnsi" w:hAnsiTheme="minorHAnsi" w:cstheme="minorHAnsi"/>
        </w:rPr>
        <w:t xml:space="preserve">terrestrial </w:t>
      </w:r>
      <w:ins w:id="79" w:author="SoftBank" w:date="2025-09-17T18:36:00Z">
        <w:r w:rsidR="00DD18DE" w:rsidRPr="003D5B9F">
          <w:rPr>
            <w:rFonts w:asciiTheme="minorHAnsi" w:eastAsiaTheme="minorEastAsia" w:hAnsiTheme="minorHAnsi" w:cstheme="minorHAnsi"/>
            <w:lang w:eastAsia="ja-JP"/>
          </w:rPr>
          <w:t xml:space="preserve">and </w:t>
        </w:r>
      </w:ins>
      <w:ins w:id="80" w:author="SoftBank" w:date="2025-09-17T19:48:00Z">
        <w:r w:rsidR="00343A04" w:rsidRPr="003D5B9F">
          <w:rPr>
            <w:rFonts w:asciiTheme="minorHAnsi" w:eastAsiaTheme="minorEastAsia" w:hAnsiTheme="minorHAnsi" w:cstheme="minorHAnsi"/>
            <w:lang w:eastAsia="ja-JP"/>
          </w:rPr>
          <w:t>n</w:t>
        </w:r>
      </w:ins>
      <w:ins w:id="81" w:author="SoftBank" w:date="2025-09-17T18:36:00Z">
        <w:r w:rsidR="00DD18DE" w:rsidRPr="003D5B9F">
          <w:rPr>
            <w:rFonts w:asciiTheme="minorHAnsi" w:eastAsiaTheme="minorEastAsia" w:hAnsiTheme="minorHAnsi" w:cstheme="minorHAnsi"/>
            <w:lang w:eastAsia="ja-JP"/>
          </w:rPr>
          <w:t>on-</w:t>
        </w:r>
      </w:ins>
      <w:ins w:id="82" w:author="SoftBank" w:date="2025-09-17T19:48:00Z">
        <w:r w:rsidR="00343A04" w:rsidRPr="003D5B9F">
          <w:rPr>
            <w:rFonts w:asciiTheme="minorHAnsi" w:eastAsiaTheme="minorEastAsia" w:hAnsiTheme="minorHAnsi" w:cstheme="minorHAnsi"/>
            <w:lang w:eastAsia="ja-JP"/>
          </w:rPr>
          <w:t>t</w:t>
        </w:r>
      </w:ins>
      <w:ins w:id="83" w:author="SoftBank" w:date="2025-09-17T18:36:00Z">
        <w:r w:rsidR="00DD18DE" w:rsidRPr="003D5B9F">
          <w:rPr>
            <w:rFonts w:asciiTheme="minorHAnsi" w:eastAsiaTheme="minorEastAsia" w:hAnsiTheme="minorHAnsi" w:cstheme="minorHAnsi"/>
            <w:lang w:eastAsia="ja-JP"/>
          </w:rPr>
          <w:t xml:space="preserve">errestrial </w:t>
        </w:r>
      </w:ins>
      <w:r w:rsidRPr="003D5B9F">
        <w:rPr>
          <w:rFonts w:asciiTheme="minorHAnsi" w:hAnsiTheme="minorHAnsi" w:cstheme="minorHAnsi"/>
        </w:rPr>
        <w:t>systems to serve these areas and communities;</w:t>
      </w:r>
    </w:p>
    <w:p w14:paraId="05800CFC"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t>4</w:t>
      </w:r>
      <w:r w:rsidRPr="003D5B9F">
        <w:rPr>
          <w:rFonts w:asciiTheme="minorHAnsi" w:hAnsiTheme="minorHAnsi" w:cstheme="minorHAnsi"/>
        </w:rPr>
        <w:tab/>
        <w:t>to coordinate efforts on supporting governments for the development of telecommunication/ICT services in rural, isolated and poorly served areas;</w:t>
      </w:r>
    </w:p>
    <w:p w14:paraId="1C7ED20D"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t>5</w:t>
      </w:r>
      <w:r w:rsidRPr="003D5B9F">
        <w:rPr>
          <w:rFonts w:asciiTheme="minorHAnsi" w:hAnsiTheme="minorHAnsi" w:cstheme="minorHAnsi"/>
        </w:rPr>
        <w:tab/>
        <w:t>to provide assistance to Member States so they can identify and develop policies, mechanisms and regulatory initiatives to reduce the digital divide by promoting the deployment and adoption of broadband;</w:t>
      </w:r>
    </w:p>
    <w:p w14:paraId="484D0088"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t>6</w:t>
      </w:r>
      <w:r w:rsidRPr="003D5B9F">
        <w:rPr>
          <w:rFonts w:asciiTheme="minorHAnsi" w:hAnsiTheme="minorHAnsi" w:cstheme="minorHAnsi"/>
        </w:rPr>
        <w:tab/>
        <w:t>to consolidate and disseminate information through seminars, workshops and online spaces such as webinars to exchange national experiences on the roll-out and operation of broadband networks in rural, isolated and poorly served areas, with special emphasis on landlocked developing countries and small island developing states;</w:t>
      </w:r>
    </w:p>
    <w:p w14:paraId="4D1A4A01" w14:textId="77777777" w:rsidR="007E34B9" w:rsidRPr="003D5B9F" w:rsidRDefault="007E34B9" w:rsidP="000C55CA">
      <w:pPr>
        <w:spacing w:before="120"/>
        <w:jc w:val="both"/>
        <w:rPr>
          <w:rFonts w:asciiTheme="minorHAnsi" w:hAnsiTheme="minorHAnsi" w:cstheme="minorHAnsi"/>
        </w:rPr>
      </w:pPr>
      <w:r w:rsidRPr="003D5B9F">
        <w:rPr>
          <w:rFonts w:asciiTheme="minorHAnsi" w:hAnsiTheme="minorHAnsi" w:cstheme="minorHAnsi"/>
        </w:rPr>
        <w:t>7</w:t>
      </w:r>
      <w:r w:rsidRPr="003D5B9F">
        <w:rPr>
          <w:rFonts w:asciiTheme="minorHAnsi" w:hAnsiTheme="minorHAnsi" w:cstheme="minorHAnsi"/>
        </w:rPr>
        <w:tab/>
        <w:t xml:space="preserve">to promote initiatives in order to identify unserved and underserved rural and isolated areas, enabling governments to plan concrete participatory policies for the implementation of telecommunication/ICT services, and to implement capacity-building </w:t>
      </w:r>
      <w:proofErr w:type="spellStart"/>
      <w:r w:rsidRPr="003D5B9F">
        <w:rPr>
          <w:rFonts w:asciiTheme="minorHAnsi" w:hAnsiTheme="minorHAnsi" w:cstheme="minorHAnsi"/>
        </w:rPr>
        <w:t>programmes</w:t>
      </w:r>
      <w:proofErr w:type="spellEnd"/>
      <w:r w:rsidRPr="003D5B9F">
        <w:rPr>
          <w:rFonts w:asciiTheme="minorHAnsi" w:hAnsiTheme="minorHAnsi" w:cstheme="minorHAnsi"/>
        </w:rPr>
        <w:t xml:space="preserve"> to support the expansion and maintenance of telecommunication networks in these areas.</w:t>
      </w:r>
      <w:bookmarkEnd w:id="0"/>
    </w:p>
    <w:p w14:paraId="62D9B9B5" w14:textId="08A72407" w:rsidR="00603DA6" w:rsidRPr="003D5B9F" w:rsidRDefault="00603DA6" w:rsidP="000C55CA">
      <w:pPr>
        <w:spacing w:before="120"/>
        <w:jc w:val="both"/>
        <w:rPr>
          <w:rFonts w:asciiTheme="minorHAnsi" w:eastAsiaTheme="minorEastAsia" w:hAnsiTheme="minorHAnsi" w:cstheme="minorHAnsi"/>
          <w:lang w:eastAsia="ja-JP"/>
        </w:rPr>
      </w:pPr>
    </w:p>
    <w:sectPr w:rsidR="00603DA6" w:rsidRPr="003D5B9F" w:rsidSect="002E2B2D">
      <w:headerReference w:type="even" r:id="rId10"/>
      <w:headerReference w:type="default" r:id="rId11"/>
      <w:footerReference w:type="even" r:id="rId12"/>
      <w:footerReference w:type="default" r:id="rId13"/>
      <w:headerReference w:type="first" r:id="rId14"/>
      <w:footerReference w:type="first" r:id="rId1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1C6CF" w14:textId="77777777" w:rsidR="00A73A11" w:rsidRDefault="00A73A11">
      <w:r>
        <w:separator/>
      </w:r>
    </w:p>
  </w:endnote>
  <w:endnote w:type="continuationSeparator" w:id="0">
    <w:p w14:paraId="5FE85C69" w14:textId="77777777" w:rsidR="00A73A11" w:rsidRDefault="00A7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0D87D992" w:rsidR="0097693B" w:rsidRDefault="00972283" w:rsidP="00341CD0">
    <w:pPr>
      <w:pStyle w:val="Footer"/>
      <w:tabs>
        <w:tab w:val="clear" w:pos="4320"/>
        <w:tab w:val="clear" w:pos="8640"/>
        <w:tab w:val="right" w:pos="9180"/>
      </w:tabs>
      <w:ind w:right="-7"/>
      <w:jc w:val="right"/>
    </w:pPr>
    <w:r>
      <w:rPr>
        <w:rStyle w:val="PageNumber"/>
      </w:rPr>
      <w:t>PACP-08</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660"/>
      <w:gridCol w:w="3476"/>
    </w:tblGrid>
    <w:tr w:rsidR="00556376" w:rsidRPr="005E75F4" w14:paraId="4289B80F" w14:textId="77777777" w:rsidTr="00F7330E">
      <w:trPr>
        <w:cantSplit/>
        <w:trHeight w:val="204"/>
        <w:jc w:val="center"/>
      </w:trPr>
      <w:tc>
        <w:tcPr>
          <w:tcW w:w="1152" w:type="dxa"/>
        </w:tcPr>
        <w:p w14:paraId="690C3335" w14:textId="77777777" w:rsidR="00556376" w:rsidRPr="005E75F4" w:rsidRDefault="00556376" w:rsidP="00556376">
          <w:pPr>
            <w:rPr>
              <w:b/>
              <w:bCs/>
            </w:rPr>
          </w:pPr>
          <w:r w:rsidRPr="005E75F4">
            <w:rPr>
              <w:b/>
              <w:bCs/>
            </w:rPr>
            <w:t>Contact:</w:t>
          </w:r>
        </w:p>
      </w:tc>
      <w:tc>
        <w:tcPr>
          <w:tcW w:w="4660" w:type="dxa"/>
        </w:tcPr>
        <w:p w14:paraId="6C45362D" w14:textId="26A3E52D" w:rsidR="00556376" w:rsidRPr="005E75F4" w:rsidRDefault="00556376" w:rsidP="00556376">
          <w:pPr>
            <w:rPr>
              <w:rFonts w:eastAsia="Batang"/>
            </w:rPr>
          </w:pPr>
        </w:p>
      </w:tc>
      <w:tc>
        <w:tcPr>
          <w:tcW w:w="3476" w:type="dxa"/>
        </w:tcPr>
        <w:p w14:paraId="363C4E04" w14:textId="789BA91D" w:rsidR="00556376" w:rsidRPr="005E75F4" w:rsidRDefault="00556376" w:rsidP="00556376">
          <w:pPr>
            <w:rPr>
              <w:lang w:eastAsia="ja-JP"/>
            </w:rPr>
          </w:pPr>
          <w:r w:rsidRPr="005E75F4">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C1688" w14:textId="77777777" w:rsidR="00A73A11" w:rsidRDefault="00A73A11">
      <w:r>
        <w:separator/>
      </w:r>
    </w:p>
  </w:footnote>
  <w:footnote w:type="continuationSeparator" w:id="0">
    <w:p w14:paraId="3AB3FFE5" w14:textId="77777777" w:rsidR="00A73A11" w:rsidRDefault="00A73A11">
      <w:r>
        <w:continuationSeparator/>
      </w:r>
    </w:p>
  </w:footnote>
  <w:footnote w:id="1">
    <w:p w14:paraId="085B10CE" w14:textId="77777777" w:rsidR="007E34B9" w:rsidRPr="00600D3F" w:rsidRDefault="007E34B9" w:rsidP="007E34B9">
      <w:pPr>
        <w:pStyle w:val="FootnoteText"/>
        <w:rPr>
          <w:lang w:val="en-US"/>
        </w:rPr>
      </w:pPr>
      <w:r>
        <w:rPr>
          <w:rStyle w:val="FootnoteReference"/>
        </w:rPr>
        <w:footnoteRef/>
      </w:r>
      <w:r>
        <w:t xml:space="preserve"> </w:t>
      </w:r>
      <w:r>
        <w:tab/>
      </w:r>
      <w:r>
        <w:rPr>
          <w:lang w:val="en-US"/>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7E2A0" w14:textId="77777777" w:rsidR="00CB774D" w:rsidRDefault="00CB77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B00F9" w14:textId="77777777" w:rsidR="00CB774D" w:rsidRDefault="00CB7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D74D9F"/>
    <w:multiLevelType w:val="hybridMultilevel"/>
    <w:tmpl w:val="E2268470"/>
    <w:lvl w:ilvl="0" w:tplc="D5F6D1E6">
      <w:start w:val="7"/>
      <w:numFmt w:val="bullet"/>
      <w:lvlText w:val="-"/>
      <w:lvlJc w:val="left"/>
      <w:pPr>
        <w:ind w:left="720" w:hanging="360"/>
      </w:pPr>
      <w:rPr>
        <w:rFonts w:ascii="Times New Roman" w:eastAsia="BatangChe"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1515661">
    <w:abstractNumId w:val="9"/>
  </w:num>
  <w:num w:numId="2" w16cid:durableId="15351571">
    <w:abstractNumId w:val="6"/>
  </w:num>
  <w:num w:numId="3" w16cid:durableId="1814638028">
    <w:abstractNumId w:val="5"/>
  </w:num>
  <w:num w:numId="4" w16cid:durableId="1925144999">
    <w:abstractNumId w:val="15"/>
  </w:num>
  <w:num w:numId="5" w16cid:durableId="1144200322">
    <w:abstractNumId w:val="8"/>
  </w:num>
  <w:num w:numId="6" w16cid:durableId="1820262674">
    <w:abstractNumId w:val="10"/>
  </w:num>
  <w:num w:numId="7" w16cid:durableId="319427060">
    <w:abstractNumId w:val="3"/>
  </w:num>
  <w:num w:numId="8" w16cid:durableId="650254454">
    <w:abstractNumId w:val="1"/>
  </w:num>
  <w:num w:numId="9" w16cid:durableId="967011566">
    <w:abstractNumId w:val="16"/>
  </w:num>
  <w:num w:numId="10" w16cid:durableId="466551886">
    <w:abstractNumId w:val="0"/>
  </w:num>
  <w:num w:numId="11" w16cid:durableId="421606512">
    <w:abstractNumId w:val="14"/>
  </w:num>
  <w:num w:numId="12" w16cid:durableId="959725257">
    <w:abstractNumId w:val="11"/>
  </w:num>
  <w:num w:numId="13" w16cid:durableId="267928632">
    <w:abstractNumId w:val="7"/>
  </w:num>
  <w:num w:numId="14" w16cid:durableId="1011764653">
    <w:abstractNumId w:val="4"/>
  </w:num>
  <w:num w:numId="15" w16cid:durableId="1889142217">
    <w:abstractNumId w:val="12"/>
  </w:num>
  <w:num w:numId="16" w16cid:durableId="545989716">
    <w:abstractNumId w:val="2"/>
  </w:num>
  <w:num w:numId="17" w16cid:durableId="105685918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guyễn Quý Quyền">
    <w15:presenceInfo w15:providerId="Windows Live" w15:userId="0101cb9631cf2cce"/>
  </w15:person>
  <w15:person w15:author="Nidup Gyeltshen">
    <w15:presenceInfo w15:providerId="None" w15:userId="Nidup Gyeltshen"/>
  </w15:person>
  <w15:person w15:author="SoftBank">
    <w15:presenceInfo w15:providerId="None" w15:userId="SoftBank"/>
  </w15:person>
  <w15:person w15:author="Forhadul Parvez">
    <w15:presenceInfo w15:providerId="AD" w15:userId="S::parvez@APT.INT::380ee2ef-4f84-40df-b032-cbd4fc467096"/>
  </w15:person>
  <w15:person w15:author="Jongbong PARK">
    <w15:presenceInfo w15:providerId="AD" w15:userId="S::Jongbong@APT.INT::7a06c041-347b-4679-8c1e-f9b74e8b38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13C2B"/>
    <w:rsid w:val="00017D5C"/>
    <w:rsid w:val="00022F2A"/>
    <w:rsid w:val="0003595B"/>
    <w:rsid w:val="000422C0"/>
    <w:rsid w:val="0005022B"/>
    <w:rsid w:val="00051718"/>
    <w:rsid w:val="0006669E"/>
    <w:rsid w:val="00066DCD"/>
    <w:rsid w:val="000713CF"/>
    <w:rsid w:val="000731AF"/>
    <w:rsid w:val="00077CF2"/>
    <w:rsid w:val="00090630"/>
    <w:rsid w:val="00090720"/>
    <w:rsid w:val="000920E0"/>
    <w:rsid w:val="00092256"/>
    <w:rsid w:val="00094B87"/>
    <w:rsid w:val="000A4826"/>
    <w:rsid w:val="000A5418"/>
    <w:rsid w:val="000C15F0"/>
    <w:rsid w:val="000C55CA"/>
    <w:rsid w:val="000D01C7"/>
    <w:rsid w:val="000E19F0"/>
    <w:rsid w:val="000F517C"/>
    <w:rsid w:val="000F5540"/>
    <w:rsid w:val="000F599F"/>
    <w:rsid w:val="00103C8B"/>
    <w:rsid w:val="00104ACB"/>
    <w:rsid w:val="00104CB6"/>
    <w:rsid w:val="00105C29"/>
    <w:rsid w:val="001273B8"/>
    <w:rsid w:val="00146E9B"/>
    <w:rsid w:val="001539DD"/>
    <w:rsid w:val="001565F3"/>
    <w:rsid w:val="001568CE"/>
    <w:rsid w:val="00157BF7"/>
    <w:rsid w:val="00167EA9"/>
    <w:rsid w:val="001715E9"/>
    <w:rsid w:val="00182505"/>
    <w:rsid w:val="00182C10"/>
    <w:rsid w:val="00184519"/>
    <w:rsid w:val="0019268E"/>
    <w:rsid w:val="0019389F"/>
    <w:rsid w:val="00196568"/>
    <w:rsid w:val="001A2F16"/>
    <w:rsid w:val="001A7545"/>
    <w:rsid w:val="001B18C2"/>
    <w:rsid w:val="001C2B9C"/>
    <w:rsid w:val="001C78A5"/>
    <w:rsid w:val="001D5D7E"/>
    <w:rsid w:val="001E08FB"/>
    <w:rsid w:val="001E63A3"/>
    <w:rsid w:val="001F2466"/>
    <w:rsid w:val="001F6D26"/>
    <w:rsid w:val="0020769A"/>
    <w:rsid w:val="00213077"/>
    <w:rsid w:val="002145F1"/>
    <w:rsid w:val="0021588B"/>
    <w:rsid w:val="002216AC"/>
    <w:rsid w:val="00234EB1"/>
    <w:rsid w:val="00241B79"/>
    <w:rsid w:val="00250CFE"/>
    <w:rsid w:val="00254A1B"/>
    <w:rsid w:val="00254E60"/>
    <w:rsid w:val="00261350"/>
    <w:rsid w:val="002624D9"/>
    <w:rsid w:val="00266899"/>
    <w:rsid w:val="002763A7"/>
    <w:rsid w:val="0028454D"/>
    <w:rsid w:val="00291C9E"/>
    <w:rsid w:val="002926D4"/>
    <w:rsid w:val="00294C06"/>
    <w:rsid w:val="0029557E"/>
    <w:rsid w:val="002A527F"/>
    <w:rsid w:val="002B2F6A"/>
    <w:rsid w:val="002B4101"/>
    <w:rsid w:val="002C07DA"/>
    <w:rsid w:val="002C7EA9"/>
    <w:rsid w:val="002D088C"/>
    <w:rsid w:val="002D21C2"/>
    <w:rsid w:val="002D491F"/>
    <w:rsid w:val="002E2B2D"/>
    <w:rsid w:val="002F5401"/>
    <w:rsid w:val="0030755C"/>
    <w:rsid w:val="0031047D"/>
    <w:rsid w:val="00341CD0"/>
    <w:rsid w:val="00342F20"/>
    <w:rsid w:val="00343A04"/>
    <w:rsid w:val="003478EF"/>
    <w:rsid w:val="003500E0"/>
    <w:rsid w:val="003531C7"/>
    <w:rsid w:val="003539D6"/>
    <w:rsid w:val="003563C2"/>
    <w:rsid w:val="00360B04"/>
    <w:rsid w:val="003669CB"/>
    <w:rsid w:val="00374954"/>
    <w:rsid w:val="003809C7"/>
    <w:rsid w:val="00382004"/>
    <w:rsid w:val="00385942"/>
    <w:rsid w:val="00390180"/>
    <w:rsid w:val="00397451"/>
    <w:rsid w:val="003A3B9E"/>
    <w:rsid w:val="003A7F16"/>
    <w:rsid w:val="003B56F0"/>
    <w:rsid w:val="003B6263"/>
    <w:rsid w:val="003B7D32"/>
    <w:rsid w:val="003C11A1"/>
    <w:rsid w:val="003C167B"/>
    <w:rsid w:val="003C64A7"/>
    <w:rsid w:val="003D17F3"/>
    <w:rsid w:val="003D3FDA"/>
    <w:rsid w:val="003D5B9F"/>
    <w:rsid w:val="00417015"/>
    <w:rsid w:val="00420822"/>
    <w:rsid w:val="0042583B"/>
    <w:rsid w:val="0044673E"/>
    <w:rsid w:val="0045458F"/>
    <w:rsid w:val="00460753"/>
    <w:rsid w:val="00461D09"/>
    <w:rsid w:val="004633B4"/>
    <w:rsid w:val="00470093"/>
    <w:rsid w:val="00473BBB"/>
    <w:rsid w:val="004745C7"/>
    <w:rsid w:val="0049013F"/>
    <w:rsid w:val="00491442"/>
    <w:rsid w:val="00493F99"/>
    <w:rsid w:val="00495E04"/>
    <w:rsid w:val="004A3B46"/>
    <w:rsid w:val="004A6B30"/>
    <w:rsid w:val="004B3553"/>
    <w:rsid w:val="004B6106"/>
    <w:rsid w:val="004C057E"/>
    <w:rsid w:val="004C7C09"/>
    <w:rsid w:val="004D362A"/>
    <w:rsid w:val="004F2ED5"/>
    <w:rsid w:val="004F4824"/>
    <w:rsid w:val="004F709E"/>
    <w:rsid w:val="00503979"/>
    <w:rsid w:val="00507A92"/>
    <w:rsid w:val="005116AC"/>
    <w:rsid w:val="005154C0"/>
    <w:rsid w:val="00516643"/>
    <w:rsid w:val="00523261"/>
    <w:rsid w:val="00530E8C"/>
    <w:rsid w:val="00532959"/>
    <w:rsid w:val="00545933"/>
    <w:rsid w:val="00556376"/>
    <w:rsid w:val="00557544"/>
    <w:rsid w:val="005701E4"/>
    <w:rsid w:val="00582668"/>
    <w:rsid w:val="00587875"/>
    <w:rsid w:val="005939B5"/>
    <w:rsid w:val="00595E16"/>
    <w:rsid w:val="00595F1B"/>
    <w:rsid w:val="00596770"/>
    <w:rsid w:val="00597E68"/>
    <w:rsid w:val="005A561F"/>
    <w:rsid w:val="005B5BD9"/>
    <w:rsid w:val="005C1053"/>
    <w:rsid w:val="005C2A2B"/>
    <w:rsid w:val="005C6BBD"/>
    <w:rsid w:val="005D00C5"/>
    <w:rsid w:val="005D0714"/>
    <w:rsid w:val="005D0A3D"/>
    <w:rsid w:val="005D45F9"/>
    <w:rsid w:val="00603DA6"/>
    <w:rsid w:val="00607E2B"/>
    <w:rsid w:val="00612823"/>
    <w:rsid w:val="006139D6"/>
    <w:rsid w:val="00615134"/>
    <w:rsid w:val="00620B74"/>
    <w:rsid w:val="00621D1A"/>
    <w:rsid w:val="00623CE1"/>
    <w:rsid w:val="00626A1E"/>
    <w:rsid w:val="0063062B"/>
    <w:rsid w:val="00630671"/>
    <w:rsid w:val="00633922"/>
    <w:rsid w:val="00634FB3"/>
    <w:rsid w:val="0064269D"/>
    <w:rsid w:val="00643B73"/>
    <w:rsid w:val="00661647"/>
    <w:rsid w:val="00662815"/>
    <w:rsid w:val="00667229"/>
    <w:rsid w:val="006809B3"/>
    <w:rsid w:val="00682BE5"/>
    <w:rsid w:val="00690FED"/>
    <w:rsid w:val="006939A5"/>
    <w:rsid w:val="00696442"/>
    <w:rsid w:val="006B190B"/>
    <w:rsid w:val="006B1962"/>
    <w:rsid w:val="006B335F"/>
    <w:rsid w:val="006C5A78"/>
    <w:rsid w:val="006F09C5"/>
    <w:rsid w:val="006F1409"/>
    <w:rsid w:val="006F3C87"/>
    <w:rsid w:val="00711410"/>
    <w:rsid w:val="00712451"/>
    <w:rsid w:val="00715984"/>
    <w:rsid w:val="00731041"/>
    <w:rsid w:val="007319FC"/>
    <w:rsid w:val="00732908"/>
    <w:rsid w:val="00732F08"/>
    <w:rsid w:val="0074190C"/>
    <w:rsid w:val="00754B88"/>
    <w:rsid w:val="007577F3"/>
    <w:rsid w:val="00762576"/>
    <w:rsid w:val="007641D6"/>
    <w:rsid w:val="00772F3C"/>
    <w:rsid w:val="00791060"/>
    <w:rsid w:val="00795A97"/>
    <w:rsid w:val="00796084"/>
    <w:rsid w:val="007A6A04"/>
    <w:rsid w:val="007B23F9"/>
    <w:rsid w:val="007B5626"/>
    <w:rsid w:val="007B5EF1"/>
    <w:rsid w:val="007B724C"/>
    <w:rsid w:val="007B764E"/>
    <w:rsid w:val="007E3445"/>
    <w:rsid w:val="007E34B9"/>
    <w:rsid w:val="007F3D5D"/>
    <w:rsid w:val="007F4ECE"/>
    <w:rsid w:val="00801A3E"/>
    <w:rsid w:val="0080570B"/>
    <w:rsid w:val="008148E1"/>
    <w:rsid w:val="00822EAE"/>
    <w:rsid w:val="0082546F"/>
    <w:rsid w:val="00827C8B"/>
    <w:rsid w:val="008319BF"/>
    <w:rsid w:val="00832B48"/>
    <w:rsid w:val="008426C6"/>
    <w:rsid w:val="00844118"/>
    <w:rsid w:val="00861948"/>
    <w:rsid w:val="008655EC"/>
    <w:rsid w:val="00872EBB"/>
    <w:rsid w:val="008767CB"/>
    <w:rsid w:val="008833E3"/>
    <w:rsid w:val="008841F1"/>
    <w:rsid w:val="00885E5E"/>
    <w:rsid w:val="00890ACD"/>
    <w:rsid w:val="008A396A"/>
    <w:rsid w:val="008C10E5"/>
    <w:rsid w:val="008C3D35"/>
    <w:rsid w:val="008C7BA1"/>
    <w:rsid w:val="008D0E09"/>
    <w:rsid w:val="008D1DB6"/>
    <w:rsid w:val="008E3045"/>
    <w:rsid w:val="008E6B7B"/>
    <w:rsid w:val="008F0F70"/>
    <w:rsid w:val="008F71D4"/>
    <w:rsid w:val="00905E9D"/>
    <w:rsid w:val="009208DF"/>
    <w:rsid w:val="00923059"/>
    <w:rsid w:val="00940E41"/>
    <w:rsid w:val="00942816"/>
    <w:rsid w:val="00943AF3"/>
    <w:rsid w:val="00960963"/>
    <w:rsid w:val="0096763F"/>
    <w:rsid w:val="00971019"/>
    <w:rsid w:val="00972283"/>
    <w:rsid w:val="0097693B"/>
    <w:rsid w:val="00992351"/>
    <w:rsid w:val="00993355"/>
    <w:rsid w:val="0099470D"/>
    <w:rsid w:val="00997EDF"/>
    <w:rsid w:val="009A4A6D"/>
    <w:rsid w:val="009B1C18"/>
    <w:rsid w:val="009C05C2"/>
    <w:rsid w:val="009E0643"/>
    <w:rsid w:val="009E5A05"/>
    <w:rsid w:val="009E5BCA"/>
    <w:rsid w:val="009E7ACB"/>
    <w:rsid w:val="009F57C9"/>
    <w:rsid w:val="00A13265"/>
    <w:rsid w:val="00A1446A"/>
    <w:rsid w:val="00A20D01"/>
    <w:rsid w:val="00A260DD"/>
    <w:rsid w:val="00A4164C"/>
    <w:rsid w:val="00A41F75"/>
    <w:rsid w:val="00A53122"/>
    <w:rsid w:val="00A552AE"/>
    <w:rsid w:val="00A55820"/>
    <w:rsid w:val="00A62A20"/>
    <w:rsid w:val="00A649CA"/>
    <w:rsid w:val="00A66104"/>
    <w:rsid w:val="00A71136"/>
    <w:rsid w:val="00A73A11"/>
    <w:rsid w:val="00A76E13"/>
    <w:rsid w:val="00A849DD"/>
    <w:rsid w:val="00A85AAF"/>
    <w:rsid w:val="00A92ECE"/>
    <w:rsid w:val="00AA474C"/>
    <w:rsid w:val="00AA6C59"/>
    <w:rsid w:val="00AC5F7C"/>
    <w:rsid w:val="00AD7E5F"/>
    <w:rsid w:val="00AE5EEA"/>
    <w:rsid w:val="00AE674F"/>
    <w:rsid w:val="00AF4C64"/>
    <w:rsid w:val="00B00A8E"/>
    <w:rsid w:val="00B01AA1"/>
    <w:rsid w:val="00B05FE5"/>
    <w:rsid w:val="00B25B90"/>
    <w:rsid w:val="00B30C81"/>
    <w:rsid w:val="00B37A33"/>
    <w:rsid w:val="00B42307"/>
    <w:rsid w:val="00B45981"/>
    <w:rsid w:val="00B4793B"/>
    <w:rsid w:val="00B47A5C"/>
    <w:rsid w:val="00B53AE4"/>
    <w:rsid w:val="00B5452E"/>
    <w:rsid w:val="00B60228"/>
    <w:rsid w:val="00B623AD"/>
    <w:rsid w:val="00B770FF"/>
    <w:rsid w:val="00B90441"/>
    <w:rsid w:val="00B90D0A"/>
    <w:rsid w:val="00BA32A1"/>
    <w:rsid w:val="00BA5368"/>
    <w:rsid w:val="00BA70D3"/>
    <w:rsid w:val="00BC3FEF"/>
    <w:rsid w:val="00BC6D6B"/>
    <w:rsid w:val="00BE0171"/>
    <w:rsid w:val="00BE52A5"/>
    <w:rsid w:val="00BE75A2"/>
    <w:rsid w:val="00BF5ABC"/>
    <w:rsid w:val="00C041D2"/>
    <w:rsid w:val="00C10614"/>
    <w:rsid w:val="00C15633"/>
    <w:rsid w:val="00C15799"/>
    <w:rsid w:val="00C22EB7"/>
    <w:rsid w:val="00C328F5"/>
    <w:rsid w:val="00C357AD"/>
    <w:rsid w:val="00C3695D"/>
    <w:rsid w:val="00C4785B"/>
    <w:rsid w:val="00C6069C"/>
    <w:rsid w:val="00C74418"/>
    <w:rsid w:val="00C85119"/>
    <w:rsid w:val="00C900BC"/>
    <w:rsid w:val="00CA478D"/>
    <w:rsid w:val="00CB228B"/>
    <w:rsid w:val="00CB75C8"/>
    <w:rsid w:val="00CB774D"/>
    <w:rsid w:val="00CB7900"/>
    <w:rsid w:val="00CC4B55"/>
    <w:rsid w:val="00CD5431"/>
    <w:rsid w:val="00CE278C"/>
    <w:rsid w:val="00CF2491"/>
    <w:rsid w:val="00CF53BB"/>
    <w:rsid w:val="00D0464B"/>
    <w:rsid w:val="00D06C0C"/>
    <w:rsid w:val="00D0752C"/>
    <w:rsid w:val="00D1252E"/>
    <w:rsid w:val="00D33769"/>
    <w:rsid w:val="00D348D1"/>
    <w:rsid w:val="00D421BD"/>
    <w:rsid w:val="00D43E8F"/>
    <w:rsid w:val="00D52305"/>
    <w:rsid w:val="00D57772"/>
    <w:rsid w:val="00D63172"/>
    <w:rsid w:val="00D643DC"/>
    <w:rsid w:val="00D659D9"/>
    <w:rsid w:val="00D715CA"/>
    <w:rsid w:val="00D72AE3"/>
    <w:rsid w:val="00D7429E"/>
    <w:rsid w:val="00D75244"/>
    <w:rsid w:val="00D75A4D"/>
    <w:rsid w:val="00D76479"/>
    <w:rsid w:val="00D76F1E"/>
    <w:rsid w:val="00D76F29"/>
    <w:rsid w:val="00D8355B"/>
    <w:rsid w:val="00D8478B"/>
    <w:rsid w:val="00D85D8E"/>
    <w:rsid w:val="00D86151"/>
    <w:rsid w:val="00D921C4"/>
    <w:rsid w:val="00D93965"/>
    <w:rsid w:val="00D96453"/>
    <w:rsid w:val="00DA1D76"/>
    <w:rsid w:val="00DA7595"/>
    <w:rsid w:val="00DB0969"/>
    <w:rsid w:val="00DB0A68"/>
    <w:rsid w:val="00DB6874"/>
    <w:rsid w:val="00DC43A3"/>
    <w:rsid w:val="00DD0603"/>
    <w:rsid w:val="00DD1852"/>
    <w:rsid w:val="00DD18DE"/>
    <w:rsid w:val="00DD7C09"/>
    <w:rsid w:val="00E0124F"/>
    <w:rsid w:val="00E04121"/>
    <w:rsid w:val="00E046F6"/>
    <w:rsid w:val="00E2344A"/>
    <w:rsid w:val="00E37840"/>
    <w:rsid w:val="00E534CE"/>
    <w:rsid w:val="00E55C95"/>
    <w:rsid w:val="00E674D3"/>
    <w:rsid w:val="00E708F3"/>
    <w:rsid w:val="00E70FD0"/>
    <w:rsid w:val="00E71374"/>
    <w:rsid w:val="00E75731"/>
    <w:rsid w:val="00E81E07"/>
    <w:rsid w:val="00E82230"/>
    <w:rsid w:val="00E86073"/>
    <w:rsid w:val="00EA6162"/>
    <w:rsid w:val="00EA708A"/>
    <w:rsid w:val="00EB49C2"/>
    <w:rsid w:val="00EB4DC0"/>
    <w:rsid w:val="00EB6617"/>
    <w:rsid w:val="00EC21DD"/>
    <w:rsid w:val="00EC3A68"/>
    <w:rsid w:val="00EC7F2B"/>
    <w:rsid w:val="00ED10DD"/>
    <w:rsid w:val="00ED6425"/>
    <w:rsid w:val="00EE47CA"/>
    <w:rsid w:val="00EF042F"/>
    <w:rsid w:val="00EF0A2F"/>
    <w:rsid w:val="00EF189C"/>
    <w:rsid w:val="00EF53C3"/>
    <w:rsid w:val="00F00876"/>
    <w:rsid w:val="00F00B60"/>
    <w:rsid w:val="00F03118"/>
    <w:rsid w:val="00F0577D"/>
    <w:rsid w:val="00F068DC"/>
    <w:rsid w:val="00F11135"/>
    <w:rsid w:val="00F14BA8"/>
    <w:rsid w:val="00F21C70"/>
    <w:rsid w:val="00F32B22"/>
    <w:rsid w:val="00F367D7"/>
    <w:rsid w:val="00F36FD6"/>
    <w:rsid w:val="00F37256"/>
    <w:rsid w:val="00F51A81"/>
    <w:rsid w:val="00F57C24"/>
    <w:rsid w:val="00F634FE"/>
    <w:rsid w:val="00F66584"/>
    <w:rsid w:val="00F72430"/>
    <w:rsid w:val="00F7648A"/>
    <w:rsid w:val="00F771E1"/>
    <w:rsid w:val="00F82D36"/>
    <w:rsid w:val="00F84067"/>
    <w:rsid w:val="00F9112A"/>
    <w:rsid w:val="00FA0925"/>
    <w:rsid w:val="00FA27DA"/>
    <w:rsid w:val="00FB6220"/>
    <w:rsid w:val="00FC0DF1"/>
    <w:rsid w:val="00FC6EC3"/>
    <w:rsid w:val="00FD0318"/>
    <w:rsid w:val="00FE3DE5"/>
    <w:rsid w:val="00FE4723"/>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paragraph" w:customStyle="1" w:styleId="Call">
    <w:name w:val="Call"/>
    <w:basedOn w:val="Normal"/>
    <w:next w:val="Normal"/>
    <w:link w:val="CallChar"/>
    <w:rsid w:val="00105C29"/>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character" w:styleId="FootnoteReference">
    <w:name w:val="footnote reference"/>
    <w:basedOn w:val="DefaultParagraphFont"/>
    <w:qFormat/>
    <w:rsid w:val="00105C29"/>
    <w:rPr>
      <w:rFonts w:asciiTheme="minorHAnsi" w:hAnsiTheme="minorHAnsi"/>
      <w:position w:val="6"/>
      <w:sz w:val="18"/>
    </w:rPr>
  </w:style>
  <w:style w:type="paragraph" w:styleId="FootnoteText">
    <w:name w:val="footnote text"/>
    <w:basedOn w:val="Normal"/>
    <w:link w:val="FootnoteTextChar"/>
    <w:qFormat/>
    <w:rsid w:val="00105C29"/>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qFormat/>
    <w:rsid w:val="00105C29"/>
    <w:rPr>
      <w:rFonts w:asciiTheme="minorHAnsi" w:eastAsia="Times New Roman" w:hAnsiTheme="minorHAnsi"/>
      <w:sz w:val="22"/>
      <w:lang w:val="en-GB"/>
    </w:rPr>
  </w:style>
  <w:style w:type="paragraph" w:customStyle="1" w:styleId="Normalaftertitle">
    <w:name w:val="Normal after title"/>
    <w:basedOn w:val="Normal"/>
    <w:next w:val="Normal"/>
    <w:link w:val="NormalaftertitleChar"/>
    <w:rsid w:val="00105C29"/>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rsid w:val="00105C29"/>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rsid w:val="00105C29"/>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locked/>
    <w:rsid w:val="00105C29"/>
    <w:rPr>
      <w:rFonts w:asciiTheme="minorHAnsi" w:eastAsia="Times New Roman" w:hAnsiTheme="minorHAnsi"/>
      <w:sz w:val="24"/>
      <w:lang w:val="en-GB"/>
    </w:rPr>
  </w:style>
  <w:style w:type="character" w:customStyle="1" w:styleId="href">
    <w:name w:val="href"/>
    <w:basedOn w:val="DefaultParagraphFont"/>
    <w:rsid w:val="00105C29"/>
    <w:rPr>
      <w:color w:val="auto"/>
    </w:rPr>
  </w:style>
  <w:style w:type="character" w:customStyle="1" w:styleId="CallChar">
    <w:name w:val="Call Char"/>
    <w:basedOn w:val="DefaultParagraphFont"/>
    <w:link w:val="Call"/>
    <w:locked/>
    <w:rsid w:val="00105C29"/>
    <w:rPr>
      <w:rFonts w:asciiTheme="minorHAnsi" w:eastAsia="Times New Roman" w:hAnsiTheme="minorHAnsi"/>
      <w:i/>
      <w:sz w:val="24"/>
      <w:lang w:val="en-GB"/>
    </w:rPr>
  </w:style>
  <w:style w:type="character" w:customStyle="1" w:styleId="RestitleChar">
    <w:name w:val="Res_title Char"/>
    <w:basedOn w:val="DefaultParagraphFont"/>
    <w:link w:val="Restitle"/>
    <w:rsid w:val="00105C29"/>
    <w:rPr>
      <w:rFonts w:asciiTheme="minorHAnsi" w:eastAsia="Times New Roman" w:hAnsiTheme="minorHAnsi"/>
      <w:b/>
      <w:sz w:val="28"/>
      <w:lang w:val="en-GB"/>
    </w:rPr>
  </w:style>
  <w:style w:type="character" w:customStyle="1" w:styleId="ResNoChar">
    <w:name w:val="Res_No Char"/>
    <w:basedOn w:val="DefaultParagraphFont"/>
    <w:link w:val="ResNo"/>
    <w:rsid w:val="00105C29"/>
    <w:rPr>
      <w:rFonts w:asciiTheme="minorHAnsi" w:eastAsia="Times New Roman" w:hAnsiTheme="minorHAnsi"/>
      <w:sz w:val="28"/>
      <w:lang w:val="en-GB"/>
    </w:rPr>
  </w:style>
  <w:style w:type="paragraph" w:styleId="Revision">
    <w:name w:val="Revision"/>
    <w:hidden/>
    <w:uiPriority w:val="99"/>
    <w:semiHidden/>
    <w:rsid w:val="00360B04"/>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120995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Keep the revisions/highlights |  editorial corrections</Note>
  </documentManagement>
</p:properties>
</file>

<file path=customXml/itemProps1.xml><?xml version="1.0" encoding="utf-8"?>
<ds:datastoreItem xmlns:ds="http://schemas.openxmlformats.org/officeDocument/2006/customXml" ds:itemID="{68FA5EC4-A045-4A23-83EF-9B5BCAA18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ACE11-2C03-4270-8BF9-02D13720E7EA}">
  <ds:schemaRefs>
    <ds:schemaRef ds:uri="http://schemas.microsoft.com/sharepoint/v3/contenttype/forms"/>
  </ds:schemaRefs>
</ds:datastoreItem>
</file>

<file path=customXml/itemProps3.xml><?xml version="1.0" encoding="utf-8"?>
<ds:datastoreItem xmlns:ds="http://schemas.openxmlformats.org/officeDocument/2006/customXml" ds:itemID="{ED398BED-0C51-49D7-A257-E1D7EA293884}">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1831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Nidup Gyeltshen</cp:lastModifiedBy>
  <cp:revision>28</cp:revision>
  <cp:lastPrinted>2004-07-28T02:14:00Z</cp:lastPrinted>
  <dcterms:created xsi:type="dcterms:W3CDTF">2025-09-18T13:52:00Z</dcterms:created>
  <dcterms:modified xsi:type="dcterms:W3CDTF">2025-09-24T04:51:00Z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