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5579C" w14:textId="29507C82" w:rsidR="00986C3E" w:rsidRPr="00983426" w:rsidRDefault="00022E82" w:rsidP="00022E82">
      <w:pPr>
        <w:ind w:left="7920"/>
        <w:rPr>
          <w:rFonts w:asciiTheme="minorHAnsi" w:eastAsiaTheme="minorEastAsia" w:hAnsiTheme="minorHAnsi" w:cstheme="minorHAnsi"/>
          <w:b/>
          <w:u w:val="single"/>
          <w:lang w:eastAsia="ja-JP"/>
        </w:rPr>
      </w:pPr>
      <w:r w:rsidRPr="00983426">
        <w:rPr>
          <w:rFonts w:asciiTheme="minorHAnsi" w:eastAsiaTheme="minorEastAsia" w:hAnsiTheme="minorHAnsi" w:cstheme="minorHAnsi"/>
          <w:b/>
          <w:u w:val="single"/>
          <w:lang w:eastAsia="ja-JP"/>
        </w:rPr>
        <w:t>PACP-09</w:t>
      </w:r>
    </w:p>
    <w:p w14:paraId="0CBA6845" w14:textId="77777777" w:rsidR="00022E82" w:rsidRPr="00022E82" w:rsidRDefault="00022E82" w:rsidP="00022E82">
      <w:pPr>
        <w:ind w:left="7920"/>
        <w:rPr>
          <w:rFonts w:eastAsiaTheme="minorEastAsia"/>
          <w:b/>
          <w:u w:val="single"/>
          <w:lang w:eastAsia="ja-JP"/>
        </w:rPr>
      </w:pPr>
    </w:p>
    <w:p w14:paraId="0000803D" w14:textId="2E4444E8" w:rsidR="00986C3E" w:rsidRPr="00267D77" w:rsidRDefault="00986C3E" w:rsidP="009C05C2">
      <w:pPr>
        <w:jc w:val="center"/>
        <w:rPr>
          <w:rFonts w:eastAsiaTheme="minorEastAsia"/>
          <w:bCs/>
          <w:lang w:eastAsia="ja-JP"/>
        </w:rPr>
      </w:pPr>
      <w:r>
        <w:rPr>
          <w:rFonts w:eastAsiaTheme="minorEastAsia"/>
          <w:b/>
          <w:lang w:eastAsia="ja-JP"/>
        </w:rPr>
        <w:t>PRELIMINARY APT COMMON PROPOSAL</w:t>
      </w:r>
    </w:p>
    <w:p w14:paraId="4C4985A1" w14:textId="77777777" w:rsidR="00BF5ABC" w:rsidRPr="00267D77" w:rsidRDefault="00BF5ABC" w:rsidP="009C05C2">
      <w:pPr>
        <w:jc w:val="center"/>
        <w:rPr>
          <w:rFonts w:eastAsiaTheme="minorEastAsia"/>
          <w:bCs/>
          <w:lang w:eastAsia="ja-JP"/>
        </w:rPr>
      </w:pPr>
    </w:p>
    <w:p w14:paraId="3B98499B" w14:textId="084B1A21" w:rsidR="009C05C2" w:rsidRPr="00267D77" w:rsidRDefault="000C5F98" w:rsidP="009C05C2">
      <w:pPr>
        <w:jc w:val="center"/>
        <w:rPr>
          <w:b/>
        </w:rPr>
      </w:pPr>
      <w:r w:rsidRPr="00267D77">
        <w:rPr>
          <w:rFonts w:eastAsiaTheme="minorEastAsia"/>
          <w:b/>
          <w:lang w:eastAsia="ja-JP"/>
        </w:rPr>
        <w:t xml:space="preserve"> MODIFICATIONS TO </w:t>
      </w:r>
      <w:r w:rsidR="00487358">
        <w:rPr>
          <w:rFonts w:eastAsiaTheme="minorEastAsia"/>
          <w:b/>
          <w:lang w:eastAsia="ja-JP"/>
        </w:rPr>
        <w:t>WTDC RESOLUTION 16</w:t>
      </w:r>
    </w:p>
    <w:p w14:paraId="5C4C8A29" w14:textId="6B59F473" w:rsidR="00BF5ABC" w:rsidRPr="00805C86" w:rsidRDefault="00805C86" w:rsidP="00805C86">
      <w:pPr>
        <w:jc w:val="center"/>
        <w:rPr>
          <w:b/>
          <w:bCs/>
        </w:rPr>
      </w:pPr>
      <w:r w:rsidRPr="00805C86">
        <w:rPr>
          <w:b/>
          <w:bCs/>
        </w:rPr>
        <w:t>SPECIAL ACTIONS AND MEASURES FOR THE LEAST DEVELOPED</w:t>
      </w:r>
      <w:r>
        <w:rPr>
          <w:b/>
          <w:bCs/>
        </w:rPr>
        <w:t xml:space="preserve"> </w:t>
      </w:r>
      <w:r w:rsidRPr="00805C86">
        <w:rPr>
          <w:b/>
          <w:bCs/>
        </w:rPr>
        <w:t>COUNTRIES, SMALL ISLAND DEVELOPING STATES, LANDLOCKED DEVELOPING COUNTRIES AND COUNTRIES WITH ECONOMIES IN TRANSITION</w:t>
      </w:r>
    </w:p>
    <w:p w14:paraId="7F5D3257" w14:textId="77777777" w:rsidR="00B53AE4" w:rsidRPr="00805C86" w:rsidRDefault="00B53AE4" w:rsidP="00805C86">
      <w:pPr>
        <w:jc w:val="center"/>
        <w:rPr>
          <w:b/>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rsidRPr="00267D77" w14:paraId="5A3E3298" w14:textId="77777777" w:rsidTr="00A62A20">
        <w:tc>
          <w:tcPr>
            <w:tcW w:w="9163" w:type="dxa"/>
          </w:tcPr>
          <w:p w14:paraId="35611F94" w14:textId="77777777" w:rsidR="00A62A20" w:rsidRPr="00267D77" w:rsidRDefault="00A62A20" w:rsidP="009C05C2"/>
          <w:p w14:paraId="77A0626A" w14:textId="579BAB02" w:rsidR="00261350" w:rsidRPr="00983426" w:rsidRDefault="00261350" w:rsidP="009C05C2">
            <w:pPr>
              <w:rPr>
                <w:b/>
                <w:bCs/>
              </w:rPr>
            </w:pPr>
            <w:r w:rsidRPr="00983426">
              <w:rPr>
                <w:b/>
                <w:bCs/>
              </w:rPr>
              <w:t>Summary:</w:t>
            </w:r>
          </w:p>
          <w:p w14:paraId="5EEC68A1" w14:textId="77777777" w:rsidR="00261350" w:rsidRPr="00983426" w:rsidRDefault="00261350" w:rsidP="009C05C2">
            <w:pPr>
              <w:rPr>
                <w:b/>
                <w:bCs/>
              </w:rPr>
            </w:pPr>
          </w:p>
          <w:p w14:paraId="27086D76" w14:textId="08A31957" w:rsidR="00004079" w:rsidRPr="00983426" w:rsidRDefault="00756832" w:rsidP="00B469E2">
            <w:pPr>
              <w:jc w:val="both"/>
              <w:rPr>
                <w:rFonts w:eastAsia="Calibri"/>
                <w:kern w:val="2"/>
                <w14:ligatures w14:val="standardContextual"/>
              </w:rPr>
            </w:pPr>
            <w:r w:rsidRPr="00983426">
              <w:rPr>
                <w:rFonts w:eastAsia="Calibri"/>
                <w:kern w:val="2"/>
                <w14:ligatures w14:val="standardContextual"/>
              </w:rPr>
              <w:t xml:space="preserve">It is proposed to amend Resolution 16 to align with the Pacific ICT Ministerial </w:t>
            </w:r>
            <w:proofErr w:type="spellStart"/>
            <w:r w:rsidRPr="00983426">
              <w:rPr>
                <w:rFonts w:eastAsia="Calibri"/>
                <w:kern w:val="2"/>
                <w14:ligatures w14:val="standardContextual"/>
              </w:rPr>
              <w:t>Lagatoi</w:t>
            </w:r>
            <w:proofErr w:type="spellEnd"/>
            <w:r w:rsidRPr="00983426">
              <w:rPr>
                <w:rFonts w:eastAsia="Calibri"/>
                <w:kern w:val="2"/>
                <w14:ligatures w14:val="standardContextual"/>
              </w:rPr>
              <w:t xml:space="preserve"> Declaration 2023, ensuring Pacific SIDS’ priorities are reflected internationally and supported through stronger action, resources, and partnerships.</w:t>
            </w:r>
          </w:p>
          <w:p w14:paraId="0396A375" w14:textId="77777777" w:rsidR="00132886" w:rsidRPr="00983426" w:rsidRDefault="00132886" w:rsidP="009C05C2">
            <w:pPr>
              <w:rPr>
                <w:b/>
                <w:bCs/>
              </w:rPr>
            </w:pPr>
          </w:p>
          <w:p w14:paraId="1DAADAF3" w14:textId="5B7D99B8" w:rsidR="008833E3" w:rsidRPr="00983426" w:rsidRDefault="00261350" w:rsidP="009C05C2">
            <w:pPr>
              <w:rPr>
                <w:b/>
                <w:bCs/>
              </w:rPr>
            </w:pPr>
            <w:r w:rsidRPr="00983426">
              <w:rPr>
                <w:b/>
                <w:bCs/>
              </w:rPr>
              <w:t>Expected Results:</w:t>
            </w:r>
            <w:r w:rsidR="00B469E2" w:rsidRPr="00983426">
              <w:rPr>
                <w:b/>
                <w:bCs/>
              </w:rPr>
              <w:br/>
            </w:r>
          </w:p>
          <w:p w14:paraId="3DD65EE0" w14:textId="77777777" w:rsidR="0095519A" w:rsidRPr="00983426" w:rsidRDefault="00AD3B2F" w:rsidP="00B469E2">
            <w:pPr>
              <w:spacing w:after="160" w:line="259" w:lineRule="auto"/>
              <w:jc w:val="both"/>
              <w:rPr>
                <w:rFonts w:eastAsia="Calibri"/>
                <w:kern w:val="2"/>
                <w14:ligatures w14:val="standardContextual"/>
              </w:rPr>
            </w:pPr>
            <w:r w:rsidRPr="00983426">
              <w:rPr>
                <w:rFonts w:eastAsia="Calibri"/>
                <w:kern w:val="2"/>
                <w14:ligatures w14:val="standardContextual"/>
              </w:rPr>
              <w:t>APT Member administrations invite WTDC to examine the proposal and approve the changes to Resolution</w:t>
            </w:r>
            <w:r w:rsidR="00737BC3" w:rsidRPr="00983426">
              <w:rPr>
                <w:rFonts w:eastAsia="Calibri"/>
                <w:kern w:val="2"/>
                <w14:ligatures w14:val="standardContextual"/>
              </w:rPr>
              <w:t xml:space="preserve"> 16</w:t>
            </w:r>
            <w:r w:rsidR="00915EDE" w:rsidRPr="00983426">
              <w:rPr>
                <w:rFonts w:eastAsia="Calibri"/>
                <w:kern w:val="2"/>
                <w14:ligatures w14:val="standardContextual"/>
              </w:rPr>
              <w:t xml:space="preserve"> to </w:t>
            </w:r>
            <w:bookmarkStart w:id="0" w:name="_Hlk202531521"/>
            <w:r w:rsidR="0039273F" w:rsidRPr="00983426">
              <w:rPr>
                <w:rFonts w:eastAsia="Calibri"/>
                <w:kern w:val="2"/>
                <w14:ligatures w14:val="standardContextual"/>
              </w:rPr>
              <w:t xml:space="preserve">better reflect the current and emerging </w:t>
            </w:r>
            <w:r w:rsidR="008265BE" w:rsidRPr="00983426">
              <w:rPr>
                <w:rFonts w:eastAsia="Calibri"/>
                <w:kern w:val="2"/>
                <w14:ligatures w14:val="standardContextual"/>
              </w:rPr>
              <w:t>telecommunication/</w:t>
            </w:r>
            <w:r w:rsidR="0039273F" w:rsidRPr="00983426">
              <w:rPr>
                <w:rFonts w:eastAsia="Calibri"/>
                <w:kern w:val="2"/>
                <w14:ligatures w14:val="standardContextual"/>
              </w:rPr>
              <w:t xml:space="preserve">ICT </w:t>
            </w:r>
            <w:r w:rsidR="008265BE" w:rsidRPr="00983426">
              <w:rPr>
                <w:rFonts w:eastAsia="Calibri"/>
                <w:kern w:val="2"/>
                <w14:ligatures w14:val="standardContextual"/>
              </w:rPr>
              <w:t xml:space="preserve">development </w:t>
            </w:r>
            <w:r w:rsidR="0039273F" w:rsidRPr="00983426">
              <w:rPr>
                <w:rFonts w:eastAsia="Calibri"/>
                <w:kern w:val="2"/>
                <w14:ligatures w14:val="standardContextual"/>
              </w:rPr>
              <w:t xml:space="preserve">needs </w:t>
            </w:r>
            <w:r w:rsidR="008265BE" w:rsidRPr="00983426">
              <w:rPr>
                <w:rFonts w:eastAsia="Calibri"/>
                <w:kern w:val="2"/>
                <w14:ligatures w14:val="standardContextual"/>
              </w:rPr>
              <w:t xml:space="preserve">and priorities </w:t>
            </w:r>
            <w:r w:rsidR="0039273F" w:rsidRPr="00983426">
              <w:rPr>
                <w:rFonts w:eastAsia="Calibri"/>
                <w:kern w:val="2"/>
                <w14:ligatures w14:val="standardContextual"/>
              </w:rPr>
              <w:t xml:space="preserve">of LDCs, </w:t>
            </w:r>
            <w:r w:rsidR="00B71CB3" w:rsidRPr="00983426">
              <w:rPr>
                <w:rFonts w:eastAsia="Calibri"/>
                <w:kern w:val="2"/>
                <w14:ligatures w14:val="standardContextual"/>
              </w:rPr>
              <w:t>LLDCs,</w:t>
            </w:r>
            <w:r w:rsidR="003958BD" w:rsidRPr="00983426">
              <w:rPr>
                <w:rFonts w:eastAsia="Calibri"/>
                <w:kern w:val="2"/>
                <w14:ligatures w14:val="standardContextual"/>
              </w:rPr>
              <w:t xml:space="preserve"> and </w:t>
            </w:r>
            <w:r w:rsidR="0039273F" w:rsidRPr="00983426">
              <w:rPr>
                <w:rFonts w:eastAsia="Calibri"/>
                <w:kern w:val="2"/>
                <w14:ligatures w14:val="standardContextual"/>
              </w:rPr>
              <w:t xml:space="preserve">SIDS, </w:t>
            </w:r>
            <w:r w:rsidR="00D97F78" w:rsidRPr="00983426">
              <w:rPr>
                <w:rFonts w:eastAsia="Calibri"/>
                <w:kern w:val="2"/>
                <w14:ligatures w14:val="standardContextual"/>
              </w:rPr>
              <w:t>especially</w:t>
            </w:r>
            <w:r w:rsidR="00F3211A" w:rsidRPr="00983426">
              <w:rPr>
                <w:rFonts w:eastAsia="Calibri"/>
                <w:kern w:val="2"/>
                <w14:ligatures w14:val="standardContextual"/>
              </w:rPr>
              <w:t xml:space="preserve"> Pacific Island countries,</w:t>
            </w:r>
            <w:r w:rsidR="0039273F" w:rsidRPr="00983426">
              <w:rPr>
                <w:rFonts w:eastAsia="Calibri"/>
                <w:kern w:val="2"/>
                <w14:ligatures w14:val="standardContextual"/>
              </w:rPr>
              <w:t xml:space="preserve"> and </w:t>
            </w:r>
            <w:r w:rsidR="008265BE" w:rsidRPr="00983426">
              <w:rPr>
                <w:rFonts w:eastAsia="Calibri"/>
                <w:kern w:val="2"/>
                <w14:ligatures w14:val="standardContextual"/>
              </w:rPr>
              <w:t xml:space="preserve">countries with economies in </w:t>
            </w:r>
            <w:r w:rsidR="0039273F" w:rsidRPr="00983426">
              <w:rPr>
                <w:rFonts w:eastAsia="Calibri"/>
                <w:kern w:val="2"/>
                <w14:ligatures w14:val="standardContextual"/>
              </w:rPr>
              <w:t>transition</w:t>
            </w:r>
            <w:bookmarkEnd w:id="0"/>
            <w:r w:rsidR="0039273F" w:rsidRPr="00983426">
              <w:rPr>
                <w:rFonts w:eastAsia="Calibri"/>
                <w:kern w:val="2"/>
                <w14:ligatures w14:val="standardContextual"/>
              </w:rPr>
              <w:t>.</w:t>
            </w:r>
          </w:p>
          <w:p w14:paraId="702173BF" w14:textId="06E943B0" w:rsidR="008833E3" w:rsidRPr="00983426" w:rsidRDefault="008833E3" w:rsidP="0095519A">
            <w:pPr>
              <w:spacing w:after="160" w:line="259" w:lineRule="auto"/>
              <w:rPr>
                <w:rFonts w:eastAsia="Calibri"/>
                <w:kern w:val="2"/>
                <w14:ligatures w14:val="standardContextual"/>
              </w:rPr>
            </w:pPr>
            <w:r w:rsidRPr="00983426">
              <w:rPr>
                <w:b/>
                <w:bCs/>
              </w:rPr>
              <w:t>References:</w:t>
            </w:r>
          </w:p>
          <w:p w14:paraId="38C0AA7B" w14:textId="77777777" w:rsidR="0039273F" w:rsidRPr="00983426" w:rsidRDefault="0039273F" w:rsidP="009C05C2">
            <w:pPr>
              <w:rPr>
                <w:b/>
                <w:bCs/>
              </w:rPr>
            </w:pPr>
          </w:p>
          <w:p w14:paraId="2AE97C73" w14:textId="77777777" w:rsidR="0039273F" w:rsidRPr="00983426" w:rsidRDefault="0039273F" w:rsidP="0039273F">
            <w:pPr>
              <w:spacing w:after="160" w:line="259" w:lineRule="auto"/>
              <w:rPr>
                <w:rFonts w:eastAsia="Calibri"/>
                <w:kern w:val="2"/>
                <w14:ligatures w14:val="standardContextual"/>
              </w:rPr>
            </w:pPr>
            <w:r w:rsidRPr="00983426">
              <w:rPr>
                <w:rFonts w:eastAsia="Calibri"/>
                <w:kern w:val="2"/>
                <w14:ligatures w14:val="standardContextual"/>
              </w:rPr>
              <w:t xml:space="preserve">- Pacific ICT Ministerial </w:t>
            </w:r>
            <w:proofErr w:type="spellStart"/>
            <w:r w:rsidRPr="00983426">
              <w:rPr>
                <w:rFonts w:eastAsia="Calibri"/>
                <w:kern w:val="2"/>
                <w14:ligatures w14:val="standardContextual"/>
              </w:rPr>
              <w:t>Lagatoi</w:t>
            </w:r>
            <w:proofErr w:type="spellEnd"/>
            <w:r w:rsidRPr="00983426">
              <w:rPr>
                <w:rFonts w:eastAsia="Calibri"/>
                <w:kern w:val="2"/>
                <w14:ligatures w14:val="standardContextual"/>
              </w:rPr>
              <w:t xml:space="preserve"> Declaration (2023)</w:t>
            </w:r>
          </w:p>
          <w:p w14:paraId="5A5819F9" w14:textId="29D42A9E" w:rsidR="0039273F" w:rsidRPr="00983426" w:rsidRDefault="0039273F" w:rsidP="0039273F">
            <w:pPr>
              <w:spacing w:after="160" w:line="259" w:lineRule="auto"/>
              <w:rPr>
                <w:rFonts w:eastAsia="Calibri"/>
                <w:kern w:val="2"/>
                <w14:ligatures w14:val="standardContextual"/>
              </w:rPr>
            </w:pPr>
            <w:r w:rsidRPr="00983426">
              <w:rPr>
                <w:rFonts w:eastAsia="Calibri"/>
                <w:kern w:val="2"/>
                <w14:ligatures w14:val="standardContextual"/>
              </w:rPr>
              <w:t>- ITU</w:t>
            </w:r>
            <w:r w:rsidR="00C83E28" w:rsidRPr="00983426">
              <w:rPr>
                <w:rFonts w:eastAsia="Calibri"/>
                <w:kern w:val="2"/>
                <w14:ligatures w14:val="standardContextual"/>
              </w:rPr>
              <w:t>-D</w:t>
            </w:r>
            <w:r w:rsidRPr="00983426">
              <w:rPr>
                <w:rFonts w:eastAsia="Calibri"/>
                <w:kern w:val="2"/>
                <w14:ligatures w14:val="standardContextual"/>
              </w:rPr>
              <w:t xml:space="preserve"> Resolution 16 (Rev. Buenos Aires, 2017)</w:t>
            </w:r>
          </w:p>
          <w:p w14:paraId="00E94944" w14:textId="77777777" w:rsidR="0039273F" w:rsidRPr="00983426" w:rsidRDefault="0039273F" w:rsidP="0039273F">
            <w:pPr>
              <w:spacing w:after="160" w:line="259" w:lineRule="auto"/>
              <w:rPr>
                <w:rFonts w:eastAsia="Calibri"/>
                <w:kern w:val="2"/>
                <w14:ligatures w14:val="standardContextual"/>
              </w:rPr>
            </w:pPr>
            <w:r w:rsidRPr="00983426">
              <w:rPr>
                <w:rFonts w:eastAsia="Calibri"/>
                <w:kern w:val="2"/>
                <w14:ligatures w14:val="standardContextual"/>
              </w:rPr>
              <w:t>- ITU-D Strategic Plan 2026</w:t>
            </w:r>
          </w:p>
          <w:p w14:paraId="10AC6716" w14:textId="77777777" w:rsidR="0039273F" w:rsidRPr="00983426" w:rsidRDefault="0039273F" w:rsidP="0039273F">
            <w:pPr>
              <w:spacing w:after="160" w:line="259" w:lineRule="auto"/>
              <w:rPr>
                <w:rFonts w:eastAsia="Calibri"/>
                <w:kern w:val="2"/>
                <w14:ligatures w14:val="standardContextual"/>
              </w:rPr>
            </w:pPr>
            <w:r w:rsidRPr="00983426">
              <w:rPr>
                <w:rFonts w:eastAsia="Calibri"/>
                <w:kern w:val="2"/>
                <w14:ligatures w14:val="standardContextual"/>
              </w:rPr>
              <w:t>- UN Small Island Developing States Accelerated Modalities of Action (SAMOA Pathway)</w:t>
            </w:r>
          </w:p>
          <w:p w14:paraId="3DF27CF9" w14:textId="14AF2FAD" w:rsidR="0039273F" w:rsidRPr="00983426" w:rsidRDefault="0039273F" w:rsidP="00F055A2">
            <w:pPr>
              <w:spacing w:after="160" w:line="259" w:lineRule="auto"/>
              <w:rPr>
                <w:rFonts w:eastAsia="Calibri"/>
                <w:kern w:val="2"/>
                <w14:ligatures w14:val="standardContextual"/>
              </w:rPr>
            </w:pPr>
            <w:r w:rsidRPr="00983426">
              <w:rPr>
                <w:rFonts w:eastAsia="Calibri"/>
                <w:kern w:val="2"/>
                <w14:ligatures w14:val="standardContextual"/>
              </w:rPr>
              <w:t>- SDGs (Goals 9, 13, and 17)</w:t>
            </w:r>
          </w:p>
          <w:p w14:paraId="3E9E4EB4" w14:textId="77777777" w:rsidR="00F402F6" w:rsidRPr="00267D77" w:rsidRDefault="00F402F6" w:rsidP="009C05C2">
            <w:pPr>
              <w:rPr>
                <w:b/>
                <w:bCs/>
              </w:rPr>
            </w:pPr>
          </w:p>
        </w:tc>
      </w:tr>
    </w:tbl>
    <w:p w14:paraId="1F27DDF1" w14:textId="77777777" w:rsidR="009C05C2" w:rsidRPr="00267D77" w:rsidRDefault="009C05C2" w:rsidP="009C05C2"/>
    <w:p w14:paraId="26EA33A3" w14:textId="77777777" w:rsidR="00BE75A2" w:rsidRPr="00267D77" w:rsidRDefault="00BE75A2" w:rsidP="00BF5ABC"/>
    <w:p w14:paraId="01CBAF43" w14:textId="77777777" w:rsidR="009C05C2" w:rsidRPr="00267D77" w:rsidRDefault="00A62A20" w:rsidP="009C05C2">
      <w:pPr>
        <w:pStyle w:val="Level1"/>
        <w:numPr>
          <w:ilvl w:val="0"/>
          <w:numId w:val="9"/>
        </w:numPr>
        <w:ind w:left="360"/>
        <w:rPr>
          <w:b/>
          <w:bCs/>
        </w:rPr>
      </w:pPr>
      <w:r w:rsidRPr="00267D77">
        <w:rPr>
          <w:b/>
          <w:bCs/>
        </w:rPr>
        <w:t>PROPOSALS</w:t>
      </w:r>
    </w:p>
    <w:p w14:paraId="2D5FAACF" w14:textId="77777777" w:rsidR="00BE75A2" w:rsidRPr="00267D77" w:rsidRDefault="00BE75A2" w:rsidP="009C05C2"/>
    <w:p w14:paraId="0F9ABDA4" w14:textId="38F421AB" w:rsidR="00A62A20" w:rsidRPr="00E86DEC" w:rsidRDefault="00BE2B1D" w:rsidP="002E2B2D">
      <w:r w:rsidRPr="00E86DEC">
        <w:t xml:space="preserve">APT Member </w:t>
      </w:r>
      <w:proofErr w:type="gramStart"/>
      <w:r w:rsidRPr="00E86DEC">
        <w:t>administrations</w:t>
      </w:r>
      <w:proofErr w:type="gramEnd"/>
      <w:r w:rsidRPr="00E86DEC">
        <w:t xml:space="preserve"> propose to modify WTDC Resolution </w:t>
      </w:r>
      <w:r w:rsidR="00E24362" w:rsidRPr="00E86DEC">
        <w:t>16</w:t>
      </w:r>
      <w:r w:rsidRPr="00E86DEC">
        <w:t>, according to the annex below</w:t>
      </w:r>
      <w:r w:rsidR="00FE0C52">
        <w:t>.</w:t>
      </w:r>
    </w:p>
    <w:p w14:paraId="3E69FBBE" w14:textId="77777777" w:rsidR="00A62A20" w:rsidRPr="00E86DEC" w:rsidRDefault="00A62A20" w:rsidP="002E2B2D"/>
    <w:p w14:paraId="2C562281" w14:textId="77777777" w:rsidR="00603DA6" w:rsidRPr="00E86DEC" w:rsidRDefault="00603DA6" w:rsidP="002E2B2D"/>
    <w:p w14:paraId="2BE09B2E" w14:textId="77777777" w:rsidR="00BD5D7E" w:rsidRPr="00E86DEC" w:rsidRDefault="00BD5D7E" w:rsidP="002E2B2D"/>
    <w:p w14:paraId="14209260" w14:textId="77777777" w:rsidR="00B469E2" w:rsidRDefault="00B469E2" w:rsidP="002E2B2D"/>
    <w:p w14:paraId="3F1C3F2E" w14:textId="77777777" w:rsidR="00B469E2" w:rsidRDefault="00B469E2" w:rsidP="002E2B2D"/>
    <w:p w14:paraId="27EA68D9" w14:textId="77777777" w:rsidR="00805C86" w:rsidRDefault="00805C86" w:rsidP="002E2B2D"/>
    <w:p w14:paraId="47ED7300" w14:textId="77777777" w:rsidR="00B469E2" w:rsidRDefault="00B469E2" w:rsidP="002E2B2D"/>
    <w:p w14:paraId="68E6067C" w14:textId="77777777" w:rsidR="00B469E2" w:rsidRDefault="00B469E2" w:rsidP="002E2B2D"/>
    <w:p w14:paraId="5D8269CA" w14:textId="466AA684" w:rsidR="00B469E2" w:rsidRPr="00B469E2" w:rsidRDefault="00B469E2" w:rsidP="00B469E2">
      <w:pPr>
        <w:rPr>
          <w:b/>
          <w:bCs/>
        </w:rPr>
      </w:pPr>
    </w:p>
    <w:p w14:paraId="2FA63E17" w14:textId="3DFF6384" w:rsidR="00805C86" w:rsidRPr="00805C86" w:rsidRDefault="00805C86" w:rsidP="00805C86">
      <w:pPr>
        <w:ind w:left="7920"/>
        <w:rPr>
          <w:rFonts w:asciiTheme="minorHAnsi" w:hAnsiTheme="minorHAnsi" w:cstheme="minorHAnsi"/>
          <w:b/>
          <w:bCs/>
          <w:sz w:val="28"/>
          <w:szCs w:val="28"/>
        </w:rPr>
      </w:pPr>
      <w:r w:rsidRPr="00805C86">
        <w:rPr>
          <w:rFonts w:asciiTheme="minorHAnsi" w:hAnsiTheme="minorHAnsi" w:cstheme="minorHAnsi"/>
          <w:b/>
          <w:bCs/>
          <w:sz w:val="28"/>
          <w:szCs w:val="28"/>
        </w:rPr>
        <w:lastRenderedPageBreak/>
        <w:t>ANNEX</w:t>
      </w:r>
    </w:p>
    <w:p w14:paraId="7E2B61FD" w14:textId="7503D8EF" w:rsidR="00B469E2" w:rsidRPr="00805C86" w:rsidRDefault="00B469E2" w:rsidP="00B469E2">
      <w:pPr>
        <w:rPr>
          <w:rFonts w:asciiTheme="minorHAnsi" w:hAnsiTheme="minorHAnsi" w:cstheme="minorHAnsi"/>
          <w:b/>
          <w:bCs/>
          <w:sz w:val="28"/>
          <w:szCs w:val="28"/>
        </w:rPr>
      </w:pPr>
      <w:r w:rsidRPr="00805C86">
        <w:rPr>
          <w:rFonts w:asciiTheme="minorHAnsi" w:hAnsiTheme="minorHAnsi" w:cstheme="minorHAnsi"/>
          <w:b/>
          <w:bCs/>
          <w:sz w:val="28"/>
          <w:szCs w:val="28"/>
        </w:rPr>
        <w:t>MOD</w:t>
      </w:r>
      <w:bookmarkStart w:id="1" w:name="_Toc116556672"/>
      <w:bookmarkStart w:id="2" w:name="_Toc116557225"/>
      <w:bookmarkStart w:id="3" w:name="_Toc116636468"/>
    </w:p>
    <w:p w14:paraId="4D3075B5" w14:textId="58C0F95E" w:rsidR="00986B54" w:rsidRPr="00267D77" w:rsidRDefault="00986B54" w:rsidP="00986B54">
      <w:pPr>
        <w:keepNext/>
        <w:keepLines/>
        <w:tabs>
          <w:tab w:val="left" w:pos="1134"/>
          <w:tab w:val="left" w:pos="1871"/>
          <w:tab w:val="left" w:pos="2268"/>
        </w:tabs>
        <w:overflowPunct w:val="0"/>
        <w:autoSpaceDE w:val="0"/>
        <w:autoSpaceDN w:val="0"/>
        <w:adjustRightInd w:val="0"/>
        <w:spacing w:before="200"/>
        <w:ind w:left="1134" w:hanging="1134"/>
        <w:jc w:val="center"/>
        <w:textAlignment w:val="baseline"/>
        <w:outlineLvl w:val="1"/>
        <w:rPr>
          <w:rFonts w:ascii="Calibri" w:eastAsia="Times New Roman" w:hAnsi="Calibri"/>
          <w:sz w:val="28"/>
          <w:szCs w:val="20"/>
          <w:lang w:val="en-GB"/>
        </w:rPr>
      </w:pPr>
      <w:r w:rsidRPr="00267D77">
        <w:rPr>
          <w:rFonts w:ascii="Calibri" w:eastAsia="Times New Roman" w:hAnsi="Calibri"/>
          <w:sz w:val="28"/>
          <w:szCs w:val="20"/>
          <w:lang w:val="en-GB"/>
        </w:rPr>
        <w:t xml:space="preserve">RESOLUTION 16 (Rev. </w:t>
      </w:r>
      <w:ins w:id="4" w:author="作成者">
        <w:r w:rsidR="00143129">
          <w:rPr>
            <w:rFonts w:ascii="Calibri" w:eastAsiaTheme="minorEastAsia" w:hAnsi="Calibri" w:hint="eastAsia"/>
            <w:sz w:val="28"/>
            <w:szCs w:val="20"/>
            <w:lang w:val="en-GB" w:eastAsia="ja-JP"/>
          </w:rPr>
          <w:t>B</w:t>
        </w:r>
        <w:r w:rsidR="00143129" w:rsidRPr="00267D77">
          <w:rPr>
            <w:rFonts w:ascii="Calibri" w:eastAsia="Times New Roman" w:hAnsi="Calibri"/>
            <w:sz w:val="28"/>
            <w:szCs w:val="20"/>
            <w:lang w:val="en-GB"/>
          </w:rPr>
          <w:t>aku</w:t>
        </w:r>
      </w:ins>
      <w:del w:id="5" w:author="作成者">
        <w:r w:rsidRPr="00267D77" w:rsidDel="00143129">
          <w:rPr>
            <w:rFonts w:ascii="Calibri" w:eastAsia="Times New Roman" w:hAnsi="Calibri"/>
            <w:sz w:val="28"/>
            <w:szCs w:val="20"/>
            <w:lang w:val="en-GB"/>
          </w:rPr>
          <w:delText>B</w:delText>
        </w:r>
        <w:r w:rsidRPr="00267D77" w:rsidDel="00431EBA">
          <w:rPr>
            <w:rFonts w:ascii="Calibri" w:eastAsia="Times New Roman" w:hAnsi="Calibri"/>
            <w:sz w:val="28"/>
            <w:szCs w:val="20"/>
            <w:lang w:val="en-GB"/>
          </w:rPr>
          <w:delText>uenos Aires</w:delText>
        </w:r>
      </w:del>
      <w:r w:rsidRPr="00267D77">
        <w:rPr>
          <w:rFonts w:ascii="Calibri" w:eastAsia="Times New Roman" w:hAnsi="Calibri"/>
          <w:sz w:val="28"/>
          <w:szCs w:val="20"/>
          <w:lang w:val="en-GB"/>
        </w:rPr>
        <w:t>, 20</w:t>
      </w:r>
      <w:ins w:id="6" w:author="作成者">
        <w:r w:rsidRPr="00267D77">
          <w:rPr>
            <w:rFonts w:ascii="Calibri" w:eastAsia="Times New Roman" w:hAnsi="Calibri"/>
            <w:sz w:val="28"/>
            <w:szCs w:val="20"/>
            <w:lang w:val="en-GB"/>
          </w:rPr>
          <w:t>25</w:t>
        </w:r>
      </w:ins>
      <w:del w:id="7" w:author="作成者">
        <w:r w:rsidRPr="00267D77" w:rsidDel="00573013">
          <w:rPr>
            <w:rFonts w:ascii="Calibri" w:eastAsia="Times New Roman" w:hAnsi="Calibri"/>
            <w:sz w:val="28"/>
            <w:szCs w:val="20"/>
            <w:lang w:val="en-GB"/>
          </w:rPr>
          <w:delText>17</w:delText>
        </w:r>
      </w:del>
      <w:r w:rsidRPr="00267D77">
        <w:rPr>
          <w:rFonts w:ascii="Calibri" w:eastAsia="Times New Roman" w:hAnsi="Calibri"/>
          <w:sz w:val="28"/>
          <w:szCs w:val="20"/>
          <w:lang w:val="en-GB"/>
        </w:rPr>
        <w:t>)</w:t>
      </w:r>
      <w:bookmarkEnd w:id="1"/>
      <w:bookmarkEnd w:id="2"/>
      <w:bookmarkEnd w:id="3"/>
    </w:p>
    <w:p w14:paraId="57207AE4" w14:textId="77777777" w:rsidR="00986B54" w:rsidRPr="00267D77" w:rsidRDefault="00986B54" w:rsidP="00986B54">
      <w:pPr>
        <w:keepNext/>
        <w:keepLines/>
        <w:overflowPunct w:val="0"/>
        <w:autoSpaceDE w:val="0"/>
        <w:autoSpaceDN w:val="0"/>
        <w:adjustRightInd w:val="0"/>
        <w:spacing w:before="200"/>
        <w:jc w:val="center"/>
        <w:textAlignment w:val="baseline"/>
        <w:outlineLvl w:val="1"/>
        <w:rPr>
          <w:rFonts w:ascii="Calibri" w:eastAsia="Times New Roman" w:hAnsi="Calibri"/>
          <w:b/>
          <w:sz w:val="28"/>
          <w:szCs w:val="20"/>
          <w:lang w:val="en-GB"/>
        </w:rPr>
      </w:pPr>
      <w:bookmarkStart w:id="8" w:name="_Toc116556673"/>
      <w:bookmarkStart w:id="9" w:name="_Toc116557226"/>
      <w:bookmarkStart w:id="10" w:name="_Toc116636469"/>
      <w:r w:rsidRPr="00267D77">
        <w:rPr>
          <w:rFonts w:ascii="Calibri" w:eastAsia="Times New Roman" w:hAnsi="Calibri"/>
          <w:b/>
          <w:sz w:val="28"/>
          <w:szCs w:val="20"/>
          <w:lang w:val="en-GB"/>
        </w:rPr>
        <w:t>Special actions and measures for the least developed countries, small island developing states, landlocked developing countries and</w:t>
      </w:r>
      <w:r w:rsidRPr="00267D77">
        <w:rPr>
          <w:rFonts w:ascii="Calibri" w:eastAsia="Times New Roman" w:hAnsi="Calibri"/>
          <w:b/>
          <w:sz w:val="28"/>
          <w:szCs w:val="20"/>
          <w:lang w:val="en-GB"/>
        </w:rPr>
        <w:br/>
        <w:t>countries with economies in transition</w:t>
      </w:r>
      <w:bookmarkEnd w:id="8"/>
      <w:bookmarkEnd w:id="9"/>
      <w:bookmarkEnd w:id="10"/>
    </w:p>
    <w:p w14:paraId="14176A60" w14:textId="5BAC53A0" w:rsidR="00986B54" w:rsidRPr="00267D77" w:rsidRDefault="00986B54" w:rsidP="00986B54">
      <w:pPr>
        <w:tabs>
          <w:tab w:val="left" w:pos="1134"/>
          <w:tab w:val="left" w:pos="1871"/>
          <w:tab w:val="left" w:pos="2268"/>
        </w:tabs>
        <w:overflowPunct w:val="0"/>
        <w:autoSpaceDE w:val="0"/>
        <w:autoSpaceDN w:val="0"/>
        <w:adjustRightInd w:val="0"/>
        <w:spacing w:before="280"/>
        <w:jc w:val="both"/>
        <w:textAlignment w:val="baseline"/>
        <w:rPr>
          <w:rFonts w:ascii="Calibri" w:eastAsia="Times New Roman" w:hAnsi="Calibri"/>
          <w:szCs w:val="20"/>
          <w:lang w:val="en-GB"/>
        </w:rPr>
      </w:pPr>
      <w:r w:rsidRPr="00267D77">
        <w:rPr>
          <w:rFonts w:ascii="Calibri" w:eastAsia="Times New Roman" w:hAnsi="Calibri"/>
          <w:szCs w:val="20"/>
          <w:lang w:val="en-GB"/>
        </w:rPr>
        <w:t>The World Telecommunication Development Conference (</w:t>
      </w:r>
      <w:ins w:id="11" w:author="作成者">
        <w:r w:rsidR="00143129" w:rsidRPr="00143129">
          <w:rPr>
            <w:rFonts w:ascii="Calibri" w:eastAsia="Times New Roman" w:hAnsi="Calibri"/>
            <w:szCs w:val="20"/>
            <w:lang w:val="en-GB"/>
          </w:rPr>
          <w:t>Baku</w:t>
        </w:r>
      </w:ins>
      <w:del w:id="12" w:author="作成者">
        <w:r w:rsidRPr="00267D77" w:rsidDel="00143129">
          <w:rPr>
            <w:rFonts w:ascii="Calibri" w:eastAsia="Times New Roman" w:hAnsi="Calibri"/>
            <w:szCs w:val="20"/>
            <w:lang w:val="en-GB"/>
          </w:rPr>
          <w:delText>B</w:delText>
        </w:r>
        <w:r w:rsidRPr="00267D77" w:rsidDel="00431EBA">
          <w:rPr>
            <w:rFonts w:ascii="Calibri" w:eastAsia="Times New Roman" w:hAnsi="Calibri"/>
            <w:szCs w:val="20"/>
            <w:lang w:val="en-GB"/>
          </w:rPr>
          <w:delText>uenos, Aires</w:delText>
        </w:r>
      </w:del>
      <w:r w:rsidRPr="00267D77">
        <w:rPr>
          <w:rFonts w:ascii="Calibri" w:eastAsia="Times New Roman" w:hAnsi="Calibri"/>
          <w:szCs w:val="20"/>
          <w:lang w:val="en-GB"/>
        </w:rPr>
        <w:t>, 20</w:t>
      </w:r>
      <w:ins w:id="13" w:author="作成者">
        <w:r w:rsidRPr="00267D77">
          <w:rPr>
            <w:rFonts w:ascii="Calibri" w:eastAsia="Times New Roman" w:hAnsi="Calibri"/>
            <w:szCs w:val="20"/>
            <w:lang w:val="en-GB"/>
          </w:rPr>
          <w:t>25</w:t>
        </w:r>
      </w:ins>
      <w:del w:id="14" w:author="作成者">
        <w:r w:rsidRPr="00267D77" w:rsidDel="00431EBA">
          <w:rPr>
            <w:rFonts w:ascii="Calibri" w:eastAsia="Times New Roman" w:hAnsi="Calibri"/>
            <w:szCs w:val="20"/>
            <w:lang w:val="en-GB"/>
          </w:rPr>
          <w:delText>17</w:delText>
        </w:r>
      </w:del>
      <w:r w:rsidRPr="00267D77">
        <w:rPr>
          <w:rFonts w:ascii="Calibri" w:eastAsia="Times New Roman" w:hAnsi="Calibri"/>
          <w:szCs w:val="20"/>
          <w:lang w:val="en-GB"/>
        </w:rPr>
        <w:t>),</w:t>
      </w:r>
    </w:p>
    <w:p w14:paraId="6158ADC7" w14:textId="77777777" w:rsidR="00986B54" w:rsidRPr="00267D77" w:rsidRDefault="00986B54" w:rsidP="00986B5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szCs w:val="20"/>
          <w:lang w:val="en-GB"/>
        </w:rPr>
      </w:pPr>
      <w:r w:rsidRPr="00267D77">
        <w:rPr>
          <w:rFonts w:ascii="Calibri" w:eastAsia="Times New Roman" w:hAnsi="Calibri"/>
          <w:i/>
          <w:szCs w:val="20"/>
          <w:lang w:val="en-GB"/>
        </w:rPr>
        <w:t>recalling</w:t>
      </w:r>
    </w:p>
    <w:p w14:paraId="220FA162" w14:textId="77777777" w:rsidR="00986B54" w:rsidRPr="00267D77" w:rsidRDefault="00986B54"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sidRPr="00267D77">
        <w:rPr>
          <w:rFonts w:ascii="Calibri" w:eastAsia="Times New Roman" w:hAnsi="Calibri"/>
          <w:i/>
          <w:iCs/>
          <w:szCs w:val="20"/>
          <w:lang w:val="en-GB"/>
        </w:rPr>
        <w:t>a)</w:t>
      </w:r>
      <w:r w:rsidRPr="00267D77">
        <w:rPr>
          <w:rFonts w:ascii="Calibri" w:eastAsia="Times New Roman" w:hAnsi="Calibri"/>
          <w:szCs w:val="20"/>
          <w:lang w:val="en-GB"/>
        </w:rPr>
        <w:tab/>
        <w:t xml:space="preserve">United Nations resolutions concerning programmes for least developed countries (LDCs), small island developing states (SIDS), landlocked developing countries (LLDCs), and countries with economies in </w:t>
      </w:r>
      <w:proofErr w:type="gramStart"/>
      <w:r w:rsidRPr="00267D77">
        <w:rPr>
          <w:rFonts w:ascii="Calibri" w:eastAsia="Times New Roman" w:hAnsi="Calibri"/>
          <w:szCs w:val="20"/>
          <w:lang w:val="en-GB"/>
        </w:rPr>
        <w:t>transition;</w:t>
      </w:r>
      <w:proofErr w:type="gramEnd"/>
    </w:p>
    <w:p w14:paraId="4CAEEA44" w14:textId="77777777" w:rsidR="00986B54" w:rsidRPr="00267D77" w:rsidRDefault="00986B54"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eastAsia="zh-CN"/>
        </w:rPr>
      </w:pPr>
      <w:r w:rsidRPr="00267D77">
        <w:rPr>
          <w:rFonts w:ascii="Calibri" w:eastAsia="Times New Roman" w:hAnsi="Calibri"/>
          <w:i/>
          <w:iCs/>
          <w:szCs w:val="20"/>
          <w:lang w:val="en-GB"/>
        </w:rPr>
        <w:t>b)</w:t>
      </w:r>
      <w:r w:rsidRPr="00267D77">
        <w:rPr>
          <w:rFonts w:ascii="Calibri" w:eastAsia="Times New Roman" w:hAnsi="Calibri"/>
          <w:szCs w:val="20"/>
          <w:lang w:val="en-GB"/>
        </w:rPr>
        <w:tab/>
        <w:t xml:space="preserve">Resolution </w:t>
      </w:r>
      <w:ins w:id="15" w:author="作成者">
        <w:r w:rsidRPr="00267D77">
          <w:rPr>
            <w:rFonts w:ascii="Calibri" w:eastAsia="Times New Roman" w:hAnsi="Calibri"/>
            <w:szCs w:val="20"/>
            <w:lang w:val="en-GB"/>
          </w:rPr>
          <w:t>79</w:t>
        </w:r>
      </w:ins>
      <w:del w:id="16" w:author="作成者">
        <w:r w:rsidRPr="00267D77" w:rsidDel="0038277E">
          <w:rPr>
            <w:rFonts w:ascii="Calibri" w:eastAsia="Times New Roman" w:hAnsi="Calibri"/>
            <w:szCs w:val="20"/>
            <w:lang w:val="en-GB"/>
          </w:rPr>
          <w:delText>68</w:delText>
        </w:r>
      </w:del>
      <w:r w:rsidRPr="00267D77">
        <w:rPr>
          <w:rFonts w:ascii="Calibri" w:eastAsia="Times New Roman" w:hAnsi="Calibri"/>
          <w:szCs w:val="20"/>
          <w:lang w:val="en-GB"/>
        </w:rPr>
        <w:t>/19</w:t>
      </w:r>
      <w:ins w:id="17" w:author="作成者">
        <w:r w:rsidRPr="00267D77">
          <w:rPr>
            <w:rFonts w:ascii="Calibri" w:eastAsia="Times New Roman" w:hAnsi="Calibri"/>
            <w:szCs w:val="20"/>
            <w:lang w:val="en-GB"/>
          </w:rPr>
          <w:t>4</w:t>
        </w:r>
      </w:ins>
      <w:del w:id="18" w:author="作成者">
        <w:r w:rsidRPr="00267D77" w:rsidDel="0038277E">
          <w:rPr>
            <w:rFonts w:ascii="Calibri" w:eastAsia="Times New Roman" w:hAnsi="Calibri"/>
            <w:szCs w:val="20"/>
            <w:lang w:val="en-GB"/>
          </w:rPr>
          <w:delText>8</w:delText>
        </w:r>
      </w:del>
      <w:r w:rsidRPr="00267D77">
        <w:rPr>
          <w:rFonts w:ascii="Calibri" w:eastAsia="Times New Roman" w:hAnsi="Calibri"/>
          <w:szCs w:val="20"/>
          <w:lang w:val="en-GB"/>
        </w:rPr>
        <w:t xml:space="preserve"> of the United Nations General Assembly (UNGA), on </w:t>
      </w:r>
      <w:r w:rsidRPr="00267D77">
        <w:rPr>
          <w:rFonts w:ascii="Calibri" w:eastAsia="Times New Roman" w:hAnsi="Calibri"/>
          <w:szCs w:val="20"/>
          <w:lang w:val="en-GB" w:eastAsia="zh-CN"/>
        </w:rPr>
        <w:t xml:space="preserve">information and communication technologies (ICT) for </w:t>
      </w:r>
      <w:ins w:id="19" w:author="作成者">
        <w:r w:rsidRPr="00267D77">
          <w:rPr>
            <w:rFonts w:ascii="Calibri" w:eastAsia="Times New Roman" w:hAnsi="Calibri"/>
            <w:szCs w:val="20"/>
            <w:lang w:val="en-GB" w:eastAsia="zh-CN"/>
          </w:rPr>
          <w:t xml:space="preserve">sustainable </w:t>
        </w:r>
      </w:ins>
      <w:proofErr w:type="gramStart"/>
      <w:r w:rsidRPr="00267D77">
        <w:rPr>
          <w:rFonts w:ascii="Calibri" w:eastAsia="Times New Roman" w:hAnsi="Calibri"/>
          <w:szCs w:val="20"/>
          <w:lang w:val="en-GB" w:eastAsia="zh-CN"/>
        </w:rPr>
        <w:t>development;</w:t>
      </w:r>
      <w:proofErr w:type="gramEnd"/>
    </w:p>
    <w:p w14:paraId="6D5E1F59" w14:textId="77777777" w:rsidR="00986B54" w:rsidRPr="00267D77" w:rsidRDefault="00986B54"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sidRPr="00267D77">
        <w:rPr>
          <w:rFonts w:ascii="Calibri" w:eastAsia="Times New Roman" w:hAnsi="Calibri"/>
          <w:i/>
          <w:iCs/>
          <w:szCs w:val="20"/>
          <w:lang w:val="en-GB"/>
        </w:rPr>
        <w:t>c)</w:t>
      </w:r>
      <w:r w:rsidRPr="00267D77">
        <w:rPr>
          <w:rFonts w:ascii="Calibri" w:eastAsia="Times New Roman" w:hAnsi="Calibri"/>
          <w:szCs w:val="20"/>
          <w:lang w:val="en-GB"/>
        </w:rPr>
        <w:tab/>
        <w:t xml:space="preserve">UNGA Resolution </w:t>
      </w:r>
      <w:ins w:id="20" w:author="作成者">
        <w:r w:rsidRPr="00267D77">
          <w:rPr>
            <w:rFonts w:ascii="Calibri" w:eastAsia="Times New Roman" w:hAnsi="Calibri"/>
            <w:szCs w:val="20"/>
            <w:lang w:val="en-GB"/>
          </w:rPr>
          <w:t>7</w:t>
        </w:r>
      </w:ins>
      <w:del w:id="21" w:author="作成者">
        <w:r w:rsidRPr="00267D77" w:rsidDel="0038277E">
          <w:rPr>
            <w:rFonts w:ascii="Calibri" w:eastAsia="Times New Roman" w:hAnsi="Calibri"/>
            <w:szCs w:val="20"/>
            <w:lang w:val="en-GB"/>
          </w:rPr>
          <w:delText>6</w:delText>
        </w:r>
      </w:del>
      <w:r w:rsidRPr="00267D77">
        <w:rPr>
          <w:rFonts w:ascii="Calibri" w:eastAsia="Times New Roman" w:hAnsi="Calibri"/>
          <w:szCs w:val="20"/>
          <w:lang w:val="en-GB"/>
        </w:rPr>
        <w:t>8/</w:t>
      </w:r>
      <w:ins w:id="22" w:author="作成者">
        <w:r w:rsidRPr="00267D77">
          <w:rPr>
            <w:rFonts w:ascii="Calibri" w:eastAsia="Times New Roman" w:hAnsi="Calibri"/>
            <w:szCs w:val="20"/>
            <w:lang w:val="en-GB"/>
          </w:rPr>
          <w:t>160</w:t>
        </w:r>
      </w:ins>
      <w:del w:id="23" w:author="作成者">
        <w:r w:rsidRPr="00267D77" w:rsidDel="0038277E">
          <w:rPr>
            <w:rFonts w:ascii="Calibri" w:eastAsia="Times New Roman" w:hAnsi="Calibri"/>
            <w:szCs w:val="20"/>
            <w:lang w:val="en-GB"/>
          </w:rPr>
          <w:delText>220</w:delText>
        </w:r>
      </w:del>
      <w:r w:rsidRPr="00267D77">
        <w:rPr>
          <w:rFonts w:ascii="Calibri" w:eastAsia="Times New Roman" w:hAnsi="Calibri"/>
          <w:szCs w:val="20"/>
          <w:lang w:val="en-GB"/>
        </w:rPr>
        <w:t xml:space="preserve">, on science, technology and innovation for </w:t>
      </w:r>
      <w:proofErr w:type="gramStart"/>
      <w:r w:rsidRPr="00267D77">
        <w:rPr>
          <w:rFonts w:ascii="Calibri" w:eastAsia="Times New Roman" w:hAnsi="Calibri"/>
          <w:szCs w:val="20"/>
          <w:lang w:val="en-GB"/>
        </w:rPr>
        <w:t>development;</w:t>
      </w:r>
      <w:proofErr w:type="gramEnd"/>
    </w:p>
    <w:p w14:paraId="4EE581B5" w14:textId="77777777" w:rsidR="00986B54" w:rsidRPr="00267D77" w:rsidRDefault="00986B54"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sidRPr="00267D77">
        <w:rPr>
          <w:rFonts w:ascii="Calibri" w:eastAsia="Times New Roman" w:hAnsi="Calibri"/>
          <w:i/>
          <w:szCs w:val="20"/>
          <w:lang w:val="en-GB"/>
        </w:rPr>
        <w:t>d)</w:t>
      </w:r>
      <w:r w:rsidRPr="00267D77">
        <w:rPr>
          <w:rFonts w:ascii="Calibri" w:eastAsia="Times New Roman" w:hAnsi="Calibri"/>
          <w:i/>
          <w:szCs w:val="20"/>
          <w:lang w:val="en-GB"/>
        </w:rPr>
        <w:tab/>
      </w:r>
      <w:r w:rsidRPr="00267D77">
        <w:rPr>
          <w:rFonts w:ascii="Calibri" w:eastAsia="Times New Roman" w:hAnsi="Calibri"/>
          <w:szCs w:val="20"/>
          <w:lang w:val="en-GB"/>
        </w:rPr>
        <w:t xml:space="preserve">UNGA Resolution 70/1, on transforming our world: the 2030 Agenda for Sustainable </w:t>
      </w:r>
      <w:proofErr w:type="gramStart"/>
      <w:r w:rsidRPr="00267D77">
        <w:rPr>
          <w:rFonts w:ascii="Calibri" w:eastAsia="Times New Roman" w:hAnsi="Calibri"/>
          <w:szCs w:val="20"/>
          <w:lang w:val="en-GB"/>
        </w:rPr>
        <w:t>Development;</w:t>
      </w:r>
      <w:proofErr w:type="gramEnd"/>
    </w:p>
    <w:p w14:paraId="55ADD7A4" w14:textId="77777777" w:rsidR="00986B54" w:rsidRPr="00267D77" w:rsidRDefault="00986B54" w:rsidP="00C43117">
      <w:pPr>
        <w:tabs>
          <w:tab w:val="left" w:pos="1134"/>
          <w:tab w:val="left" w:pos="1871"/>
          <w:tab w:val="left" w:pos="2268"/>
        </w:tabs>
        <w:overflowPunct w:val="0"/>
        <w:autoSpaceDE w:val="0"/>
        <w:autoSpaceDN w:val="0"/>
        <w:adjustRightInd w:val="0"/>
        <w:spacing w:before="120"/>
        <w:textAlignment w:val="baseline"/>
        <w:rPr>
          <w:ins w:id="24" w:author="作成者"/>
          <w:rFonts w:ascii="Calibri" w:eastAsia="Times New Roman" w:hAnsi="Calibri"/>
          <w:szCs w:val="20"/>
          <w:lang w:val="en-GB"/>
        </w:rPr>
      </w:pPr>
      <w:r w:rsidRPr="00267D77">
        <w:rPr>
          <w:rFonts w:ascii="Calibri" w:eastAsia="Times New Roman" w:hAnsi="Calibri"/>
          <w:i/>
          <w:szCs w:val="20"/>
          <w:lang w:val="en-GB"/>
        </w:rPr>
        <w:t>e)</w:t>
      </w:r>
      <w:r w:rsidRPr="00267D77">
        <w:rPr>
          <w:rFonts w:ascii="Calibri" w:eastAsia="Times New Roman" w:hAnsi="Calibri"/>
          <w:i/>
          <w:szCs w:val="20"/>
          <w:lang w:val="en-GB"/>
        </w:rPr>
        <w:tab/>
      </w:r>
      <w:r w:rsidRPr="00267D77">
        <w:rPr>
          <w:rFonts w:ascii="Calibri" w:eastAsia="Times New Roman" w:hAnsi="Calibri"/>
          <w:szCs w:val="20"/>
          <w:lang w:val="en-GB"/>
        </w:rPr>
        <w:t>UNGA Resolution 70/125, on the outcome document of the high-level meeting of the General Assembly on the overall review of the implementation of the outcomes of the World Summit on the Information Society (WSIS)</w:t>
      </w:r>
      <w:ins w:id="25" w:author="作成者">
        <w:r w:rsidRPr="00267D77">
          <w:rPr>
            <w:rFonts w:ascii="Calibri" w:eastAsia="Times New Roman" w:hAnsi="Calibri"/>
            <w:szCs w:val="20"/>
            <w:lang w:val="en-GB"/>
          </w:rPr>
          <w:t>;</w:t>
        </w:r>
      </w:ins>
      <w:del w:id="26" w:author="作成者">
        <w:r w:rsidRPr="00267D77" w:rsidDel="009E298A">
          <w:rPr>
            <w:rFonts w:ascii="Calibri" w:eastAsia="Times New Roman" w:hAnsi="Calibri"/>
            <w:szCs w:val="20"/>
            <w:lang w:val="en-GB"/>
          </w:rPr>
          <w:delText>,</w:delText>
        </w:r>
      </w:del>
    </w:p>
    <w:p w14:paraId="0E020CB1" w14:textId="6009A48F" w:rsidR="00986B54" w:rsidRPr="00FE0C52"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heme="minorEastAsia" w:hAnsi="Calibri"/>
          <w:i/>
          <w:iCs/>
          <w:szCs w:val="20"/>
          <w:lang w:eastAsia="ja-JP"/>
        </w:rPr>
      </w:pPr>
      <w:ins w:id="27" w:author="作成者">
        <w:r w:rsidRPr="00267D77">
          <w:rPr>
            <w:rFonts w:ascii="Calibri" w:eastAsia="Times New Roman" w:hAnsi="Calibri"/>
            <w:i/>
            <w:iCs/>
            <w:szCs w:val="20"/>
          </w:rPr>
          <w:t>f)</w:t>
        </w:r>
        <w:r w:rsidRPr="00267D77">
          <w:rPr>
            <w:rFonts w:ascii="Calibri" w:eastAsia="Times New Roman" w:hAnsi="Calibri"/>
            <w:szCs w:val="20"/>
          </w:rPr>
          <w:tab/>
          <w:t>UNGA Resolution 79/1</w:t>
        </w:r>
        <w:del w:id="28" w:author="作成者">
          <w:r w:rsidRPr="00267D77" w:rsidDel="0068738F">
            <w:rPr>
              <w:rFonts w:ascii="Calibri" w:eastAsia="Times New Roman" w:hAnsi="Calibri"/>
              <w:szCs w:val="20"/>
            </w:rPr>
            <w:delText>,</w:delText>
          </w:r>
        </w:del>
        <w:r w:rsidRPr="00267D77">
          <w:rPr>
            <w:rFonts w:ascii="Calibri" w:eastAsia="Times New Roman" w:hAnsi="Calibri"/>
            <w:szCs w:val="20"/>
          </w:rPr>
          <w:t xml:space="preserve"> </w:t>
        </w:r>
        <w:r w:rsidR="00820C0F" w:rsidRPr="008261B7">
          <w:rPr>
            <w:rFonts w:ascii="Calibri" w:eastAsiaTheme="minorEastAsia" w:hAnsi="Calibri"/>
            <w:szCs w:val="20"/>
            <w:lang w:eastAsia="ja-JP"/>
          </w:rPr>
          <w:t>underscores the importance of global commitment to digital cooperation and inclusive development, reinforcing the role of WSIS in advancing equitable access to ICTs and ensuring its outcomes are aligned with the objectives of the Global Digital Compact, as an annex to the Pact for the Future,</w:t>
        </w:r>
      </w:ins>
    </w:p>
    <w:p w14:paraId="7FAD8F67" w14:textId="77777777" w:rsidR="00986B54" w:rsidRPr="00267D77" w:rsidRDefault="00986B54" w:rsidP="00986B5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szCs w:val="20"/>
          <w:lang w:val="en-GB"/>
        </w:rPr>
      </w:pPr>
      <w:r w:rsidRPr="00267D77">
        <w:rPr>
          <w:rFonts w:ascii="Calibri" w:eastAsia="Times New Roman" w:hAnsi="Calibri"/>
          <w:i/>
          <w:szCs w:val="20"/>
          <w:lang w:val="en-GB"/>
        </w:rPr>
        <w:t>considering</w:t>
      </w:r>
    </w:p>
    <w:p w14:paraId="40636FF5" w14:textId="7A082A56" w:rsidR="00986B54" w:rsidRPr="00267D77" w:rsidRDefault="00986B54" w:rsidP="00986B54">
      <w:pPr>
        <w:tabs>
          <w:tab w:val="left" w:pos="1134"/>
          <w:tab w:val="left" w:pos="1871"/>
          <w:tab w:val="left" w:pos="2268"/>
        </w:tabs>
        <w:overflowPunct w:val="0"/>
        <w:autoSpaceDE w:val="0"/>
        <w:autoSpaceDN w:val="0"/>
        <w:adjustRightInd w:val="0"/>
        <w:spacing w:before="120"/>
        <w:jc w:val="both"/>
        <w:textAlignment w:val="baseline"/>
        <w:rPr>
          <w:ins w:id="29" w:author="作成者"/>
          <w:rFonts w:ascii="Calibri" w:eastAsia="Times New Roman" w:hAnsi="Calibri"/>
          <w:i/>
          <w:szCs w:val="20"/>
          <w:lang w:val="en-GB"/>
        </w:rPr>
      </w:pPr>
      <w:ins w:id="30" w:author="作成者">
        <w:r w:rsidRPr="00267D77">
          <w:rPr>
            <w:rFonts w:ascii="Calibri" w:eastAsia="Times New Roman" w:hAnsi="Calibri"/>
            <w:i/>
            <w:szCs w:val="20"/>
            <w:lang w:val="en-GB"/>
          </w:rPr>
          <w:t>a)</w:t>
        </w:r>
        <w:r w:rsidRPr="00267D77">
          <w:rPr>
            <w:rFonts w:ascii="Calibri" w:eastAsia="Times New Roman" w:hAnsi="Calibri"/>
            <w:i/>
            <w:szCs w:val="20"/>
            <w:lang w:val="en-GB"/>
          </w:rPr>
          <w:tab/>
        </w:r>
      </w:ins>
      <w:r w:rsidRPr="00267D77">
        <w:rPr>
          <w:rFonts w:ascii="Calibri" w:eastAsia="Times New Roman" w:hAnsi="Calibri"/>
          <w:iCs/>
          <w:szCs w:val="20"/>
          <w:lang w:val="en-GB"/>
        </w:rPr>
        <w:t xml:space="preserve">Resolution 30 (Rev. </w:t>
      </w:r>
      <w:ins w:id="31" w:author="作成者">
        <w:r w:rsidR="00143129">
          <w:rPr>
            <w:rFonts w:ascii="Calibri" w:eastAsiaTheme="minorEastAsia" w:hAnsi="Calibri" w:hint="eastAsia"/>
            <w:iCs/>
            <w:szCs w:val="20"/>
            <w:lang w:val="en-GB" w:eastAsia="ja-JP"/>
          </w:rPr>
          <w:t>Bucharest</w:t>
        </w:r>
      </w:ins>
      <w:del w:id="32" w:author="作成者">
        <w:r w:rsidRPr="00267D77" w:rsidDel="00143129">
          <w:rPr>
            <w:rFonts w:ascii="Calibri" w:eastAsia="Times New Roman" w:hAnsi="Calibri"/>
            <w:iCs/>
            <w:szCs w:val="20"/>
            <w:lang w:val="en-GB"/>
          </w:rPr>
          <w:delText>Bu</w:delText>
        </w:r>
        <w:r w:rsidRPr="00267D77" w:rsidDel="0038277E">
          <w:rPr>
            <w:rFonts w:ascii="Calibri" w:eastAsia="Times New Roman" w:hAnsi="Calibri"/>
            <w:iCs/>
            <w:szCs w:val="20"/>
            <w:lang w:val="en-GB"/>
          </w:rPr>
          <w:delText>san</w:delText>
        </w:r>
      </w:del>
      <w:r w:rsidRPr="00267D77">
        <w:rPr>
          <w:rFonts w:ascii="Calibri" w:eastAsia="Times New Roman" w:hAnsi="Calibri"/>
          <w:iCs/>
          <w:szCs w:val="20"/>
          <w:lang w:val="en-GB"/>
        </w:rPr>
        <w:t>, 20</w:t>
      </w:r>
      <w:ins w:id="33" w:author="作成者">
        <w:r w:rsidRPr="00267D77">
          <w:rPr>
            <w:rFonts w:ascii="Calibri" w:eastAsia="Times New Roman" w:hAnsi="Calibri"/>
            <w:iCs/>
            <w:szCs w:val="20"/>
            <w:lang w:val="en-GB"/>
          </w:rPr>
          <w:t>22</w:t>
        </w:r>
      </w:ins>
      <w:del w:id="34" w:author="作成者">
        <w:r w:rsidRPr="00267D77" w:rsidDel="0038277E">
          <w:rPr>
            <w:rFonts w:ascii="Calibri" w:eastAsia="Times New Roman" w:hAnsi="Calibri"/>
            <w:iCs/>
            <w:szCs w:val="20"/>
            <w:lang w:val="en-GB"/>
          </w:rPr>
          <w:delText>14</w:delText>
        </w:r>
      </w:del>
      <w:r w:rsidRPr="00267D77">
        <w:rPr>
          <w:rFonts w:ascii="Calibri" w:eastAsia="Times New Roman" w:hAnsi="Calibri"/>
          <w:iCs/>
          <w:szCs w:val="20"/>
          <w:lang w:val="en-GB"/>
        </w:rPr>
        <w:t xml:space="preserve">) of the Plenipotentiary Conference, on special measures for LDCs, SIDS, LLDCs and countries with economies in </w:t>
      </w:r>
      <w:proofErr w:type="gramStart"/>
      <w:r w:rsidRPr="00267D77">
        <w:rPr>
          <w:rFonts w:ascii="Calibri" w:eastAsia="Times New Roman" w:hAnsi="Calibri"/>
          <w:iCs/>
          <w:szCs w:val="20"/>
          <w:lang w:val="en-GB"/>
        </w:rPr>
        <w:t>transition;</w:t>
      </w:r>
      <w:proofErr w:type="gramEnd"/>
    </w:p>
    <w:p w14:paraId="41CAE87D" w14:textId="77777777" w:rsidR="00986B54" w:rsidRPr="00267D77" w:rsidRDefault="00986B54" w:rsidP="00986B54">
      <w:pPr>
        <w:tabs>
          <w:tab w:val="left" w:pos="1134"/>
          <w:tab w:val="left" w:pos="1871"/>
          <w:tab w:val="left" w:pos="2268"/>
        </w:tabs>
        <w:overflowPunct w:val="0"/>
        <w:autoSpaceDE w:val="0"/>
        <w:autoSpaceDN w:val="0"/>
        <w:adjustRightInd w:val="0"/>
        <w:spacing w:before="120"/>
        <w:textAlignment w:val="baseline"/>
        <w:rPr>
          <w:ins w:id="35" w:author="作成者"/>
          <w:rFonts w:ascii="Calibri" w:eastAsia="Times New Roman" w:hAnsi="Calibri"/>
          <w:iCs/>
          <w:szCs w:val="20"/>
          <w:lang w:val="en-GB"/>
        </w:rPr>
      </w:pPr>
      <w:ins w:id="36" w:author="作成者">
        <w:r w:rsidRPr="00267D77">
          <w:rPr>
            <w:rFonts w:ascii="Calibri" w:eastAsia="Times New Roman" w:hAnsi="Calibri"/>
            <w:i/>
            <w:szCs w:val="20"/>
            <w:lang w:val="en-GB"/>
          </w:rPr>
          <w:t>b)</w:t>
        </w:r>
        <w:r w:rsidRPr="00267D77">
          <w:rPr>
            <w:rFonts w:ascii="Calibri" w:eastAsia="Times New Roman" w:hAnsi="Calibri"/>
            <w:i/>
            <w:szCs w:val="20"/>
            <w:lang w:val="en-GB"/>
          </w:rPr>
          <w:tab/>
        </w:r>
        <w:r w:rsidRPr="00267D77">
          <w:rPr>
            <w:rFonts w:ascii="Calibri" w:eastAsia="Times New Roman" w:hAnsi="Calibri"/>
            <w:iCs/>
            <w:szCs w:val="20"/>
            <w:lang w:val="en-GB"/>
          </w:rPr>
          <w:t xml:space="preserve">Resolution 25 (Rev. Bucharest, 2022) of the Plenipotentiary Conference, on strengthening the regional </w:t>
        </w:r>
        <w:proofErr w:type="gramStart"/>
        <w:r w:rsidRPr="00267D77">
          <w:rPr>
            <w:rFonts w:ascii="Calibri" w:eastAsia="Times New Roman" w:hAnsi="Calibri"/>
            <w:iCs/>
            <w:szCs w:val="20"/>
            <w:lang w:val="en-GB"/>
          </w:rPr>
          <w:t>presence;</w:t>
        </w:r>
        <w:proofErr w:type="gramEnd"/>
      </w:ins>
    </w:p>
    <w:p w14:paraId="2045DF20" w14:textId="77777777" w:rsidR="00986B54" w:rsidRPr="00267D77" w:rsidRDefault="00986B54"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iCs/>
          <w:szCs w:val="20"/>
          <w:lang w:val="en-GB"/>
        </w:rPr>
      </w:pPr>
      <w:ins w:id="37" w:author="作成者">
        <w:r w:rsidRPr="00267D77">
          <w:rPr>
            <w:rFonts w:ascii="Calibri" w:eastAsia="Times New Roman" w:hAnsi="Calibri"/>
            <w:iCs/>
            <w:szCs w:val="20"/>
            <w:lang w:val="en-GB"/>
          </w:rPr>
          <w:t>c)</w:t>
        </w:r>
        <w:r w:rsidRPr="00267D77">
          <w:rPr>
            <w:rFonts w:ascii="Calibri" w:eastAsia="Times New Roman" w:hAnsi="Calibri"/>
            <w:iCs/>
            <w:szCs w:val="20"/>
            <w:lang w:val="en-GB"/>
          </w:rPr>
          <w:tab/>
          <w:t xml:space="preserve">Resolution 131 (Rev. Bucharest, 2022) of the Plenipotentiary Conference, on measuring information and communication technologies to build an integrating and inclusive information </w:t>
        </w:r>
        <w:proofErr w:type="gramStart"/>
        <w:r w:rsidRPr="00267D77">
          <w:rPr>
            <w:rFonts w:ascii="Calibri" w:eastAsia="Times New Roman" w:hAnsi="Calibri"/>
            <w:iCs/>
            <w:szCs w:val="20"/>
            <w:lang w:val="en-GB"/>
          </w:rPr>
          <w:t>society;</w:t>
        </w:r>
      </w:ins>
      <w:proofErr w:type="gramEnd"/>
    </w:p>
    <w:p w14:paraId="338D8EB1" w14:textId="094CEE88" w:rsidR="00986B54" w:rsidRPr="00267D77" w:rsidRDefault="00701ED5" w:rsidP="00986B54">
      <w:pPr>
        <w:tabs>
          <w:tab w:val="left" w:pos="1134"/>
          <w:tab w:val="left" w:pos="1871"/>
          <w:tab w:val="left" w:pos="2268"/>
        </w:tabs>
        <w:overflowPunct w:val="0"/>
        <w:autoSpaceDE w:val="0"/>
        <w:autoSpaceDN w:val="0"/>
        <w:adjustRightInd w:val="0"/>
        <w:spacing w:before="120"/>
        <w:textAlignment w:val="baseline"/>
        <w:rPr>
          <w:ins w:id="38" w:author="作成者"/>
          <w:rFonts w:ascii="Calibri" w:eastAsia="Times New Roman" w:hAnsi="Calibri"/>
          <w:szCs w:val="20"/>
          <w:lang w:val="en-GB"/>
        </w:rPr>
      </w:pPr>
      <w:ins w:id="39" w:author="作成者">
        <w:r>
          <w:rPr>
            <w:rFonts w:ascii="Calibri" w:eastAsia="Times New Roman" w:hAnsi="Calibri"/>
            <w:i/>
            <w:iCs/>
            <w:szCs w:val="20"/>
            <w:lang w:val="en-GB"/>
          </w:rPr>
          <w:t>d</w:t>
        </w:r>
      </w:ins>
      <w:del w:id="40" w:author="作成者">
        <w:r w:rsidR="00986B54" w:rsidRPr="00267D77" w:rsidDel="00384F7B">
          <w:rPr>
            <w:rFonts w:ascii="Calibri" w:eastAsia="Times New Roman" w:hAnsi="Calibri"/>
            <w:i/>
            <w:iCs/>
            <w:szCs w:val="20"/>
            <w:lang w:val="en-GB"/>
          </w:rPr>
          <w:delText>b</w:delText>
        </w:r>
      </w:del>
      <w:r w:rsidR="00986B54" w:rsidRPr="00267D77">
        <w:rPr>
          <w:rFonts w:ascii="Calibri" w:eastAsia="Times New Roman" w:hAnsi="Calibri"/>
          <w:i/>
          <w:iCs/>
          <w:szCs w:val="20"/>
          <w:lang w:val="en-GB"/>
        </w:rPr>
        <w:t>)</w:t>
      </w:r>
      <w:r w:rsidR="00986B54" w:rsidRPr="00267D77">
        <w:rPr>
          <w:rFonts w:ascii="Calibri" w:eastAsia="Times New Roman" w:hAnsi="Calibri"/>
          <w:szCs w:val="20"/>
          <w:lang w:val="en-GB"/>
        </w:rPr>
        <w:tab/>
        <w:t xml:space="preserve">Resolution 135 (Rev. </w:t>
      </w:r>
      <w:ins w:id="41" w:author="作成者">
        <w:r w:rsidR="00143129">
          <w:rPr>
            <w:rFonts w:ascii="Calibri" w:eastAsiaTheme="minorEastAsia" w:hAnsi="Calibri" w:hint="eastAsia"/>
            <w:szCs w:val="20"/>
            <w:lang w:val="en-GB" w:eastAsia="ja-JP"/>
          </w:rPr>
          <w:t>Bucharest</w:t>
        </w:r>
      </w:ins>
      <w:del w:id="42" w:author="作成者">
        <w:r w:rsidR="00986B54" w:rsidRPr="00267D77" w:rsidDel="00143129">
          <w:rPr>
            <w:rFonts w:ascii="Calibri" w:eastAsia="Times New Roman" w:hAnsi="Calibri"/>
            <w:szCs w:val="20"/>
            <w:lang w:val="en-GB"/>
          </w:rPr>
          <w:delText>Bu</w:delText>
        </w:r>
        <w:r w:rsidR="00986B54" w:rsidRPr="00267D77" w:rsidDel="00A21AC7">
          <w:rPr>
            <w:rFonts w:ascii="Calibri" w:eastAsia="Times New Roman" w:hAnsi="Calibri"/>
            <w:szCs w:val="20"/>
            <w:lang w:val="en-GB"/>
          </w:rPr>
          <w:delText>san</w:delText>
        </w:r>
      </w:del>
      <w:r w:rsidR="00986B54" w:rsidRPr="00267D77">
        <w:rPr>
          <w:rFonts w:ascii="Calibri" w:eastAsia="Times New Roman" w:hAnsi="Calibri"/>
          <w:szCs w:val="20"/>
          <w:lang w:val="en-GB"/>
        </w:rPr>
        <w:t>, 20</w:t>
      </w:r>
      <w:ins w:id="43" w:author="作成者">
        <w:r w:rsidR="00986B54" w:rsidRPr="00267D77">
          <w:rPr>
            <w:rFonts w:ascii="Calibri" w:eastAsia="Times New Roman" w:hAnsi="Calibri"/>
            <w:szCs w:val="20"/>
            <w:lang w:val="en-GB"/>
          </w:rPr>
          <w:t>22</w:t>
        </w:r>
      </w:ins>
      <w:del w:id="44" w:author="作成者">
        <w:r w:rsidR="00986B54" w:rsidRPr="00267D77" w:rsidDel="00A21AC7">
          <w:rPr>
            <w:rFonts w:ascii="Calibri" w:eastAsia="Times New Roman" w:hAnsi="Calibri"/>
            <w:szCs w:val="20"/>
            <w:lang w:val="en-GB"/>
          </w:rPr>
          <w:delText>14</w:delText>
        </w:r>
      </w:del>
      <w:r w:rsidR="00986B54" w:rsidRPr="00267D77">
        <w:rPr>
          <w:rFonts w:ascii="Calibri" w:eastAsia="Times New Roman" w:hAnsi="Calibri"/>
          <w:szCs w:val="20"/>
          <w:lang w:val="en-GB"/>
        </w:rPr>
        <w:t xml:space="preserve">) of the Plenipotentiary Conference, on ITU's role in the </w:t>
      </w:r>
      <w:ins w:id="45" w:author="作成者">
        <w:r w:rsidR="00986B54" w:rsidRPr="00267D77">
          <w:rPr>
            <w:rFonts w:ascii="Calibri" w:eastAsia="Times New Roman" w:hAnsi="Calibri"/>
            <w:szCs w:val="20"/>
            <w:lang w:val="en-GB"/>
          </w:rPr>
          <w:t xml:space="preserve">durable and sustainable </w:t>
        </w:r>
      </w:ins>
      <w:r w:rsidR="00986B54" w:rsidRPr="00267D77">
        <w:rPr>
          <w:rFonts w:ascii="Calibri" w:eastAsia="Times New Roman" w:hAnsi="Calibri"/>
          <w:szCs w:val="20"/>
          <w:lang w:val="en-GB"/>
        </w:rPr>
        <w:t>development of telecommunications/ICTs, in providing technical assistance and advice to developing countries and in implementing relevant national, regional and interregional projects</w:t>
      </w:r>
      <w:ins w:id="46" w:author="作成者">
        <w:r w:rsidR="00986B54" w:rsidRPr="00267D77">
          <w:rPr>
            <w:rFonts w:ascii="Calibri" w:eastAsia="Times New Roman" w:hAnsi="Calibri"/>
            <w:szCs w:val="20"/>
            <w:lang w:val="en-GB"/>
          </w:rPr>
          <w:t>;</w:t>
        </w:r>
      </w:ins>
      <w:del w:id="47" w:author="作成者">
        <w:r w:rsidR="00986B54" w:rsidRPr="00267D77" w:rsidDel="005E5FAB">
          <w:rPr>
            <w:rFonts w:ascii="Calibri" w:eastAsia="Times New Roman" w:hAnsi="Calibri"/>
            <w:szCs w:val="20"/>
            <w:lang w:val="en-GB"/>
          </w:rPr>
          <w:delText>,</w:delText>
        </w:r>
      </w:del>
    </w:p>
    <w:p w14:paraId="31875B05" w14:textId="1FCF8A75" w:rsidR="00986B54" w:rsidRPr="00267D77" w:rsidRDefault="00986B54" w:rsidP="00986B54">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eastAsia="ja-JP"/>
        </w:rPr>
      </w:pPr>
      <w:ins w:id="48" w:author="作成者">
        <w:r w:rsidRPr="0026559D">
          <w:rPr>
            <w:rFonts w:ascii="Calibri" w:eastAsia="Times New Roman" w:hAnsi="Calibri"/>
            <w:i/>
            <w:iCs/>
            <w:szCs w:val="20"/>
            <w:lang w:val="en-GB"/>
          </w:rPr>
          <w:t>e)</w:t>
        </w:r>
        <w:r w:rsidRPr="00267D77">
          <w:rPr>
            <w:rFonts w:ascii="Calibri" w:eastAsia="Times New Roman" w:hAnsi="Calibri"/>
            <w:szCs w:val="20"/>
            <w:lang w:val="en-GB"/>
          </w:rPr>
          <w:tab/>
          <w:t>Resolution 139 (Rev. Bucharest, 2022) of the Plenipotentiary Conference, on the use of telecommunications/</w:t>
        </w:r>
        <w:r w:rsidR="00DE66D5" w:rsidRPr="008261B7">
          <w:rPr>
            <w:rFonts w:ascii="Calibri" w:eastAsia="Times New Roman" w:hAnsi="Calibri"/>
            <w:szCs w:val="20"/>
            <w:lang w:val="en-GB"/>
          </w:rPr>
          <w:t>ICT</w:t>
        </w:r>
        <w:r w:rsidR="006370A4" w:rsidRPr="008261B7">
          <w:rPr>
            <w:rFonts w:ascii="Calibri" w:eastAsia="Times New Roman" w:hAnsi="Calibri"/>
            <w:szCs w:val="20"/>
            <w:lang w:val="en-GB"/>
          </w:rPr>
          <w:t>s</w:t>
        </w:r>
        <w:r w:rsidRPr="00267D77">
          <w:rPr>
            <w:rFonts w:ascii="Calibri" w:eastAsia="Times New Roman" w:hAnsi="Calibri"/>
            <w:szCs w:val="20"/>
            <w:lang w:val="en-GB"/>
          </w:rPr>
          <w:t xml:space="preserve"> technologies to bridge the digital divide and build an inclusive information society</w:t>
        </w:r>
        <w:r w:rsidR="00212A0E" w:rsidRPr="00267D77">
          <w:rPr>
            <w:rFonts w:ascii="MS Mincho" w:eastAsia="MS Mincho" w:hAnsi="MS Mincho" w:cs="MS Mincho"/>
            <w:szCs w:val="20"/>
            <w:lang w:val="en-GB" w:eastAsia="ja-JP"/>
          </w:rPr>
          <w:t>,</w:t>
        </w:r>
      </w:ins>
    </w:p>
    <w:p w14:paraId="0DB0675D" w14:textId="52DC3A75" w:rsidR="00986B54" w:rsidRPr="00267D77" w:rsidRDefault="00986B54" w:rsidP="00986B54">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i/>
          <w:szCs w:val="20"/>
          <w:lang w:val="en-GB"/>
        </w:rPr>
      </w:pPr>
      <w:r w:rsidRPr="00267D77">
        <w:rPr>
          <w:rFonts w:ascii="Calibri" w:eastAsia="Times New Roman" w:hAnsi="Calibri"/>
          <w:szCs w:val="20"/>
          <w:lang w:val="en-GB"/>
        </w:rPr>
        <w:lastRenderedPageBreak/>
        <w:tab/>
      </w:r>
      <w:r w:rsidRPr="00267D77">
        <w:rPr>
          <w:rFonts w:ascii="Calibri" w:eastAsia="Times New Roman" w:hAnsi="Calibri"/>
          <w:i/>
          <w:szCs w:val="20"/>
          <w:lang w:val="en-GB"/>
        </w:rPr>
        <w:t>recognizing</w:t>
      </w:r>
    </w:p>
    <w:p w14:paraId="3C6DD2EB" w14:textId="2585EB8A" w:rsidR="00986B54" w:rsidRPr="00267D77" w:rsidRDefault="00986B54" w:rsidP="00C43117">
      <w:pPr>
        <w:tabs>
          <w:tab w:val="left" w:pos="1134"/>
          <w:tab w:val="left" w:pos="1871"/>
          <w:tab w:val="left" w:pos="2268"/>
        </w:tabs>
        <w:overflowPunct w:val="0"/>
        <w:autoSpaceDE w:val="0"/>
        <w:autoSpaceDN w:val="0"/>
        <w:adjustRightInd w:val="0"/>
        <w:spacing w:before="120"/>
        <w:jc w:val="both"/>
        <w:textAlignment w:val="baseline"/>
        <w:rPr>
          <w:ins w:id="49" w:author="作成者"/>
          <w:rFonts w:ascii="Calibri" w:eastAsia="Times New Roman" w:hAnsi="Calibri"/>
          <w:szCs w:val="20"/>
          <w:lang w:val="en-GB"/>
        </w:rPr>
      </w:pPr>
      <w:ins w:id="50" w:author="作成者">
        <w:r w:rsidRPr="00267D77">
          <w:rPr>
            <w:rFonts w:ascii="Calibri" w:eastAsia="Times New Roman" w:hAnsi="Calibri"/>
            <w:i/>
            <w:iCs/>
            <w:szCs w:val="20"/>
            <w:lang w:val="en-GB"/>
          </w:rPr>
          <w:t>a)</w:t>
        </w:r>
      </w:ins>
      <w:r w:rsidR="00C43117" w:rsidRPr="00267D77">
        <w:rPr>
          <w:rFonts w:ascii="Calibri" w:eastAsia="Times New Roman" w:hAnsi="Calibri"/>
          <w:i/>
          <w:iCs/>
          <w:szCs w:val="20"/>
          <w:lang w:val="en-GB"/>
        </w:rPr>
        <w:t xml:space="preserve"> </w:t>
      </w:r>
      <w:ins w:id="51" w:author="作成者">
        <w:r w:rsidR="00C43117" w:rsidRPr="00267D77">
          <w:rPr>
            <w:rFonts w:ascii="Calibri" w:eastAsia="Times New Roman" w:hAnsi="Calibri"/>
            <w:i/>
            <w:iCs/>
            <w:szCs w:val="20"/>
            <w:lang w:val="en-GB"/>
          </w:rPr>
          <w:tab/>
        </w:r>
      </w:ins>
      <w:r w:rsidRPr="00267D77">
        <w:rPr>
          <w:rFonts w:ascii="Calibri" w:eastAsia="Times New Roman" w:hAnsi="Calibri"/>
          <w:szCs w:val="20"/>
          <w:lang w:val="en-GB"/>
        </w:rPr>
        <w:t>that telecommunications/ICTs are a key tool for implementing the WSIS vision beyond 2015 and a key enabler for social, environmental, cultural and economic development, and consequently for accelerating the timely attainment of the Sustainable Development Goals (SDGs) and associated targets</w:t>
      </w:r>
      <w:ins w:id="52" w:author="作成者">
        <w:r w:rsidRPr="00267D77">
          <w:rPr>
            <w:rFonts w:ascii="Calibri" w:eastAsia="Times New Roman" w:hAnsi="Calibri"/>
            <w:szCs w:val="20"/>
            <w:lang w:val="en-GB"/>
          </w:rPr>
          <w:t>;</w:t>
        </w:r>
      </w:ins>
      <w:del w:id="53" w:author="作成者">
        <w:r w:rsidRPr="00267D77" w:rsidDel="005E5FAB">
          <w:rPr>
            <w:rFonts w:ascii="Calibri" w:eastAsia="Times New Roman" w:hAnsi="Calibri"/>
            <w:szCs w:val="20"/>
            <w:lang w:val="en-GB"/>
          </w:rPr>
          <w:delText>,</w:delText>
        </w:r>
      </w:del>
    </w:p>
    <w:p w14:paraId="50D6A97D" w14:textId="7D238318" w:rsidR="00986B54" w:rsidRPr="00267D77" w:rsidRDefault="006824CB" w:rsidP="00C43117">
      <w:pPr>
        <w:tabs>
          <w:tab w:val="left" w:pos="1134"/>
          <w:tab w:val="left" w:pos="1871"/>
          <w:tab w:val="left" w:pos="2268"/>
        </w:tabs>
        <w:overflowPunct w:val="0"/>
        <w:autoSpaceDE w:val="0"/>
        <w:autoSpaceDN w:val="0"/>
        <w:adjustRightInd w:val="0"/>
        <w:spacing w:before="120"/>
        <w:textAlignment w:val="baseline"/>
        <w:rPr>
          <w:ins w:id="54" w:author="作成者"/>
          <w:rFonts w:ascii="Calibri" w:eastAsia="Times New Roman" w:hAnsi="Calibri"/>
          <w:szCs w:val="20"/>
          <w:lang w:val="en-GB"/>
        </w:rPr>
      </w:pPr>
      <w:ins w:id="55" w:author="作成者">
        <w:r w:rsidRPr="00267D77">
          <w:rPr>
            <w:rFonts w:ascii="Calibri" w:eastAsia="Times New Roman" w:hAnsi="Calibri"/>
            <w:i/>
            <w:iCs/>
            <w:szCs w:val="20"/>
            <w:lang w:val="en-GB"/>
          </w:rPr>
          <w:t>b)</w:t>
        </w:r>
        <w:r w:rsidRPr="00267D77">
          <w:rPr>
            <w:rFonts w:ascii="Calibri" w:eastAsia="Times New Roman" w:hAnsi="Calibri"/>
            <w:i/>
            <w:iCs/>
            <w:szCs w:val="20"/>
            <w:lang w:val="en-GB"/>
          </w:rPr>
          <w:tab/>
        </w:r>
        <w:r w:rsidRPr="00267D77">
          <w:rPr>
            <w:rFonts w:ascii="Calibri" w:eastAsia="Times New Roman" w:hAnsi="Calibri"/>
            <w:szCs w:val="20"/>
            <w:lang w:val="en-GB"/>
          </w:rPr>
          <w:t xml:space="preserve">the unique </w:t>
        </w:r>
        <w:r w:rsidR="003958BD" w:rsidRPr="00267D77">
          <w:rPr>
            <w:rFonts w:ascii="Calibri" w:eastAsia="Times New Roman" w:hAnsi="Calibri"/>
            <w:szCs w:val="20"/>
            <w:lang w:val="en-GB"/>
          </w:rPr>
          <w:t xml:space="preserve">vulnerabilities and </w:t>
        </w:r>
        <w:r w:rsidRPr="00267D77">
          <w:rPr>
            <w:rFonts w:ascii="Calibri" w:eastAsia="Times New Roman" w:hAnsi="Calibri"/>
            <w:szCs w:val="20"/>
            <w:lang w:val="en-GB"/>
          </w:rPr>
          <w:t xml:space="preserve">challenges </w:t>
        </w:r>
        <w:r w:rsidR="003958BD" w:rsidRPr="00267D77">
          <w:rPr>
            <w:rFonts w:ascii="Calibri" w:eastAsia="Times New Roman" w:hAnsi="Calibri"/>
            <w:szCs w:val="20"/>
            <w:lang w:val="en-GB"/>
          </w:rPr>
          <w:t>faced by</w:t>
        </w:r>
        <w:r w:rsidRPr="00267D77">
          <w:rPr>
            <w:rFonts w:ascii="Calibri" w:eastAsia="Times New Roman" w:hAnsi="Calibri"/>
            <w:szCs w:val="20"/>
            <w:lang w:val="en-GB"/>
          </w:rPr>
          <w:t xml:space="preserve"> SIDS</w:t>
        </w:r>
        <w:r w:rsidR="003958BD" w:rsidRPr="00267D77">
          <w:rPr>
            <w:rFonts w:ascii="Calibri" w:eastAsia="Times New Roman" w:hAnsi="Calibri"/>
            <w:szCs w:val="20"/>
            <w:lang w:val="en-GB"/>
          </w:rPr>
          <w:t>, particularly those in Pacific,</w:t>
        </w:r>
        <w:r w:rsidRPr="00267D77">
          <w:rPr>
            <w:rFonts w:ascii="Calibri" w:eastAsia="Times New Roman" w:hAnsi="Calibri"/>
            <w:szCs w:val="20"/>
            <w:lang w:val="en-GB"/>
          </w:rPr>
          <w:t xml:space="preserve"> due to geographic isolation</w:t>
        </w:r>
        <w:r w:rsidR="003958BD" w:rsidRPr="00267D77">
          <w:rPr>
            <w:rFonts w:ascii="Calibri" w:eastAsia="Times New Roman" w:hAnsi="Calibri"/>
            <w:szCs w:val="20"/>
            <w:lang w:val="en-GB"/>
          </w:rPr>
          <w:t xml:space="preserve">, limited economies of scale, infrastructure constraints, </w:t>
        </w:r>
        <w:r w:rsidRPr="00267D77">
          <w:rPr>
            <w:rFonts w:ascii="Calibri" w:eastAsia="Times New Roman" w:hAnsi="Calibri"/>
            <w:szCs w:val="20"/>
            <w:lang w:val="en-GB"/>
          </w:rPr>
          <w:t xml:space="preserve">and significant time zone differences, </w:t>
        </w:r>
        <w:r w:rsidR="003958BD" w:rsidRPr="00267D77">
          <w:rPr>
            <w:rFonts w:ascii="Calibri" w:eastAsia="Times New Roman" w:hAnsi="Calibri"/>
            <w:szCs w:val="20"/>
            <w:lang w:val="en-GB"/>
          </w:rPr>
          <w:t xml:space="preserve">factors that create </w:t>
        </w:r>
        <w:r w:rsidRPr="00267D77">
          <w:rPr>
            <w:rFonts w:ascii="Calibri" w:eastAsia="Times New Roman" w:hAnsi="Calibri"/>
            <w:szCs w:val="20"/>
            <w:lang w:val="en-GB"/>
          </w:rPr>
          <w:t xml:space="preserve">present persistent barriers to full participation in ITU processes, access to technical and financial assistance, and opportunities for capacity-building and institutional </w:t>
        </w:r>
        <w:proofErr w:type="gramStart"/>
        <w:r w:rsidRPr="00267D77">
          <w:rPr>
            <w:rFonts w:ascii="Calibri" w:eastAsia="Times New Roman" w:hAnsi="Calibri"/>
            <w:szCs w:val="20"/>
            <w:lang w:val="en-GB"/>
          </w:rPr>
          <w:t>development;</w:t>
        </w:r>
        <w:proofErr w:type="gramEnd"/>
      </w:ins>
    </w:p>
    <w:p w14:paraId="6DFE6D89" w14:textId="43AE9B48" w:rsidR="00AE5494" w:rsidRPr="00267D77" w:rsidRDefault="00AE5494" w:rsidP="00AE5494">
      <w:pPr>
        <w:tabs>
          <w:tab w:val="left" w:pos="1134"/>
          <w:tab w:val="left" w:pos="1871"/>
          <w:tab w:val="left" w:pos="2268"/>
        </w:tabs>
        <w:overflowPunct w:val="0"/>
        <w:autoSpaceDE w:val="0"/>
        <w:autoSpaceDN w:val="0"/>
        <w:adjustRightInd w:val="0"/>
        <w:spacing w:before="120"/>
        <w:textAlignment w:val="baseline"/>
        <w:rPr>
          <w:ins w:id="56" w:author="作成者"/>
          <w:rFonts w:ascii="Calibri" w:eastAsia="Times New Roman" w:hAnsi="Calibri"/>
          <w:i/>
          <w:szCs w:val="20"/>
          <w:lang w:val="en-GB"/>
        </w:rPr>
      </w:pPr>
      <w:ins w:id="57" w:author="作成者">
        <w:r w:rsidRPr="00267D77">
          <w:rPr>
            <w:rFonts w:ascii="Calibri" w:eastAsia="Times New Roman" w:hAnsi="Calibri"/>
            <w:i/>
            <w:szCs w:val="20"/>
            <w:lang w:val="en-GB"/>
          </w:rPr>
          <w:t>c)</w:t>
        </w:r>
        <w:r w:rsidRPr="00267D77">
          <w:rPr>
            <w:rFonts w:ascii="Calibri" w:eastAsia="Times New Roman" w:hAnsi="Calibri"/>
            <w:i/>
            <w:szCs w:val="20"/>
            <w:lang w:val="en-GB"/>
          </w:rPr>
          <w:tab/>
        </w:r>
        <w:r w:rsidRPr="00267D77">
          <w:rPr>
            <w:rFonts w:ascii="Calibri" w:eastAsia="Times New Roman" w:hAnsi="Calibri"/>
            <w:iCs/>
            <w:szCs w:val="20"/>
            <w:lang w:val="en-GB"/>
          </w:rPr>
          <w:t xml:space="preserve">the </w:t>
        </w:r>
        <w:proofErr w:type="spellStart"/>
        <w:r w:rsidRPr="00267D77">
          <w:rPr>
            <w:rFonts w:ascii="Calibri" w:eastAsia="Times New Roman" w:hAnsi="Calibri"/>
            <w:iCs/>
            <w:szCs w:val="20"/>
            <w:lang w:val="en-GB"/>
          </w:rPr>
          <w:t>Lagatoi</w:t>
        </w:r>
        <w:proofErr w:type="spellEnd"/>
        <w:r w:rsidRPr="00267D77">
          <w:rPr>
            <w:rFonts w:ascii="Calibri" w:eastAsia="Times New Roman" w:hAnsi="Calibri"/>
            <w:iCs/>
            <w:szCs w:val="20"/>
            <w:lang w:val="en-GB"/>
          </w:rPr>
          <w:t xml:space="preserve"> Declaration on Digital Transformation in the Pacific, with its commitment to build an inclusive, connected and digitally empowered Pacific, </w:t>
        </w:r>
        <w:proofErr w:type="gramStart"/>
        <w:r w:rsidRPr="00267D77">
          <w:rPr>
            <w:rFonts w:ascii="Calibri" w:eastAsia="Times New Roman" w:hAnsi="Calibri"/>
            <w:iCs/>
            <w:szCs w:val="20"/>
            <w:lang w:val="en-GB"/>
          </w:rPr>
          <w:t>taking into account</w:t>
        </w:r>
        <w:proofErr w:type="gramEnd"/>
        <w:r w:rsidRPr="00267D77">
          <w:rPr>
            <w:rFonts w:ascii="Calibri" w:eastAsia="Times New Roman" w:hAnsi="Calibri"/>
            <w:iCs/>
            <w:szCs w:val="20"/>
            <w:lang w:val="en-GB"/>
          </w:rPr>
          <w:t xml:space="preserve"> the Pacific’s unique geographic, economic, and social </w:t>
        </w:r>
        <w:proofErr w:type="gramStart"/>
        <w:r w:rsidRPr="00267D77">
          <w:rPr>
            <w:rFonts w:ascii="Calibri" w:eastAsia="Times New Roman" w:hAnsi="Calibri"/>
            <w:iCs/>
            <w:szCs w:val="20"/>
            <w:lang w:val="en-GB"/>
          </w:rPr>
          <w:t>challenges;</w:t>
        </w:r>
        <w:proofErr w:type="gramEnd"/>
      </w:ins>
    </w:p>
    <w:p w14:paraId="64AD78C1" w14:textId="34ED5E49" w:rsidR="00AE5494" w:rsidRPr="00267D77" w:rsidRDefault="00AE5494"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ins w:id="58" w:author="作成者">
        <w:r w:rsidRPr="00267D77">
          <w:rPr>
            <w:rFonts w:ascii="Calibri" w:eastAsia="Times New Roman" w:hAnsi="Calibri"/>
            <w:i/>
            <w:szCs w:val="20"/>
            <w:lang w:val="en-GB"/>
          </w:rPr>
          <w:t>d)</w:t>
        </w:r>
        <w:r w:rsidRPr="00267D77">
          <w:rPr>
            <w:rFonts w:ascii="Calibri" w:eastAsia="Times New Roman" w:hAnsi="Calibri"/>
            <w:i/>
            <w:szCs w:val="20"/>
            <w:lang w:val="en-GB"/>
          </w:rPr>
          <w:tab/>
        </w:r>
        <w:r w:rsidRPr="00267D77">
          <w:rPr>
            <w:rFonts w:ascii="Calibri" w:eastAsia="Times New Roman" w:hAnsi="Calibri"/>
            <w:iCs/>
            <w:szCs w:val="20"/>
            <w:lang w:val="en-GB"/>
          </w:rPr>
          <w:t>the 2050 Strategy for the Blue Pacific Continent and Pacific Islands Forum leaders’ commitment for a well-connected region that ensures inclusion, accessible secure and affordable ICT infrastructure and services,</w:t>
        </w:r>
      </w:ins>
    </w:p>
    <w:p w14:paraId="563104D0" w14:textId="77777777" w:rsidR="00986B54" w:rsidRPr="00267D77" w:rsidRDefault="00986B54" w:rsidP="00986B5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szCs w:val="20"/>
          <w:lang w:val="en-GB"/>
        </w:rPr>
      </w:pPr>
      <w:r w:rsidRPr="00267D77">
        <w:rPr>
          <w:rFonts w:ascii="Calibri" w:eastAsia="Times New Roman" w:hAnsi="Calibri"/>
          <w:i/>
          <w:szCs w:val="20"/>
          <w:lang w:val="en-GB"/>
        </w:rPr>
        <w:t>noting</w:t>
      </w:r>
    </w:p>
    <w:p w14:paraId="319288B0" w14:textId="77777777" w:rsidR="00986B54" w:rsidRPr="00267D77" w:rsidRDefault="00986B54" w:rsidP="00986B54">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sidRPr="00267D77">
        <w:rPr>
          <w:rFonts w:ascii="Calibri" w:eastAsia="Times New Roman" w:hAnsi="Calibri"/>
          <w:i/>
          <w:iCs/>
          <w:szCs w:val="20"/>
          <w:lang w:val="en-GB"/>
        </w:rPr>
        <w:t>a)</w:t>
      </w:r>
      <w:r w:rsidRPr="00267D77">
        <w:rPr>
          <w:rFonts w:ascii="Calibri" w:eastAsia="Times New Roman" w:hAnsi="Calibri"/>
          <w:i/>
          <w:iCs/>
          <w:szCs w:val="20"/>
          <w:lang w:val="en-GB"/>
        </w:rPr>
        <w:tab/>
      </w:r>
      <w:r w:rsidRPr="00267D77">
        <w:rPr>
          <w:rFonts w:ascii="Calibri" w:eastAsia="Times New Roman" w:hAnsi="Calibri"/>
          <w:szCs w:val="20"/>
          <w:lang w:val="en-GB"/>
        </w:rPr>
        <w:t xml:space="preserve">Resolution 1 (Dubai, 2012) of the World Conference on International Telecommunications, on special measures for LLDCs and SIDS for access to international optical fibre </w:t>
      </w:r>
      <w:proofErr w:type="gramStart"/>
      <w:r w:rsidRPr="00267D77">
        <w:rPr>
          <w:rFonts w:ascii="Calibri" w:eastAsia="Times New Roman" w:hAnsi="Calibri"/>
          <w:szCs w:val="20"/>
          <w:lang w:val="en-GB"/>
        </w:rPr>
        <w:t>networks;</w:t>
      </w:r>
      <w:proofErr w:type="gramEnd"/>
    </w:p>
    <w:p w14:paraId="5D929BB5" w14:textId="13E3EA4F" w:rsidR="00986B54" w:rsidRPr="00267D77" w:rsidRDefault="00986B54" w:rsidP="00986B54">
      <w:pPr>
        <w:tabs>
          <w:tab w:val="left" w:pos="1134"/>
          <w:tab w:val="left" w:pos="1871"/>
          <w:tab w:val="left" w:pos="2268"/>
        </w:tabs>
        <w:overflowPunct w:val="0"/>
        <w:autoSpaceDE w:val="0"/>
        <w:autoSpaceDN w:val="0"/>
        <w:adjustRightInd w:val="0"/>
        <w:spacing w:before="120"/>
        <w:jc w:val="both"/>
        <w:textAlignment w:val="baseline"/>
        <w:rPr>
          <w:ins w:id="59" w:author="作成者"/>
          <w:rFonts w:ascii="Calibri" w:eastAsia="Times New Roman" w:hAnsi="Calibri"/>
          <w:szCs w:val="20"/>
          <w:lang w:val="en-GB"/>
        </w:rPr>
      </w:pPr>
      <w:r w:rsidRPr="00267D77">
        <w:rPr>
          <w:rFonts w:ascii="Calibri" w:eastAsia="Times New Roman" w:hAnsi="Calibri"/>
          <w:i/>
          <w:iCs/>
          <w:szCs w:val="20"/>
          <w:lang w:val="en-GB"/>
        </w:rPr>
        <w:t>b)</w:t>
      </w:r>
      <w:r w:rsidRPr="00267D77">
        <w:rPr>
          <w:rFonts w:ascii="Calibri" w:eastAsia="Times New Roman" w:hAnsi="Calibri"/>
          <w:szCs w:val="20"/>
          <w:lang w:val="en-GB"/>
        </w:rPr>
        <w:tab/>
        <w:t>the striking imbalance in telecommunication/ICT development between these countries (LDCs, SIDS, LLDCs and countries with economies in transition) and other countries, the persistence of which exacerbates the digital divide</w:t>
      </w:r>
      <w:ins w:id="60" w:author="作成者">
        <w:r w:rsidR="00C04A9D" w:rsidRPr="00267D77">
          <w:rPr>
            <w:rFonts w:ascii="Calibri" w:eastAsia="Times New Roman" w:hAnsi="Calibri"/>
            <w:szCs w:val="20"/>
            <w:lang w:val="en-GB"/>
          </w:rPr>
          <w:t>,</w:t>
        </w:r>
        <w:r w:rsidR="008C6086" w:rsidRPr="00267D77">
          <w:rPr>
            <w:rFonts w:ascii="Calibri" w:eastAsia="Times New Roman" w:hAnsi="Calibri"/>
            <w:szCs w:val="20"/>
            <w:lang w:val="en-GB"/>
          </w:rPr>
          <w:t xml:space="preserve"> including ge</w:t>
        </w:r>
        <w:r w:rsidR="00450894" w:rsidRPr="00267D77">
          <w:rPr>
            <w:rFonts w:ascii="Calibri" w:eastAsia="Times New Roman" w:hAnsi="Calibri"/>
            <w:szCs w:val="20"/>
            <w:lang w:val="en-GB"/>
          </w:rPr>
          <w:t>nder digital div</w:t>
        </w:r>
        <w:r w:rsidR="00C04A9D" w:rsidRPr="00267D77">
          <w:rPr>
            <w:rFonts w:ascii="Calibri" w:eastAsia="Times New Roman" w:hAnsi="Calibri"/>
            <w:szCs w:val="20"/>
            <w:lang w:val="en-GB"/>
          </w:rPr>
          <w:t>i</w:t>
        </w:r>
        <w:r w:rsidR="00450894" w:rsidRPr="00267D77">
          <w:rPr>
            <w:rFonts w:ascii="Calibri" w:eastAsia="Times New Roman" w:hAnsi="Calibri"/>
            <w:szCs w:val="20"/>
            <w:lang w:val="en-GB"/>
          </w:rPr>
          <w:t>des and accessibility divides for persons</w:t>
        </w:r>
        <w:r w:rsidR="00C04A9D" w:rsidRPr="00267D77">
          <w:rPr>
            <w:rFonts w:ascii="Calibri" w:eastAsia="Times New Roman" w:hAnsi="Calibri"/>
            <w:szCs w:val="20"/>
            <w:lang w:val="en-GB"/>
          </w:rPr>
          <w:t xml:space="preserve"> with disabilities and specific </w:t>
        </w:r>
        <w:proofErr w:type="gramStart"/>
        <w:r w:rsidR="00C04A9D" w:rsidRPr="00267D77">
          <w:rPr>
            <w:rFonts w:ascii="Calibri" w:eastAsia="Times New Roman" w:hAnsi="Calibri"/>
            <w:szCs w:val="20"/>
            <w:lang w:val="en-GB"/>
          </w:rPr>
          <w:t>needs</w:t>
        </w:r>
      </w:ins>
      <w:r w:rsidRPr="00267D77">
        <w:rPr>
          <w:rFonts w:ascii="Calibri" w:eastAsia="Times New Roman" w:hAnsi="Calibri"/>
          <w:szCs w:val="20"/>
          <w:lang w:val="en-GB"/>
        </w:rPr>
        <w:t>;</w:t>
      </w:r>
      <w:proofErr w:type="gramEnd"/>
    </w:p>
    <w:p w14:paraId="78398D7D" w14:textId="3B73C5EF" w:rsidR="00926122" w:rsidRPr="00267D77" w:rsidRDefault="00D31DB3" w:rsidP="00926122">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iCs/>
          <w:szCs w:val="20"/>
          <w:lang w:val="en-GB"/>
        </w:rPr>
      </w:pPr>
      <w:ins w:id="61" w:author="作成者">
        <w:r w:rsidRPr="00784962">
          <w:rPr>
            <w:rFonts w:ascii="Calibri" w:eastAsiaTheme="minorEastAsia" w:hAnsi="Calibri"/>
            <w:i/>
            <w:szCs w:val="20"/>
            <w:lang w:val="en-GB" w:eastAsia="ja-JP"/>
          </w:rPr>
          <w:t>c</w:t>
        </w:r>
        <w:r w:rsidR="00926122" w:rsidRPr="00784962">
          <w:rPr>
            <w:rFonts w:ascii="Calibri" w:eastAsia="Times New Roman" w:hAnsi="Calibri"/>
            <w:i/>
            <w:szCs w:val="20"/>
            <w:lang w:val="en-GB"/>
          </w:rPr>
          <w:t>)</w:t>
        </w:r>
        <w:r w:rsidR="00926122" w:rsidRPr="00267D77">
          <w:rPr>
            <w:rFonts w:ascii="Calibri" w:eastAsia="Times New Roman" w:hAnsi="Calibri"/>
            <w:iCs/>
            <w:szCs w:val="20"/>
            <w:lang w:val="en-GB"/>
          </w:rPr>
          <w:t xml:space="preserve"> </w:t>
        </w:r>
        <w:r w:rsidR="00926122" w:rsidRPr="00267D77">
          <w:rPr>
            <w:rFonts w:ascii="Calibri" w:eastAsia="Times New Roman" w:hAnsi="Calibri"/>
            <w:iCs/>
            <w:szCs w:val="20"/>
            <w:lang w:val="en-GB"/>
          </w:rPr>
          <w:tab/>
          <w:t>that accessible and affordable telecommunication</w:t>
        </w:r>
        <w:r w:rsidR="00EF3837" w:rsidRPr="008261B7">
          <w:rPr>
            <w:rFonts w:ascii="MS Mincho" w:eastAsia="MS Mincho" w:hAnsi="MS Mincho" w:cs="MS Mincho"/>
            <w:iCs/>
            <w:szCs w:val="20"/>
            <w:lang w:val="en-GB" w:eastAsia="ja-JP"/>
          </w:rPr>
          <w:t>s</w:t>
        </w:r>
        <w:r w:rsidR="00926122" w:rsidRPr="00267D77">
          <w:rPr>
            <w:rFonts w:ascii="Calibri" w:eastAsia="Times New Roman" w:hAnsi="Calibri"/>
            <w:iCs/>
            <w:szCs w:val="20"/>
            <w:lang w:val="en-GB"/>
          </w:rPr>
          <w:t>/ICT</w:t>
        </w:r>
        <w:r w:rsidR="00EF3837" w:rsidRPr="008261B7">
          <w:rPr>
            <w:rFonts w:ascii="Calibri" w:eastAsiaTheme="minorEastAsia" w:hAnsi="Calibri"/>
            <w:iCs/>
            <w:szCs w:val="20"/>
            <w:lang w:val="en-GB" w:eastAsia="ja-JP"/>
          </w:rPr>
          <w:t>s</w:t>
        </w:r>
        <w:r w:rsidR="00926122" w:rsidRPr="00267D77">
          <w:rPr>
            <w:rFonts w:ascii="Calibri" w:eastAsia="Times New Roman" w:hAnsi="Calibri"/>
            <w:iCs/>
            <w:szCs w:val="20"/>
            <w:lang w:val="en-GB"/>
          </w:rPr>
          <w:t xml:space="preserve"> for rural and remote areas is critical to bridge the digital divide, and the role community-centred connectivity and telecommunication/ICT complementary access networks and solutions can play to this </w:t>
        </w:r>
        <w:proofErr w:type="gramStart"/>
        <w:r w:rsidR="00926122" w:rsidRPr="00267D77">
          <w:rPr>
            <w:rFonts w:ascii="Calibri" w:eastAsia="Times New Roman" w:hAnsi="Calibri"/>
            <w:iCs/>
            <w:szCs w:val="20"/>
            <w:lang w:val="en-GB"/>
          </w:rPr>
          <w:t>end;</w:t>
        </w:r>
      </w:ins>
      <w:proofErr w:type="gramEnd"/>
    </w:p>
    <w:p w14:paraId="5C6C4B70" w14:textId="1B7ECDF8" w:rsidR="00986B54" w:rsidRPr="00267D77" w:rsidRDefault="00AE0EAB"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ins w:id="62" w:author="作成者">
        <w:r w:rsidRPr="00267D77">
          <w:rPr>
            <w:rFonts w:ascii="Calibri" w:eastAsiaTheme="minorEastAsia" w:hAnsi="Calibri" w:hint="eastAsia"/>
            <w:i/>
            <w:szCs w:val="20"/>
            <w:lang w:val="en-GB" w:eastAsia="ja-JP"/>
          </w:rPr>
          <w:t>d</w:t>
        </w:r>
      </w:ins>
      <w:r w:rsidR="00986B54" w:rsidRPr="00267D77">
        <w:rPr>
          <w:rFonts w:ascii="Calibri" w:eastAsia="Times New Roman" w:hAnsi="Calibri"/>
          <w:i/>
          <w:szCs w:val="20"/>
          <w:lang w:val="en-GB"/>
        </w:rPr>
        <w:t>)</w:t>
      </w:r>
      <w:r w:rsidR="00986B54" w:rsidRPr="00267D77">
        <w:rPr>
          <w:rFonts w:ascii="Calibri" w:eastAsia="Times New Roman" w:hAnsi="Calibri"/>
          <w:szCs w:val="20"/>
          <w:lang w:val="en-GB"/>
        </w:rPr>
        <w:tab/>
        <w:t xml:space="preserve">that these countries and countries in special need are vulnerable to extreme levels of devastation resulting from natural disasters and lack the capacity to respond effectively to these </w:t>
      </w:r>
      <w:proofErr w:type="gramStart"/>
      <w:r w:rsidR="00986B54" w:rsidRPr="00267D77">
        <w:rPr>
          <w:rFonts w:ascii="Calibri" w:eastAsia="Times New Roman" w:hAnsi="Calibri"/>
          <w:szCs w:val="20"/>
          <w:lang w:val="en-GB"/>
        </w:rPr>
        <w:t>calamities;</w:t>
      </w:r>
      <w:proofErr w:type="gramEnd"/>
    </w:p>
    <w:p w14:paraId="4196FBFA" w14:textId="6E1F1915" w:rsidR="00986B54" w:rsidRPr="00267D77" w:rsidRDefault="00AE0EAB">
      <w:pPr>
        <w:tabs>
          <w:tab w:val="left" w:pos="1134"/>
          <w:tab w:val="left" w:pos="1871"/>
          <w:tab w:val="left" w:pos="2268"/>
        </w:tabs>
        <w:overflowPunct w:val="0"/>
        <w:autoSpaceDE w:val="0"/>
        <w:autoSpaceDN w:val="0"/>
        <w:adjustRightInd w:val="0"/>
        <w:spacing w:before="120"/>
        <w:textAlignment w:val="baseline"/>
        <w:rPr>
          <w:ins w:id="63" w:author="作成者"/>
          <w:rFonts w:ascii="Calibri" w:eastAsia="Times New Roman" w:hAnsi="Calibri"/>
          <w:szCs w:val="20"/>
          <w:lang w:val="en-GB"/>
        </w:rPr>
      </w:pPr>
      <w:ins w:id="64" w:author="作成者">
        <w:r w:rsidRPr="00267D77">
          <w:rPr>
            <w:rFonts w:ascii="Calibri" w:eastAsiaTheme="minorEastAsia" w:hAnsi="Calibri" w:hint="eastAsia"/>
            <w:i/>
            <w:iCs/>
            <w:szCs w:val="20"/>
            <w:lang w:val="en-GB" w:eastAsia="ja-JP"/>
          </w:rPr>
          <w:t>e</w:t>
        </w:r>
      </w:ins>
      <w:del w:id="65" w:author="作成者">
        <w:r w:rsidR="00986B54" w:rsidRPr="00267D77" w:rsidDel="00AE0EAB">
          <w:rPr>
            <w:rFonts w:ascii="Calibri" w:eastAsia="Times New Roman" w:hAnsi="Calibri"/>
            <w:i/>
            <w:iCs/>
            <w:szCs w:val="20"/>
            <w:lang w:val="en-GB"/>
          </w:rPr>
          <w:delText>d</w:delText>
        </w:r>
      </w:del>
      <w:r w:rsidR="00986B54" w:rsidRPr="00267D77">
        <w:rPr>
          <w:rFonts w:ascii="Calibri" w:eastAsia="Times New Roman" w:hAnsi="Calibri"/>
          <w:i/>
          <w:iCs/>
          <w:szCs w:val="20"/>
          <w:lang w:val="en-GB"/>
        </w:rPr>
        <w:t>)</w:t>
      </w:r>
      <w:r w:rsidR="00986B54" w:rsidRPr="00267D77">
        <w:rPr>
          <w:rFonts w:ascii="Calibri" w:eastAsia="Times New Roman" w:hAnsi="Calibri"/>
          <w:szCs w:val="20"/>
          <w:lang w:val="en-GB"/>
        </w:rPr>
        <w:tab/>
        <w:t>the existence of countries which owing to geographical and political conditions have limited access to terrestrial and marine international cable systems</w:t>
      </w:r>
      <w:ins w:id="66" w:author="作成者">
        <w:r w:rsidR="00DF34F6">
          <w:rPr>
            <w:rFonts w:ascii="Calibri" w:eastAsia="Times New Roman" w:hAnsi="Calibri"/>
            <w:szCs w:val="20"/>
            <w:lang w:val="en-GB"/>
          </w:rPr>
          <w:t>;</w:t>
        </w:r>
      </w:ins>
      <w:del w:id="67" w:author="作成者">
        <w:r w:rsidR="00986B54" w:rsidRPr="00267D77" w:rsidDel="00DF34F6">
          <w:rPr>
            <w:rFonts w:ascii="Calibri" w:eastAsia="Times New Roman" w:hAnsi="Calibri"/>
            <w:szCs w:val="20"/>
            <w:lang w:val="en-GB"/>
          </w:rPr>
          <w:delText>,</w:delText>
        </w:r>
      </w:del>
    </w:p>
    <w:p w14:paraId="4BA0C0AC" w14:textId="607A1C92" w:rsidR="00C83E28" w:rsidRPr="00267D77" w:rsidRDefault="00CD0DFF" w:rsidP="00C43117">
      <w:pPr>
        <w:tabs>
          <w:tab w:val="left" w:pos="1134"/>
          <w:tab w:val="left" w:pos="1871"/>
          <w:tab w:val="left" w:pos="2268"/>
        </w:tabs>
        <w:overflowPunct w:val="0"/>
        <w:autoSpaceDE w:val="0"/>
        <w:autoSpaceDN w:val="0"/>
        <w:adjustRightInd w:val="0"/>
        <w:spacing w:before="120"/>
        <w:textAlignment w:val="baseline"/>
        <w:rPr>
          <w:ins w:id="68" w:author="作成者"/>
          <w:rFonts w:ascii="Calibri" w:eastAsia="Times New Roman" w:hAnsi="Calibri"/>
          <w:i/>
          <w:iCs/>
          <w:szCs w:val="20"/>
          <w:lang w:val="en-GB"/>
        </w:rPr>
      </w:pPr>
      <w:ins w:id="69" w:author="作成者">
        <w:r w:rsidRPr="00267D77">
          <w:rPr>
            <w:rFonts w:ascii="Calibri" w:eastAsia="Times New Roman" w:hAnsi="Calibri"/>
            <w:i/>
            <w:iCs/>
            <w:szCs w:val="20"/>
            <w:lang w:val="en-GB"/>
          </w:rPr>
          <w:t>f)</w:t>
        </w:r>
        <w:r w:rsidRPr="00267D77">
          <w:rPr>
            <w:rFonts w:ascii="Calibri" w:eastAsia="Times New Roman" w:hAnsi="Calibri"/>
            <w:i/>
            <w:iCs/>
            <w:szCs w:val="20"/>
            <w:lang w:val="en-GB"/>
          </w:rPr>
          <w:tab/>
        </w:r>
        <w:r w:rsidRPr="00267D77">
          <w:rPr>
            <w:rFonts w:ascii="Calibri" w:eastAsia="Times New Roman" w:hAnsi="Calibri"/>
            <w:szCs w:val="20"/>
            <w:lang w:val="en-GB"/>
          </w:rPr>
          <w:t xml:space="preserve">that SIDS are working together to define shared development priorities and regional commitments on digital transformation, resilience, and inclusion, </w:t>
        </w:r>
        <w:r w:rsidR="00C43117" w:rsidRPr="00267D77">
          <w:rPr>
            <w:rFonts w:ascii="Calibri" w:eastAsia="Times New Roman" w:hAnsi="Calibri"/>
            <w:szCs w:val="20"/>
            <w:lang w:val="en-GB"/>
          </w:rPr>
          <w:t>which</w:t>
        </w:r>
        <w:r w:rsidRPr="00267D77">
          <w:rPr>
            <w:rFonts w:ascii="Calibri" w:eastAsia="Times New Roman" w:hAnsi="Calibri"/>
            <w:szCs w:val="20"/>
            <w:lang w:val="en-GB"/>
          </w:rPr>
          <w:t xml:space="preserve"> is gaining recognition within the international community</w:t>
        </w:r>
        <w:r w:rsidR="00DF34F6">
          <w:rPr>
            <w:rFonts w:ascii="Calibri" w:eastAsia="Times New Roman" w:hAnsi="Calibri"/>
            <w:szCs w:val="20"/>
            <w:lang w:val="en-GB"/>
          </w:rPr>
          <w:t>,</w:t>
        </w:r>
      </w:ins>
    </w:p>
    <w:p w14:paraId="584D7C10" w14:textId="77777777" w:rsidR="00986B54" w:rsidRPr="00267D77" w:rsidRDefault="00986B54" w:rsidP="00986B5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szCs w:val="20"/>
          <w:lang w:val="en-GB"/>
        </w:rPr>
      </w:pPr>
      <w:r w:rsidRPr="00267D77">
        <w:rPr>
          <w:rFonts w:ascii="Calibri" w:eastAsia="Times New Roman" w:hAnsi="Calibri"/>
          <w:i/>
          <w:szCs w:val="20"/>
          <w:lang w:val="en-GB"/>
        </w:rPr>
        <w:t>appreciating</w:t>
      </w:r>
    </w:p>
    <w:p w14:paraId="2F9D4E46" w14:textId="54DBD5C0" w:rsidR="00986B54" w:rsidRPr="00267D77"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r w:rsidRPr="00267D77">
        <w:rPr>
          <w:rFonts w:ascii="Calibri" w:eastAsia="Times New Roman" w:hAnsi="Calibri"/>
          <w:szCs w:val="20"/>
          <w:lang w:val="en-GB"/>
        </w:rPr>
        <w:t xml:space="preserve">the special measures taken for the benefit of these countries in the form of concentrated assistance provided under the </w:t>
      </w:r>
      <w:ins w:id="70" w:author="作成者">
        <w:r w:rsidR="00632C0A" w:rsidRPr="00267D77">
          <w:rPr>
            <w:rFonts w:ascii="Calibri" w:eastAsiaTheme="minorEastAsia" w:hAnsi="Calibri" w:hint="eastAsia"/>
            <w:szCs w:val="20"/>
            <w:lang w:val="en-GB" w:eastAsia="ja-JP"/>
          </w:rPr>
          <w:t xml:space="preserve">ITU-D </w:t>
        </w:r>
      </w:ins>
      <w:del w:id="71" w:author="作成者">
        <w:r w:rsidRPr="00267D77" w:rsidDel="00632C0A">
          <w:rPr>
            <w:rFonts w:ascii="Calibri" w:eastAsia="Times New Roman" w:hAnsi="Calibri"/>
            <w:szCs w:val="20"/>
            <w:lang w:val="en-GB"/>
          </w:rPr>
          <w:delText xml:space="preserve">Doha </w:delText>
        </w:r>
      </w:del>
      <w:r w:rsidRPr="00267D77">
        <w:rPr>
          <w:rFonts w:ascii="Calibri" w:eastAsia="Times New Roman" w:hAnsi="Calibri"/>
          <w:szCs w:val="20"/>
          <w:lang w:val="en-GB"/>
        </w:rPr>
        <w:t>Action Plan,</w:t>
      </w:r>
    </w:p>
    <w:p w14:paraId="40D0B2D0" w14:textId="73ECFA81" w:rsidR="00986B54" w:rsidRPr="00267D77" w:rsidRDefault="00C43117" w:rsidP="00986B5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szCs w:val="20"/>
          <w:lang w:val="en-GB"/>
        </w:rPr>
      </w:pPr>
      <w:ins w:id="72" w:author="作成者">
        <w:r w:rsidRPr="00267D77">
          <w:rPr>
            <w:rFonts w:ascii="Calibri" w:eastAsia="Times New Roman" w:hAnsi="Calibri"/>
            <w:i/>
            <w:szCs w:val="20"/>
            <w:lang w:val="en-GB"/>
          </w:rPr>
          <w:t>n</w:t>
        </w:r>
        <w:r w:rsidR="00BC6B3D" w:rsidRPr="00267D77">
          <w:rPr>
            <w:rFonts w:ascii="Calibri" w:eastAsia="Times New Roman" w:hAnsi="Calibri"/>
            <w:i/>
            <w:szCs w:val="20"/>
            <w:lang w:val="en-GB"/>
          </w:rPr>
          <w:t xml:space="preserve">oting with concern </w:t>
        </w:r>
      </w:ins>
      <w:del w:id="73" w:author="作成者">
        <w:r w:rsidR="00986B54" w:rsidRPr="00267D77" w:rsidDel="00BC6B3D">
          <w:rPr>
            <w:rFonts w:ascii="Calibri" w:eastAsia="Times New Roman" w:hAnsi="Calibri"/>
            <w:i/>
            <w:szCs w:val="20"/>
            <w:lang w:val="en-GB"/>
          </w:rPr>
          <w:delText>still concerned</w:delText>
        </w:r>
      </w:del>
    </w:p>
    <w:p w14:paraId="2168B82C" w14:textId="6E2807C6" w:rsidR="00986B54" w:rsidRPr="00267D77"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r w:rsidRPr="00267D77">
        <w:rPr>
          <w:rFonts w:ascii="Calibri" w:eastAsia="Times New Roman" w:hAnsi="Calibri"/>
          <w:i/>
          <w:iCs/>
          <w:szCs w:val="20"/>
          <w:lang w:val="en-GB"/>
        </w:rPr>
        <w:t>a)</w:t>
      </w:r>
      <w:r w:rsidRPr="00267D77">
        <w:rPr>
          <w:rFonts w:ascii="Calibri" w:eastAsia="Times New Roman" w:hAnsi="Calibri"/>
          <w:szCs w:val="20"/>
          <w:lang w:val="en-GB"/>
        </w:rPr>
        <w:tab/>
        <w:t>that, despite all the measures taken so far, the telecommunication networks in many of these countries remain in a very poor state of development in urban, semi-urban</w:t>
      </w:r>
      <w:ins w:id="74" w:author="作成者">
        <w:r w:rsidRPr="00267D77">
          <w:rPr>
            <w:rFonts w:ascii="Calibri" w:eastAsia="Times New Roman" w:hAnsi="Calibri"/>
            <w:szCs w:val="20"/>
            <w:lang w:val="en-GB"/>
          </w:rPr>
          <w:t>,</w:t>
        </w:r>
      </w:ins>
      <w:r w:rsidRPr="00267D77">
        <w:rPr>
          <w:rFonts w:ascii="Calibri" w:eastAsia="Times New Roman" w:hAnsi="Calibri"/>
          <w:szCs w:val="20"/>
          <w:lang w:val="en-GB"/>
        </w:rPr>
        <w:t xml:space="preserve"> </w:t>
      </w:r>
      <w:del w:id="75" w:author="作成者">
        <w:r w:rsidRPr="00267D77" w:rsidDel="003F5182">
          <w:rPr>
            <w:rFonts w:ascii="Calibri" w:eastAsia="Times New Roman" w:hAnsi="Calibri"/>
            <w:szCs w:val="20"/>
            <w:lang w:val="en-GB"/>
          </w:rPr>
          <w:delText xml:space="preserve">and </w:delText>
        </w:r>
      </w:del>
      <w:r w:rsidRPr="00267D77">
        <w:rPr>
          <w:rFonts w:ascii="Calibri" w:eastAsia="Times New Roman" w:hAnsi="Calibri"/>
          <w:szCs w:val="20"/>
          <w:lang w:val="en-GB"/>
        </w:rPr>
        <w:t>rural</w:t>
      </w:r>
      <w:ins w:id="76" w:author="作成者">
        <w:r w:rsidRPr="00267D77">
          <w:rPr>
            <w:rFonts w:ascii="Calibri" w:eastAsia="Times New Roman" w:hAnsi="Calibri"/>
            <w:szCs w:val="20"/>
            <w:lang w:val="en-GB"/>
          </w:rPr>
          <w:t xml:space="preserve"> and remote</w:t>
        </w:r>
      </w:ins>
      <w:r w:rsidRPr="00267D77">
        <w:rPr>
          <w:rFonts w:ascii="Calibri" w:eastAsia="Times New Roman" w:hAnsi="Calibri"/>
          <w:szCs w:val="20"/>
          <w:lang w:val="en-GB"/>
        </w:rPr>
        <w:t xml:space="preserve"> </w:t>
      </w:r>
      <w:proofErr w:type="gramStart"/>
      <w:r w:rsidRPr="00267D77">
        <w:rPr>
          <w:rFonts w:ascii="Calibri" w:eastAsia="Times New Roman" w:hAnsi="Calibri"/>
          <w:szCs w:val="20"/>
          <w:lang w:val="en-GB"/>
        </w:rPr>
        <w:t>areas;</w:t>
      </w:r>
      <w:proofErr w:type="gramEnd"/>
    </w:p>
    <w:p w14:paraId="496E24F5" w14:textId="77777777" w:rsidR="00986B54" w:rsidRPr="00267D77"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r w:rsidRPr="00267D77">
        <w:rPr>
          <w:rFonts w:ascii="Calibri" w:eastAsia="Times New Roman" w:hAnsi="Calibri"/>
          <w:i/>
          <w:iCs/>
          <w:szCs w:val="20"/>
          <w:lang w:val="en-GB"/>
        </w:rPr>
        <w:lastRenderedPageBreak/>
        <w:t>b)</w:t>
      </w:r>
      <w:r w:rsidRPr="00267D77">
        <w:rPr>
          <w:rFonts w:ascii="Calibri" w:eastAsia="Times New Roman" w:hAnsi="Calibri"/>
          <w:szCs w:val="20"/>
          <w:lang w:val="en-GB"/>
        </w:rPr>
        <w:tab/>
        <w:t xml:space="preserve">that the geographical situation of SIDS and LLDCs is an obstacle to the establishment of international telecommunication network connectivity with these </w:t>
      </w:r>
      <w:proofErr w:type="gramStart"/>
      <w:r w:rsidRPr="00267D77">
        <w:rPr>
          <w:rFonts w:ascii="Calibri" w:eastAsia="Times New Roman" w:hAnsi="Calibri"/>
          <w:szCs w:val="20"/>
          <w:lang w:val="en-GB"/>
        </w:rPr>
        <w:t>countries;</w:t>
      </w:r>
      <w:proofErr w:type="gramEnd"/>
    </w:p>
    <w:p w14:paraId="218CB4F4" w14:textId="77777777" w:rsidR="00986B54" w:rsidRPr="00267D77"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r w:rsidRPr="00267D77">
        <w:rPr>
          <w:rFonts w:ascii="Calibri" w:eastAsia="Times New Roman" w:hAnsi="Calibri"/>
          <w:i/>
          <w:iCs/>
          <w:szCs w:val="20"/>
          <w:lang w:val="en-GB"/>
        </w:rPr>
        <w:t>c)</w:t>
      </w:r>
      <w:r w:rsidRPr="00267D77">
        <w:rPr>
          <w:rFonts w:ascii="Calibri" w:eastAsia="Times New Roman" w:hAnsi="Calibri"/>
          <w:szCs w:val="20"/>
          <w:lang w:val="en-GB"/>
        </w:rPr>
        <w:tab/>
        <w:t xml:space="preserve">that multilateral and bilateral flows of technical assistance and investment finance to these countries are constantly </w:t>
      </w:r>
      <w:proofErr w:type="gramStart"/>
      <w:r w:rsidRPr="00267D77">
        <w:rPr>
          <w:rFonts w:ascii="Calibri" w:eastAsia="Times New Roman" w:hAnsi="Calibri"/>
          <w:szCs w:val="20"/>
          <w:lang w:val="en-GB"/>
        </w:rPr>
        <w:t>declining;</w:t>
      </w:r>
      <w:proofErr w:type="gramEnd"/>
      <w:ins w:id="77" w:author="作成者">
        <w:r w:rsidRPr="00267D77">
          <w:rPr>
            <w:rFonts w:ascii="Calibri" w:eastAsia="Times New Roman" w:hAnsi="Calibri"/>
            <w:szCs w:val="20"/>
            <w:lang w:val="en-GB"/>
          </w:rPr>
          <w:t xml:space="preserve"> </w:t>
        </w:r>
      </w:ins>
    </w:p>
    <w:p w14:paraId="274700C5" w14:textId="77777777" w:rsidR="00C43117" w:rsidRPr="00267D77" w:rsidRDefault="00986B54" w:rsidP="00C43117">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r w:rsidRPr="00267D77">
        <w:rPr>
          <w:rFonts w:ascii="Calibri" w:eastAsia="Times New Roman" w:hAnsi="Calibri"/>
          <w:i/>
          <w:iCs/>
          <w:szCs w:val="20"/>
          <w:lang w:val="en-GB"/>
        </w:rPr>
        <w:t>d)</w:t>
      </w:r>
      <w:r w:rsidRPr="00267D77">
        <w:rPr>
          <w:rFonts w:ascii="Calibri" w:eastAsia="Times New Roman" w:hAnsi="Calibri"/>
          <w:szCs w:val="20"/>
          <w:lang w:val="en-GB"/>
        </w:rPr>
        <w:tab/>
        <w:t xml:space="preserve">that to date there are many countries in this </w:t>
      </w:r>
      <w:proofErr w:type="gramStart"/>
      <w:r w:rsidRPr="00267D77">
        <w:rPr>
          <w:rFonts w:ascii="Calibri" w:eastAsia="Times New Roman" w:hAnsi="Calibri"/>
          <w:szCs w:val="20"/>
          <w:lang w:val="en-GB"/>
        </w:rPr>
        <w:t>category;</w:t>
      </w:r>
      <w:proofErr w:type="gramEnd"/>
    </w:p>
    <w:p w14:paraId="665161DB" w14:textId="5B842E58" w:rsidR="00986B54" w:rsidRPr="00FE0C52" w:rsidDel="00386E56" w:rsidRDefault="00986B54" w:rsidP="00986B54">
      <w:pPr>
        <w:tabs>
          <w:tab w:val="left" w:pos="1134"/>
          <w:tab w:val="left" w:pos="1871"/>
          <w:tab w:val="left" w:pos="2268"/>
        </w:tabs>
        <w:overflowPunct w:val="0"/>
        <w:autoSpaceDE w:val="0"/>
        <w:autoSpaceDN w:val="0"/>
        <w:adjustRightInd w:val="0"/>
        <w:spacing w:before="120"/>
        <w:jc w:val="both"/>
        <w:textAlignment w:val="baseline"/>
        <w:rPr>
          <w:del w:id="78" w:author="作成者"/>
          <w:rFonts w:ascii="Calibri" w:eastAsiaTheme="minorEastAsia" w:hAnsi="Calibri"/>
          <w:i/>
          <w:iCs/>
          <w:szCs w:val="20"/>
          <w:lang w:val="en-GB" w:eastAsia="ja-JP"/>
        </w:rPr>
      </w:pPr>
      <w:r w:rsidRPr="00267D77">
        <w:rPr>
          <w:rFonts w:ascii="Calibri" w:eastAsia="Times New Roman" w:hAnsi="Calibri"/>
          <w:i/>
          <w:iCs/>
          <w:szCs w:val="20"/>
          <w:lang w:val="en-GB"/>
        </w:rPr>
        <w:t>e)</w:t>
      </w:r>
      <w:r w:rsidRPr="00267D77">
        <w:rPr>
          <w:rFonts w:ascii="Calibri" w:eastAsia="Times New Roman" w:hAnsi="Calibri"/>
          <w:szCs w:val="20"/>
          <w:lang w:val="en-GB"/>
        </w:rPr>
        <w:tab/>
        <w:t>with the low level of resources allocated to the special programme for these countries</w:t>
      </w:r>
      <w:r w:rsidR="00EA3B3E" w:rsidRPr="00267D77">
        <w:rPr>
          <w:rFonts w:ascii="Calibri" w:eastAsiaTheme="minorEastAsia" w:hAnsi="Calibri" w:hint="eastAsia"/>
          <w:szCs w:val="20"/>
          <w:lang w:val="en-GB" w:eastAsia="ja-JP"/>
        </w:rPr>
        <w:t>,</w:t>
      </w:r>
    </w:p>
    <w:p w14:paraId="5B24029F" w14:textId="568BB850" w:rsidR="00986B54" w:rsidRPr="00267D77" w:rsidRDefault="00C81F93" w:rsidP="00C43117">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i/>
          <w:szCs w:val="20"/>
          <w:lang w:val="en-GB"/>
        </w:rPr>
      </w:pPr>
      <w:r w:rsidRPr="00267D77">
        <w:rPr>
          <w:rFonts w:ascii="Calibri" w:eastAsia="Times New Roman" w:hAnsi="Calibri"/>
          <w:i/>
          <w:iCs/>
          <w:szCs w:val="20"/>
          <w:lang w:val="en-GB"/>
        </w:rPr>
        <w:tab/>
      </w:r>
      <w:r w:rsidR="00986B54" w:rsidRPr="00267D77">
        <w:rPr>
          <w:rFonts w:ascii="Calibri" w:eastAsia="Times New Roman" w:hAnsi="Calibri"/>
          <w:i/>
          <w:szCs w:val="20"/>
          <w:lang w:val="en-GB"/>
        </w:rPr>
        <w:t>aware</w:t>
      </w:r>
    </w:p>
    <w:p w14:paraId="0F857577" w14:textId="2F05DEDC" w:rsidR="00986B54" w:rsidRPr="00267D77"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r w:rsidRPr="00267D77">
        <w:rPr>
          <w:rFonts w:ascii="Calibri" w:eastAsia="Times New Roman" w:hAnsi="Calibri"/>
          <w:szCs w:val="20"/>
          <w:lang w:val="en-GB"/>
        </w:rPr>
        <w:t xml:space="preserve">that improved telecommunication networks in these countries will constitute a major driver underpinning their social and economic recovery and their development, and </w:t>
      </w:r>
      <w:ins w:id="79" w:author="作成者">
        <w:r w:rsidR="00F21D56" w:rsidRPr="00267D77">
          <w:rPr>
            <w:rFonts w:ascii="Calibri" w:eastAsia="Times New Roman" w:hAnsi="Calibri"/>
            <w:szCs w:val="20"/>
            <w:lang w:val="en-GB"/>
          </w:rPr>
          <w:t xml:space="preserve">can provide </w:t>
        </w:r>
      </w:ins>
      <w:del w:id="80" w:author="作成者">
        <w:r w:rsidRPr="00267D77" w:rsidDel="00F21D56">
          <w:rPr>
            <w:rFonts w:ascii="Calibri" w:eastAsia="Times New Roman" w:hAnsi="Calibri"/>
            <w:szCs w:val="20"/>
            <w:lang w:val="en-GB"/>
          </w:rPr>
          <w:delText xml:space="preserve">an </w:delText>
        </w:r>
      </w:del>
      <w:r w:rsidRPr="00267D77">
        <w:rPr>
          <w:rFonts w:ascii="Calibri" w:eastAsia="Times New Roman" w:hAnsi="Calibri"/>
          <w:szCs w:val="20"/>
          <w:lang w:val="en-GB"/>
        </w:rPr>
        <w:t>opportunit</w:t>
      </w:r>
      <w:del w:id="81" w:author="作成者">
        <w:r w:rsidRPr="00267D77" w:rsidDel="00F21D56">
          <w:rPr>
            <w:rFonts w:ascii="Calibri" w:eastAsia="Times New Roman" w:hAnsi="Calibri"/>
            <w:szCs w:val="20"/>
            <w:lang w:val="en-GB"/>
          </w:rPr>
          <w:delText>y</w:delText>
        </w:r>
      </w:del>
      <w:ins w:id="82" w:author="作成者">
        <w:r w:rsidR="00F21D56" w:rsidRPr="00267D77">
          <w:rPr>
            <w:rFonts w:ascii="Calibri" w:eastAsia="Times New Roman" w:hAnsi="Calibri"/>
            <w:szCs w:val="20"/>
            <w:lang w:val="en-GB"/>
          </w:rPr>
          <w:t>ies for</w:t>
        </w:r>
        <w:r w:rsidR="00143129">
          <w:rPr>
            <w:rFonts w:asciiTheme="minorEastAsia" w:eastAsiaTheme="minorEastAsia" w:hAnsiTheme="minorEastAsia" w:hint="eastAsia"/>
            <w:szCs w:val="20"/>
            <w:lang w:val="en-GB" w:eastAsia="ja-JP"/>
          </w:rPr>
          <w:t xml:space="preserve"> </w:t>
        </w:r>
        <w:r w:rsidR="00F21D56" w:rsidRPr="00267D77">
          <w:rPr>
            <w:rFonts w:ascii="Calibri" w:eastAsia="Times New Roman" w:hAnsi="Calibri"/>
            <w:szCs w:val="20"/>
            <w:lang w:val="en-GB"/>
          </w:rPr>
          <w:t>sustainable livelihoods and drive digital transformation</w:t>
        </w:r>
      </w:ins>
      <w:del w:id="83" w:author="作成者">
        <w:r w:rsidR="00143129" w:rsidDel="00143129">
          <w:rPr>
            <w:rFonts w:asciiTheme="minorEastAsia" w:eastAsiaTheme="minorEastAsia" w:hAnsiTheme="minorEastAsia" w:hint="eastAsia"/>
            <w:szCs w:val="20"/>
            <w:lang w:val="en-GB" w:eastAsia="ja-JP"/>
          </w:rPr>
          <w:delText xml:space="preserve"> </w:delText>
        </w:r>
        <w:r w:rsidRPr="00267D77" w:rsidDel="00F21D56">
          <w:rPr>
            <w:rFonts w:ascii="Calibri" w:eastAsia="Times New Roman" w:hAnsi="Calibri"/>
            <w:szCs w:val="20"/>
            <w:lang w:val="en-GB"/>
          </w:rPr>
          <w:delText>for them to establish their information societies, and will be a tool for developing the digital economy</w:delText>
        </w:r>
      </w:del>
      <w:r w:rsidRPr="00267D77">
        <w:rPr>
          <w:rFonts w:ascii="Calibri" w:eastAsia="Times New Roman" w:hAnsi="Calibri"/>
          <w:szCs w:val="20"/>
          <w:lang w:val="en-GB"/>
        </w:rPr>
        <w:t>,</w:t>
      </w:r>
    </w:p>
    <w:p w14:paraId="0DF818B2" w14:textId="77777777" w:rsidR="00986B54" w:rsidRPr="00267D77" w:rsidRDefault="00986B54" w:rsidP="00986B5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szCs w:val="20"/>
          <w:lang w:val="en-GB"/>
        </w:rPr>
      </w:pPr>
      <w:r w:rsidRPr="00267D77">
        <w:rPr>
          <w:rFonts w:ascii="Calibri" w:eastAsia="Times New Roman" w:hAnsi="Calibri"/>
          <w:i/>
          <w:szCs w:val="20"/>
          <w:lang w:val="en-GB"/>
        </w:rPr>
        <w:t>resolves</w:t>
      </w:r>
    </w:p>
    <w:p w14:paraId="01D81C91" w14:textId="77777777" w:rsidR="00986B54" w:rsidRPr="00267D77"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r w:rsidRPr="00267D77">
        <w:rPr>
          <w:rFonts w:ascii="Calibri" w:eastAsia="Times New Roman" w:hAnsi="Calibri"/>
          <w:szCs w:val="20"/>
          <w:lang w:val="en-GB"/>
        </w:rPr>
        <w:t>to endorse the new priority areas for the next four years, the associated programme of action for these countries and its implementation strategy,</w:t>
      </w:r>
    </w:p>
    <w:p w14:paraId="5ACC871E" w14:textId="77777777" w:rsidR="00986B54" w:rsidRPr="00267D77" w:rsidRDefault="00986B54" w:rsidP="00986B54">
      <w:pPr>
        <w:keepNext/>
        <w:keepLines/>
        <w:tabs>
          <w:tab w:val="left" w:pos="1134"/>
          <w:tab w:val="left" w:pos="1871"/>
          <w:tab w:val="left" w:pos="2268"/>
        </w:tabs>
        <w:overflowPunct w:val="0"/>
        <w:autoSpaceDE w:val="0"/>
        <w:autoSpaceDN w:val="0"/>
        <w:adjustRightInd w:val="0"/>
        <w:spacing w:before="160"/>
        <w:ind w:left="1134"/>
        <w:jc w:val="both"/>
        <w:textAlignment w:val="baseline"/>
        <w:rPr>
          <w:ins w:id="84" w:author="作成者"/>
          <w:rFonts w:ascii="Calibri" w:eastAsia="Times New Roman" w:hAnsi="Calibri"/>
          <w:i/>
          <w:szCs w:val="20"/>
          <w:lang w:val="en-GB"/>
        </w:rPr>
      </w:pPr>
      <w:r w:rsidRPr="00267D77">
        <w:rPr>
          <w:rFonts w:ascii="Calibri" w:eastAsia="Times New Roman" w:hAnsi="Calibri"/>
          <w:i/>
          <w:szCs w:val="20"/>
          <w:lang w:val="en-GB"/>
        </w:rPr>
        <w:t>instructs the Director of the Telecommunication Development Bureau</w:t>
      </w:r>
    </w:p>
    <w:p w14:paraId="0A846746" w14:textId="28704D97" w:rsidR="00986B54" w:rsidRPr="00267D77" w:rsidRDefault="002E60F8" w:rsidP="00C43117">
      <w:pPr>
        <w:tabs>
          <w:tab w:val="left" w:pos="1134"/>
          <w:tab w:val="left" w:pos="1871"/>
          <w:tab w:val="left" w:pos="2268"/>
        </w:tabs>
        <w:overflowPunct w:val="0"/>
        <w:autoSpaceDE w:val="0"/>
        <w:autoSpaceDN w:val="0"/>
        <w:adjustRightInd w:val="0"/>
        <w:spacing w:before="120"/>
        <w:textAlignment w:val="baseline"/>
      </w:pPr>
      <w:ins w:id="85" w:author="Nidup Gyeltshen" w:date="2025-09-18T21:19:00Z">
        <w:r>
          <w:rPr>
            <w:rFonts w:ascii="Calibri" w:eastAsia="Times New Roman" w:hAnsi="Calibri"/>
            <w:szCs w:val="20"/>
            <w:lang w:val="en-GB"/>
          </w:rPr>
          <w:t>1</w:t>
        </w:r>
      </w:ins>
      <w:ins w:id="86" w:author="作成者">
        <w:r w:rsidR="00986B54" w:rsidRPr="00267D77">
          <w:rPr>
            <w:rFonts w:ascii="Calibri" w:eastAsia="Times New Roman" w:hAnsi="Calibri"/>
            <w:szCs w:val="20"/>
            <w:lang w:val="en-GB"/>
          </w:rPr>
          <w:tab/>
          <w:t xml:space="preserve">to continue efforts </w:t>
        </w:r>
        <w:r w:rsidR="00F21D56" w:rsidRPr="00267D77">
          <w:rPr>
            <w:rFonts w:ascii="Calibri" w:eastAsia="Times New Roman" w:hAnsi="Calibri"/>
            <w:szCs w:val="20"/>
            <w:lang w:val="en-GB"/>
          </w:rPr>
          <w:t>to support</w:t>
        </w:r>
        <w:r w:rsidR="002206A5" w:rsidRPr="00267D77">
          <w:rPr>
            <w:rFonts w:ascii="Calibri" w:eastAsia="Times New Roman" w:hAnsi="Calibri"/>
            <w:szCs w:val="20"/>
            <w:lang w:val="en-GB"/>
          </w:rPr>
          <w:t xml:space="preserve"> </w:t>
        </w:r>
        <w:r w:rsidR="00D47AC9" w:rsidRPr="00267D77">
          <w:rPr>
            <w:rFonts w:ascii="Calibri" w:eastAsiaTheme="minorEastAsia" w:hAnsi="Calibri"/>
            <w:szCs w:val="20"/>
            <w:lang w:val="en-GB" w:eastAsia="ja-JP"/>
          </w:rPr>
          <w:t>cooperation</w:t>
        </w:r>
        <w:r w:rsidR="00CA6027" w:rsidRPr="00267D77">
          <w:rPr>
            <w:rFonts w:ascii="Calibri" w:eastAsiaTheme="minorEastAsia" w:hAnsi="Calibri"/>
            <w:szCs w:val="20"/>
            <w:lang w:val="en-GB" w:eastAsia="ja-JP"/>
          </w:rPr>
          <w:t xml:space="preserve"> of the </w:t>
        </w:r>
        <w:r w:rsidR="00D61F1E" w:rsidRPr="00267D77">
          <w:rPr>
            <w:rFonts w:ascii="Calibri" w:eastAsiaTheme="minorEastAsia" w:hAnsi="Calibri"/>
            <w:szCs w:val="20"/>
            <w:lang w:val="en-GB" w:eastAsia="ja-JP"/>
          </w:rPr>
          <w:t>ITU m</w:t>
        </w:r>
        <w:r w:rsidR="00CA6027" w:rsidRPr="00267D77">
          <w:rPr>
            <w:rFonts w:ascii="Calibri" w:eastAsiaTheme="minorEastAsia" w:hAnsi="Calibri"/>
            <w:szCs w:val="20"/>
            <w:lang w:val="en-GB" w:eastAsia="ja-JP"/>
          </w:rPr>
          <w:t>embership</w:t>
        </w:r>
        <w:r w:rsidR="00F21D56" w:rsidRPr="00267D77">
          <w:rPr>
            <w:rFonts w:ascii="Calibri" w:eastAsia="Times New Roman" w:hAnsi="Calibri"/>
            <w:szCs w:val="20"/>
            <w:lang w:val="en-GB"/>
          </w:rPr>
          <w:t xml:space="preserve"> on this issue and</w:t>
        </w:r>
        <w:r w:rsidR="00986B54" w:rsidRPr="00267D77">
          <w:rPr>
            <w:rFonts w:ascii="Calibri" w:eastAsia="Times New Roman" w:hAnsi="Calibri"/>
            <w:szCs w:val="20"/>
            <w:lang w:val="en-GB"/>
          </w:rPr>
          <w:t xml:space="preserve"> on mobilizing resources </w:t>
        </w:r>
        <w:r w:rsidR="00F21D56" w:rsidRPr="00267D77">
          <w:rPr>
            <w:rFonts w:ascii="Calibri" w:eastAsia="Times New Roman" w:hAnsi="Calibri"/>
            <w:szCs w:val="20"/>
            <w:lang w:val="en-GB"/>
          </w:rPr>
          <w:t>to address</w:t>
        </w:r>
        <w:r w:rsidR="00986B54" w:rsidRPr="00267D77">
          <w:rPr>
            <w:rFonts w:ascii="Calibri" w:eastAsia="Times New Roman" w:hAnsi="Calibri"/>
            <w:szCs w:val="20"/>
            <w:lang w:val="en-GB"/>
          </w:rPr>
          <w:t xml:space="preserve"> </w:t>
        </w:r>
        <w:r w:rsidR="00F21D56" w:rsidRPr="00267D77">
          <w:rPr>
            <w:rFonts w:ascii="Calibri" w:eastAsia="Times New Roman" w:hAnsi="Calibri"/>
            <w:szCs w:val="20"/>
            <w:lang w:val="en-GB"/>
          </w:rPr>
          <w:t>the needs of LDCs, SIDS</w:t>
        </w:r>
        <w:r w:rsidR="009F3C6E" w:rsidRPr="00267D77">
          <w:rPr>
            <w:rFonts w:ascii="Calibri" w:eastAsiaTheme="minorEastAsia" w:hAnsi="Calibri"/>
            <w:szCs w:val="20"/>
            <w:lang w:val="en-GB" w:eastAsia="ja-JP"/>
          </w:rPr>
          <w:t xml:space="preserve"> </w:t>
        </w:r>
        <w:r w:rsidR="009F3C6E" w:rsidRPr="00267D77">
          <w:rPr>
            <w:rFonts w:ascii="Calibri" w:eastAsia="Times New Roman" w:hAnsi="Calibri"/>
            <w:szCs w:val="20"/>
            <w:lang w:val="en-GB"/>
          </w:rPr>
          <w:t>(including Pacific Island Countries)</w:t>
        </w:r>
        <w:r w:rsidR="00F21D56" w:rsidRPr="00267D77">
          <w:rPr>
            <w:rFonts w:ascii="Calibri" w:eastAsia="Times New Roman" w:hAnsi="Calibri"/>
            <w:szCs w:val="20"/>
            <w:lang w:val="en-GB"/>
          </w:rPr>
          <w:t xml:space="preserve">, LLDCs and countries with economies in transition, as well as underserved and vulnerable populations, </w:t>
        </w:r>
        <w:r w:rsidR="00986B54" w:rsidRPr="00267D77">
          <w:rPr>
            <w:rFonts w:ascii="Calibri" w:eastAsia="Times New Roman" w:hAnsi="Calibri"/>
            <w:szCs w:val="20"/>
            <w:lang w:val="en-GB"/>
          </w:rPr>
          <w:t>including through the Partner2Connect Digital Coalition (P2C</w:t>
        </w:r>
        <w:proofErr w:type="gramStart"/>
        <w:r w:rsidR="00C6736B">
          <w:rPr>
            <w:rFonts w:ascii="Calibri" w:eastAsiaTheme="minorEastAsia" w:hAnsi="Calibri" w:hint="eastAsia"/>
            <w:szCs w:val="20"/>
            <w:lang w:val="en-GB" w:eastAsia="ja-JP"/>
          </w:rPr>
          <w:t>)</w:t>
        </w:r>
        <w:r w:rsidR="00986B54" w:rsidRPr="00267D77">
          <w:rPr>
            <w:rFonts w:ascii="Calibri" w:eastAsia="Times New Roman" w:hAnsi="Calibri"/>
            <w:szCs w:val="20"/>
            <w:lang w:val="en-GB"/>
          </w:rPr>
          <w:t>;</w:t>
        </w:r>
      </w:ins>
      <w:proofErr w:type="gramEnd"/>
    </w:p>
    <w:p w14:paraId="06661CC1" w14:textId="00807EC8" w:rsidR="000736AB" w:rsidRPr="00267D77" w:rsidRDefault="0058212E" w:rsidP="00F21D56">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ins w:id="87" w:author="Nidup Gyeltshen" w:date="2025-09-18T21:19:00Z">
        <w:r>
          <w:rPr>
            <w:rFonts w:ascii="Calibri" w:eastAsia="Times New Roman" w:hAnsi="Calibri"/>
            <w:szCs w:val="20"/>
            <w:lang w:val="en-GB"/>
          </w:rPr>
          <w:t>2</w:t>
        </w:r>
      </w:ins>
      <w:del w:id="88" w:author="作成者">
        <w:r w:rsidR="00986B54" w:rsidRPr="00267D77" w:rsidDel="009A6F03">
          <w:rPr>
            <w:rFonts w:ascii="Calibri" w:eastAsia="Times New Roman" w:hAnsi="Calibri"/>
            <w:szCs w:val="20"/>
            <w:lang w:val="en-GB"/>
          </w:rPr>
          <w:delText>1</w:delText>
        </w:r>
      </w:del>
      <w:r w:rsidR="00986B54" w:rsidRPr="00267D77">
        <w:rPr>
          <w:rFonts w:ascii="Calibri" w:eastAsia="Times New Roman" w:hAnsi="Calibri"/>
          <w:szCs w:val="20"/>
          <w:lang w:val="en-GB"/>
        </w:rPr>
        <w:tab/>
        <w:t>to continue to review the state of telecommunication/ICT services</w:t>
      </w:r>
      <w:ins w:id="89" w:author="作成者">
        <w:r w:rsidR="00072F3D" w:rsidRPr="00267D77">
          <w:rPr>
            <w:rFonts w:ascii="Calibri" w:eastAsiaTheme="minorEastAsia" w:hAnsi="Calibri"/>
            <w:szCs w:val="20"/>
            <w:lang w:val="en-GB" w:eastAsia="ja-JP"/>
          </w:rPr>
          <w:t xml:space="preserve"> </w:t>
        </w:r>
        <w:del w:id="90" w:author="作成者">
          <w:r w:rsidR="00986B54" w:rsidRPr="00267D77" w:rsidDel="00072F3D">
            <w:rPr>
              <w:rFonts w:ascii="Calibri" w:eastAsia="Times New Roman" w:hAnsi="Calibri"/>
              <w:szCs w:val="20"/>
              <w:lang w:val="en-GB"/>
            </w:rPr>
            <w:delText xml:space="preserve">,  </w:delText>
          </w:r>
        </w:del>
      </w:ins>
      <w:del w:id="91" w:author="作成者">
        <w:r w:rsidR="00986B54" w:rsidRPr="00267D77" w:rsidDel="00072F3D">
          <w:rPr>
            <w:rFonts w:ascii="Calibri" w:eastAsia="Times New Roman" w:hAnsi="Calibri"/>
            <w:szCs w:val="20"/>
            <w:lang w:val="en-GB"/>
          </w:rPr>
          <w:delText xml:space="preserve"> </w:delText>
        </w:r>
      </w:del>
      <w:r w:rsidR="00986B54" w:rsidRPr="00267D77">
        <w:rPr>
          <w:rFonts w:ascii="Calibri" w:eastAsia="Times New Roman" w:hAnsi="Calibri"/>
          <w:szCs w:val="20"/>
          <w:lang w:val="en-GB"/>
        </w:rPr>
        <w:t>in LDCs, SIDS, LLDCs and countries with economies in transition,</w:t>
      </w:r>
      <w:del w:id="92" w:author="作成者">
        <w:r w:rsidR="00986B54" w:rsidRPr="00267D77" w:rsidDel="00806020">
          <w:rPr>
            <w:rFonts w:ascii="Calibri" w:eastAsia="Times New Roman" w:hAnsi="Calibri"/>
            <w:szCs w:val="20"/>
            <w:lang w:val="en-GB"/>
          </w:rPr>
          <w:delText xml:space="preserve"> </w:delText>
        </w:r>
        <w:r w:rsidR="00986B54" w:rsidRPr="00267D77" w:rsidDel="000736AB">
          <w:rPr>
            <w:rFonts w:ascii="Calibri" w:eastAsia="Times New Roman" w:hAnsi="Calibri"/>
            <w:szCs w:val="20"/>
            <w:lang w:val="en-GB"/>
          </w:rPr>
          <w:delText>so</w:delText>
        </w:r>
      </w:del>
      <w:ins w:id="93" w:author="作成者">
        <w:r w:rsidR="000736AB" w:rsidRPr="00267D77">
          <w:rPr>
            <w:rFonts w:ascii="Calibri" w:eastAsia="Times New Roman" w:hAnsi="Calibri"/>
            <w:szCs w:val="20"/>
            <w:lang w:val="en-GB"/>
          </w:rPr>
          <w:t xml:space="preserve"> a</w:t>
        </w:r>
        <w:r w:rsidR="009C6B22" w:rsidRPr="00267D77">
          <w:rPr>
            <w:rFonts w:ascii="Calibri" w:eastAsia="Times New Roman" w:hAnsi="Calibri"/>
            <w:szCs w:val="20"/>
            <w:lang w:val="en-GB"/>
          </w:rPr>
          <w:t>s</w:t>
        </w:r>
      </w:ins>
      <w:r w:rsidR="00986B54" w:rsidRPr="00267D77">
        <w:rPr>
          <w:rFonts w:ascii="Calibri" w:eastAsia="Times New Roman" w:hAnsi="Calibri"/>
          <w:szCs w:val="20"/>
          <w:lang w:val="en-GB"/>
        </w:rPr>
        <w:t xml:space="preserve"> identified by the United Nations and needing special measures for the development of telecommunications/ICTs, and to identify areas of critical </w:t>
      </w:r>
      <w:ins w:id="94" w:author="作成者">
        <w:del w:id="95" w:author="作成者">
          <w:r w:rsidR="00576945" w:rsidRPr="00267D77" w:rsidDel="00F21D56">
            <w:rPr>
              <w:rFonts w:ascii="Calibri" w:eastAsia="Times New Roman" w:hAnsi="Calibri"/>
              <w:szCs w:val="20"/>
              <w:lang w:val="en-GB"/>
            </w:rPr>
            <w:delText xml:space="preserve"> </w:delText>
          </w:r>
        </w:del>
      </w:ins>
      <w:r w:rsidR="00986B54" w:rsidRPr="00267D77">
        <w:rPr>
          <w:rFonts w:ascii="Calibri" w:eastAsia="Times New Roman" w:hAnsi="Calibri"/>
          <w:szCs w:val="20"/>
          <w:lang w:val="en-GB"/>
        </w:rPr>
        <w:t>weakness requiring</w:t>
      </w:r>
      <w:ins w:id="96" w:author="作成者">
        <w:r w:rsidR="00F21D56" w:rsidRPr="00267D77">
          <w:rPr>
            <w:rFonts w:ascii="Calibri" w:eastAsia="Times New Roman" w:hAnsi="Calibri"/>
            <w:szCs w:val="20"/>
            <w:lang w:val="en-GB"/>
          </w:rPr>
          <w:t xml:space="preserve"> </w:t>
        </w:r>
      </w:ins>
      <w:del w:id="97" w:author="作成者">
        <w:r w:rsidR="00986B54" w:rsidRPr="00267D77" w:rsidDel="009C6B22">
          <w:rPr>
            <w:rFonts w:ascii="Calibri" w:eastAsia="Times New Roman" w:hAnsi="Calibri"/>
            <w:szCs w:val="20"/>
            <w:lang w:val="en-GB"/>
          </w:rPr>
          <w:delText xml:space="preserve"> </w:delText>
        </w:r>
      </w:del>
      <w:r w:rsidR="00986B54" w:rsidRPr="00267D77">
        <w:rPr>
          <w:rFonts w:ascii="Calibri" w:eastAsia="Times New Roman" w:hAnsi="Calibri"/>
          <w:szCs w:val="20"/>
          <w:lang w:val="en-GB"/>
        </w:rPr>
        <w:t>priority action</w:t>
      </w:r>
      <w:ins w:id="98" w:author="作成者">
        <w:del w:id="99" w:author="作成者">
          <w:r w:rsidR="00654DD6" w:rsidRPr="00267D77" w:rsidDel="00F21D56">
            <w:rPr>
              <w:rFonts w:ascii="Calibri" w:eastAsia="Times New Roman" w:hAnsi="Calibri"/>
              <w:szCs w:val="20"/>
              <w:lang w:val="en-GB"/>
            </w:rPr>
            <w:delText xml:space="preserve"> </w:delText>
          </w:r>
        </w:del>
      </w:ins>
      <w:r w:rsidR="00986B54" w:rsidRPr="00267D77">
        <w:rPr>
          <w:rFonts w:ascii="Calibri" w:eastAsia="Times New Roman" w:hAnsi="Calibri"/>
          <w:szCs w:val="20"/>
          <w:lang w:val="en-GB"/>
        </w:rPr>
        <w:t>;</w:t>
      </w:r>
    </w:p>
    <w:p w14:paraId="3EA4E5FD" w14:textId="39F6974B" w:rsidR="00986B54" w:rsidRPr="00267D77" w:rsidRDefault="0058212E"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ins w:id="100" w:author="Nidup Gyeltshen" w:date="2025-09-18T21:19:00Z">
        <w:r>
          <w:rPr>
            <w:rFonts w:ascii="Calibri" w:eastAsia="Times New Roman" w:hAnsi="Calibri"/>
            <w:szCs w:val="20"/>
            <w:lang w:val="en-GB"/>
          </w:rPr>
          <w:t>3</w:t>
        </w:r>
      </w:ins>
      <w:del w:id="101" w:author="作成者">
        <w:r w:rsidR="00986B54" w:rsidRPr="00267D77" w:rsidDel="009A6F03">
          <w:rPr>
            <w:rFonts w:ascii="Calibri" w:eastAsia="Times New Roman" w:hAnsi="Calibri"/>
            <w:szCs w:val="20"/>
            <w:lang w:val="en-GB"/>
          </w:rPr>
          <w:delText>2</w:delText>
        </w:r>
      </w:del>
      <w:r w:rsidR="00986B54" w:rsidRPr="00267D77">
        <w:rPr>
          <w:rFonts w:ascii="Calibri" w:eastAsia="Times New Roman" w:hAnsi="Calibri"/>
          <w:szCs w:val="20"/>
          <w:lang w:val="en-GB"/>
        </w:rPr>
        <w:tab/>
        <w:t xml:space="preserve">to continue submitting to the ITU Council concrete measures intended to bring about genuine improvements and effective assistance to these countries, from the Special Voluntary Programme for Technical Cooperation, the Union's own resources and other sources of </w:t>
      </w:r>
      <w:proofErr w:type="gramStart"/>
      <w:r w:rsidR="00986B54" w:rsidRPr="00267D77">
        <w:rPr>
          <w:rFonts w:ascii="Calibri" w:eastAsia="Times New Roman" w:hAnsi="Calibri"/>
          <w:szCs w:val="20"/>
          <w:lang w:val="en-GB"/>
        </w:rPr>
        <w:t>finance;</w:t>
      </w:r>
      <w:proofErr w:type="gramEnd"/>
    </w:p>
    <w:p w14:paraId="5717EEE7" w14:textId="729C71FB" w:rsidR="00986B54" w:rsidRPr="00267D77" w:rsidRDefault="00B53481"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ins w:id="102" w:author="Nidup Gyeltshen" w:date="2025-09-18T21:22:00Z">
        <w:r>
          <w:rPr>
            <w:rFonts w:ascii="Calibri" w:eastAsia="Times New Roman" w:hAnsi="Calibri"/>
            <w:szCs w:val="20"/>
            <w:lang w:val="en-GB"/>
          </w:rPr>
          <w:t>4</w:t>
        </w:r>
      </w:ins>
      <w:del w:id="103" w:author="作成者">
        <w:r w:rsidR="00986B54" w:rsidRPr="00267D77" w:rsidDel="009A6F03">
          <w:rPr>
            <w:rFonts w:ascii="Calibri" w:eastAsia="Times New Roman" w:hAnsi="Calibri"/>
            <w:szCs w:val="20"/>
            <w:lang w:val="en-GB"/>
          </w:rPr>
          <w:delText>3</w:delText>
        </w:r>
      </w:del>
      <w:r w:rsidR="00986B54" w:rsidRPr="00267D77">
        <w:rPr>
          <w:rFonts w:ascii="Calibri" w:eastAsia="Times New Roman" w:hAnsi="Calibri"/>
          <w:szCs w:val="20"/>
          <w:lang w:val="en-GB"/>
        </w:rPr>
        <w:tab/>
        <w:t xml:space="preserve">to implement fully </w:t>
      </w:r>
      <w:ins w:id="104" w:author="作成者">
        <w:r w:rsidR="00986B54" w:rsidRPr="00267D77">
          <w:rPr>
            <w:rFonts w:ascii="Calibri" w:eastAsia="Times New Roman" w:hAnsi="Calibri"/>
            <w:szCs w:val="20"/>
            <w:lang w:val="en-GB"/>
          </w:rPr>
          <w:t>the</w:t>
        </w:r>
      </w:ins>
      <w:del w:id="105" w:author="作成者">
        <w:r w:rsidR="00986B54" w:rsidRPr="00267D77" w:rsidDel="002B366F">
          <w:rPr>
            <w:rFonts w:ascii="Calibri" w:eastAsia="Times New Roman" w:hAnsi="Calibri"/>
            <w:szCs w:val="20"/>
            <w:lang w:val="en-GB"/>
          </w:rPr>
          <w:delText>a</w:delText>
        </w:r>
      </w:del>
      <w:r w:rsidR="00986B54" w:rsidRPr="00267D77">
        <w:rPr>
          <w:rFonts w:ascii="Calibri" w:eastAsia="Times New Roman" w:hAnsi="Calibri"/>
          <w:szCs w:val="20"/>
          <w:lang w:val="en-GB"/>
        </w:rPr>
        <w:t xml:space="preserve"> programme of assistance for these countries </w:t>
      </w:r>
      <w:del w:id="106" w:author="作成者">
        <w:r w:rsidR="00986B54" w:rsidRPr="00267D77" w:rsidDel="002B366F">
          <w:rPr>
            <w:rFonts w:ascii="Calibri" w:eastAsia="Times New Roman" w:hAnsi="Calibri"/>
            <w:szCs w:val="20"/>
            <w:lang w:val="en-GB"/>
          </w:rPr>
          <w:delText xml:space="preserve">as </w:delText>
        </w:r>
      </w:del>
      <w:r w:rsidR="00986B54" w:rsidRPr="00267D77">
        <w:rPr>
          <w:rFonts w:ascii="Calibri" w:eastAsia="Times New Roman" w:hAnsi="Calibri"/>
          <w:szCs w:val="20"/>
          <w:lang w:val="en-GB"/>
        </w:rPr>
        <w:t xml:space="preserve">contained in the </w:t>
      </w:r>
      <w:del w:id="107" w:author="作成者">
        <w:r w:rsidR="00986B54" w:rsidRPr="00267D77" w:rsidDel="00E015D8">
          <w:rPr>
            <w:rFonts w:ascii="Calibri" w:eastAsia="Times New Roman" w:hAnsi="Calibri"/>
            <w:szCs w:val="20"/>
            <w:lang w:val="en-GB"/>
          </w:rPr>
          <w:delText xml:space="preserve">Buenos Aires </w:delText>
        </w:r>
      </w:del>
      <w:ins w:id="108" w:author="作成者">
        <w:r w:rsidR="00E015D8" w:rsidRPr="00267D77">
          <w:rPr>
            <w:rFonts w:ascii="Calibri" w:eastAsia="Times New Roman" w:hAnsi="Calibri"/>
            <w:szCs w:val="20"/>
            <w:lang w:val="en-GB"/>
          </w:rPr>
          <w:t xml:space="preserve">ITU-D </w:t>
        </w:r>
      </w:ins>
      <w:r w:rsidR="00986B54" w:rsidRPr="00267D77">
        <w:rPr>
          <w:rFonts w:ascii="Calibri" w:eastAsia="Times New Roman" w:hAnsi="Calibri"/>
          <w:szCs w:val="20"/>
          <w:lang w:val="en-GB"/>
        </w:rPr>
        <w:t>Action Plan</w:t>
      </w:r>
      <w:ins w:id="109" w:author="作成者">
        <w:r w:rsidR="00E015D8" w:rsidRPr="00267D77">
          <w:rPr>
            <w:rFonts w:ascii="Calibri" w:eastAsia="Times New Roman" w:hAnsi="Calibri"/>
            <w:szCs w:val="20"/>
            <w:lang w:val="en-GB"/>
          </w:rPr>
          <w:t xml:space="preserve">, noting the priorities of LDCs, SIDS, LLDCs and countries with economies in </w:t>
        </w:r>
        <w:proofErr w:type="gramStart"/>
        <w:r w:rsidR="00E015D8" w:rsidRPr="00267D77">
          <w:rPr>
            <w:rFonts w:ascii="Calibri" w:eastAsia="Times New Roman" w:hAnsi="Calibri"/>
            <w:szCs w:val="20"/>
            <w:lang w:val="en-GB"/>
          </w:rPr>
          <w:t>transition</w:t>
        </w:r>
      </w:ins>
      <w:r w:rsidR="00986B54" w:rsidRPr="00267D77">
        <w:rPr>
          <w:rFonts w:ascii="Calibri" w:eastAsia="Times New Roman" w:hAnsi="Calibri"/>
          <w:szCs w:val="20"/>
          <w:lang w:val="en-GB"/>
        </w:rPr>
        <w:t>;</w:t>
      </w:r>
      <w:proofErr w:type="gramEnd"/>
    </w:p>
    <w:p w14:paraId="4C350582" w14:textId="34CF6C1C" w:rsidR="00986B54" w:rsidRPr="00267D77" w:rsidRDefault="00684712"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ins w:id="110" w:author="Nidup Gyeltshen" w:date="2025-09-18T21:19:00Z">
        <w:r>
          <w:rPr>
            <w:rFonts w:ascii="Calibri" w:eastAsia="Times New Roman" w:hAnsi="Calibri"/>
            <w:szCs w:val="20"/>
            <w:lang w:val="en-GB"/>
          </w:rPr>
          <w:t>5</w:t>
        </w:r>
      </w:ins>
      <w:del w:id="111" w:author="作成者">
        <w:r w:rsidR="00986B54" w:rsidRPr="00267D77" w:rsidDel="009A6F03">
          <w:rPr>
            <w:rFonts w:ascii="Calibri" w:eastAsia="Times New Roman" w:hAnsi="Calibri"/>
            <w:szCs w:val="20"/>
            <w:lang w:val="en-GB"/>
          </w:rPr>
          <w:delText>4</w:delText>
        </w:r>
      </w:del>
      <w:r w:rsidR="00986B54" w:rsidRPr="00267D77">
        <w:rPr>
          <w:rFonts w:ascii="Calibri" w:eastAsia="Times New Roman" w:hAnsi="Calibri"/>
          <w:szCs w:val="20"/>
          <w:lang w:val="en-GB"/>
        </w:rPr>
        <w:tab/>
        <w:t>to give priority to requests received from these countries in implementing other Telecommunication Development Bureau (BDT) programmes of assistance to developing countries</w:t>
      </w:r>
      <w:r w:rsidR="00986B54" w:rsidRPr="00267D77">
        <w:rPr>
          <w:rFonts w:ascii="Calibri" w:eastAsia="Times New Roman" w:hAnsi="Calibri"/>
          <w:position w:val="6"/>
          <w:sz w:val="18"/>
          <w:szCs w:val="20"/>
          <w:lang w:val="en-GB"/>
        </w:rPr>
        <w:footnoteReference w:id="1"/>
      </w:r>
      <w:r w:rsidR="00986B54" w:rsidRPr="00267D77">
        <w:rPr>
          <w:rFonts w:ascii="Calibri" w:eastAsia="Times New Roman" w:hAnsi="Calibri"/>
          <w:szCs w:val="20"/>
          <w:lang w:val="en-GB"/>
        </w:rPr>
        <w:t xml:space="preserve"> that are intended to improve and provide effective assistance to these </w:t>
      </w:r>
      <w:proofErr w:type="gramStart"/>
      <w:r w:rsidR="00986B54" w:rsidRPr="00267D77">
        <w:rPr>
          <w:rFonts w:ascii="Calibri" w:eastAsia="Times New Roman" w:hAnsi="Calibri"/>
          <w:szCs w:val="20"/>
          <w:lang w:val="en-GB"/>
        </w:rPr>
        <w:t>countries;</w:t>
      </w:r>
      <w:proofErr w:type="gramEnd"/>
    </w:p>
    <w:p w14:paraId="29213427" w14:textId="30F841EA" w:rsidR="00986B54" w:rsidRPr="00267D77" w:rsidRDefault="00684712">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ins w:id="112" w:author="Nidup Gyeltshen" w:date="2025-09-18T21:20:00Z">
        <w:r>
          <w:rPr>
            <w:rFonts w:ascii="Calibri" w:eastAsia="Times New Roman" w:hAnsi="Calibri"/>
            <w:szCs w:val="20"/>
            <w:lang w:val="en-GB"/>
          </w:rPr>
          <w:t>6</w:t>
        </w:r>
      </w:ins>
      <w:ins w:id="113" w:author="作成者">
        <w:r w:rsidR="0047117B" w:rsidRPr="00267D77">
          <w:rPr>
            <w:rFonts w:ascii="Calibri" w:eastAsia="Times New Roman" w:hAnsi="Calibri"/>
            <w:szCs w:val="20"/>
            <w:lang w:val="en-GB"/>
          </w:rPr>
          <w:tab/>
        </w:r>
      </w:ins>
      <w:del w:id="114" w:author="作成者">
        <w:r w:rsidR="00986B54" w:rsidRPr="00267D77" w:rsidDel="00155C43">
          <w:rPr>
            <w:rFonts w:ascii="Calibri" w:eastAsia="Times New Roman" w:hAnsi="Calibri"/>
            <w:szCs w:val="20"/>
            <w:lang w:val="en-GB"/>
          </w:rPr>
          <w:delText>5</w:delText>
        </w:r>
        <w:r w:rsidR="00986B54" w:rsidRPr="00267D77" w:rsidDel="00155C43">
          <w:rPr>
            <w:rFonts w:ascii="Calibri" w:eastAsia="Times New Roman" w:hAnsi="Calibri"/>
            <w:szCs w:val="20"/>
            <w:lang w:val="en-GB"/>
          </w:rPr>
          <w:tab/>
        </w:r>
      </w:del>
      <w:r w:rsidR="00986B54" w:rsidRPr="00267D77">
        <w:rPr>
          <w:rFonts w:ascii="Calibri" w:eastAsia="Times New Roman" w:hAnsi="Calibri"/>
          <w:szCs w:val="20"/>
          <w:lang w:val="en-GB"/>
        </w:rPr>
        <w:t>to pay special attention to suburban</w:t>
      </w:r>
      <w:ins w:id="115" w:author="作成者">
        <w:r w:rsidR="0047117B" w:rsidRPr="00267D77">
          <w:rPr>
            <w:rFonts w:ascii="Calibri" w:eastAsia="Times New Roman" w:hAnsi="Calibri"/>
            <w:szCs w:val="20"/>
            <w:lang w:val="en-GB"/>
          </w:rPr>
          <w:t xml:space="preserve">, </w:t>
        </w:r>
      </w:ins>
      <w:del w:id="116" w:author="作成者">
        <w:r w:rsidR="00986B54" w:rsidRPr="00267D77" w:rsidDel="0047117B">
          <w:rPr>
            <w:rFonts w:ascii="Calibri" w:eastAsia="Times New Roman" w:hAnsi="Calibri"/>
            <w:szCs w:val="20"/>
            <w:lang w:val="en-GB"/>
          </w:rPr>
          <w:delText xml:space="preserve"> and </w:delText>
        </w:r>
      </w:del>
      <w:r w:rsidR="00986B54" w:rsidRPr="00267D77">
        <w:rPr>
          <w:rFonts w:ascii="Calibri" w:eastAsia="Times New Roman" w:hAnsi="Calibri"/>
          <w:szCs w:val="20"/>
          <w:lang w:val="en-GB"/>
        </w:rPr>
        <w:t>rural</w:t>
      </w:r>
      <w:ins w:id="117" w:author="作成者">
        <w:r w:rsidR="0047117B" w:rsidRPr="00267D77">
          <w:rPr>
            <w:rFonts w:ascii="Calibri" w:eastAsia="Times New Roman" w:hAnsi="Calibri"/>
            <w:szCs w:val="20"/>
            <w:lang w:val="en-GB"/>
          </w:rPr>
          <w:t xml:space="preserve"> and remote</w:t>
        </w:r>
      </w:ins>
      <w:r w:rsidR="00986B54" w:rsidRPr="00267D77">
        <w:rPr>
          <w:rFonts w:ascii="Calibri" w:eastAsia="Times New Roman" w:hAnsi="Calibri"/>
          <w:szCs w:val="20"/>
          <w:lang w:val="en-GB"/>
        </w:rPr>
        <w:t xml:space="preserve"> telecommunication/ICT development in these countries, </w:t>
      </w:r>
      <w:ins w:id="118" w:author="作成者">
        <w:r w:rsidR="0047117B" w:rsidRPr="00267D77">
          <w:rPr>
            <w:rFonts w:ascii="Calibri" w:eastAsia="Times New Roman" w:hAnsi="Calibri"/>
            <w:szCs w:val="20"/>
            <w:lang w:val="en-GB"/>
          </w:rPr>
          <w:t xml:space="preserve">particularly for remote communities </w:t>
        </w:r>
        <w:r w:rsidR="0047117B" w:rsidRPr="00267D77">
          <w:rPr>
            <w:rFonts w:ascii="Calibri" w:eastAsia="Times New Roman" w:hAnsi="Calibri"/>
            <w:iCs/>
            <w:szCs w:val="20"/>
            <w:lang w:val="en-GB"/>
          </w:rPr>
          <w:t>and the role that telecommunication/ICT complementary access networks and solutions can play in connecting the unconnected</w:t>
        </w:r>
        <w:r w:rsidR="0047117B" w:rsidRPr="00267D77">
          <w:rPr>
            <w:rFonts w:ascii="Calibri" w:eastAsia="Times New Roman" w:hAnsi="Calibri"/>
            <w:szCs w:val="20"/>
            <w:lang w:val="en-GB"/>
          </w:rPr>
          <w:t xml:space="preserve">, </w:t>
        </w:r>
      </w:ins>
      <w:r w:rsidR="00986B54" w:rsidRPr="00267D77">
        <w:rPr>
          <w:rFonts w:ascii="Calibri" w:eastAsia="Times New Roman" w:hAnsi="Calibri"/>
          <w:szCs w:val="20"/>
          <w:lang w:val="en-GB"/>
        </w:rPr>
        <w:t xml:space="preserve">with a view to achieving universal access to telecommunication and information technology </w:t>
      </w:r>
      <w:proofErr w:type="gramStart"/>
      <w:r w:rsidR="00986B54" w:rsidRPr="00267D77">
        <w:rPr>
          <w:rFonts w:ascii="Calibri" w:eastAsia="Times New Roman" w:hAnsi="Calibri"/>
          <w:szCs w:val="20"/>
          <w:lang w:val="en-GB"/>
        </w:rPr>
        <w:t>services;</w:t>
      </w:r>
      <w:proofErr w:type="gramEnd"/>
    </w:p>
    <w:p w14:paraId="515AC0AA" w14:textId="6E6FABD1" w:rsidR="00986B54" w:rsidRPr="00267D77" w:rsidRDefault="00684712" w:rsidP="00C43117">
      <w:pPr>
        <w:tabs>
          <w:tab w:val="left" w:pos="1134"/>
          <w:tab w:val="left" w:pos="1871"/>
          <w:tab w:val="left" w:pos="2268"/>
        </w:tabs>
        <w:overflowPunct w:val="0"/>
        <w:autoSpaceDE w:val="0"/>
        <w:autoSpaceDN w:val="0"/>
        <w:adjustRightInd w:val="0"/>
        <w:spacing w:before="120"/>
        <w:textAlignment w:val="baseline"/>
        <w:rPr>
          <w:ins w:id="119" w:author="作成者"/>
          <w:rFonts w:ascii="Calibri" w:eastAsia="Times New Roman" w:hAnsi="Calibri"/>
          <w:szCs w:val="20"/>
          <w:lang w:val="en-GB"/>
        </w:rPr>
      </w:pPr>
      <w:ins w:id="120" w:author="Nidup Gyeltshen" w:date="2025-09-18T21:20:00Z">
        <w:r>
          <w:rPr>
            <w:rFonts w:ascii="Calibri" w:eastAsia="Times New Roman" w:hAnsi="Calibri"/>
            <w:szCs w:val="20"/>
            <w:lang w:val="en-GB"/>
          </w:rPr>
          <w:lastRenderedPageBreak/>
          <w:t>7</w:t>
        </w:r>
      </w:ins>
      <w:del w:id="121" w:author="作成者">
        <w:r w:rsidR="00986B54" w:rsidRPr="00267D77" w:rsidDel="003F5182">
          <w:rPr>
            <w:rFonts w:ascii="Calibri" w:eastAsia="Times New Roman" w:hAnsi="Calibri"/>
            <w:szCs w:val="20"/>
            <w:lang w:val="en-GB"/>
          </w:rPr>
          <w:delText>6</w:delText>
        </w:r>
      </w:del>
      <w:r w:rsidR="00986B54" w:rsidRPr="00267D77">
        <w:rPr>
          <w:rFonts w:ascii="Calibri" w:eastAsia="Times New Roman" w:hAnsi="Calibri"/>
          <w:szCs w:val="20"/>
          <w:lang w:val="en-GB"/>
        </w:rPr>
        <w:tab/>
        <w:t xml:space="preserve">to continue to work towards providing the necessary administrative and operational structure for identifying the </w:t>
      </w:r>
      <w:ins w:id="122" w:author="作成者">
        <w:r w:rsidR="00676D43" w:rsidRPr="00267D77">
          <w:rPr>
            <w:rFonts w:ascii="Calibri" w:eastAsia="Times New Roman" w:hAnsi="Calibri"/>
            <w:szCs w:val="20"/>
            <w:lang w:val="en-GB"/>
          </w:rPr>
          <w:t xml:space="preserve">development </w:t>
        </w:r>
      </w:ins>
      <w:r w:rsidR="00986B54" w:rsidRPr="00267D77">
        <w:rPr>
          <w:rFonts w:ascii="Calibri" w:eastAsia="Times New Roman" w:hAnsi="Calibri"/>
          <w:szCs w:val="20"/>
          <w:lang w:val="en-GB"/>
        </w:rPr>
        <w:t xml:space="preserve">needs of these countries and for proper administration of the resources appropriated for LDCs, SIDS, LLDCs and countries with economies in </w:t>
      </w:r>
      <w:proofErr w:type="gramStart"/>
      <w:r w:rsidR="00986B54" w:rsidRPr="00267D77">
        <w:rPr>
          <w:rFonts w:ascii="Calibri" w:eastAsia="Times New Roman" w:hAnsi="Calibri"/>
          <w:szCs w:val="20"/>
          <w:lang w:val="en-GB"/>
        </w:rPr>
        <w:t>transition;</w:t>
      </w:r>
      <w:proofErr w:type="gramEnd"/>
    </w:p>
    <w:p w14:paraId="13A214C9" w14:textId="1028590F" w:rsidR="005373C7" w:rsidRPr="00267D77" w:rsidRDefault="002B0837" w:rsidP="005373C7">
      <w:pPr>
        <w:tabs>
          <w:tab w:val="left" w:pos="1134"/>
          <w:tab w:val="left" w:pos="1871"/>
          <w:tab w:val="left" w:pos="2268"/>
        </w:tabs>
        <w:overflowPunct w:val="0"/>
        <w:autoSpaceDE w:val="0"/>
        <w:autoSpaceDN w:val="0"/>
        <w:adjustRightInd w:val="0"/>
        <w:spacing w:before="120"/>
        <w:jc w:val="both"/>
        <w:textAlignment w:val="baseline"/>
        <w:rPr>
          <w:ins w:id="123" w:author="作成者"/>
          <w:rFonts w:ascii="Calibri" w:eastAsia="Times New Roman" w:hAnsi="Calibri"/>
          <w:szCs w:val="20"/>
        </w:rPr>
      </w:pPr>
      <w:ins w:id="124" w:author="作成者">
        <w:r>
          <w:rPr>
            <w:rFonts w:ascii="Calibri" w:eastAsia="Times New Roman" w:hAnsi="Calibri"/>
            <w:szCs w:val="20"/>
            <w:lang w:val="en-GB"/>
          </w:rPr>
          <w:t>8</w:t>
        </w:r>
      </w:ins>
      <w:r w:rsidR="00986B54" w:rsidRPr="00267D77">
        <w:rPr>
          <w:rFonts w:ascii="Calibri" w:eastAsia="Times New Roman" w:hAnsi="Calibri"/>
          <w:szCs w:val="20"/>
          <w:lang w:val="en-GB"/>
        </w:rPr>
        <w:tab/>
      </w:r>
      <w:bookmarkStart w:id="125" w:name="_Hlk204440814"/>
      <w:ins w:id="126" w:author="作成者">
        <w:r w:rsidR="009C6B22" w:rsidRPr="00267D77">
          <w:rPr>
            <w:rFonts w:ascii="Calibri" w:eastAsia="Times New Roman" w:hAnsi="Calibri"/>
            <w:szCs w:val="20"/>
            <w:lang w:val="en-GB"/>
          </w:rPr>
          <w:t xml:space="preserve">to </w:t>
        </w:r>
        <w:r w:rsidR="005373C7" w:rsidRPr="00267D77">
          <w:rPr>
            <w:rFonts w:ascii="Calibri" w:eastAsia="Times New Roman" w:hAnsi="Calibri"/>
            <w:szCs w:val="20"/>
            <w:lang w:val="en-GB"/>
          </w:rPr>
          <w:t>continue strengthen</w:t>
        </w:r>
        <w:r w:rsidR="004B1E50" w:rsidRPr="00267D77">
          <w:rPr>
            <w:rFonts w:ascii="Calibri" w:eastAsia="Times New Roman" w:hAnsi="Calibri"/>
            <w:szCs w:val="20"/>
            <w:lang w:val="en-GB"/>
          </w:rPr>
          <w:t>ing</w:t>
        </w:r>
        <w:r w:rsidR="005373C7" w:rsidRPr="00267D77">
          <w:rPr>
            <w:rFonts w:ascii="Calibri" w:eastAsia="Times New Roman" w:hAnsi="Calibri"/>
            <w:szCs w:val="20"/>
            <w:lang w:val="en-GB"/>
          </w:rPr>
          <w:t xml:space="preserve"> </w:t>
        </w:r>
        <w:r w:rsidR="009C6B22" w:rsidRPr="00267D77">
          <w:rPr>
            <w:rFonts w:ascii="Calibri" w:eastAsia="Times New Roman" w:hAnsi="Calibri"/>
            <w:szCs w:val="20"/>
            <w:lang w:val="en-GB"/>
          </w:rPr>
          <w:t>ITU regional presence</w:t>
        </w:r>
        <w:del w:id="127" w:author="作成者">
          <w:r w:rsidR="009C6B22" w:rsidRPr="00267D77" w:rsidDel="003958BD">
            <w:rPr>
              <w:rFonts w:ascii="Calibri" w:eastAsia="Times New Roman" w:hAnsi="Calibri"/>
              <w:szCs w:val="20"/>
              <w:lang w:val="en-GB"/>
            </w:rPr>
            <w:delText>;</w:delText>
          </w:r>
        </w:del>
        <w:r w:rsidR="00B17FC4" w:rsidRPr="00267D77">
          <w:rPr>
            <w:rFonts w:ascii="Calibri" w:eastAsia="Times New Roman" w:hAnsi="Calibri"/>
            <w:szCs w:val="20"/>
            <w:lang w:val="en-GB"/>
          </w:rPr>
          <w:t xml:space="preserve"> in a manner that reflects the specific needs and priorities of LDCs, </w:t>
        </w:r>
        <w:r w:rsidR="004B1E50" w:rsidRPr="00267D77">
          <w:rPr>
            <w:rFonts w:ascii="Calibri" w:eastAsia="Times New Roman" w:hAnsi="Calibri"/>
            <w:szCs w:val="20"/>
            <w:lang w:val="en-GB"/>
          </w:rPr>
          <w:t>SIDS</w:t>
        </w:r>
        <w:r w:rsidR="000A7755" w:rsidRPr="00267D77">
          <w:rPr>
            <w:rFonts w:ascii="Calibri" w:eastAsiaTheme="minorEastAsia" w:hAnsi="Calibri"/>
            <w:szCs w:val="20"/>
            <w:lang w:val="en-GB" w:eastAsia="ja-JP"/>
          </w:rPr>
          <w:t>,</w:t>
        </w:r>
        <w:r w:rsidR="004B1E50" w:rsidRPr="00267D77">
          <w:rPr>
            <w:rFonts w:ascii="Calibri" w:eastAsia="Times New Roman" w:hAnsi="Calibri"/>
            <w:szCs w:val="20"/>
            <w:lang w:val="en-GB"/>
          </w:rPr>
          <w:t xml:space="preserve"> </w:t>
        </w:r>
        <w:r w:rsidR="00B17FC4" w:rsidRPr="00267D77">
          <w:rPr>
            <w:rFonts w:ascii="Calibri" w:eastAsia="Times New Roman" w:hAnsi="Calibri"/>
            <w:szCs w:val="20"/>
            <w:lang w:val="en-GB"/>
          </w:rPr>
          <w:t>LLDCs, and</w:t>
        </w:r>
        <w:r w:rsidR="004B1E50" w:rsidRPr="00267D77">
          <w:rPr>
            <w:rFonts w:ascii="Calibri" w:eastAsia="Times New Roman" w:hAnsi="Calibri"/>
            <w:szCs w:val="20"/>
            <w:lang w:val="en-GB"/>
          </w:rPr>
          <w:t xml:space="preserve"> countries with economies in transition </w:t>
        </w:r>
        <w:proofErr w:type="gramStart"/>
        <w:r w:rsidR="00E05E1D">
          <w:rPr>
            <w:rFonts w:ascii="Calibri" w:eastAsiaTheme="minorEastAsia" w:hAnsi="Calibri" w:hint="eastAsia"/>
            <w:szCs w:val="20"/>
            <w:lang w:val="en-GB" w:eastAsia="ja-JP"/>
          </w:rPr>
          <w:t xml:space="preserve">taking into </w:t>
        </w:r>
        <w:r w:rsidR="00E05E1D">
          <w:rPr>
            <w:rFonts w:ascii="Calibri" w:eastAsiaTheme="minorEastAsia" w:hAnsi="Calibri"/>
            <w:szCs w:val="20"/>
            <w:lang w:val="en-GB" w:eastAsia="ja-JP"/>
          </w:rPr>
          <w:t>account</w:t>
        </w:r>
        <w:proofErr w:type="gramEnd"/>
        <w:r w:rsidR="00E05E1D">
          <w:rPr>
            <w:rFonts w:ascii="Calibri" w:eastAsiaTheme="minorEastAsia" w:hAnsi="Calibri" w:hint="eastAsia"/>
            <w:szCs w:val="20"/>
            <w:lang w:val="en-GB" w:eastAsia="ja-JP"/>
          </w:rPr>
          <w:t xml:space="preserve"> the </w:t>
        </w:r>
        <w:r w:rsidR="00DD0385">
          <w:rPr>
            <w:rFonts w:ascii="Calibri" w:eastAsiaTheme="minorEastAsia" w:hAnsi="Calibri" w:hint="eastAsia"/>
            <w:szCs w:val="20"/>
            <w:lang w:val="en-GB" w:eastAsia="ja-JP"/>
          </w:rPr>
          <w:t xml:space="preserve">ITU Council approved </w:t>
        </w:r>
        <w:r w:rsidR="00E05E1D">
          <w:rPr>
            <w:rFonts w:ascii="Calibri" w:eastAsiaTheme="minorEastAsia" w:hAnsi="Calibri" w:hint="eastAsia"/>
            <w:szCs w:val="20"/>
            <w:lang w:val="en-GB" w:eastAsia="ja-JP"/>
          </w:rPr>
          <w:t xml:space="preserve">criteria for establishing future </w:t>
        </w:r>
        <w:r w:rsidR="008261B7">
          <w:rPr>
            <w:rFonts w:ascii="Calibri" w:eastAsiaTheme="minorEastAsia" w:hAnsi="Calibri"/>
            <w:szCs w:val="20"/>
            <w:lang w:val="en-GB" w:eastAsia="ja-JP"/>
          </w:rPr>
          <w:t xml:space="preserve">regional and area </w:t>
        </w:r>
        <w:r w:rsidR="00E05E1D">
          <w:rPr>
            <w:rFonts w:ascii="Calibri" w:eastAsiaTheme="minorEastAsia" w:hAnsi="Calibri" w:hint="eastAsia"/>
            <w:szCs w:val="20"/>
            <w:lang w:val="en-GB" w:eastAsia="ja-JP"/>
          </w:rPr>
          <w:t>offices</w:t>
        </w:r>
        <w:r>
          <w:rPr>
            <w:rFonts w:ascii="Calibri" w:eastAsiaTheme="minorEastAsia" w:hAnsi="Calibri"/>
            <w:szCs w:val="20"/>
            <w:lang w:val="en-GB" w:eastAsia="ja-JP"/>
          </w:rPr>
          <w:t xml:space="preserve">, </w:t>
        </w:r>
        <w:r w:rsidR="005373C7" w:rsidRPr="00267D77">
          <w:rPr>
            <w:rFonts w:ascii="Calibri" w:eastAsia="Times New Roman" w:hAnsi="Calibri"/>
            <w:szCs w:val="20"/>
          </w:rPr>
          <w:t xml:space="preserve">thereby ensuring timely, needs-based administrative and operational </w:t>
        </w:r>
        <w:proofErr w:type="gramStart"/>
        <w:r w:rsidR="005373C7" w:rsidRPr="00267D77">
          <w:rPr>
            <w:rFonts w:ascii="Calibri" w:eastAsia="Times New Roman" w:hAnsi="Calibri"/>
            <w:szCs w:val="20"/>
          </w:rPr>
          <w:t>support;</w:t>
        </w:r>
        <w:proofErr w:type="gramEnd"/>
        <w:r w:rsidR="005373C7" w:rsidRPr="00267D77">
          <w:rPr>
            <w:rFonts w:ascii="Calibri" w:eastAsia="Times New Roman" w:hAnsi="Calibri"/>
            <w:szCs w:val="20"/>
          </w:rPr>
          <w:t xml:space="preserve"> </w:t>
        </w:r>
      </w:ins>
    </w:p>
    <w:bookmarkEnd w:id="125"/>
    <w:p w14:paraId="7665925B" w14:textId="0B21477D" w:rsidR="00986B54" w:rsidRPr="00FE0C52" w:rsidRDefault="002B0837" w:rsidP="00FE0C52">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eastAsia="ja-JP"/>
        </w:rPr>
      </w:pPr>
      <w:ins w:id="128" w:author="作成者">
        <w:r>
          <w:rPr>
            <w:rFonts w:ascii="Calibri" w:eastAsia="Times New Roman" w:hAnsi="Calibri"/>
            <w:szCs w:val="20"/>
            <w:lang w:val="en-GB"/>
          </w:rPr>
          <w:t>9</w:t>
        </w:r>
      </w:ins>
      <w:del w:id="129" w:author="Nidup Gyeltshen" w:date="2025-09-18T21:27:00Z">
        <w:r w:rsidR="00CE3461" w:rsidDel="00CE3461">
          <w:rPr>
            <w:rFonts w:ascii="Calibri" w:eastAsia="Times New Roman" w:hAnsi="Calibri"/>
            <w:szCs w:val="20"/>
            <w:lang w:val="en-GB"/>
          </w:rPr>
          <w:delText>7</w:delText>
        </w:r>
      </w:del>
      <w:r w:rsidR="00986B54" w:rsidRPr="00267D77">
        <w:rPr>
          <w:rFonts w:ascii="Calibri" w:eastAsia="Times New Roman" w:hAnsi="Calibri" w:cs="Calibri"/>
          <w:lang w:val="en-GB" w:eastAsia="zh-CN"/>
        </w:rPr>
        <w:tab/>
        <w:t xml:space="preserve">to report annually on this matter to the </w:t>
      </w:r>
      <w:ins w:id="130" w:author="作成者">
        <w:r w:rsidR="00B17FC4" w:rsidRPr="00267D77">
          <w:rPr>
            <w:rFonts w:ascii="Calibri" w:eastAsia="Times New Roman" w:hAnsi="Calibri" w:cs="Calibri"/>
            <w:lang w:val="en-GB" w:eastAsia="zh-CN"/>
          </w:rPr>
          <w:t xml:space="preserve">ITU </w:t>
        </w:r>
      </w:ins>
      <w:r w:rsidR="00986B54" w:rsidRPr="00267D77">
        <w:rPr>
          <w:rFonts w:ascii="Calibri" w:eastAsia="Times New Roman" w:hAnsi="Calibri" w:cs="Calibri"/>
          <w:lang w:val="en-GB" w:eastAsia="zh-CN"/>
        </w:rPr>
        <w:t>Council</w:t>
      </w:r>
      <w:r>
        <w:rPr>
          <w:rFonts w:ascii="Calibri" w:eastAsia="Times New Roman" w:hAnsi="Calibri" w:cs="Calibri"/>
          <w:lang w:val="en-GB" w:eastAsia="zh-CN"/>
        </w:rPr>
        <w:t xml:space="preserve"> </w:t>
      </w:r>
      <w:ins w:id="131" w:author="作成者">
        <w:r w:rsidR="00B17FC4" w:rsidRPr="00267D77">
          <w:rPr>
            <w:rFonts w:ascii="Calibri" w:eastAsia="Times New Roman" w:hAnsi="Calibri" w:cs="Calibri"/>
            <w:lang w:val="en-GB" w:eastAsia="zh-CN"/>
          </w:rPr>
          <w:t>on progress made in the implementation of this resolution, highlighting key achievements, challenges, and recommendations for further actions</w:t>
        </w:r>
      </w:ins>
      <w:r w:rsidR="00143129">
        <w:rPr>
          <w:rFonts w:ascii="MS Mincho" w:eastAsia="MS Mincho" w:hAnsi="MS Mincho" w:cs="MS Mincho" w:hint="eastAsia"/>
          <w:lang w:val="en-GB" w:eastAsia="ja-JP"/>
        </w:rPr>
        <w:t>,</w:t>
      </w:r>
    </w:p>
    <w:p w14:paraId="585BFD25" w14:textId="1673E61D" w:rsidR="00986B54" w:rsidRPr="00267D77" w:rsidRDefault="00986B54" w:rsidP="00986B5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szCs w:val="20"/>
          <w:lang w:val="en-GB"/>
        </w:rPr>
      </w:pPr>
      <w:r w:rsidRPr="00267D77">
        <w:rPr>
          <w:rFonts w:ascii="Calibri" w:eastAsia="Times New Roman" w:hAnsi="Calibri"/>
          <w:i/>
          <w:szCs w:val="20"/>
          <w:lang w:val="en-GB"/>
        </w:rPr>
        <w:t>requests the Secretary-General</w:t>
      </w:r>
    </w:p>
    <w:p w14:paraId="5C0B60B6" w14:textId="5669346A" w:rsidR="00986B54" w:rsidRPr="00267D77"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r w:rsidRPr="00267D77">
        <w:rPr>
          <w:rFonts w:ascii="Calibri" w:eastAsia="Times New Roman" w:hAnsi="Calibri"/>
          <w:szCs w:val="20"/>
          <w:lang w:val="en-GB"/>
        </w:rPr>
        <w:t>1</w:t>
      </w:r>
      <w:r w:rsidRPr="00267D77">
        <w:rPr>
          <w:rFonts w:ascii="Calibri" w:eastAsia="Times New Roman" w:hAnsi="Calibri"/>
          <w:szCs w:val="20"/>
          <w:lang w:val="en-GB"/>
        </w:rPr>
        <w:tab/>
        <w:t>to request the forthcoming Plenipotentiary Conference (</w:t>
      </w:r>
      <w:ins w:id="132" w:author="作成者">
        <w:r w:rsidRPr="00267D77">
          <w:rPr>
            <w:rFonts w:ascii="Calibri" w:eastAsia="Times New Roman" w:hAnsi="Calibri"/>
            <w:szCs w:val="20"/>
            <w:lang w:val="en-GB"/>
          </w:rPr>
          <w:t>Doha</w:t>
        </w:r>
      </w:ins>
      <w:del w:id="133" w:author="作成者">
        <w:r w:rsidRPr="00267D77" w:rsidDel="00076C74">
          <w:rPr>
            <w:rFonts w:ascii="Calibri" w:eastAsia="Times New Roman" w:hAnsi="Calibri"/>
            <w:szCs w:val="20"/>
            <w:lang w:val="en-GB"/>
          </w:rPr>
          <w:delText>Dubai</w:delText>
        </w:r>
      </w:del>
      <w:r w:rsidRPr="00267D77">
        <w:rPr>
          <w:rFonts w:ascii="Calibri" w:eastAsia="Times New Roman" w:hAnsi="Calibri"/>
          <w:szCs w:val="20"/>
          <w:lang w:val="en-GB"/>
        </w:rPr>
        <w:t>, 20</w:t>
      </w:r>
      <w:ins w:id="134" w:author="作成者">
        <w:r w:rsidRPr="00267D77">
          <w:rPr>
            <w:rFonts w:ascii="Calibri" w:eastAsia="Times New Roman" w:hAnsi="Calibri"/>
            <w:szCs w:val="20"/>
            <w:lang w:val="en-GB"/>
          </w:rPr>
          <w:t>26</w:t>
        </w:r>
      </w:ins>
      <w:del w:id="135" w:author="作成者">
        <w:r w:rsidRPr="00267D77" w:rsidDel="00076C74">
          <w:rPr>
            <w:rFonts w:ascii="Calibri" w:eastAsia="Times New Roman" w:hAnsi="Calibri"/>
            <w:szCs w:val="20"/>
            <w:lang w:val="en-GB"/>
          </w:rPr>
          <w:delText>18</w:delText>
        </w:r>
      </w:del>
      <w:r w:rsidRPr="00267D77">
        <w:rPr>
          <w:rFonts w:ascii="Calibri" w:eastAsia="Times New Roman" w:hAnsi="Calibri"/>
          <w:szCs w:val="20"/>
          <w:lang w:val="en-GB"/>
        </w:rPr>
        <w:t xml:space="preserve">) to provide the necessary budget for these countries with a view to enabling BDT to undertake essential and programmed activities for </w:t>
      </w:r>
      <w:proofErr w:type="gramStart"/>
      <w:r w:rsidRPr="00267D77">
        <w:rPr>
          <w:rFonts w:ascii="Calibri" w:eastAsia="Times New Roman" w:hAnsi="Calibri"/>
          <w:szCs w:val="20"/>
          <w:lang w:val="en-GB"/>
        </w:rPr>
        <w:t>them;</w:t>
      </w:r>
      <w:proofErr w:type="gramEnd"/>
    </w:p>
    <w:p w14:paraId="3B8A1204" w14:textId="5A146AD9" w:rsidR="00986B54" w:rsidRPr="00267D77" w:rsidRDefault="00986B54"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sidRPr="00267D77">
        <w:rPr>
          <w:rFonts w:ascii="Calibri" w:eastAsia="Times New Roman" w:hAnsi="Calibri"/>
          <w:szCs w:val="20"/>
          <w:lang w:val="en-GB"/>
        </w:rPr>
        <w:t>2</w:t>
      </w:r>
      <w:r w:rsidRPr="00267D77">
        <w:rPr>
          <w:rFonts w:ascii="Calibri" w:eastAsia="Times New Roman" w:hAnsi="Calibri"/>
          <w:szCs w:val="20"/>
          <w:lang w:val="en-GB"/>
        </w:rPr>
        <w:tab/>
        <w:t xml:space="preserve">to continue enhancing the assistance provided to these countries through other resources, and </w:t>
      </w:r>
      <w:proofErr w:type="gramStart"/>
      <w:r w:rsidRPr="00267D77">
        <w:rPr>
          <w:rFonts w:ascii="Calibri" w:eastAsia="Times New Roman" w:hAnsi="Calibri"/>
          <w:szCs w:val="20"/>
          <w:lang w:val="en-GB"/>
        </w:rPr>
        <w:t>in particular through</w:t>
      </w:r>
      <w:proofErr w:type="gramEnd"/>
      <w:r w:rsidRPr="00267D77">
        <w:rPr>
          <w:rFonts w:ascii="Calibri" w:eastAsia="Times New Roman" w:hAnsi="Calibri"/>
          <w:szCs w:val="20"/>
          <w:lang w:val="en-GB"/>
        </w:rPr>
        <w:t xml:space="preserve"> unconditional voluntary contributions and appropriate partnerships, as well as any surplus income from world and regional telecommunication exhibitions and </w:t>
      </w:r>
      <w:proofErr w:type="gramStart"/>
      <w:r w:rsidRPr="00267D77">
        <w:rPr>
          <w:rFonts w:ascii="Calibri" w:eastAsia="Times New Roman" w:hAnsi="Calibri"/>
          <w:szCs w:val="20"/>
          <w:lang w:val="en-GB"/>
        </w:rPr>
        <w:t>forums;</w:t>
      </w:r>
      <w:proofErr w:type="gramEnd"/>
    </w:p>
    <w:p w14:paraId="3AE1EC82" w14:textId="6017056C" w:rsidR="00986B54" w:rsidRPr="00267D77" w:rsidRDefault="00986B54" w:rsidP="00C43117">
      <w:pPr>
        <w:tabs>
          <w:tab w:val="left" w:pos="1134"/>
          <w:tab w:val="left" w:pos="1871"/>
          <w:tab w:val="left" w:pos="2268"/>
        </w:tabs>
        <w:overflowPunct w:val="0"/>
        <w:autoSpaceDE w:val="0"/>
        <w:autoSpaceDN w:val="0"/>
        <w:adjustRightInd w:val="0"/>
        <w:spacing w:before="120"/>
        <w:textAlignment w:val="baseline"/>
        <w:rPr>
          <w:ins w:id="136" w:author="作成者"/>
          <w:rFonts w:ascii="Calibri" w:eastAsia="Times New Roman" w:hAnsi="Calibri"/>
          <w:szCs w:val="20"/>
          <w:lang w:val="en-GB"/>
        </w:rPr>
      </w:pPr>
      <w:r w:rsidRPr="00267D77">
        <w:rPr>
          <w:rFonts w:ascii="Calibri" w:eastAsia="Times New Roman" w:hAnsi="Calibri"/>
          <w:szCs w:val="20"/>
          <w:lang w:val="en-GB"/>
        </w:rPr>
        <w:t>3</w:t>
      </w:r>
      <w:r w:rsidRPr="00267D77">
        <w:rPr>
          <w:rFonts w:ascii="Calibri" w:eastAsia="Times New Roman" w:hAnsi="Calibri"/>
          <w:szCs w:val="20"/>
          <w:lang w:val="en-GB"/>
        </w:rPr>
        <w:tab/>
        <w:t xml:space="preserve">to propose new and innovative measures capable of generating additional funds to be used for telecommunication/ICT development in these countries, </w:t>
      </w:r>
      <w:del w:id="137" w:author="作成者">
        <w:r w:rsidRPr="00267D77" w:rsidDel="00161056">
          <w:rPr>
            <w:rFonts w:ascii="Calibri" w:eastAsia="Times New Roman" w:hAnsi="Calibri"/>
            <w:szCs w:val="20"/>
            <w:lang w:val="en-GB"/>
          </w:rPr>
          <w:delText xml:space="preserve">in order </w:delText>
        </w:r>
      </w:del>
      <w:r w:rsidRPr="00267D77">
        <w:rPr>
          <w:rFonts w:ascii="Calibri" w:eastAsia="Times New Roman" w:hAnsi="Calibri"/>
          <w:szCs w:val="20"/>
          <w:lang w:val="en-GB"/>
        </w:rPr>
        <w:t>to benefit from the possibilities afforded by financial mechanisms in facing the challenges of utilizing ICT for development purposes, as stated in the Tunis Agenda for the Information Society</w:t>
      </w:r>
      <w:del w:id="138" w:author="作成者">
        <w:r w:rsidRPr="00267D77" w:rsidDel="0047117B">
          <w:rPr>
            <w:rFonts w:ascii="Calibri" w:eastAsia="Times New Roman" w:hAnsi="Calibri"/>
            <w:szCs w:val="20"/>
            <w:lang w:val="en-GB"/>
          </w:rPr>
          <w:delText>,</w:delText>
        </w:r>
      </w:del>
      <w:ins w:id="139" w:author="作成者">
        <w:del w:id="140" w:author="作成者">
          <w:r w:rsidRPr="00267D77" w:rsidDel="0047117B">
            <w:rPr>
              <w:rFonts w:ascii="Calibri" w:eastAsia="Times New Roman" w:hAnsi="Calibri"/>
              <w:szCs w:val="20"/>
              <w:lang w:val="en-GB"/>
            </w:rPr>
            <w:delText xml:space="preserve"> </w:delText>
          </w:r>
        </w:del>
        <w:r w:rsidR="0047117B" w:rsidRPr="00267D77">
          <w:rPr>
            <w:rFonts w:ascii="Calibri" w:eastAsia="Times New Roman" w:hAnsi="Calibri"/>
            <w:szCs w:val="20"/>
            <w:lang w:val="en-GB"/>
          </w:rPr>
          <w:t xml:space="preserve">; </w:t>
        </w:r>
      </w:ins>
    </w:p>
    <w:p w14:paraId="083B14E4" w14:textId="2071EBAB" w:rsidR="00986B54" w:rsidRPr="00267D77" w:rsidRDefault="0047117B" w:rsidP="00FE0C52">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ins w:id="141" w:author="作成者">
        <w:r w:rsidRPr="00267D77">
          <w:rPr>
            <w:rFonts w:ascii="Calibri" w:eastAsia="Times New Roman" w:hAnsi="Calibri"/>
            <w:szCs w:val="20"/>
            <w:lang w:val="en-GB"/>
          </w:rPr>
          <w:t>4</w:t>
        </w:r>
        <w:r w:rsidRPr="00267D77">
          <w:rPr>
            <w:rFonts w:ascii="Calibri" w:eastAsia="Times New Roman" w:hAnsi="Calibri"/>
            <w:szCs w:val="20"/>
            <w:lang w:val="en-GB"/>
          </w:rPr>
          <w:tab/>
          <w:t xml:space="preserve">to engage with relevant United Nations agencies to implement this resolution, </w:t>
        </w:r>
      </w:ins>
    </w:p>
    <w:p w14:paraId="5D9D2440" w14:textId="77777777" w:rsidR="00986B54" w:rsidRPr="00267D77" w:rsidRDefault="00986B54" w:rsidP="00986B5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szCs w:val="20"/>
          <w:lang w:val="en-GB"/>
        </w:rPr>
      </w:pPr>
      <w:r w:rsidRPr="00267D77">
        <w:rPr>
          <w:rFonts w:ascii="Calibri" w:eastAsia="Times New Roman" w:hAnsi="Calibri"/>
          <w:i/>
          <w:szCs w:val="20"/>
          <w:lang w:val="en-GB"/>
        </w:rPr>
        <w:t>calls upon governments of least developed countries, small island developing states, landlocked developing countries and countries with economies in transition</w:t>
      </w:r>
    </w:p>
    <w:p w14:paraId="708498A5" w14:textId="77777777" w:rsidR="00986B54" w:rsidRPr="00267D77" w:rsidRDefault="00986B54"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sidRPr="00267D77">
        <w:rPr>
          <w:rFonts w:ascii="Calibri" w:eastAsia="Times New Roman" w:hAnsi="Calibri"/>
          <w:szCs w:val="20"/>
          <w:lang w:val="en-GB"/>
        </w:rPr>
        <w:t>1</w:t>
      </w:r>
      <w:r w:rsidRPr="00267D77">
        <w:rPr>
          <w:rFonts w:ascii="Calibri" w:eastAsia="Times New Roman" w:hAnsi="Calibri"/>
          <w:szCs w:val="20"/>
          <w:lang w:val="en-GB"/>
        </w:rPr>
        <w:tab/>
        <w:t xml:space="preserve">to continue to accord higher priority to ICT development as well as disaster response and risk reduction planning, and to adopt measures, policies and national strategies that are conducive to bringing about faster development of telecommunications/ICTs in their countries, such as sector liberalization and the introduction of new </w:t>
      </w:r>
      <w:proofErr w:type="gramStart"/>
      <w:r w:rsidRPr="00267D77">
        <w:rPr>
          <w:rFonts w:ascii="Calibri" w:eastAsia="Times New Roman" w:hAnsi="Calibri"/>
          <w:szCs w:val="20"/>
          <w:lang w:val="en-GB"/>
        </w:rPr>
        <w:t>technologies;</w:t>
      </w:r>
      <w:proofErr w:type="gramEnd"/>
    </w:p>
    <w:p w14:paraId="29E0D346" w14:textId="77777777" w:rsidR="00986B54" w:rsidRPr="00267D77" w:rsidRDefault="00986B54"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r w:rsidRPr="00267D77">
        <w:rPr>
          <w:rFonts w:ascii="Calibri" w:eastAsia="Times New Roman" w:hAnsi="Calibri"/>
          <w:szCs w:val="20"/>
          <w:lang w:val="en-GB"/>
        </w:rPr>
        <w:t>2</w:t>
      </w:r>
      <w:r w:rsidRPr="00267D77">
        <w:rPr>
          <w:rFonts w:ascii="Calibri" w:eastAsia="Times New Roman" w:hAnsi="Calibri"/>
          <w:szCs w:val="20"/>
          <w:lang w:val="en-GB"/>
        </w:rPr>
        <w:tab/>
        <w:t xml:space="preserve">in selecting technical cooperation activities financed by bilateral and multilateral sources, to continue to accord high priority to telecommunication/ICT activities and </w:t>
      </w:r>
      <w:proofErr w:type="gramStart"/>
      <w:r w:rsidRPr="00267D77">
        <w:rPr>
          <w:rFonts w:ascii="Calibri" w:eastAsia="Times New Roman" w:hAnsi="Calibri"/>
          <w:szCs w:val="20"/>
          <w:lang w:val="en-GB"/>
        </w:rPr>
        <w:t>projects;</w:t>
      </w:r>
      <w:proofErr w:type="gramEnd"/>
    </w:p>
    <w:p w14:paraId="3115FC79" w14:textId="77777777" w:rsidR="00986B54" w:rsidRPr="00267D77" w:rsidRDefault="00986B54">
      <w:pPr>
        <w:tabs>
          <w:tab w:val="left" w:pos="1134"/>
          <w:tab w:val="left" w:pos="1871"/>
          <w:tab w:val="left" w:pos="2268"/>
        </w:tabs>
        <w:overflowPunct w:val="0"/>
        <w:autoSpaceDE w:val="0"/>
        <w:autoSpaceDN w:val="0"/>
        <w:adjustRightInd w:val="0"/>
        <w:spacing w:before="120"/>
        <w:textAlignment w:val="baseline"/>
        <w:rPr>
          <w:ins w:id="142" w:author="作成者"/>
          <w:rFonts w:ascii="Calibri" w:eastAsia="Times New Roman" w:hAnsi="Calibri"/>
          <w:szCs w:val="20"/>
          <w:lang w:val="en-GB"/>
        </w:rPr>
      </w:pPr>
      <w:r w:rsidRPr="00267D77">
        <w:rPr>
          <w:rFonts w:ascii="Calibri" w:eastAsia="Times New Roman" w:hAnsi="Calibri"/>
          <w:szCs w:val="20"/>
          <w:lang w:val="en-GB"/>
        </w:rPr>
        <w:t>3</w:t>
      </w:r>
      <w:r w:rsidRPr="00267D77">
        <w:rPr>
          <w:rFonts w:ascii="Calibri" w:eastAsia="Times New Roman" w:hAnsi="Calibri"/>
          <w:szCs w:val="20"/>
          <w:lang w:val="en-GB"/>
        </w:rPr>
        <w:tab/>
        <w:t>to accord priority to the development of ICTs in national development plans</w:t>
      </w:r>
      <w:ins w:id="143" w:author="作成者">
        <w:r w:rsidRPr="00267D77">
          <w:rPr>
            <w:rFonts w:ascii="Calibri" w:eastAsia="Times New Roman" w:hAnsi="Calibri"/>
            <w:szCs w:val="20"/>
            <w:lang w:val="en-GB"/>
          </w:rPr>
          <w:t>;</w:t>
        </w:r>
      </w:ins>
      <w:del w:id="144" w:author="作成者">
        <w:r w:rsidRPr="00267D77" w:rsidDel="00A449E5">
          <w:rPr>
            <w:rFonts w:ascii="Calibri" w:eastAsia="Times New Roman" w:hAnsi="Calibri"/>
            <w:szCs w:val="20"/>
            <w:lang w:val="en-GB"/>
          </w:rPr>
          <w:delText>,</w:delText>
        </w:r>
      </w:del>
    </w:p>
    <w:p w14:paraId="2C4C3A76" w14:textId="4B72CD8B" w:rsidR="00B17FC4" w:rsidRPr="00267D77" w:rsidRDefault="00B17FC4"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ins w:id="145" w:author="作成者">
        <w:r w:rsidRPr="00267D77">
          <w:rPr>
            <w:rFonts w:ascii="Calibri" w:eastAsia="Times New Roman" w:hAnsi="Calibri"/>
            <w:szCs w:val="20"/>
            <w:lang w:val="en-GB"/>
          </w:rPr>
          <w:t>4</w:t>
        </w:r>
      </w:ins>
      <w:r w:rsidR="0047117B" w:rsidRPr="00267D77">
        <w:rPr>
          <w:rFonts w:ascii="Calibri" w:eastAsia="Times New Roman" w:hAnsi="Calibri"/>
          <w:szCs w:val="20"/>
          <w:lang w:val="en-GB"/>
        </w:rPr>
        <w:tab/>
      </w:r>
      <w:ins w:id="146" w:author="作成者">
        <w:r w:rsidRPr="00267D77">
          <w:rPr>
            <w:rFonts w:ascii="Calibri" w:eastAsia="Times New Roman" w:hAnsi="Calibri"/>
            <w:szCs w:val="20"/>
            <w:lang w:val="en-GB"/>
          </w:rPr>
          <w:t xml:space="preserve">to engage actively in regional </w:t>
        </w:r>
        <w:r w:rsidR="00F9785D" w:rsidRPr="00267D77">
          <w:rPr>
            <w:rFonts w:ascii="Calibri" w:eastAsia="Times New Roman" w:hAnsi="Calibri"/>
            <w:szCs w:val="20"/>
            <w:lang w:val="en-GB"/>
          </w:rPr>
          <w:t xml:space="preserve">and sub-regional </w:t>
        </w:r>
        <w:r w:rsidRPr="00267D77">
          <w:rPr>
            <w:rFonts w:ascii="Calibri" w:eastAsia="Times New Roman" w:hAnsi="Calibri"/>
            <w:szCs w:val="20"/>
            <w:lang w:val="en-GB"/>
          </w:rPr>
          <w:t>cooperation</w:t>
        </w:r>
        <w:r w:rsidR="000302E1" w:rsidRPr="00267D77">
          <w:rPr>
            <w:rFonts w:ascii="Calibri" w:eastAsia="Times New Roman" w:hAnsi="Calibri"/>
            <w:szCs w:val="20"/>
            <w:lang w:val="en-GB"/>
          </w:rPr>
          <w:t xml:space="preserve"> to strengthen the voice of SIDS, particularly those in the Pacific, </w:t>
        </w:r>
        <w:r w:rsidR="00514C93" w:rsidRPr="00267D77">
          <w:rPr>
            <w:rFonts w:ascii="Calibri" w:eastAsiaTheme="minorEastAsia" w:hAnsi="Calibri"/>
            <w:szCs w:val="20"/>
            <w:lang w:val="en-GB" w:eastAsia="ja-JP"/>
          </w:rPr>
          <w:t xml:space="preserve">in promoting </w:t>
        </w:r>
        <w:r w:rsidR="00016A3A" w:rsidRPr="00267D77">
          <w:rPr>
            <w:rFonts w:ascii="Calibri" w:eastAsiaTheme="minorEastAsia" w:hAnsi="Calibri"/>
            <w:szCs w:val="20"/>
            <w:lang w:val="en-GB" w:eastAsia="ja-JP"/>
          </w:rPr>
          <w:t>participat</w:t>
        </w:r>
        <w:r w:rsidR="00514C93" w:rsidRPr="00267D77">
          <w:rPr>
            <w:rFonts w:ascii="Calibri" w:eastAsiaTheme="minorEastAsia" w:hAnsi="Calibri"/>
            <w:szCs w:val="20"/>
            <w:lang w:val="en-GB" w:eastAsia="ja-JP"/>
          </w:rPr>
          <w:t>ion</w:t>
        </w:r>
        <w:r w:rsidR="00016A3A" w:rsidRPr="00267D77">
          <w:rPr>
            <w:rFonts w:ascii="Calibri" w:eastAsiaTheme="minorEastAsia" w:hAnsi="Calibri"/>
            <w:szCs w:val="20"/>
            <w:lang w:val="en-GB" w:eastAsia="ja-JP"/>
          </w:rPr>
          <w:t xml:space="preserve"> and driv</w:t>
        </w:r>
        <w:r w:rsidR="00514C93" w:rsidRPr="00267D77">
          <w:rPr>
            <w:rFonts w:ascii="Calibri" w:eastAsiaTheme="minorEastAsia" w:hAnsi="Calibri"/>
            <w:szCs w:val="20"/>
            <w:lang w:val="en-GB" w:eastAsia="ja-JP"/>
          </w:rPr>
          <w:t>ing</w:t>
        </w:r>
        <w:r w:rsidR="00016A3A" w:rsidRPr="00267D77">
          <w:rPr>
            <w:rFonts w:ascii="Calibri" w:eastAsiaTheme="minorEastAsia" w:hAnsi="Calibri"/>
            <w:szCs w:val="20"/>
            <w:lang w:val="en-GB" w:eastAsia="ja-JP"/>
          </w:rPr>
          <w:t xml:space="preserve"> </w:t>
        </w:r>
        <w:r w:rsidR="000302E1" w:rsidRPr="00267D77">
          <w:rPr>
            <w:rFonts w:ascii="Calibri" w:eastAsia="Times New Roman" w:hAnsi="Calibri"/>
            <w:szCs w:val="20"/>
            <w:lang w:val="en-GB"/>
          </w:rPr>
          <w:t xml:space="preserve">global </w:t>
        </w:r>
        <w:r w:rsidR="0047117B" w:rsidRPr="00267D77">
          <w:rPr>
            <w:rFonts w:ascii="Calibri" w:eastAsia="Times New Roman" w:hAnsi="Calibri"/>
            <w:szCs w:val="20"/>
            <w:lang w:val="en-GB"/>
          </w:rPr>
          <w:t>telecommunication/</w:t>
        </w:r>
        <w:r w:rsidR="000302E1" w:rsidRPr="00267D77">
          <w:rPr>
            <w:rFonts w:ascii="Calibri" w:eastAsia="Times New Roman" w:hAnsi="Calibri"/>
            <w:szCs w:val="20"/>
            <w:lang w:val="en-GB"/>
          </w:rPr>
          <w:t>ICT development processes</w:t>
        </w:r>
        <w:r w:rsidR="00135F52" w:rsidRPr="00267D77">
          <w:rPr>
            <w:rFonts w:ascii="Calibri" w:eastAsiaTheme="minorEastAsia" w:hAnsi="Calibri"/>
            <w:szCs w:val="20"/>
            <w:lang w:val="en-GB" w:eastAsia="ja-JP"/>
          </w:rPr>
          <w:t>,</w:t>
        </w:r>
        <w:r w:rsidR="000302E1" w:rsidRPr="00267D77">
          <w:rPr>
            <w:rFonts w:ascii="Calibri" w:eastAsia="Times New Roman" w:hAnsi="Calibri"/>
            <w:szCs w:val="20"/>
            <w:lang w:val="en-GB"/>
          </w:rPr>
          <w:t xml:space="preserve"> </w:t>
        </w:r>
      </w:ins>
    </w:p>
    <w:p w14:paraId="338371D8" w14:textId="0B782AA3" w:rsidR="00986B54" w:rsidRPr="00267D77" w:rsidRDefault="00986B54" w:rsidP="00986B54">
      <w:pPr>
        <w:jc w:val="both"/>
        <w:rPr>
          <w:rFonts w:ascii="Calibri" w:eastAsia="Times New Roman" w:hAnsi="Calibri"/>
          <w:i/>
          <w:szCs w:val="20"/>
          <w:lang w:val="en-GB"/>
        </w:rPr>
      </w:pPr>
    </w:p>
    <w:p w14:paraId="54B334AC" w14:textId="77777777" w:rsidR="00986B54" w:rsidRPr="00267D77" w:rsidRDefault="00986B54" w:rsidP="00986B54">
      <w:pPr>
        <w:keepNext/>
        <w:keepLines/>
        <w:tabs>
          <w:tab w:val="left" w:pos="1134"/>
          <w:tab w:val="left" w:pos="1871"/>
          <w:tab w:val="left" w:pos="2268"/>
        </w:tabs>
        <w:overflowPunct w:val="0"/>
        <w:autoSpaceDE w:val="0"/>
        <w:autoSpaceDN w:val="0"/>
        <w:adjustRightInd w:val="0"/>
        <w:spacing w:before="160"/>
        <w:ind w:left="1134"/>
        <w:jc w:val="both"/>
        <w:textAlignment w:val="baseline"/>
        <w:rPr>
          <w:rFonts w:ascii="Calibri" w:eastAsia="Times New Roman" w:hAnsi="Calibri"/>
          <w:i/>
          <w:szCs w:val="20"/>
          <w:lang w:val="en-GB"/>
        </w:rPr>
      </w:pPr>
      <w:r w:rsidRPr="00267D77">
        <w:rPr>
          <w:rFonts w:ascii="Calibri" w:eastAsia="Times New Roman" w:hAnsi="Calibri"/>
          <w:i/>
          <w:szCs w:val="20"/>
          <w:lang w:val="en-GB"/>
        </w:rPr>
        <w:t>calls upon other Member States and Sector Members</w:t>
      </w:r>
    </w:p>
    <w:p w14:paraId="79F89614" w14:textId="53EE7CC9" w:rsidR="00986B54" w:rsidRPr="00986B54" w:rsidRDefault="00986B54" w:rsidP="00986B54">
      <w:pPr>
        <w:tabs>
          <w:tab w:val="left" w:pos="1134"/>
          <w:tab w:val="left" w:pos="1871"/>
          <w:tab w:val="left" w:pos="2268"/>
        </w:tabs>
        <w:overflowPunct w:val="0"/>
        <w:autoSpaceDE w:val="0"/>
        <w:autoSpaceDN w:val="0"/>
        <w:adjustRightInd w:val="0"/>
        <w:spacing w:before="120"/>
        <w:jc w:val="both"/>
        <w:textAlignment w:val="baseline"/>
        <w:rPr>
          <w:ins w:id="147" w:author="作成者"/>
          <w:rFonts w:ascii="Calibri" w:eastAsia="Times New Roman" w:hAnsi="Calibri"/>
          <w:szCs w:val="20"/>
          <w:lang w:val="en-GB"/>
        </w:rPr>
      </w:pPr>
      <w:r w:rsidRPr="00267D77">
        <w:rPr>
          <w:rFonts w:ascii="Calibri" w:eastAsia="Times New Roman" w:hAnsi="Calibri"/>
          <w:szCs w:val="20"/>
          <w:lang w:val="en-GB"/>
        </w:rPr>
        <w:t xml:space="preserve">to establish partnerships with these countries, either directly or through BDT, in order to bring increased investment into </w:t>
      </w:r>
      <w:del w:id="148" w:author="作成者">
        <w:r w:rsidRPr="00267D77" w:rsidDel="00420E8E">
          <w:rPr>
            <w:rFonts w:ascii="Calibri" w:eastAsia="Times New Roman" w:hAnsi="Calibri"/>
            <w:szCs w:val="20"/>
            <w:lang w:val="en-GB"/>
          </w:rPr>
          <w:delText xml:space="preserve">the </w:delText>
        </w:r>
      </w:del>
      <w:ins w:id="149" w:author="作成者">
        <w:r w:rsidR="00420E8E" w:rsidRPr="00267D77">
          <w:rPr>
            <w:rFonts w:ascii="Calibri" w:eastAsia="Times New Roman" w:hAnsi="Calibri"/>
            <w:szCs w:val="20"/>
            <w:lang w:val="en-GB"/>
          </w:rPr>
          <w:t xml:space="preserve">their </w:t>
        </w:r>
      </w:ins>
      <w:r w:rsidRPr="00267D77">
        <w:rPr>
          <w:rFonts w:ascii="Calibri" w:eastAsia="Times New Roman" w:hAnsi="Calibri"/>
          <w:szCs w:val="20"/>
          <w:lang w:val="en-GB"/>
        </w:rPr>
        <w:t>ICT sector</w:t>
      </w:r>
      <w:ins w:id="150" w:author="作成者">
        <w:r w:rsidR="00420E8E" w:rsidRPr="00267D77">
          <w:rPr>
            <w:rFonts w:ascii="Calibri" w:eastAsia="Times New Roman" w:hAnsi="Calibri"/>
            <w:szCs w:val="20"/>
            <w:lang w:val="en-GB"/>
          </w:rPr>
          <w:t>s</w:t>
        </w:r>
      </w:ins>
      <w:r w:rsidRPr="00267D77">
        <w:rPr>
          <w:rFonts w:ascii="Calibri" w:eastAsia="Times New Roman" w:hAnsi="Calibri"/>
          <w:szCs w:val="20"/>
          <w:lang w:val="en-GB"/>
        </w:rPr>
        <w:t xml:space="preserve"> and to stimulate the modernization, affordability and expansion of networks, including access to international optical fibre networks, in these countries in a bold attempt to reduce the digital divide</w:t>
      </w:r>
      <w:ins w:id="151" w:author="作成者">
        <w:r w:rsidR="00420E8E" w:rsidRPr="00267D77">
          <w:rPr>
            <w:rFonts w:ascii="Calibri" w:eastAsia="Times New Roman" w:hAnsi="Calibri"/>
            <w:szCs w:val="20"/>
            <w:lang w:val="en-GB"/>
          </w:rPr>
          <w:t xml:space="preserve">, including gender </w:t>
        </w:r>
        <w:r w:rsidR="00420E8E" w:rsidRPr="00267D77">
          <w:rPr>
            <w:rFonts w:ascii="Calibri" w:eastAsia="Times New Roman" w:hAnsi="Calibri"/>
            <w:szCs w:val="20"/>
            <w:lang w:val="en-GB"/>
          </w:rPr>
          <w:lastRenderedPageBreak/>
          <w:t>digital divides and accessibility divides for persons with disabilities and specific needs,</w:t>
        </w:r>
      </w:ins>
      <w:r w:rsidRPr="00267D77">
        <w:rPr>
          <w:rFonts w:ascii="Calibri" w:eastAsia="Times New Roman" w:hAnsi="Calibri"/>
          <w:szCs w:val="20"/>
          <w:lang w:val="en-GB"/>
        </w:rPr>
        <w:t xml:space="preserve"> and to achieve the ultimate goal of universal access in line with the Geneva Plan of Action, the Tunis Commitment, the Tunis Agenda, the World Summit on the Information Society vision beyond 2015 and the 2030 Agenda for Sustainable Development</w:t>
      </w:r>
      <w:r w:rsidR="004F6F8D" w:rsidRPr="00267D77">
        <w:rPr>
          <w:rFonts w:ascii="Calibri" w:eastAsiaTheme="minorEastAsia" w:hAnsi="Calibri" w:hint="eastAsia"/>
          <w:szCs w:val="20"/>
          <w:lang w:val="en-GB" w:eastAsia="ja-JP"/>
        </w:rPr>
        <w:t>.</w:t>
      </w:r>
    </w:p>
    <w:p w14:paraId="50A2772C" w14:textId="77777777" w:rsidR="00986B54" w:rsidRPr="00986B54" w:rsidRDefault="00986B54" w:rsidP="00C43117">
      <w:pPr>
        <w:tabs>
          <w:tab w:val="left" w:pos="1134"/>
          <w:tab w:val="left" w:pos="1871"/>
          <w:tab w:val="left" w:pos="2268"/>
        </w:tabs>
        <w:overflowPunct w:val="0"/>
        <w:autoSpaceDE w:val="0"/>
        <w:autoSpaceDN w:val="0"/>
        <w:adjustRightInd w:val="0"/>
        <w:spacing w:before="120"/>
        <w:textAlignment w:val="baseline"/>
        <w:rPr>
          <w:rFonts w:ascii="Calibri" w:eastAsia="Times New Roman" w:hAnsi="Calibri"/>
          <w:szCs w:val="20"/>
          <w:lang w:val="en-GB"/>
        </w:rPr>
      </w:pPr>
    </w:p>
    <w:p w14:paraId="03C2C135" w14:textId="77777777" w:rsidR="00986B54" w:rsidRPr="00986B54"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p>
    <w:p w14:paraId="617AC925" w14:textId="77777777" w:rsidR="00986B54" w:rsidRPr="00986B54"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p>
    <w:p w14:paraId="3E8387CD" w14:textId="77777777" w:rsidR="00986B54" w:rsidRPr="00986B54"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p>
    <w:p w14:paraId="56FDAADF" w14:textId="77777777" w:rsidR="00986B54" w:rsidRPr="00986B54"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p>
    <w:p w14:paraId="5C912053" w14:textId="77777777" w:rsidR="00986B54" w:rsidRPr="00986B54"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p>
    <w:p w14:paraId="4691FEE5" w14:textId="77777777" w:rsidR="00986B54" w:rsidRPr="00986B54"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p>
    <w:p w14:paraId="69EC82DC" w14:textId="77777777" w:rsidR="00986B54" w:rsidRPr="00986B54"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p>
    <w:p w14:paraId="316532CD" w14:textId="77777777" w:rsidR="00986B54" w:rsidRPr="00986B54"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p>
    <w:p w14:paraId="125AA623" w14:textId="77777777" w:rsidR="00986B54" w:rsidRPr="00986B54"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p>
    <w:p w14:paraId="3AA44104" w14:textId="77777777" w:rsidR="00986B54" w:rsidRPr="00986B54"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p>
    <w:p w14:paraId="4A5F080D" w14:textId="77777777" w:rsidR="00986B54" w:rsidRPr="00986B54" w:rsidRDefault="00986B54" w:rsidP="00986B54">
      <w:pPr>
        <w:tabs>
          <w:tab w:val="left" w:pos="1134"/>
          <w:tab w:val="left" w:pos="1871"/>
          <w:tab w:val="left" w:pos="2268"/>
        </w:tabs>
        <w:overflowPunct w:val="0"/>
        <w:autoSpaceDE w:val="0"/>
        <w:autoSpaceDN w:val="0"/>
        <w:adjustRightInd w:val="0"/>
        <w:spacing w:before="120"/>
        <w:jc w:val="both"/>
        <w:textAlignment w:val="baseline"/>
        <w:rPr>
          <w:rFonts w:ascii="Calibri" w:eastAsia="Times New Roman" w:hAnsi="Calibri"/>
          <w:szCs w:val="20"/>
          <w:lang w:val="en-GB"/>
        </w:rPr>
      </w:pPr>
    </w:p>
    <w:p w14:paraId="07A0AD49" w14:textId="77777777" w:rsidR="008327DD" w:rsidRPr="008327DD" w:rsidRDefault="008327DD" w:rsidP="002E2B2D">
      <w:pPr>
        <w:rPr>
          <w:lang w:val="en-GB"/>
        </w:rPr>
      </w:pPr>
    </w:p>
    <w:sectPr w:rsidR="008327DD" w:rsidRPr="008327DD" w:rsidSect="002E2B2D">
      <w:headerReference w:type="default" r:id="rId11"/>
      <w:footerReference w:type="even" r:id="rId12"/>
      <w:footerReference w:type="defaul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75C62" w14:textId="77777777" w:rsidR="00023F15" w:rsidRDefault="00023F15">
      <w:r>
        <w:separator/>
      </w:r>
    </w:p>
  </w:endnote>
  <w:endnote w:type="continuationSeparator" w:id="0">
    <w:p w14:paraId="69B652BC" w14:textId="77777777" w:rsidR="00023F15" w:rsidRDefault="00023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panose1 w:val="020B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4DA140B5" w:rsidR="0097693B" w:rsidRDefault="00805C86" w:rsidP="00341CD0">
    <w:pPr>
      <w:pStyle w:val="Footer"/>
      <w:tabs>
        <w:tab w:val="clear" w:pos="4320"/>
        <w:tab w:val="clear" w:pos="8640"/>
        <w:tab w:val="right" w:pos="9180"/>
      </w:tabs>
      <w:ind w:right="-7"/>
      <w:jc w:val="right"/>
    </w:pPr>
    <w:r>
      <w:rPr>
        <w:rStyle w:val="PageNumber"/>
      </w:rPr>
      <w:t>PACP-09</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4944"/>
      <w:gridCol w:w="3192"/>
    </w:tblGrid>
    <w:tr w:rsidR="00BF09C6" w14:paraId="11618F47" w14:textId="77777777" w:rsidTr="005C735F">
      <w:trPr>
        <w:cantSplit/>
        <w:trHeight w:val="204"/>
        <w:jc w:val="center"/>
      </w:trPr>
      <w:tc>
        <w:tcPr>
          <w:tcW w:w="1152" w:type="dxa"/>
        </w:tcPr>
        <w:p w14:paraId="6D104867" w14:textId="77777777" w:rsidR="00BF09C6" w:rsidRDefault="00BF09C6" w:rsidP="00BF09C6">
          <w:pPr>
            <w:rPr>
              <w:b/>
              <w:bCs/>
            </w:rPr>
          </w:pPr>
          <w:r>
            <w:rPr>
              <w:b/>
              <w:bCs/>
            </w:rPr>
            <w:t>Contact:</w:t>
          </w:r>
        </w:p>
      </w:tc>
      <w:tc>
        <w:tcPr>
          <w:tcW w:w="4944" w:type="dxa"/>
        </w:tcPr>
        <w:p w14:paraId="0A3733DB" w14:textId="420AE8A2" w:rsidR="00BF09C6" w:rsidRPr="00983426" w:rsidRDefault="00BF09C6" w:rsidP="00BF09C6">
          <w:pPr>
            <w:rPr>
              <w:rFonts w:eastAsia="Batang"/>
            </w:rPr>
          </w:pPr>
        </w:p>
      </w:tc>
      <w:tc>
        <w:tcPr>
          <w:tcW w:w="3192" w:type="dxa"/>
        </w:tcPr>
        <w:p w14:paraId="02CD19C0" w14:textId="378B6099" w:rsidR="00BF09C6" w:rsidRPr="0012691B" w:rsidRDefault="00BF09C6" w:rsidP="00BF09C6">
          <w:pPr>
            <w:rPr>
              <w:rFonts w:eastAsiaTheme="minorEastAsia"/>
              <w:lang w:eastAsia="ja-JP"/>
            </w:rPr>
          </w:pPr>
          <w:r>
            <w:t xml:space="preserve">Email: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4BBBB" w14:textId="77777777" w:rsidR="00023F15" w:rsidRDefault="00023F15">
      <w:r>
        <w:separator/>
      </w:r>
    </w:p>
  </w:footnote>
  <w:footnote w:type="continuationSeparator" w:id="0">
    <w:p w14:paraId="353824FD" w14:textId="77777777" w:rsidR="00023F15" w:rsidRDefault="00023F15">
      <w:r>
        <w:continuationSeparator/>
      </w:r>
    </w:p>
  </w:footnote>
  <w:footnote w:id="1">
    <w:p w14:paraId="3AC4AD25" w14:textId="77777777" w:rsidR="00986B54" w:rsidRPr="00DD2F6F" w:rsidRDefault="00986B54" w:rsidP="00986B54">
      <w:pPr>
        <w:pStyle w:val="FootnoteText"/>
        <w:rPr>
          <w:rFonts w:asciiTheme="minorHAnsi" w:hAnsiTheme="minorHAnsi" w:cstheme="minorHAnsi"/>
        </w:rPr>
      </w:pPr>
      <w:r w:rsidRPr="00DD2F6F">
        <w:rPr>
          <w:rStyle w:val="FootnoteReference1"/>
          <w:rFonts w:asciiTheme="minorHAnsi" w:hAnsiTheme="minorHAnsi" w:cstheme="minorHAnsi"/>
        </w:rPr>
        <w:footnoteRef/>
      </w:r>
      <w:r w:rsidRPr="00DD2F6F">
        <w:rPr>
          <w:rFonts w:asciiTheme="minorHAnsi" w:hAnsiTheme="minorHAnsi" w:cstheme="minorHAnsi"/>
        </w:rPr>
        <w:t xml:space="preserve"> </w:t>
      </w:r>
      <w:r w:rsidRPr="00DD2F6F">
        <w:rPr>
          <w:rFonts w:asciiTheme="minorHAnsi" w:hAnsiTheme="minorHAnsi" w:cstheme="minorHAnsi"/>
        </w:rPr>
        <w:tab/>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D2409B"/>
    <w:multiLevelType w:val="hybridMultilevel"/>
    <w:tmpl w:val="6442D720"/>
    <w:lvl w:ilvl="0" w:tplc="766C8578">
      <w:start w:val="1"/>
      <w:numFmt w:val="decimal"/>
      <w:lvlText w:val="%1"/>
      <w:lvlJc w:val="left"/>
      <w:pPr>
        <w:ind w:left="510" w:hanging="567"/>
        <w:jc w:val="left"/>
      </w:pPr>
      <w:rPr>
        <w:rFonts w:ascii="Calibri Light" w:eastAsia="Calibri Light" w:hAnsi="Calibri Light" w:cs="Calibri Light" w:hint="default"/>
        <w:b w:val="0"/>
        <w:bCs w:val="0"/>
        <w:i w:val="0"/>
        <w:iCs w:val="0"/>
        <w:color w:val="414042"/>
        <w:spacing w:val="0"/>
        <w:w w:val="99"/>
        <w:sz w:val="20"/>
        <w:szCs w:val="20"/>
        <w:lang w:val="en-US" w:eastAsia="en-US" w:bidi="ar-SA"/>
      </w:rPr>
    </w:lvl>
    <w:lvl w:ilvl="1" w:tplc="B09AAF66">
      <w:numFmt w:val="bullet"/>
      <w:lvlText w:val="•"/>
      <w:lvlJc w:val="left"/>
      <w:pPr>
        <w:ind w:left="1250" w:hanging="567"/>
      </w:pPr>
      <w:rPr>
        <w:rFonts w:hint="default"/>
        <w:lang w:val="en-US" w:eastAsia="en-US" w:bidi="ar-SA"/>
      </w:rPr>
    </w:lvl>
    <w:lvl w:ilvl="2" w:tplc="6A56D150">
      <w:numFmt w:val="bullet"/>
      <w:lvlText w:val="•"/>
      <w:lvlJc w:val="left"/>
      <w:pPr>
        <w:ind w:left="1980" w:hanging="567"/>
      </w:pPr>
      <w:rPr>
        <w:rFonts w:hint="default"/>
        <w:lang w:val="en-US" w:eastAsia="en-US" w:bidi="ar-SA"/>
      </w:rPr>
    </w:lvl>
    <w:lvl w:ilvl="3" w:tplc="6A2A3EA0">
      <w:numFmt w:val="bullet"/>
      <w:lvlText w:val="•"/>
      <w:lvlJc w:val="left"/>
      <w:pPr>
        <w:ind w:left="2711" w:hanging="567"/>
      </w:pPr>
      <w:rPr>
        <w:rFonts w:hint="default"/>
        <w:lang w:val="en-US" w:eastAsia="en-US" w:bidi="ar-SA"/>
      </w:rPr>
    </w:lvl>
    <w:lvl w:ilvl="4" w:tplc="CB786294">
      <w:numFmt w:val="bullet"/>
      <w:lvlText w:val="•"/>
      <w:lvlJc w:val="left"/>
      <w:pPr>
        <w:ind w:left="3441" w:hanging="567"/>
      </w:pPr>
      <w:rPr>
        <w:rFonts w:hint="default"/>
        <w:lang w:val="en-US" w:eastAsia="en-US" w:bidi="ar-SA"/>
      </w:rPr>
    </w:lvl>
    <w:lvl w:ilvl="5" w:tplc="1FFC63E6">
      <w:numFmt w:val="bullet"/>
      <w:lvlText w:val="•"/>
      <w:lvlJc w:val="left"/>
      <w:pPr>
        <w:ind w:left="4172" w:hanging="567"/>
      </w:pPr>
      <w:rPr>
        <w:rFonts w:hint="default"/>
        <w:lang w:val="en-US" w:eastAsia="en-US" w:bidi="ar-SA"/>
      </w:rPr>
    </w:lvl>
    <w:lvl w:ilvl="6" w:tplc="C5E47578">
      <w:numFmt w:val="bullet"/>
      <w:lvlText w:val="•"/>
      <w:lvlJc w:val="left"/>
      <w:pPr>
        <w:ind w:left="4902" w:hanging="567"/>
      </w:pPr>
      <w:rPr>
        <w:rFonts w:hint="default"/>
        <w:lang w:val="en-US" w:eastAsia="en-US" w:bidi="ar-SA"/>
      </w:rPr>
    </w:lvl>
    <w:lvl w:ilvl="7" w:tplc="0A84A434">
      <w:numFmt w:val="bullet"/>
      <w:lvlText w:val="•"/>
      <w:lvlJc w:val="left"/>
      <w:pPr>
        <w:ind w:left="5633" w:hanging="567"/>
      </w:pPr>
      <w:rPr>
        <w:rFonts w:hint="default"/>
        <w:lang w:val="en-US" w:eastAsia="en-US" w:bidi="ar-SA"/>
      </w:rPr>
    </w:lvl>
    <w:lvl w:ilvl="8" w:tplc="F36E7E26">
      <w:numFmt w:val="bullet"/>
      <w:lvlText w:val="•"/>
      <w:lvlJc w:val="left"/>
      <w:pPr>
        <w:ind w:left="6363" w:hanging="567"/>
      </w:pPr>
      <w:rPr>
        <w:rFonts w:hint="default"/>
        <w:lang w:val="en-US" w:eastAsia="en-US" w:bidi="ar-SA"/>
      </w:rPr>
    </w:lvl>
  </w:abstractNum>
  <w:abstractNum w:abstractNumId="13"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8179864">
    <w:abstractNumId w:val="9"/>
  </w:num>
  <w:num w:numId="2" w16cid:durableId="352732473">
    <w:abstractNumId w:val="6"/>
  </w:num>
  <w:num w:numId="3" w16cid:durableId="1598908254">
    <w:abstractNumId w:val="5"/>
  </w:num>
  <w:num w:numId="4" w16cid:durableId="1754617884">
    <w:abstractNumId w:val="15"/>
  </w:num>
  <w:num w:numId="5" w16cid:durableId="1688170074">
    <w:abstractNumId w:val="8"/>
  </w:num>
  <w:num w:numId="6" w16cid:durableId="1271670957">
    <w:abstractNumId w:val="10"/>
  </w:num>
  <w:num w:numId="7" w16cid:durableId="1515608341">
    <w:abstractNumId w:val="3"/>
  </w:num>
  <w:num w:numId="8" w16cid:durableId="976226249">
    <w:abstractNumId w:val="1"/>
  </w:num>
  <w:num w:numId="9" w16cid:durableId="1239247499">
    <w:abstractNumId w:val="16"/>
  </w:num>
  <w:num w:numId="10" w16cid:durableId="307632412">
    <w:abstractNumId w:val="0"/>
  </w:num>
  <w:num w:numId="11" w16cid:durableId="2090495457">
    <w:abstractNumId w:val="14"/>
  </w:num>
  <w:num w:numId="12" w16cid:durableId="1007639860">
    <w:abstractNumId w:val="11"/>
  </w:num>
  <w:num w:numId="13" w16cid:durableId="690837388">
    <w:abstractNumId w:val="7"/>
  </w:num>
  <w:num w:numId="14" w16cid:durableId="1876036545">
    <w:abstractNumId w:val="4"/>
  </w:num>
  <w:num w:numId="15" w16cid:durableId="702631414">
    <w:abstractNumId w:val="13"/>
  </w:num>
  <w:num w:numId="16" w16cid:durableId="1384324975">
    <w:abstractNumId w:val="2"/>
  </w:num>
  <w:num w:numId="17" w16cid:durableId="3840415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dup Gyeltshen">
    <w15:presenceInfo w15:providerId="None" w15:userId="Nidup Gyelts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4079"/>
    <w:rsid w:val="00010385"/>
    <w:rsid w:val="00013620"/>
    <w:rsid w:val="00016A3A"/>
    <w:rsid w:val="00022E82"/>
    <w:rsid w:val="00022F2A"/>
    <w:rsid w:val="00023F15"/>
    <w:rsid w:val="000302E1"/>
    <w:rsid w:val="00030412"/>
    <w:rsid w:val="0003595B"/>
    <w:rsid w:val="00036FAB"/>
    <w:rsid w:val="00044F35"/>
    <w:rsid w:val="00052A18"/>
    <w:rsid w:val="0006669E"/>
    <w:rsid w:val="000713CF"/>
    <w:rsid w:val="00072F3D"/>
    <w:rsid w:val="000736AB"/>
    <w:rsid w:val="000767D8"/>
    <w:rsid w:val="00090630"/>
    <w:rsid w:val="00090720"/>
    <w:rsid w:val="00094B87"/>
    <w:rsid w:val="000A4826"/>
    <w:rsid w:val="000A5418"/>
    <w:rsid w:val="000A7755"/>
    <w:rsid w:val="000C15F0"/>
    <w:rsid w:val="000C5F98"/>
    <w:rsid w:val="000D01C7"/>
    <w:rsid w:val="000F517C"/>
    <w:rsid w:val="000F5540"/>
    <w:rsid w:val="00103C8B"/>
    <w:rsid w:val="00104ACB"/>
    <w:rsid w:val="00112066"/>
    <w:rsid w:val="00123FB1"/>
    <w:rsid w:val="00126216"/>
    <w:rsid w:val="0013157F"/>
    <w:rsid w:val="00131BF7"/>
    <w:rsid w:val="00132886"/>
    <w:rsid w:val="0013394C"/>
    <w:rsid w:val="00135F52"/>
    <w:rsid w:val="00143129"/>
    <w:rsid w:val="00145D36"/>
    <w:rsid w:val="001539DD"/>
    <w:rsid w:val="00167EA9"/>
    <w:rsid w:val="001715E9"/>
    <w:rsid w:val="001813BD"/>
    <w:rsid w:val="00182505"/>
    <w:rsid w:val="001829B3"/>
    <w:rsid w:val="00182C10"/>
    <w:rsid w:val="00184519"/>
    <w:rsid w:val="00185E18"/>
    <w:rsid w:val="00190736"/>
    <w:rsid w:val="0019389F"/>
    <w:rsid w:val="00196568"/>
    <w:rsid w:val="00197F36"/>
    <w:rsid w:val="001A2F16"/>
    <w:rsid w:val="001A3753"/>
    <w:rsid w:val="001A7545"/>
    <w:rsid w:val="001B18C2"/>
    <w:rsid w:val="001C2B9C"/>
    <w:rsid w:val="001C78A5"/>
    <w:rsid w:val="001D0B09"/>
    <w:rsid w:val="001D5D7E"/>
    <w:rsid w:val="001E08FB"/>
    <w:rsid w:val="001E63A3"/>
    <w:rsid w:val="001F2466"/>
    <w:rsid w:val="00200D5C"/>
    <w:rsid w:val="00205773"/>
    <w:rsid w:val="0020769A"/>
    <w:rsid w:val="00212A0E"/>
    <w:rsid w:val="00213077"/>
    <w:rsid w:val="0021588B"/>
    <w:rsid w:val="002206A5"/>
    <w:rsid w:val="002216AC"/>
    <w:rsid w:val="00222B73"/>
    <w:rsid w:val="002410B1"/>
    <w:rsid w:val="00244935"/>
    <w:rsid w:val="00246CF4"/>
    <w:rsid w:val="00250CFE"/>
    <w:rsid w:val="00251082"/>
    <w:rsid w:val="00254A1B"/>
    <w:rsid w:val="00254E60"/>
    <w:rsid w:val="00261350"/>
    <w:rsid w:val="002624D9"/>
    <w:rsid w:val="0026559D"/>
    <w:rsid w:val="00266899"/>
    <w:rsid w:val="00267D77"/>
    <w:rsid w:val="0028454D"/>
    <w:rsid w:val="00291C9E"/>
    <w:rsid w:val="002926D4"/>
    <w:rsid w:val="00294C06"/>
    <w:rsid w:val="002A0293"/>
    <w:rsid w:val="002B0837"/>
    <w:rsid w:val="002B4101"/>
    <w:rsid w:val="002C07DA"/>
    <w:rsid w:val="002C7EA9"/>
    <w:rsid w:val="002D325D"/>
    <w:rsid w:val="002D4BDE"/>
    <w:rsid w:val="002D65FB"/>
    <w:rsid w:val="002E2B2D"/>
    <w:rsid w:val="002E38C5"/>
    <w:rsid w:val="002E60F8"/>
    <w:rsid w:val="002F5401"/>
    <w:rsid w:val="00305CBB"/>
    <w:rsid w:val="003303EC"/>
    <w:rsid w:val="0033173F"/>
    <w:rsid w:val="00332448"/>
    <w:rsid w:val="00341CD0"/>
    <w:rsid w:val="003426A1"/>
    <w:rsid w:val="00342F20"/>
    <w:rsid w:val="003478EF"/>
    <w:rsid w:val="003500E0"/>
    <w:rsid w:val="0035222B"/>
    <w:rsid w:val="003539D6"/>
    <w:rsid w:val="003604BD"/>
    <w:rsid w:val="00363311"/>
    <w:rsid w:val="003669CB"/>
    <w:rsid w:val="003771FB"/>
    <w:rsid w:val="003809C7"/>
    <w:rsid w:val="00382004"/>
    <w:rsid w:val="0038613E"/>
    <w:rsid w:val="00386E56"/>
    <w:rsid w:val="00390180"/>
    <w:rsid w:val="0039273F"/>
    <w:rsid w:val="00392F0F"/>
    <w:rsid w:val="003958BD"/>
    <w:rsid w:val="00395AF6"/>
    <w:rsid w:val="00397451"/>
    <w:rsid w:val="003A31DB"/>
    <w:rsid w:val="003A3B9E"/>
    <w:rsid w:val="003A436F"/>
    <w:rsid w:val="003A7F16"/>
    <w:rsid w:val="003B6263"/>
    <w:rsid w:val="003B789E"/>
    <w:rsid w:val="003C11A1"/>
    <w:rsid w:val="003C167B"/>
    <w:rsid w:val="003C529A"/>
    <w:rsid w:val="003C64A7"/>
    <w:rsid w:val="003D3FDA"/>
    <w:rsid w:val="0040774F"/>
    <w:rsid w:val="00417015"/>
    <w:rsid w:val="00420822"/>
    <w:rsid w:val="00420E8E"/>
    <w:rsid w:val="004272BE"/>
    <w:rsid w:val="00450894"/>
    <w:rsid w:val="0045458F"/>
    <w:rsid w:val="00460753"/>
    <w:rsid w:val="00461D09"/>
    <w:rsid w:val="004633B4"/>
    <w:rsid w:val="00470093"/>
    <w:rsid w:val="0047117B"/>
    <w:rsid w:val="004731F0"/>
    <w:rsid w:val="004739E2"/>
    <w:rsid w:val="00473BBB"/>
    <w:rsid w:val="004745C7"/>
    <w:rsid w:val="00487358"/>
    <w:rsid w:val="00491442"/>
    <w:rsid w:val="00492903"/>
    <w:rsid w:val="00493F99"/>
    <w:rsid w:val="00495E04"/>
    <w:rsid w:val="004A3B46"/>
    <w:rsid w:val="004B1E50"/>
    <w:rsid w:val="004B2B38"/>
    <w:rsid w:val="004B3553"/>
    <w:rsid w:val="004B6106"/>
    <w:rsid w:val="004C057E"/>
    <w:rsid w:val="004C337D"/>
    <w:rsid w:val="004C3F88"/>
    <w:rsid w:val="004C528C"/>
    <w:rsid w:val="004D362A"/>
    <w:rsid w:val="004F3672"/>
    <w:rsid w:val="004F4BCD"/>
    <w:rsid w:val="004F6F8D"/>
    <w:rsid w:val="00504A56"/>
    <w:rsid w:val="00514C93"/>
    <w:rsid w:val="005154C0"/>
    <w:rsid w:val="00515ED1"/>
    <w:rsid w:val="00516711"/>
    <w:rsid w:val="00525D45"/>
    <w:rsid w:val="00530E8C"/>
    <w:rsid w:val="00532959"/>
    <w:rsid w:val="005373C7"/>
    <w:rsid w:val="00545933"/>
    <w:rsid w:val="00557544"/>
    <w:rsid w:val="00557B31"/>
    <w:rsid w:val="00560CC4"/>
    <w:rsid w:val="005616E3"/>
    <w:rsid w:val="00564810"/>
    <w:rsid w:val="005722FA"/>
    <w:rsid w:val="00576945"/>
    <w:rsid w:val="0058212E"/>
    <w:rsid w:val="00583EFF"/>
    <w:rsid w:val="0058645E"/>
    <w:rsid w:val="005869C0"/>
    <w:rsid w:val="00587875"/>
    <w:rsid w:val="005939B5"/>
    <w:rsid w:val="00593ED0"/>
    <w:rsid w:val="00595E16"/>
    <w:rsid w:val="00595F1B"/>
    <w:rsid w:val="00596770"/>
    <w:rsid w:val="005A20A4"/>
    <w:rsid w:val="005A561F"/>
    <w:rsid w:val="005B087D"/>
    <w:rsid w:val="005B54CD"/>
    <w:rsid w:val="005D2833"/>
    <w:rsid w:val="005D5780"/>
    <w:rsid w:val="005D5AD4"/>
    <w:rsid w:val="005D6B9C"/>
    <w:rsid w:val="005E62BA"/>
    <w:rsid w:val="005F6359"/>
    <w:rsid w:val="00601F8B"/>
    <w:rsid w:val="00603DA6"/>
    <w:rsid w:val="00607E2B"/>
    <w:rsid w:val="006139D6"/>
    <w:rsid w:val="00615134"/>
    <w:rsid w:val="00617012"/>
    <w:rsid w:val="00623CE1"/>
    <w:rsid w:val="00626A1E"/>
    <w:rsid w:val="0063062B"/>
    <w:rsid w:val="00632C0A"/>
    <w:rsid w:val="006370A4"/>
    <w:rsid w:val="0064269D"/>
    <w:rsid w:val="00643B73"/>
    <w:rsid w:val="0065019E"/>
    <w:rsid w:val="00654DD6"/>
    <w:rsid w:val="00662815"/>
    <w:rsid w:val="00667229"/>
    <w:rsid w:val="00676D43"/>
    <w:rsid w:val="00677428"/>
    <w:rsid w:val="0067747C"/>
    <w:rsid w:val="006824CB"/>
    <w:rsid w:val="00682BE5"/>
    <w:rsid w:val="00684712"/>
    <w:rsid w:val="0068738F"/>
    <w:rsid w:val="00690FED"/>
    <w:rsid w:val="006939A5"/>
    <w:rsid w:val="00696391"/>
    <w:rsid w:val="00696442"/>
    <w:rsid w:val="006A1BE1"/>
    <w:rsid w:val="006A627E"/>
    <w:rsid w:val="006B190B"/>
    <w:rsid w:val="006B335F"/>
    <w:rsid w:val="006B410A"/>
    <w:rsid w:val="006C5A78"/>
    <w:rsid w:val="006E0EF3"/>
    <w:rsid w:val="006E2A0D"/>
    <w:rsid w:val="006F00F3"/>
    <w:rsid w:val="006F09C5"/>
    <w:rsid w:val="006F59FD"/>
    <w:rsid w:val="006F636E"/>
    <w:rsid w:val="00700D77"/>
    <w:rsid w:val="00701ED5"/>
    <w:rsid w:val="00703ECB"/>
    <w:rsid w:val="00712451"/>
    <w:rsid w:val="007141A0"/>
    <w:rsid w:val="007305E2"/>
    <w:rsid w:val="00731041"/>
    <w:rsid w:val="007319FC"/>
    <w:rsid w:val="00732F08"/>
    <w:rsid w:val="00737BC3"/>
    <w:rsid w:val="0074190C"/>
    <w:rsid w:val="0075467F"/>
    <w:rsid w:val="00754B88"/>
    <w:rsid w:val="00754D65"/>
    <w:rsid w:val="00756832"/>
    <w:rsid w:val="00762576"/>
    <w:rsid w:val="00772F3C"/>
    <w:rsid w:val="00784962"/>
    <w:rsid w:val="00784CCC"/>
    <w:rsid w:val="00791060"/>
    <w:rsid w:val="00795A97"/>
    <w:rsid w:val="00796084"/>
    <w:rsid w:val="00796787"/>
    <w:rsid w:val="007A6A04"/>
    <w:rsid w:val="007B00E7"/>
    <w:rsid w:val="007B5626"/>
    <w:rsid w:val="007B5926"/>
    <w:rsid w:val="007C1666"/>
    <w:rsid w:val="007D66CF"/>
    <w:rsid w:val="007E1FBC"/>
    <w:rsid w:val="007F3D5D"/>
    <w:rsid w:val="007F4ECE"/>
    <w:rsid w:val="0080570B"/>
    <w:rsid w:val="00805C86"/>
    <w:rsid w:val="008105FC"/>
    <w:rsid w:val="00814580"/>
    <w:rsid w:val="008148E1"/>
    <w:rsid w:val="00820C0F"/>
    <w:rsid w:val="0082113F"/>
    <w:rsid w:val="008261B7"/>
    <w:rsid w:val="008265BE"/>
    <w:rsid w:val="008319BF"/>
    <w:rsid w:val="008327DD"/>
    <w:rsid w:val="008347FA"/>
    <w:rsid w:val="0083718E"/>
    <w:rsid w:val="0085033A"/>
    <w:rsid w:val="00851312"/>
    <w:rsid w:val="00851AB9"/>
    <w:rsid w:val="00863152"/>
    <w:rsid w:val="008655EC"/>
    <w:rsid w:val="00875573"/>
    <w:rsid w:val="00877FE4"/>
    <w:rsid w:val="0088201C"/>
    <w:rsid w:val="008833E3"/>
    <w:rsid w:val="008841F1"/>
    <w:rsid w:val="008866A2"/>
    <w:rsid w:val="008913F5"/>
    <w:rsid w:val="008936BF"/>
    <w:rsid w:val="008A396A"/>
    <w:rsid w:val="008B065D"/>
    <w:rsid w:val="008B69AE"/>
    <w:rsid w:val="008C3D35"/>
    <w:rsid w:val="008C6086"/>
    <w:rsid w:val="008C7BA1"/>
    <w:rsid w:val="008D0E09"/>
    <w:rsid w:val="008D1DB6"/>
    <w:rsid w:val="008E3045"/>
    <w:rsid w:val="008E6509"/>
    <w:rsid w:val="008E6B7B"/>
    <w:rsid w:val="008F0F70"/>
    <w:rsid w:val="00905AE7"/>
    <w:rsid w:val="009121CA"/>
    <w:rsid w:val="00915EDE"/>
    <w:rsid w:val="00916DB5"/>
    <w:rsid w:val="00921406"/>
    <w:rsid w:val="00926122"/>
    <w:rsid w:val="009312E2"/>
    <w:rsid w:val="0093131D"/>
    <w:rsid w:val="00936043"/>
    <w:rsid w:val="00942816"/>
    <w:rsid w:val="00943AF3"/>
    <w:rsid w:val="0094497E"/>
    <w:rsid w:val="00947981"/>
    <w:rsid w:val="0095519A"/>
    <w:rsid w:val="009614DD"/>
    <w:rsid w:val="009655E3"/>
    <w:rsid w:val="0096599F"/>
    <w:rsid w:val="009672EB"/>
    <w:rsid w:val="0097265E"/>
    <w:rsid w:val="00976104"/>
    <w:rsid w:val="0097693B"/>
    <w:rsid w:val="00983426"/>
    <w:rsid w:val="00986B54"/>
    <w:rsid w:val="00986C3E"/>
    <w:rsid w:val="009900A4"/>
    <w:rsid w:val="00992351"/>
    <w:rsid w:val="00993355"/>
    <w:rsid w:val="00997F38"/>
    <w:rsid w:val="009A1ECA"/>
    <w:rsid w:val="009A4A6D"/>
    <w:rsid w:val="009B1C18"/>
    <w:rsid w:val="009B5845"/>
    <w:rsid w:val="009C05C2"/>
    <w:rsid w:val="009C57D8"/>
    <w:rsid w:val="009C6B22"/>
    <w:rsid w:val="009D2473"/>
    <w:rsid w:val="009E338A"/>
    <w:rsid w:val="009E4516"/>
    <w:rsid w:val="009E5BCA"/>
    <w:rsid w:val="009E7ACB"/>
    <w:rsid w:val="009F2692"/>
    <w:rsid w:val="009F3C6E"/>
    <w:rsid w:val="00A13265"/>
    <w:rsid w:val="00A260DD"/>
    <w:rsid w:val="00A4102A"/>
    <w:rsid w:val="00A4164C"/>
    <w:rsid w:val="00A41F75"/>
    <w:rsid w:val="00A43E9A"/>
    <w:rsid w:val="00A552AE"/>
    <w:rsid w:val="00A55820"/>
    <w:rsid w:val="00A62A20"/>
    <w:rsid w:val="00A64880"/>
    <w:rsid w:val="00A65AC6"/>
    <w:rsid w:val="00A71136"/>
    <w:rsid w:val="00A849DD"/>
    <w:rsid w:val="00A8721F"/>
    <w:rsid w:val="00A907E1"/>
    <w:rsid w:val="00AA474C"/>
    <w:rsid w:val="00AA6C59"/>
    <w:rsid w:val="00AB5D64"/>
    <w:rsid w:val="00AC4FB7"/>
    <w:rsid w:val="00AC5F7C"/>
    <w:rsid w:val="00AD3B2F"/>
    <w:rsid w:val="00AD5DA6"/>
    <w:rsid w:val="00AD7E5F"/>
    <w:rsid w:val="00AE0EAB"/>
    <w:rsid w:val="00AE5494"/>
    <w:rsid w:val="00AE6E55"/>
    <w:rsid w:val="00AF1E11"/>
    <w:rsid w:val="00AF4C64"/>
    <w:rsid w:val="00B00A8E"/>
    <w:rsid w:val="00B01AA1"/>
    <w:rsid w:val="00B05FE5"/>
    <w:rsid w:val="00B12B27"/>
    <w:rsid w:val="00B1650B"/>
    <w:rsid w:val="00B17FC4"/>
    <w:rsid w:val="00B25B90"/>
    <w:rsid w:val="00B30C81"/>
    <w:rsid w:val="00B469E2"/>
    <w:rsid w:val="00B4793B"/>
    <w:rsid w:val="00B53481"/>
    <w:rsid w:val="00B53AE4"/>
    <w:rsid w:val="00B56655"/>
    <w:rsid w:val="00B60228"/>
    <w:rsid w:val="00B60D2E"/>
    <w:rsid w:val="00B61710"/>
    <w:rsid w:val="00B623AD"/>
    <w:rsid w:val="00B653A9"/>
    <w:rsid w:val="00B716CB"/>
    <w:rsid w:val="00B71CB3"/>
    <w:rsid w:val="00B74B52"/>
    <w:rsid w:val="00B90441"/>
    <w:rsid w:val="00B90D0A"/>
    <w:rsid w:val="00B963F0"/>
    <w:rsid w:val="00B96B92"/>
    <w:rsid w:val="00BA4529"/>
    <w:rsid w:val="00BA70D3"/>
    <w:rsid w:val="00BC2362"/>
    <w:rsid w:val="00BC6B3D"/>
    <w:rsid w:val="00BC6D6B"/>
    <w:rsid w:val="00BD5D7E"/>
    <w:rsid w:val="00BE2B1D"/>
    <w:rsid w:val="00BE75A2"/>
    <w:rsid w:val="00BF0502"/>
    <w:rsid w:val="00BF09C6"/>
    <w:rsid w:val="00BF48A7"/>
    <w:rsid w:val="00BF5ABC"/>
    <w:rsid w:val="00BF7C3F"/>
    <w:rsid w:val="00C02BB8"/>
    <w:rsid w:val="00C041D2"/>
    <w:rsid w:val="00C04A9D"/>
    <w:rsid w:val="00C0705C"/>
    <w:rsid w:val="00C10614"/>
    <w:rsid w:val="00C12A3F"/>
    <w:rsid w:val="00C15633"/>
    <w:rsid w:val="00C15799"/>
    <w:rsid w:val="00C22A0A"/>
    <w:rsid w:val="00C26269"/>
    <w:rsid w:val="00C30D53"/>
    <w:rsid w:val="00C35052"/>
    <w:rsid w:val="00C357AD"/>
    <w:rsid w:val="00C3695D"/>
    <w:rsid w:val="00C43117"/>
    <w:rsid w:val="00C4785B"/>
    <w:rsid w:val="00C47A86"/>
    <w:rsid w:val="00C6069C"/>
    <w:rsid w:val="00C60BB4"/>
    <w:rsid w:val="00C629DB"/>
    <w:rsid w:val="00C648FA"/>
    <w:rsid w:val="00C6736B"/>
    <w:rsid w:val="00C72A51"/>
    <w:rsid w:val="00C81F93"/>
    <w:rsid w:val="00C83E28"/>
    <w:rsid w:val="00C85119"/>
    <w:rsid w:val="00C900BC"/>
    <w:rsid w:val="00CA478D"/>
    <w:rsid w:val="00CA5ACD"/>
    <w:rsid w:val="00CA6027"/>
    <w:rsid w:val="00CB561A"/>
    <w:rsid w:val="00CB75C8"/>
    <w:rsid w:val="00CC4B55"/>
    <w:rsid w:val="00CD0DFF"/>
    <w:rsid w:val="00CD1D89"/>
    <w:rsid w:val="00CD23FD"/>
    <w:rsid w:val="00CD5431"/>
    <w:rsid w:val="00CD731E"/>
    <w:rsid w:val="00CE3461"/>
    <w:rsid w:val="00CF2491"/>
    <w:rsid w:val="00CF2541"/>
    <w:rsid w:val="00CF53BB"/>
    <w:rsid w:val="00D0179B"/>
    <w:rsid w:val="00D06C0C"/>
    <w:rsid w:val="00D11457"/>
    <w:rsid w:val="00D1252E"/>
    <w:rsid w:val="00D21CDE"/>
    <w:rsid w:val="00D26DEE"/>
    <w:rsid w:val="00D31DB3"/>
    <w:rsid w:val="00D348D1"/>
    <w:rsid w:val="00D421BD"/>
    <w:rsid w:val="00D43E8F"/>
    <w:rsid w:val="00D463FF"/>
    <w:rsid w:val="00D46797"/>
    <w:rsid w:val="00D47AC9"/>
    <w:rsid w:val="00D52305"/>
    <w:rsid w:val="00D57546"/>
    <w:rsid w:val="00D57772"/>
    <w:rsid w:val="00D61F1E"/>
    <w:rsid w:val="00D6329B"/>
    <w:rsid w:val="00D643DC"/>
    <w:rsid w:val="00D70191"/>
    <w:rsid w:val="00D715CA"/>
    <w:rsid w:val="00D72AE3"/>
    <w:rsid w:val="00D75244"/>
    <w:rsid w:val="00D75A4D"/>
    <w:rsid w:val="00D76479"/>
    <w:rsid w:val="00D76F29"/>
    <w:rsid w:val="00D8355B"/>
    <w:rsid w:val="00D84682"/>
    <w:rsid w:val="00D8478B"/>
    <w:rsid w:val="00D84AC0"/>
    <w:rsid w:val="00D86151"/>
    <w:rsid w:val="00D90C70"/>
    <w:rsid w:val="00D93FFD"/>
    <w:rsid w:val="00D9748A"/>
    <w:rsid w:val="00D97F78"/>
    <w:rsid w:val="00DA2FF1"/>
    <w:rsid w:val="00DA4092"/>
    <w:rsid w:val="00DA7595"/>
    <w:rsid w:val="00DB0A68"/>
    <w:rsid w:val="00DC207B"/>
    <w:rsid w:val="00DC43A3"/>
    <w:rsid w:val="00DD0385"/>
    <w:rsid w:val="00DD0603"/>
    <w:rsid w:val="00DD1871"/>
    <w:rsid w:val="00DD2F6F"/>
    <w:rsid w:val="00DD7C09"/>
    <w:rsid w:val="00DE179B"/>
    <w:rsid w:val="00DE2E9B"/>
    <w:rsid w:val="00DE66D5"/>
    <w:rsid w:val="00DE6EA6"/>
    <w:rsid w:val="00DF2CB3"/>
    <w:rsid w:val="00DF34F6"/>
    <w:rsid w:val="00E0124F"/>
    <w:rsid w:val="00E015D8"/>
    <w:rsid w:val="00E042AB"/>
    <w:rsid w:val="00E043DC"/>
    <w:rsid w:val="00E0529E"/>
    <w:rsid w:val="00E05E1D"/>
    <w:rsid w:val="00E2171D"/>
    <w:rsid w:val="00E2344A"/>
    <w:rsid w:val="00E24362"/>
    <w:rsid w:val="00E31868"/>
    <w:rsid w:val="00E33EF3"/>
    <w:rsid w:val="00E37840"/>
    <w:rsid w:val="00E534CE"/>
    <w:rsid w:val="00E6724C"/>
    <w:rsid w:val="00E674D3"/>
    <w:rsid w:val="00E70FD0"/>
    <w:rsid w:val="00E75FB4"/>
    <w:rsid w:val="00E82230"/>
    <w:rsid w:val="00E86073"/>
    <w:rsid w:val="00E86DEC"/>
    <w:rsid w:val="00E931F2"/>
    <w:rsid w:val="00EA2BD4"/>
    <w:rsid w:val="00EA3B3E"/>
    <w:rsid w:val="00EA3F5C"/>
    <w:rsid w:val="00EA6162"/>
    <w:rsid w:val="00EB49C2"/>
    <w:rsid w:val="00EB4DC0"/>
    <w:rsid w:val="00EC15B3"/>
    <w:rsid w:val="00EC2654"/>
    <w:rsid w:val="00EC5EE5"/>
    <w:rsid w:val="00EC7F2B"/>
    <w:rsid w:val="00ED10DD"/>
    <w:rsid w:val="00ED1897"/>
    <w:rsid w:val="00ED44D8"/>
    <w:rsid w:val="00ED7916"/>
    <w:rsid w:val="00ED7C64"/>
    <w:rsid w:val="00EE47CA"/>
    <w:rsid w:val="00EE7B7E"/>
    <w:rsid w:val="00EF042F"/>
    <w:rsid w:val="00EF189C"/>
    <w:rsid w:val="00EF3837"/>
    <w:rsid w:val="00F055A2"/>
    <w:rsid w:val="00F101A0"/>
    <w:rsid w:val="00F11135"/>
    <w:rsid w:val="00F14BA8"/>
    <w:rsid w:val="00F15C0F"/>
    <w:rsid w:val="00F16B6F"/>
    <w:rsid w:val="00F21C70"/>
    <w:rsid w:val="00F21D56"/>
    <w:rsid w:val="00F23E2D"/>
    <w:rsid w:val="00F25B70"/>
    <w:rsid w:val="00F3211A"/>
    <w:rsid w:val="00F36C0B"/>
    <w:rsid w:val="00F36FD6"/>
    <w:rsid w:val="00F402F6"/>
    <w:rsid w:val="00F4761E"/>
    <w:rsid w:val="00F51A81"/>
    <w:rsid w:val="00F53840"/>
    <w:rsid w:val="00F57435"/>
    <w:rsid w:val="00F61F28"/>
    <w:rsid w:val="00F66584"/>
    <w:rsid w:val="00F72430"/>
    <w:rsid w:val="00F83941"/>
    <w:rsid w:val="00F84067"/>
    <w:rsid w:val="00F84C5E"/>
    <w:rsid w:val="00F87DB9"/>
    <w:rsid w:val="00F9112A"/>
    <w:rsid w:val="00F91F18"/>
    <w:rsid w:val="00F9785D"/>
    <w:rsid w:val="00FA07D4"/>
    <w:rsid w:val="00FA459A"/>
    <w:rsid w:val="00FA57C6"/>
    <w:rsid w:val="00FB526D"/>
    <w:rsid w:val="00FC05BE"/>
    <w:rsid w:val="00FC6EC3"/>
    <w:rsid w:val="00FD0DD3"/>
    <w:rsid w:val="00FE0C52"/>
    <w:rsid w:val="00FE3DE5"/>
    <w:rsid w:val="00FE7397"/>
    <w:rsid w:val="00FF3204"/>
    <w:rsid w:val="00FF5D95"/>
    <w:rsid w:val="00FF73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C1E82464-FAF6-4F4D-BEF4-4128E811C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unhideWhenUsed/>
    <w:rsid w:val="00390180"/>
  </w:style>
  <w:style w:type="character" w:customStyle="1" w:styleId="CommentTextChar">
    <w:name w:val="Comment Text Char"/>
    <w:basedOn w:val="DefaultParagraphFont"/>
    <w:link w:val="CommentText"/>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styleId="FootnoteText">
    <w:name w:val="footnote text"/>
    <w:basedOn w:val="Normal"/>
    <w:link w:val="FootnoteTextChar"/>
    <w:semiHidden/>
    <w:unhideWhenUsed/>
    <w:rsid w:val="00986B54"/>
    <w:rPr>
      <w:sz w:val="20"/>
      <w:szCs w:val="20"/>
    </w:rPr>
  </w:style>
  <w:style w:type="character" w:customStyle="1" w:styleId="FootnoteTextChar">
    <w:name w:val="Footnote Text Char"/>
    <w:basedOn w:val="DefaultParagraphFont"/>
    <w:link w:val="FootnoteText"/>
    <w:semiHidden/>
    <w:rsid w:val="00986B54"/>
    <w:rPr>
      <w:rFonts w:eastAsia="BatangChe"/>
    </w:rPr>
  </w:style>
  <w:style w:type="paragraph" w:customStyle="1" w:styleId="Call">
    <w:name w:val="Call"/>
    <w:basedOn w:val="Normal"/>
    <w:next w:val="Normal"/>
    <w:link w:val="CallChar"/>
    <w:rsid w:val="00986B54"/>
    <w:pPr>
      <w:keepNext/>
      <w:keepLines/>
      <w:tabs>
        <w:tab w:val="left" w:pos="1134"/>
        <w:tab w:val="left" w:pos="1871"/>
        <w:tab w:val="left" w:pos="2268"/>
      </w:tabs>
      <w:overflowPunct w:val="0"/>
      <w:autoSpaceDE w:val="0"/>
      <w:autoSpaceDN w:val="0"/>
      <w:adjustRightInd w:val="0"/>
      <w:spacing w:before="160"/>
      <w:ind w:left="1134"/>
      <w:jc w:val="both"/>
      <w:textAlignment w:val="baseline"/>
    </w:pPr>
    <w:rPr>
      <w:rFonts w:ascii="Calibri" w:eastAsia="Times New Roman" w:hAnsi="Calibri"/>
      <w:i/>
      <w:szCs w:val="20"/>
      <w:lang w:val="en-GB"/>
    </w:rPr>
  </w:style>
  <w:style w:type="character" w:customStyle="1" w:styleId="FootnoteReference1">
    <w:name w:val="Footnote Reference1"/>
    <w:basedOn w:val="DefaultParagraphFont"/>
    <w:rsid w:val="00986B54"/>
    <w:rPr>
      <w:rFonts w:ascii="Calibri" w:hAnsi="Calibri"/>
      <w:position w:val="6"/>
      <w:sz w:val="18"/>
    </w:rPr>
  </w:style>
  <w:style w:type="character" w:customStyle="1" w:styleId="CallChar">
    <w:name w:val="Call Char"/>
    <w:basedOn w:val="DefaultParagraphFont"/>
    <w:link w:val="Call"/>
    <w:locked/>
    <w:rsid w:val="00986B54"/>
    <w:rPr>
      <w:rFonts w:ascii="Calibri" w:eastAsia="Times New Roman" w:hAnsi="Calibri"/>
      <w:i/>
      <w:sz w:val="24"/>
      <w:lang w:val="en-GB"/>
    </w:rPr>
  </w:style>
  <w:style w:type="character" w:styleId="FootnoteReference">
    <w:name w:val="footnote reference"/>
    <w:basedOn w:val="DefaultParagraphFont"/>
    <w:semiHidden/>
    <w:unhideWhenUsed/>
    <w:rsid w:val="00986B54"/>
    <w:rPr>
      <w:vertAlign w:val="superscript"/>
    </w:rPr>
  </w:style>
  <w:style w:type="paragraph" w:styleId="Revision">
    <w:name w:val="Revision"/>
    <w:hidden/>
    <w:uiPriority w:val="99"/>
    <w:semiHidden/>
    <w:rsid w:val="00C83E28"/>
    <w:rPr>
      <w:rFonts w:eastAsia="BatangChe"/>
      <w:sz w:val="24"/>
      <w:szCs w:val="24"/>
    </w:rPr>
  </w:style>
  <w:style w:type="character" w:styleId="UnresolvedMention">
    <w:name w:val="Unresolved Mention"/>
    <w:basedOn w:val="DefaultParagraphFont"/>
    <w:uiPriority w:val="99"/>
    <w:semiHidden/>
    <w:unhideWhenUsed/>
    <w:rsid w:val="00FA459A"/>
    <w:rPr>
      <w:color w:val="605E5C"/>
      <w:shd w:val="clear" w:color="auto" w:fill="E1DFDD"/>
    </w:rPr>
  </w:style>
  <w:style w:type="character" w:styleId="FollowedHyperlink">
    <w:name w:val="FollowedHyperlink"/>
    <w:basedOn w:val="DefaultParagraphFont"/>
    <w:semiHidden/>
    <w:unhideWhenUsed/>
    <w:rsid w:val="00C431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897330">
      <w:bodyDiv w:val="1"/>
      <w:marLeft w:val="0"/>
      <w:marRight w:val="0"/>
      <w:marTop w:val="0"/>
      <w:marBottom w:val="0"/>
      <w:divBdr>
        <w:top w:val="none" w:sz="0" w:space="0" w:color="auto"/>
        <w:left w:val="none" w:sz="0" w:space="0" w:color="auto"/>
        <w:bottom w:val="none" w:sz="0" w:space="0" w:color="auto"/>
        <w:right w:val="none" w:sz="0" w:space="0" w:color="auto"/>
      </w:divBdr>
    </w:div>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p:properties xmlns:p="http://schemas.microsoft.com/office/2006/metadata/properties" xmlns:xsi="http://www.w3.org/2001/XMLSchema-instance" xmlns:pc="http://schemas.microsoft.com/office/infopath/2007/PartnerControls">
  <documentManagement>
    <Note xmlns="8398743d-f1a1-4553-a233-ec1bd5105832" xsi:nil="tru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50B77-69E1-43BE-A6CE-7E2606F47A49}">
  <ds:schemaRefs>
    <ds:schemaRef ds:uri="http://schemas.openxmlformats.org/officeDocument/2006/bibliography"/>
  </ds:schemaRefs>
</ds:datastoreItem>
</file>

<file path=customXml/itemProps2.xml><?xml version="1.0" encoding="utf-8"?>
<ds:datastoreItem xmlns:ds="http://schemas.openxmlformats.org/officeDocument/2006/customXml" ds:itemID="{BE239FE8-92B4-4BBE-A32C-ACBFAAD6887D}">
  <ds:schemaRefs>
    <ds:schemaRef ds:uri="http://purl.org/dc/dcmitype/"/>
    <ds:schemaRef ds:uri="http://schemas.microsoft.com/office/2006/documentManagement/types"/>
    <ds:schemaRef ds:uri="http://schemas.microsoft.com/office/2006/metadata/properties"/>
    <ds:schemaRef ds:uri="http://purl.org/dc/elements/1.1/"/>
    <ds:schemaRef ds:uri="8398743d-f1a1-4553-a233-ec1bd5105832"/>
    <ds:schemaRef ds:uri="http://www.w3.org/XML/1998/namespace"/>
    <ds:schemaRef ds:uri="http://schemas.microsoft.com/office/infopath/2007/PartnerControls"/>
    <ds:schemaRef ds:uri="http://schemas.openxmlformats.org/package/2006/metadata/core-properties"/>
    <ds:schemaRef ds:uri="c7e771be-c3f3-4415-a01f-6b382566ad45"/>
    <ds:schemaRef ds:uri="http://purl.org/dc/terms/"/>
  </ds:schemaRefs>
</ds:datastoreItem>
</file>

<file path=customXml/itemProps3.xml><?xml version="1.0" encoding="utf-8"?>
<ds:datastoreItem xmlns:ds="http://schemas.openxmlformats.org/officeDocument/2006/customXml" ds:itemID="{B39398FC-8426-43DC-9133-2CABB55CDD4E}">
  <ds:schemaRefs>
    <ds:schemaRef ds:uri="http://schemas.microsoft.com/sharepoint/v3/contenttype/forms"/>
  </ds:schemaRefs>
</ds:datastoreItem>
</file>

<file path=customXml/itemProps4.xml><?xml version="1.0" encoding="utf-8"?>
<ds:datastoreItem xmlns:ds="http://schemas.openxmlformats.org/officeDocument/2006/customXml" ds:itemID="{2513EABE-6306-4346-B19B-94946B1E3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1766</Words>
  <Characters>11186</Characters>
  <Application>Microsoft Office Word</Application>
  <DocSecurity>0</DocSecurity>
  <Lines>93</Lines>
  <Paragraphs>25</Paragraphs>
  <ScaleCrop>false</ScaleCrop>
  <Company/>
  <LinksUpToDate>false</LinksUpToDate>
  <CharactersWithSpaces>12927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Jongbong PARK</cp:lastModifiedBy>
  <cp:revision>29</cp:revision>
  <dcterms:created xsi:type="dcterms:W3CDTF">2025-09-18T07:08:00Z</dcterms:created>
  <dcterms:modified xsi:type="dcterms:W3CDTF">2025-09-23T13:08:00Z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