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4C086" w14:textId="0A20FD7E" w:rsidR="006A1672" w:rsidRPr="00E56BC3" w:rsidRDefault="00E33A70" w:rsidP="00E33A70">
      <w:pPr>
        <w:overflowPunct/>
        <w:autoSpaceDE/>
        <w:autoSpaceDN/>
        <w:adjustRightInd/>
        <w:spacing w:before="0"/>
        <w:jc w:val="right"/>
        <w:textAlignment w:val="auto"/>
        <w:rPr>
          <w:rFonts w:eastAsiaTheme="minorEastAsia" w:cstheme="minorHAnsi"/>
          <w:b/>
          <w:szCs w:val="24"/>
          <w:u w:val="single"/>
          <w:lang w:val="en-US" w:eastAsia="ja-JP"/>
        </w:rPr>
      </w:pPr>
      <w:bookmarkStart w:id="0" w:name="OLE_LINK3"/>
      <w:bookmarkStart w:id="1" w:name="_Toc116636470"/>
      <w:bookmarkStart w:id="2" w:name="_Toc116556674"/>
      <w:bookmarkStart w:id="3" w:name="_Toc116557227"/>
      <w:r w:rsidRPr="00E56BC3">
        <w:rPr>
          <w:rFonts w:eastAsiaTheme="minorEastAsia" w:cstheme="minorHAnsi"/>
          <w:b/>
          <w:szCs w:val="24"/>
          <w:u w:val="single"/>
          <w:lang w:val="en-US" w:eastAsia="ja-JP"/>
        </w:rPr>
        <w:t>PACP-10</w:t>
      </w:r>
    </w:p>
    <w:p w14:paraId="20A1CABE" w14:textId="77777777" w:rsidR="006A1672" w:rsidRDefault="006A1672">
      <w:pPr>
        <w:overflowPunct/>
        <w:autoSpaceDE/>
        <w:autoSpaceDN/>
        <w:adjustRightInd/>
        <w:spacing w:before="0"/>
        <w:jc w:val="center"/>
        <w:textAlignment w:val="auto"/>
        <w:rPr>
          <w:rFonts w:ascii="Times New Roman" w:eastAsiaTheme="minorEastAsia" w:hAnsi="Times New Roman"/>
          <w:bCs/>
          <w:szCs w:val="24"/>
          <w:lang w:val="en-US" w:eastAsia="ja-JP"/>
        </w:rPr>
      </w:pPr>
    </w:p>
    <w:p w14:paraId="79EBAA4B" w14:textId="4F5B2224" w:rsidR="006A1672" w:rsidRDefault="00C154C3">
      <w:pPr>
        <w:overflowPunct/>
        <w:autoSpaceDE/>
        <w:autoSpaceDN/>
        <w:adjustRightInd/>
        <w:spacing w:before="0"/>
        <w:jc w:val="center"/>
        <w:textAlignment w:val="auto"/>
        <w:rPr>
          <w:rFonts w:ascii="Times New Roman" w:eastAsiaTheme="minorEastAsia" w:hAnsi="Times New Roman"/>
          <w:b/>
          <w:szCs w:val="24"/>
          <w:lang w:val="en-US" w:eastAsia="ja-JP"/>
        </w:rPr>
      </w:pPr>
      <w:r>
        <w:rPr>
          <w:rFonts w:ascii="Times New Roman" w:eastAsiaTheme="minorEastAsia" w:hAnsi="Times New Roman"/>
          <w:b/>
          <w:szCs w:val="24"/>
          <w:lang w:val="en-US" w:eastAsia="ja-JP"/>
        </w:rPr>
        <w:t>PRELIMINARY APT COMMON PROPOSAL</w:t>
      </w:r>
    </w:p>
    <w:p w14:paraId="60F10631" w14:textId="77777777" w:rsidR="006A1672" w:rsidRDefault="006A1672">
      <w:pPr>
        <w:overflowPunct/>
        <w:autoSpaceDE/>
        <w:autoSpaceDN/>
        <w:adjustRightInd/>
        <w:spacing w:before="0"/>
        <w:jc w:val="center"/>
        <w:textAlignment w:val="auto"/>
        <w:rPr>
          <w:rFonts w:ascii="Times New Roman" w:eastAsiaTheme="minorEastAsia" w:hAnsi="Times New Roman"/>
          <w:b/>
          <w:szCs w:val="24"/>
          <w:lang w:val="en-US" w:eastAsia="ja-JP"/>
        </w:rPr>
      </w:pPr>
    </w:p>
    <w:p w14:paraId="198764E3" w14:textId="1354AB0B" w:rsidR="006A1672" w:rsidRDefault="00C154C3">
      <w:pPr>
        <w:overflowPunct/>
        <w:autoSpaceDE/>
        <w:autoSpaceDN/>
        <w:adjustRightInd/>
        <w:spacing w:before="0"/>
        <w:jc w:val="center"/>
        <w:textAlignment w:val="auto"/>
        <w:rPr>
          <w:rFonts w:ascii="Times New Roman" w:eastAsia="SimSun" w:hAnsi="Times New Roman"/>
          <w:b/>
          <w:szCs w:val="24"/>
          <w:lang w:val="en-US" w:eastAsia="zh-CN"/>
        </w:rPr>
      </w:pPr>
      <w:r>
        <w:rPr>
          <w:rFonts w:ascii="Times New Roman" w:eastAsiaTheme="minorEastAsia" w:hAnsi="Times New Roman"/>
          <w:b/>
          <w:szCs w:val="24"/>
          <w:lang w:val="en-US" w:eastAsia="ja-JP"/>
        </w:rPr>
        <w:t>MODIFICATIONS TO WTDC RESOLUTION</w:t>
      </w:r>
      <w:r>
        <w:rPr>
          <w:rFonts w:ascii="Times New Roman" w:eastAsia="SimSun" w:hAnsi="Times New Roman" w:hint="eastAsia"/>
          <w:b/>
          <w:szCs w:val="24"/>
          <w:lang w:val="en-US" w:eastAsia="zh-CN"/>
        </w:rPr>
        <w:t xml:space="preserve"> 17</w:t>
      </w:r>
    </w:p>
    <w:p w14:paraId="4B76EAEF" w14:textId="3FF248C5" w:rsidR="00E030C3" w:rsidRDefault="00E030C3">
      <w:pPr>
        <w:overflowPunct/>
        <w:autoSpaceDE/>
        <w:autoSpaceDN/>
        <w:adjustRightInd/>
        <w:spacing w:before="0"/>
        <w:jc w:val="center"/>
        <w:textAlignment w:val="auto"/>
        <w:rPr>
          <w:rFonts w:ascii="Times New Roman" w:eastAsia="SimSun" w:hAnsi="Times New Roman"/>
          <w:b/>
          <w:szCs w:val="24"/>
          <w:lang w:val="en-US" w:eastAsia="zh-CN"/>
        </w:rPr>
      </w:pPr>
      <w:r w:rsidRPr="00E030C3">
        <w:rPr>
          <w:rFonts w:ascii="Times New Roman" w:eastAsia="SimSun" w:hAnsi="Times New Roman"/>
          <w:b/>
          <w:szCs w:val="24"/>
          <w:lang w:val="en-US" w:eastAsia="zh-CN"/>
        </w:rPr>
        <w:t>IMPLEMENTATION OF AND COOPERATION ON APPROVED REGIONAL INITIATIVES AT THE NATIONAL, REGIONAL, INTERREGIONAL AND GLOBAL LEVELS</w:t>
      </w:r>
    </w:p>
    <w:bookmarkEnd w:id="0"/>
    <w:p w14:paraId="7A361F32" w14:textId="77777777" w:rsidR="006A1672" w:rsidRDefault="006A1672">
      <w:pPr>
        <w:overflowPunct/>
        <w:autoSpaceDE/>
        <w:autoSpaceDN/>
        <w:adjustRightInd/>
        <w:spacing w:before="0"/>
        <w:jc w:val="center"/>
        <w:textAlignment w:val="auto"/>
        <w:rPr>
          <w:rFonts w:ascii="Times New Roman" w:eastAsia="BatangChe" w:hAnsi="Times New Roman"/>
          <w:bCs/>
          <w:szCs w:val="24"/>
          <w:lang w:val="en-US"/>
        </w:rPr>
      </w:pPr>
    </w:p>
    <w:p w14:paraId="0957ACFD" w14:textId="77777777" w:rsidR="006A1672" w:rsidRDefault="006A1672">
      <w:pPr>
        <w:overflowPunct/>
        <w:autoSpaceDE/>
        <w:autoSpaceDN/>
        <w:adjustRightInd/>
        <w:spacing w:before="0"/>
        <w:jc w:val="center"/>
        <w:textAlignment w:val="auto"/>
        <w:rPr>
          <w:rFonts w:ascii="Times New Roman" w:eastAsia="BatangChe" w:hAnsi="Times New Roman"/>
          <w:bCs/>
          <w:szCs w:val="24"/>
          <w:lang w:val="en-US"/>
        </w:rPr>
      </w:pPr>
    </w:p>
    <w:tbl>
      <w:tblPr>
        <w:tblStyle w:val="TableGrid"/>
        <w:tblW w:w="970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05"/>
      </w:tblGrid>
      <w:tr w:rsidR="006A1672" w14:paraId="72A7E9EB" w14:textId="77777777" w:rsidTr="00E56BC3">
        <w:tc>
          <w:tcPr>
            <w:tcW w:w="9705" w:type="dxa"/>
          </w:tcPr>
          <w:p w14:paraId="03942813" w14:textId="77777777" w:rsidR="006A1672" w:rsidRDefault="006A1672">
            <w:pPr>
              <w:tabs>
                <w:tab w:val="clear" w:pos="1134"/>
                <w:tab w:val="clear" w:pos="1871"/>
                <w:tab w:val="clear" w:pos="2268"/>
                <w:tab w:val="left" w:pos="794"/>
                <w:tab w:val="left" w:pos="1191"/>
                <w:tab w:val="left" w:pos="1588"/>
                <w:tab w:val="left" w:pos="1985"/>
              </w:tabs>
              <w:overflowPunct/>
              <w:autoSpaceDE/>
              <w:autoSpaceDN/>
              <w:adjustRightInd/>
              <w:spacing w:before="40" w:after="40"/>
              <w:jc w:val="left"/>
              <w:textAlignment w:val="auto"/>
              <w:rPr>
                <w:rFonts w:ascii="Times New Roman" w:eastAsia="BatangChe" w:hAnsi="Times New Roman"/>
                <w:szCs w:val="24"/>
                <w:lang w:val="en-US"/>
              </w:rPr>
            </w:pPr>
          </w:p>
          <w:p w14:paraId="65D22349" w14:textId="77777777" w:rsidR="006A1672" w:rsidRDefault="00C154C3">
            <w:pPr>
              <w:overflowPunct/>
              <w:autoSpaceDE/>
              <w:autoSpaceDN/>
              <w:adjustRightInd/>
              <w:spacing w:before="0"/>
              <w:jc w:val="left"/>
              <w:textAlignment w:val="auto"/>
              <w:rPr>
                <w:rFonts w:ascii="Times New Roman" w:eastAsia="BatangChe" w:hAnsi="Times New Roman"/>
                <w:b/>
                <w:bCs/>
                <w:szCs w:val="24"/>
                <w:lang w:val="en-US"/>
              </w:rPr>
            </w:pPr>
            <w:r>
              <w:rPr>
                <w:rFonts w:ascii="Times New Roman" w:eastAsia="BatangChe" w:hAnsi="Times New Roman"/>
                <w:b/>
                <w:bCs/>
                <w:szCs w:val="24"/>
                <w:lang w:val="en-US"/>
              </w:rPr>
              <w:t>Summary:</w:t>
            </w:r>
          </w:p>
          <w:p w14:paraId="49A0A52D" w14:textId="77777777" w:rsidR="006A1672" w:rsidRDefault="006A1672">
            <w:pPr>
              <w:overflowPunct/>
              <w:autoSpaceDE/>
              <w:autoSpaceDN/>
              <w:adjustRightInd/>
              <w:spacing w:before="0"/>
              <w:jc w:val="left"/>
              <w:textAlignment w:val="auto"/>
              <w:rPr>
                <w:rFonts w:ascii="Times New Roman" w:eastAsia="BatangChe" w:hAnsi="Times New Roman"/>
                <w:b/>
                <w:bCs/>
                <w:szCs w:val="24"/>
                <w:lang w:val="en-US"/>
              </w:rPr>
            </w:pPr>
          </w:p>
          <w:p w14:paraId="32ED7A47" w14:textId="27FC2757" w:rsidR="006A1672" w:rsidRDefault="00C154C3" w:rsidP="3CCFA504">
            <w:pPr>
              <w:overflowPunct/>
              <w:autoSpaceDE/>
              <w:autoSpaceDN/>
              <w:adjustRightInd/>
              <w:spacing w:before="0"/>
              <w:textAlignment w:val="auto"/>
              <w:rPr>
                <w:rFonts w:ascii="Times New Roman" w:eastAsia="SimSun" w:hAnsi="Times New Roman"/>
                <w:lang w:val="en-US" w:eastAsia="zh-CN"/>
              </w:rPr>
            </w:pPr>
            <w:r w:rsidRPr="3CCFA504">
              <w:rPr>
                <w:rFonts w:ascii="Times New Roman" w:eastAsia="BatangChe" w:hAnsi="Times New Roman"/>
                <w:lang w:val="en-US"/>
              </w:rPr>
              <w:t xml:space="preserve">It is proposed to amend text of Resolution </w:t>
            </w:r>
            <w:r w:rsidRPr="3CCFA504">
              <w:rPr>
                <w:rFonts w:ascii="Times New Roman" w:eastAsia="SimSun" w:hAnsi="Times New Roman"/>
                <w:lang w:val="en-US" w:eastAsia="zh-CN"/>
              </w:rPr>
              <w:t xml:space="preserve">17 </w:t>
            </w:r>
            <w:r w:rsidRPr="3CCFA504">
              <w:rPr>
                <w:rFonts w:ascii="Times New Roman" w:eastAsia="BatangChe" w:hAnsi="Times New Roman"/>
                <w:lang w:val="en-US"/>
              </w:rPr>
              <w:t>of WTD</w:t>
            </w:r>
            <w:r w:rsidRPr="3CCFA504">
              <w:rPr>
                <w:rFonts w:ascii="Times New Roman" w:eastAsia="SimSun" w:hAnsi="Times New Roman"/>
                <w:lang w:val="en-US" w:eastAsia="zh-CN"/>
              </w:rPr>
              <w:t xml:space="preserve">C to strengthen the important role of several </w:t>
            </w:r>
            <w:proofErr w:type="spellStart"/>
            <w:r w:rsidRPr="3CCFA504">
              <w:rPr>
                <w:rFonts w:ascii="Times New Roman" w:eastAsia="SimSun" w:hAnsi="Times New Roman"/>
                <w:lang w:val="en-US" w:eastAsia="zh-CN"/>
              </w:rPr>
              <w:t>programme</w:t>
            </w:r>
            <w:proofErr w:type="spellEnd"/>
            <w:r w:rsidRPr="3CCFA504">
              <w:rPr>
                <w:rFonts w:ascii="Times New Roman" w:eastAsia="SimSun" w:hAnsi="Times New Roman"/>
                <w:lang w:val="en-US" w:eastAsia="zh-CN"/>
              </w:rPr>
              <w:t xml:space="preserve"> and initiative launched by ITU-D, such as ITU Academy Training </w:t>
            </w:r>
            <w:proofErr w:type="spellStart"/>
            <w:r w:rsidRPr="3CCFA504">
              <w:rPr>
                <w:rFonts w:ascii="Times New Roman" w:eastAsia="SimSun" w:hAnsi="Times New Roman"/>
                <w:lang w:val="en-US" w:eastAsia="zh-CN"/>
              </w:rPr>
              <w:t>Centres</w:t>
            </w:r>
            <w:proofErr w:type="spellEnd"/>
            <w:r w:rsidRPr="3CCFA504">
              <w:rPr>
                <w:rFonts w:ascii="Times New Roman" w:eastAsia="SimSun" w:hAnsi="Times New Roman"/>
                <w:lang w:val="en-US" w:eastAsia="zh-CN"/>
              </w:rPr>
              <w:t xml:space="preserve"> (ATC) and Acceleration </w:t>
            </w:r>
            <w:proofErr w:type="spellStart"/>
            <w:r w:rsidRPr="3CCFA504">
              <w:rPr>
                <w:rFonts w:ascii="Times New Roman" w:eastAsia="SimSun" w:hAnsi="Times New Roman"/>
                <w:lang w:val="en-US" w:eastAsia="zh-CN"/>
              </w:rPr>
              <w:t>Centres</w:t>
            </w:r>
            <w:proofErr w:type="spellEnd"/>
            <w:r w:rsidRPr="3CCFA504">
              <w:rPr>
                <w:rFonts w:ascii="Times New Roman" w:eastAsia="SimSun" w:hAnsi="Times New Roman"/>
                <w:lang w:val="en-US" w:eastAsia="zh-CN"/>
              </w:rPr>
              <w:t xml:space="preserve"> when implementing the regional initiatives. And the amendment also calls on the continued efforts to strengthen the ICT-DF and to facilitate the engagement of additional donors.</w:t>
            </w:r>
          </w:p>
          <w:p w14:paraId="5B78C1D8" w14:textId="77777777" w:rsidR="006A1672" w:rsidRDefault="006A1672">
            <w:pPr>
              <w:overflowPunct/>
              <w:autoSpaceDE/>
              <w:autoSpaceDN/>
              <w:adjustRightInd/>
              <w:spacing w:before="0"/>
              <w:jc w:val="left"/>
              <w:textAlignment w:val="auto"/>
              <w:rPr>
                <w:rFonts w:ascii="Times New Roman" w:eastAsia="BatangChe" w:hAnsi="Times New Roman"/>
                <w:b/>
                <w:bCs/>
                <w:szCs w:val="24"/>
                <w:lang w:val="en-US"/>
              </w:rPr>
            </w:pPr>
          </w:p>
          <w:p w14:paraId="42B16352" w14:textId="77777777" w:rsidR="006A1672" w:rsidRDefault="00C154C3">
            <w:pPr>
              <w:overflowPunct/>
              <w:autoSpaceDE/>
              <w:autoSpaceDN/>
              <w:adjustRightInd/>
              <w:spacing w:before="0"/>
              <w:jc w:val="left"/>
              <w:textAlignment w:val="auto"/>
              <w:rPr>
                <w:rFonts w:ascii="Times New Roman" w:eastAsia="BatangChe" w:hAnsi="Times New Roman"/>
                <w:b/>
                <w:bCs/>
                <w:szCs w:val="24"/>
                <w:lang w:val="en-US"/>
              </w:rPr>
            </w:pPr>
            <w:r>
              <w:rPr>
                <w:rFonts w:ascii="Times New Roman" w:eastAsia="BatangChe" w:hAnsi="Times New Roman"/>
                <w:b/>
                <w:bCs/>
                <w:szCs w:val="24"/>
                <w:lang w:val="en-US"/>
              </w:rPr>
              <w:t>Expected Results:</w:t>
            </w:r>
          </w:p>
          <w:p w14:paraId="2A3C1130" w14:textId="77777777" w:rsidR="006A1672" w:rsidRDefault="006A1672" w:rsidP="00C154C3">
            <w:pPr>
              <w:overflowPunct/>
              <w:autoSpaceDE/>
              <w:autoSpaceDN/>
              <w:adjustRightInd/>
              <w:spacing w:before="0"/>
              <w:textAlignment w:val="auto"/>
              <w:rPr>
                <w:rFonts w:ascii="Times New Roman" w:eastAsia="BatangChe" w:hAnsi="Times New Roman"/>
                <w:b/>
                <w:bCs/>
                <w:szCs w:val="24"/>
                <w:lang w:val="en-US"/>
              </w:rPr>
            </w:pPr>
          </w:p>
          <w:p w14:paraId="5D6C3474" w14:textId="77777777" w:rsidR="006A1672" w:rsidRDefault="00C154C3" w:rsidP="00C154C3">
            <w:pPr>
              <w:overflowPunct/>
              <w:autoSpaceDE/>
              <w:autoSpaceDN/>
              <w:adjustRightInd/>
              <w:spacing w:before="0"/>
              <w:textAlignment w:val="auto"/>
              <w:rPr>
                <w:rFonts w:ascii="Times New Roman" w:eastAsia="SimSun" w:hAnsi="Times New Roman"/>
                <w:szCs w:val="24"/>
                <w:lang w:val="en-US" w:eastAsia="zh-CN"/>
              </w:rPr>
            </w:pPr>
            <w:r>
              <w:rPr>
                <w:rFonts w:ascii="Times New Roman" w:eastAsia="BatangChe" w:hAnsi="Times New Roman"/>
                <w:szCs w:val="24"/>
                <w:lang w:val="en-US"/>
              </w:rPr>
              <w:t xml:space="preserve">APT Member administrations invite WTDC to examine the proposal and approve the changes to Resolution </w:t>
            </w:r>
            <w:r>
              <w:rPr>
                <w:rFonts w:ascii="Times New Roman" w:eastAsia="SimSun" w:hAnsi="Times New Roman" w:hint="eastAsia"/>
                <w:szCs w:val="24"/>
                <w:lang w:val="en-US" w:eastAsia="zh-CN"/>
              </w:rPr>
              <w:t xml:space="preserve">17 on </w:t>
            </w:r>
            <w:r>
              <w:rPr>
                <w:rFonts w:ascii="Times New Roman" w:eastAsia="SimSun" w:hAnsi="Times New Roman"/>
                <w:szCs w:val="24"/>
                <w:lang w:val="en-US" w:eastAsia="zh-CN"/>
              </w:rPr>
              <w:t>“</w:t>
            </w:r>
            <w:r>
              <w:rPr>
                <w:rFonts w:ascii="Times New Roman" w:eastAsia="SimSun" w:hAnsi="Times New Roman" w:hint="eastAsia"/>
                <w:szCs w:val="24"/>
                <w:lang w:val="en-US" w:eastAsia="zh-CN"/>
              </w:rPr>
              <w:t>Implementation of and cooperation on approved regional initiatives at the national, regional, interregional and global levels</w:t>
            </w:r>
            <w:r>
              <w:rPr>
                <w:rFonts w:ascii="Times New Roman" w:eastAsia="SimSun" w:hAnsi="Times New Roman"/>
                <w:szCs w:val="24"/>
                <w:lang w:val="en-US" w:eastAsia="zh-CN"/>
              </w:rPr>
              <w:t>”</w:t>
            </w:r>
            <w:r>
              <w:rPr>
                <w:rFonts w:ascii="Times New Roman" w:eastAsia="SimSun" w:hAnsi="Times New Roman" w:hint="eastAsia"/>
                <w:szCs w:val="24"/>
                <w:lang w:val="en-US" w:eastAsia="zh-CN"/>
              </w:rPr>
              <w:t>.</w:t>
            </w:r>
          </w:p>
          <w:p w14:paraId="7D4B0F31" w14:textId="77777777" w:rsidR="006A1672" w:rsidRDefault="006A1672">
            <w:pPr>
              <w:overflowPunct/>
              <w:autoSpaceDE/>
              <w:autoSpaceDN/>
              <w:adjustRightInd/>
              <w:spacing w:before="0"/>
              <w:jc w:val="left"/>
              <w:textAlignment w:val="auto"/>
              <w:rPr>
                <w:rFonts w:ascii="Times New Roman" w:eastAsia="BatangChe" w:hAnsi="Times New Roman"/>
                <w:b/>
                <w:bCs/>
                <w:szCs w:val="24"/>
                <w:lang w:val="en-US"/>
              </w:rPr>
            </w:pPr>
          </w:p>
          <w:p w14:paraId="4392D2A5" w14:textId="77777777" w:rsidR="006A1672" w:rsidRDefault="00C154C3">
            <w:pPr>
              <w:tabs>
                <w:tab w:val="clear" w:pos="1134"/>
                <w:tab w:val="clear" w:pos="1871"/>
                <w:tab w:val="clear" w:pos="2268"/>
                <w:tab w:val="left" w:pos="794"/>
                <w:tab w:val="left" w:pos="1191"/>
                <w:tab w:val="left" w:pos="1588"/>
                <w:tab w:val="left" w:pos="1985"/>
              </w:tabs>
              <w:overflowPunct/>
              <w:autoSpaceDE/>
              <w:autoSpaceDN/>
              <w:adjustRightInd/>
              <w:spacing w:before="40" w:after="40"/>
              <w:jc w:val="left"/>
              <w:textAlignment w:val="auto"/>
              <w:rPr>
                <w:rFonts w:eastAsiaTheme="minorEastAsia"/>
                <w:sz w:val="22"/>
                <w:lang w:val="en-US" w:eastAsia="zh-CN"/>
              </w:rPr>
            </w:pPr>
            <w:r>
              <w:rPr>
                <w:rFonts w:ascii="Times New Roman" w:eastAsia="BatangChe" w:hAnsi="Times New Roman"/>
                <w:b/>
                <w:bCs/>
                <w:szCs w:val="24"/>
                <w:lang w:val="en-US"/>
              </w:rPr>
              <w:t>References:</w:t>
            </w:r>
            <w:r>
              <w:rPr>
                <w:rFonts w:ascii="Times New Roman" w:eastAsia="BatangChe" w:hAnsi="Times New Roman"/>
                <w:b/>
                <w:bCs/>
                <w:szCs w:val="24"/>
                <w:lang w:val="en-US"/>
              </w:rPr>
              <w:br/>
            </w:r>
          </w:p>
        </w:tc>
      </w:tr>
    </w:tbl>
    <w:p w14:paraId="7ADB915A" w14:textId="77777777" w:rsidR="006A1672" w:rsidRDefault="006A1672">
      <w:pPr>
        <w:overflowPunct/>
        <w:autoSpaceDE/>
        <w:autoSpaceDN/>
        <w:adjustRightInd/>
        <w:spacing w:before="0"/>
        <w:jc w:val="left"/>
        <w:textAlignment w:val="auto"/>
        <w:rPr>
          <w:bCs/>
        </w:rPr>
      </w:pPr>
    </w:p>
    <w:p w14:paraId="546420E8" w14:textId="77777777" w:rsidR="006A1672" w:rsidRDefault="00C154C3">
      <w:pPr>
        <w:pStyle w:val="Level1"/>
        <w:numPr>
          <w:ilvl w:val="0"/>
          <w:numId w:val="1"/>
        </w:numPr>
        <w:ind w:left="360"/>
        <w:rPr>
          <w:b/>
          <w:bCs/>
        </w:rPr>
      </w:pPr>
      <w:r>
        <w:rPr>
          <w:b/>
          <w:bCs/>
        </w:rPr>
        <w:t>PROPOSALS</w:t>
      </w:r>
    </w:p>
    <w:p w14:paraId="1B037D74" w14:textId="77777777" w:rsidR="006A1672" w:rsidRPr="007D34BA" w:rsidRDefault="00C154C3">
      <w:pPr>
        <w:rPr>
          <w:rFonts w:ascii="Times New Roman" w:hAnsi="Times New Roman"/>
        </w:rPr>
      </w:pPr>
      <w:r w:rsidRPr="007D34BA">
        <w:rPr>
          <w:rFonts w:ascii="Times New Roman" w:hAnsi="Times New Roman"/>
        </w:rPr>
        <w:t xml:space="preserve">APT Member administrations propose to modify WTDC Resolution </w:t>
      </w:r>
      <w:r w:rsidRPr="007D34BA">
        <w:rPr>
          <w:rFonts w:ascii="Times New Roman" w:eastAsia="SimSun" w:hAnsi="Times New Roman"/>
          <w:lang w:val="en-US" w:eastAsia="zh-CN"/>
        </w:rPr>
        <w:t>17</w:t>
      </w:r>
      <w:r w:rsidRPr="007D34BA">
        <w:rPr>
          <w:rFonts w:ascii="Times New Roman" w:hAnsi="Times New Roman"/>
        </w:rPr>
        <w:t xml:space="preserve">, according to the annex below. </w:t>
      </w:r>
    </w:p>
    <w:p w14:paraId="6FF08EA6" w14:textId="77777777" w:rsidR="006A1672" w:rsidRPr="007D34BA" w:rsidRDefault="006A1672">
      <w:pPr>
        <w:rPr>
          <w:rFonts w:eastAsia="MS Mincho"/>
          <w:lang w:eastAsia="ja-JP"/>
        </w:rPr>
      </w:pPr>
    </w:p>
    <w:p w14:paraId="7A9D6964" w14:textId="77777777" w:rsidR="006A1672" w:rsidRDefault="006A1672">
      <w:pPr>
        <w:overflowPunct/>
        <w:autoSpaceDE/>
        <w:autoSpaceDN/>
        <w:adjustRightInd/>
        <w:spacing w:before="0"/>
        <w:jc w:val="left"/>
        <w:textAlignment w:val="auto"/>
        <w:rPr>
          <w:bCs/>
          <w:lang w:val="en-US"/>
        </w:rPr>
      </w:pPr>
    </w:p>
    <w:p w14:paraId="03E12189" w14:textId="77777777" w:rsidR="006A1672" w:rsidRPr="00D6043F" w:rsidRDefault="006A1672">
      <w:pPr>
        <w:overflowPunct/>
        <w:autoSpaceDE/>
        <w:autoSpaceDN/>
        <w:adjustRightInd/>
        <w:spacing w:before="0"/>
        <w:jc w:val="left"/>
        <w:textAlignment w:val="auto"/>
        <w:rPr>
          <w:rFonts w:ascii="Times New Roman" w:eastAsia="BatangChe" w:hAnsi="Times New Roman"/>
          <w:szCs w:val="24"/>
          <w:lang w:val="en-US"/>
        </w:rPr>
      </w:pPr>
    </w:p>
    <w:p w14:paraId="6ED03027" w14:textId="77777777" w:rsidR="006A1672" w:rsidRPr="00D6043F" w:rsidRDefault="006A1672">
      <w:pPr>
        <w:overflowPunct/>
        <w:autoSpaceDE/>
        <w:autoSpaceDN/>
        <w:adjustRightInd/>
        <w:spacing w:before="0"/>
        <w:jc w:val="left"/>
        <w:textAlignment w:val="auto"/>
        <w:rPr>
          <w:rFonts w:ascii="Times New Roman" w:eastAsia="BatangChe" w:hAnsi="Times New Roman"/>
          <w:szCs w:val="24"/>
          <w:lang w:val="en-US"/>
        </w:rPr>
      </w:pPr>
    </w:p>
    <w:p w14:paraId="43D42887" w14:textId="77777777" w:rsidR="006A1672" w:rsidRPr="00D6043F" w:rsidRDefault="006A1672">
      <w:pPr>
        <w:overflowPunct/>
        <w:autoSpaceDE/>
        <w:autoSpaceDN/>
        <w:adjustRightInd/>
        <w:spacing w:before="0"/>
        <w:jc w:val="left"/>
        <w:textAlignment w:val="auto"/>
        <w:rPr>
          <w:rFonts w:ascii="Times New Roman" w:eastAsia="BatangChe" w:hAnsi="Times New Roman"/>
          <w:szCs w:val="24"/>
          <w:lang w:val="en-US"/>
        </w:rPr>
      </w:pPr>
    </w:p>
    <w:p w14:paraId="3D238D4C" w14:textId="77777777" w:rsidR="006A1672" w:rsidRPr="00D6043F" w:rsidRDefault="006A1672">
      <w:pPr>
        <w:overflowPunct/>
        <w:autoSpaceDE/>
        <w:autoSpaceDN/>
        <w:adjustRightInd/>
        <w:spacing w:before="0"/>
        <w:jc w:val="left"/>
        <w:textAlignment w:val="auto"/>
        <w:rPr>
          <w:rFonts w:ascii="Times New Roman" w:eastAsia="BatangChe" w:hAnsi="Times New Roman"/>
          <w:szCs w:val="24"/>
          <w:lang w:val="en-US"/>
        </w:rPr>
      </w:pPr>
    </w:p>
    <w:p w14:paraId="7F058B0F" w14:textId="5EAA2152" w:rsidR="006A1672" w:rsidRPr="00E56BC3" w:rsidRDefault="00C154C3" w:rsidP="002D55D6">
      <w:pPr>
        <w:overflowPunct/>
        <w:autoSpaceDE/>
        <w:autoSpaceDN/>
        <w:adjustRightInd/>
        <w:spacing w:before="0"/>
        <w:jc w:val="right"/>
        <w:textAlignment w:val="auto"/>
        <w:rPr>
          <w:rFonts w:eastAsia="SimSun" w:cstheme="minorHAnsi"/>
          <w:b/>
          <w:bCs/>
          <w:sz w:val="28"/>
          <w:szCs w:val="28"/>
          <w:lang w:val="en-US" w:eastAsia="zh-CN"/>
        </w:rPr>
      </w:pPr>
      <w:r>
        <w:rPr>
          <w:rFonts w:ascii="Times New Roman" w:eastAsia="SimSun" w:hAnsi="Times New Roman" w:hint="eastAsia"/>
          <w:sz w:val="28"/>
          <w:szCs w:val="28"/>
          <w:lang w:val="en-US" w:eastAsia="zh-CN"/>
        </w:rPr>
        <w:br w:type="page"/>
      </w:r>
      <w:r w:rsidR="00972FBB" w:rsidRPr="00E56BC3">
        <w:rPr>
          <w:rFonts w:eastAsia="SimSun" w:cstheme="minorHAnsi"/>
          <w:b/>
          <w:bCs/>
          <w:sz w:val="28"/>
          <w:szCs w:val="28"/>
          <w:lang w:val="en-US" w:eastAsia="zh-CN"/>
        </w:rPr>
        <w:lastRenderedPageBreak/>
        <w:t>ANNEX</w:t>
      </w:r>
    </w:p>
    <w:p w14:paraId="12B4B1D8" w14:textId="5689D886" w:rsidR="006A1672" w:rsidRPr="00E56BC3" w:rsidRDefault="00E70845">
      <w:pPr>
        <w:overflowPunct/>
        <w:autoSpaceDE/>
        <w:autoSpaceDN/>
        <w:adjustRightInd/>
        <w:spacing w:before="0"/>
        <w:jc w:val="left"/>
        <w:textAlignment w:val="auto"/>
        <w:rPr>
          <w:rFonts w:eastAsia="BatangChe" w:cstheme="minorHAnsi"/>
          <w:b/>
          <w:bCs/>
          <w:sz w:val="28"/>
          <w:szCs w:val="28"/>
          <w:lang w:val="en-US"/>
          <w:rPrChange w:id="4" w:author="Nidup Gyeltshen" w:date="2025-09-17T22:47:00Z">
            <w:rPr>
              <w:rFonts w:ascii="Times New Roman" w:eastAsia="BatangChe" w:hAnsi="Times New Roman"/>
              <w:szCs w:val="24"/>
              <w:lang w:val="de-DE"/>
            </w:rPr>
          </w:rPrChange>
        </w:rPr>
      </w:pPr>
      <w:r w:rsidRPr="00E56BC3">
        <w:rPr>
          <w:rFonts w:eastAsia="BatangChe" w:cstheme="minorHAnsi"/>
          <w:b/>
          <w:bCs/>
          <w:sz w:val="28"/>
          <w:szCs w:val="28"/>
          <w:lang w:val="en-US"/>
        </w:rPr>
        <w:t>MOD</w:t>
      </w:r>
    </w:p>
    <w:p w14:paraId="39175475" w14:textId="32006441" w:rsidR="006A1672" w:rsidRDefault="00C154C3">
      <w:pPr>
        <w:pStyle w:val="ResNo"/>
      </w:pPr>
      <w:r>
        <w:t xml:space="preserve">RESOLUTION </w:t>
      </w:r>
      <w:r>
        <w:rPr>
          <w:rStyle w:val="href"/>
        </w:rPr>
        <w:t>17</w:t>
      </w:r>
      <w:r>
        <w:t xml:space="preserve"> (Rev. </w:t>
      </w:r>
      <w:del w:id="5" w:author="Jongbong PARK" w:date="2025-09-19T00:03:00Z">
        <w:r w:rsidDel="00E77179">
          <w:delText>Kigali, 2022</w:delText>
        </w:r>
      </w:del>
      <w:ins w:id="6" w:author="Jongbong PARK" w:date="2025-09-19T00:03:00Z">
        <w:r w:rsidR="00E77179">
          <w:rPr>
            <w:rFonts w:eastAsia="Malgun Gothic" w:hint="eastAsia"/>
            <w:lang w:eastAsia="ko-KR"/>
          </w:rPr>
          <w:t>Baku, 2025</w:t>
        </w:r>
      </w:ins>
      <w:r>
        <w:t>)</w:t>
      </w:r>
      <w:bookmarkEnd w:id="1"/>
      <w:bookmarkEnd w:id="2"/>
      <w:bookmarkEnd w:id="3"/>
    </w:p>
    <w:p w14:paraId="4F0FCDB1" w14:textId="77777777" w:rsidR="006A1672" w:rsidRDefault="00C154C3">
      <w:pPr>
        <w:pStyle w:val="Restitle"/>
      </w:pPr>
      <w:bookmarkStart w:id="7" w:name="OLE_LINK1"/>
      <w:bookmarkStart w:id="8" w:name="_Toc116556675"/>
      <w:bookmarkStart w:id="9" w:name="_Toc116557228"/>
      <w:bookmarkStart w:id="10" w:name="_Toc116636471"/>
      <w:r>
        <w:t xml:space="preserve">Implementation of </w:t>
      </w:r>
      <w:r>
        <w:rPr>
          <w:rFonts w:ascii="Calibri" w:hAnsi="Calibri"/>
        </w:rPr>
        <w:t xml:space="preserve">and cooperation on </w:t>
      </w:r>
      <w:r>
        <w:t>approved regional initiatives at the national, regional, interregional and global levels</w:t>
      </w:r>
      <w:bookmarkEnd w:id="7"/>
      <w:r>
        <w:rPr>
          <w:rStyle w:val="FootnoteReference"/>
        </w:rPr>
        <w:footnoteReference w:id="1"/>
      </w:r>
      <w:bookmarkEnd w:id="8"/>
      <w:bookmarkEnd w:id="9"/>
      <w:bookmarkEnd w:id="10"/>
    </w:p>
    <w:p w14:paraId="2C52DA31" w14:textId="536EFB42" w:rsidR="006A1672" w:rsidRDefault="00C154C3">
      <w:pPr>
        <w:pStyle w:val="Normalaftertitle"/>
        <w:keepNext/>
        <w:keepLines/>
      </w:pPr>
      <w:r>
        <w:t>The World Telecommunication Development Conference (</w:t>
      </w:r>
      <w:del w:id="11" w:author="Jongbong PARK" w:date="2025-09-19T00:03:00Z">
        <w:r w:rsidDel="00E77179">
          <w:delText>Kigali, 2022</w:delText>
        </w:r>
      </w:del>
      <w:ins w:id="12" w:author="Jongbong PARK" w:date="2025-09-19T00:03:00Z">
        <w:r w:rsidR="00E77179">
          <w:rPr>
            <w:rFonts w:eastAsia="Malgun Gothic" w:hint="eastAsia"/>
            <w:lang w:eastAsia="ko-KR"/>
          </w:rPr>
          <w:t>Baku, 2025</w:t>
        </w:r>
      </w:ins>
      <w:r>
        <w:t>),</w:t>
      </w:r>
    </w:p>
    <w:p w14:paraId="018949F2" w14:textId="77777777" w:rsidR="006A1672" w:rsidRDefault="00C154C3">
      <w:pPr>
        <w:pStyle w:val="Call"/>
      </w:pPr>
      <w:r>
        <w:t>recalling</w:t>
      </w:r>
    </w:p>
    <w:p w14:paraId="0AE6689D" w14:textId="77777777" w:rsidR="006A1672" w:rsidRDefault="00C154C3">
      <w:r>
        <w:rPr>
          <w:i/>
          <w:iCs/>
        </w:rPr>
        <w:t>a)</w:t>
      </w:r>
      <w:r>
        <w:tab/>
        <w:t xml:space="preserve">Resolution 34 (Rev. Dubai, 2018) of the Plenipotentiary Conference, on assistance and support to countries in special need for rebuilding their telecommunication </w:t>
      </w:r>
      <w:proofErr w:type="gramStart"/>
      <w:r>
        <w:t>sector;</w:t>
      </w:r>
      <w:proofErr w:type="gramEnd"/>
    </w:p>
    <w:p w14:paraId="4447FC25" w14:textId="77777777" w:rsidR="006A1672" w:rsidRDefault="00C154C3">
      <w:r>
        <w:rPr>
          <w:i/>
          <w:iCs/>
        </w:rPr>
        <w:t>b)</w:t>
      </w:r>
      <w:r>
        <w:tab/>
        <w:t>Resolution 135 (Rev. Dubai, 2018) of the Plenipotentiary Conference, on ITU's role in the durable and sustainable development of telecommunications/information and communication technologies (ICTs), in providing technical assistance and advice to developing countries</w:t>
      </w:r>
      <w:r>
        <w:rPr>
          <w:rStyle w:val="FootnoteReference"/>
        </w:rPr>
        <w:footnoteReference w:id="2"/>
      </w:r>
      <w:r>
        <w:t xml:space="preserve"> and in implementing relevant national, regional and interregional </w:t>
      </w:r>
      <w:proofErr w:type="gramStart"/>
      <w:r>
        <w:t>projects;</w:t>
      </w:r>
      <w:proofErr w:type="gramEnd"/>
    </w:p>
    <w:p w14:paraId="18A0E3C2" w14:textId="77777777" w:rsidR="006A1672" w:rsidRDefault="00C154C3">
      <w:r>
        <w:rPr>
          <w:i/>
          <w:iCs/>
        </w:rPr>
        <w:t>c)</w:t>
      </w:r>
      <w:r>
        <w:tab/>
        <w:t xml:space="preserve">Resolution 157 (Rev. Dubai, 2018) of the Plenipotentiary Conference, on strengthening of the project execution and project monitoring functions in </w:t>
      </w:r>
      <w:proofErr w:type="gramStart"/>
      <w:r>
        <w:t>ITU;</w:t>
      </w:r>
      <w:proofErr w:type="gramEnd"/>
    </w:p>
    <w:p w14:paraId="6F4E5035" w14:textId="77777777" w:rsidR="006A1672" w:rsidRDefault="00C154C3">
      <w:r>
        <w:rPr>
          <w:i/>
          <w:iCs/>
        </w:rPr>
        <w:t>d)</w:t>
      </w:r>
      <w:r>
        <w:tab/>
        <w:t xml:space="preserve">Resolution 21 (Rev. Kigali, 2022) of this conference, on coordination and collaboration with regional </w:t>
      </w:r>
      <w:proofErr w:type="gramStart"/>
      <w:r>
        <w:t>organizations;</w:t>
      </w:r>
      <w:proofErr w:type="gramEnd"/>
    </w:p>
    <w:p w14:paraId="2A67ED14" w14:textId="6AACDA9A" w:rsidR="006A1672" w:rsidRDefault="00C154C3">
      <w:pPr>
        <w:rPr>
          <w:del w:id="13" w:author="DELL" w:date="2025-08-11T09:01:00Z"/>
        </w:rPr>
      </w:pPr>
      <w:del w:id="14" w:author="Nidup Gyeltshen" w:date="2025-09-18T23:26:00Z">
        <w:r w:rsidDel="00601946">
          <w:rPr>
            <w:i/>
            <w:iCs/>
          </w:rPr>
          <w:delText>e)</w:delText>
        </w:r>
      </w:del>
      <w:r>
        <w:tab/>
      </w:r>
      <w:del w:id="15" w:author="DELL" w:date="2025-08-11T09:01:00Z">
        <w:r>
          <w:delText>Resolution 32 (Rev. Hyderabad, 2010) of the World Telecommunication Development Conference (WTDC), on international and regional cooperation on regional initiatives;</w:delText>
        </w:r>
      </w:del>
    </w:p>
    <w:p w14:paraId="1F0E705A" w14:textId="11C507B8" w:rsidR="006A1672" w:rsidRPr="007432BC" w:rsidRDefault="00C154C3" w:rsidP="007432BC">
      <w:del w:id="16" w:author="Jongbong PARK" w:date="2025-09-19T00:03:00Z">
        <w:r w:rsidDel="00CB5DD8">
          <w:rPr>
            <w:i/>
            <w:iCs/>
          </w:rPr>
          <w:delText>f</w:delText>
        </w:r>
      </w:del>
      <w:ins w:id="17" w:author="Jongbong PARK" w:date="2025-09-19T00:03:00Z">
        <w:r w:rsidR="00CB5DD8">
          <w:rPr>
            <w:rFonts w:eastAsia="Malgun Gothic" w:hint="eastAsia"/>
            <w:i/>
            <w:iCs/>
            <w:lang w:eastAsia="ko-KR"/>
          </w:rPr>
          <w:t>e</w:t>
        </w:r>
      </w:ins>
      <w:r>
        <w:rPr>
          <w:i/>
          <w:iCs/>
        </w:rPr>
        <w:t>)</w:t>
      </w:r>
      <w:r>
        <w:rPr>
          <w:i/>
          <w:iCs/>
        </w:rPr>
        <w:tab/>
      </w:r>
      <w:r>
        <w:t>Resolution 52 (Rev. Dubai, 2014) of WTDC, on strengthening the executing agency role of the ITU Telecommunication Development Sector (ITU</w:t>
      </w:r>
      <w:r>
        <w:noBreakHyphen/>
        <w:t xml:space="preserve">D), which emphasized the importance of establishing partnerships between the public and private sectors as an efficient way of implementing sustainable ITU projects, and of utilizing locally available expertise in executing ITU projects at regional or country </w:t>
      </w:r>
      <w:proofErr w:type="gramStart"/>
      <w:r>
        <w:t>level;</w:t>
      </w:r>
      <w:proofErr w:type="gramEnd"/>
    </w:p>
    <w:p w14:paraId="07F8DDC7" w14:textId="7FCF5FDB" w:rsidR="006A1672" w:rsidRDefault="00C154C3">
      <w:del w:id="18" w:author="Jongbong PARK" w:date="2025-09-19T00:03:00Z">
        <w:r w:rsidDel="00CB5DD8">
          <w:rPr>
            <w:i/>
            <w:iCs/>
          </w:rPr>
          <w:delText>g</w:delText>
        </w:r>
      </w:del>
      <w:ins w:id="19" w:author="Jongbong PARK" w:date="2025-09-19T00:03:00Z">
        <w:r w:rsidR="00CB5DD8">
          <w:rPr>
            <w:rFonts w:eastAsia="Malgun Gothic" w:hint="eastAsia"/>
            <w:i/>
            <w:iCs/>
            <w:lang w:eastAsia="ko-KR"/>
          </w:rPr>
          <w:t>f</w:t>
        </w:r>
      </w:ins>
      <w:r>
        <w:rPr>
          <w:i/>
          <w:iCs/>
        </w:rPr>
        <w:t>)</w:t>
      </w:r>
      <w:r>
        <w:tab/>
        <w:t>the mechanism for cooperation at regional and international level to implement the outcomes of the World Summit on the Information Society and the 2030 Agenda for Sustainable Development,</w:t>
      </w:r>
    </w:p>
    <w:p w14:paraId="7160CDCB" w14:textId="77777777" w:rsidR="006A1672" w:rsidRDefault="00C154C3">
      <w:pPr>
        <w:pStyle w:val="Call"/>
      </w:pPr>
      <w:r>
        <w:t>considering</w:t>
      </w:r>
    </w:p>
    <w:p w14:paraId="29C3CEEC" w14:textId="77777777" w:rsidR="006A1672" w:rsidRDefault="00C154C3">
      <w:r>
        <w:rPr>
          <w:i/>
          <w:iCs/>
        </w:rPr>
        <w:t>a)</w:t>
      </w:r>
      <w:r>
        <w:tab/>
        <w:t>that telecommunications/ICTs are one of the most vital elements for the growth of national economies and protection of the environment</w:t>
      </w:r>
      <w:ins w:id="20" w:author="DELL" w:date="2025-08-11T09:17:00Z">
        <w:r>
          <w:rPr>
            <w:rFonts w:eastAsia="SimSun" w:hint="eastAsia"/>
            <w:lang w:val="en-US" w:eastAsia="zh-CN"/>
          </w:rPr>
          <w:t xml:space="preserve"> and </w:t>
        </w:r>
        <w:r>
          <w:rPr>
            <w:lang w:eastAsia="es-ES"/>
          </w:rPr>
          <w:t xml:space="preserve">the achievement of the United Nations Sustainable Development </w:t>
        </w:r>
        <w:proofErr w:type="gramStart"/>
        <w:r>
          <w:rPr>
            <w:lang w:eastAsia="es-ES"/>
          </w:rPr>
          <w:t>Goals</w:t>
        </w:r>
      </w:ins>
      <w:r>
        <w:t>;</w:t>
      </w:r>
      <w:proofErr w:type="gramEnd"/>
    </w:p>
    <w:p w14:paraId="57E5F60B" w14:textId="77777777" w:rsidR="006A1672" w:rsidRDefault="00C154C3">
      <w:pPr>
        <w:rPr>
          <w:rFonts w:ascii="Calibri" w:hAnsi="Calibri"/>
          <w:i/>
          <w:szCs w:val="24"/>
        </w:rPr>
      </w:pPr>
      <w:r>
        <w:rPr>
          <w:rFonts w:ascii="Calibri" w:hAnsi="Calibri"/>
          <w:i/>
        </w:rPr>
        <w:t>b)</w:t>
      </w:r>
      <w:r>
        <w:rPr>
          <w:rFonts w:ascii="Calibri" w:hAnsi="Calibri"/>
          <w:i/>
        </w:rPr>
        <w:tab/>
      </w:r>
      <w:r>
        <w:rPr>
          <w:rFonts w:ascii="Calibri" w:hAnsi="Calibri"/>
        </w:rPr>
        <w:t>that</w:t>
      </w:r>
      <w:r>
        <w:rPr>
          <w:rFonts w:ascii="Calibri" w:hAnsi="Calibri"/>
          <w:szCs w:val="24"/>
        </w:rPr>
        <w:t xml:space="preserve">, </w:t>
      </w:r>
      <w:proofErr w:type="gramStart"/>
      <w:r>
        <w:rPr>
          <w:rFonts w:ascii="Calibri" w:hAnsi="Calibri"/>
          <w:szCs w:val="24"/>
        </w:rPr>
        <w:t>in order to</w:t>
      </w:r>
      <w:proofErr w:type="gramEnd"/>
      <w:r>
        <w:rPr>
          <w:rFonts w:ascii="Calibri" w:hAnsi="Calibri"/>
          <w:szCs w:val="24"/>
        </w:rPr>
        <w:t xml:space="preserve"> achieve</w:t>
      </w:r>
      <w:r>
        <w:rPr>
          <w:rFonts w:ascii="Calibri" w:hAnsi="Calibri"/>
        </w:rPr>
        <w:t xml:space="preserve"> the </w:t>
      </w:r>
      <w:r>
        <w:rPr>
          <w:rFonts w:ascii="Calibri" w:hAnsi="Calibri"/>
          <w:szCs w:val="24"/>
        </w:rPr>
        <w:t xml:space="preserve">objectives of </w:t>
      </w:r>
      <w:r>
        <w:rPr>
          <w:rFonts w:ascii="Calibri" w:hAnsi="Calibri"/>
        </w:rPr>
        <w:t xml:space="preserve">the </w:t>
      </w:r>
      <w:r>
        <w:rPr>
          <w:rFonts w:ascii="Calibri" w:hAnsi="Calibri"/>
          <w:szCs w:val="24"/>
        </w:rPr>
        <w:t>developing countries, new policy approaches may be required to meet the challenges of growth, in both qualitative</w:t>
      </w:r>
      <w:r>
        <w:rPr>
          <w:rFonts w:ascii="Calibri" w:hAnsi="Calibri"/>
        </w:rPr>
        <w:t xml:space="preserve"> and </w:t>
      </w:r>
      <w:r>
        <w:rPr>
          <w:rFonts w:ascii="Calibri" w:hAnsi="Calibri"/>
          <w:szCs w:val="24"/>
        </w:rPr>
        <w:t xml:space="preserve">quantitative </w:t>
      </w:r>
      <w:proofErr w:type="gramStart"/>
      <w:r>
        <w:rPr>
          <w:rFonts w:ascii="Calibri" w:hAnsi="Calibri"/>
          <w:szCs w:val="24"/>
        </w:rPr>
        <w:t>terms;</w:t>
      </w:r>
      <w:proofErr w:type="gramEnd"/>
    </w:p>
    <w:p w14:paraId="2C1CFAAF" w14:textId="77777777" w:rsidR="006A1672" w:rsidRDefault="00C154C3">
      <w:pPr>
        <w:rPr>
          <w:rFonts w:ascii="Calibri" w:hAnsi="Calibri"/>
          <w:i/>
          <w:szCs w:val="24"/>
        </w:rPr>
      </w:pPr>
      <w:r>
        <w:rPr>
          <w:rFonts w:ascii="Calibri" w:hAnsi="Calibri"/>
          <w:i/>
          <w:szCs w:val="24"/>
        </w:rPr>
        <w:lastRenderedPageBreak/>
        <w:t>c)</w:t>
      </w:r>
      <w:r>
        <w:rPr>
          <w:rFonts w:ascii="Calibri" w:hAnsi="Calibri"/>
          <w:i/>
          <w:szCs w:val="24"/>
        </w:rPr>
        <w:tab/>
      </w:r>
      <w:r>
        <w:rPr>
          <w:rFonts w:ascii="Calibri" w:hAnsi="Calibri"/>
          <w:szCs w:val="24"/>
        </w:rPr>
        <w:t xml:space="preserve">that developing countries are increasingly experiencing the need for knowledge of fast-developing technologies and the associated policy and strategic </w:t>
      </w:r>
      <w:proofErr w:type="gramStart"/>
      <w:r>
        <w:rPr>
          <w:rFonts w:ascii="Calibri" w:hAnsi="Calibri"/>
          <w:szCs w:val="24"/>
        </w:rPr>
        <w:t>issues;</w:t>
      </w:r>
      <w:proofErr w:type="gramEnd"/>
    </w:p>
    <w:p w14:paraId="6EC9DA9F" w14:textId="77777777" w:rsidR="006A1672" w:rsidRDefault="00C154C3">
      <w:pPr>
        <w:rPr>
          <w:rFonts w:ascii="Calibri" w:hAnsi="Calibri"/>
          <w:i/>
          <w:szCs w:val="24"/>
        </w:rPr>
      </w:pPr>
      <w:r>
        <w:rPr>
          <w:rFonts w:ascii="Calibri" w:hAnsi="Calibri"/>
          <w:i/>
          <w:szCs w:val="24"/>
        </w:rPr>
        <w:t>d)</w:t>
      </w:r>
      <w:r>
        <w:rPr>
          <w:rFonts w:ascii="Calibri" w:hAnsi="Calibri"/>
          <w:i/>
          <w:szCs w:val="24"/>
        </w:rPr>
        <w:tab/>
      </w:r>
      <w:r>
        <w:rPr>
          <w:rFonts w:ascii="Calibri" w:hAnsi="Calibri"/>
          <w:szCs w:val="24"/>
        </w:rPr>
        <w:t>that ITU-D is an appropriate platform for the exchange of experiences and best practices on development of the</w:t>
      </w:r>
      <w:r>
        <w:rPr>
          <w:rFonts w:ascii="Calibri" w:hAnsi="Calibri"/>
        </w:rPr>
        <w:t xml:space="preserve"> telecommunication</w:t>
      </w:r>
      <w:r>
        <w:rPr>
          <w:rFonts w:ascii="Calibri" w:hAnsi="Calibri"/>
          <w:szCs w:val="24"/>
        </w:rPr>
        <w:t xml:space="preserve">/ICT </w:t>
      </w:r>
      <w:proofErr w:type="gramStart"/>
      <w:r>
        <w:rPr>
          <w:rFonts w:ascii="Calibri" w:hAnsi="Calibri"/>
          <w:szCs w:val="24"/>
        </w:rPr>
        <w:t>sector;</w:t>
      </w:r>
      <w:proofErr w:type="gramEnd"/>
    </w:p>
    <w:p w14:paraId="50D4F7CD" w14:textId="77777777" w:rsidR="006A1672" w:rsidRDefault="00C154C3">
      <w:pPr>
        <w:rPr>
          <w:rFonts w:ascii="Calibri" w:hAnsi="Calibri"/>
          <w:szCs w:val="24"/>
        </w:rPr>
      </w:pPr>
      <w:r>
        <w:rPr>
          <w:rFonts w:ascii="Calibri" w:hAnsi="Calibri"/>
          <w:i/>
          <w:szCs w:val="24"/>
        </w:rPr>
        <w:t>e)</w:t>
      </w:r>
      <w:r>
        <w:rPr>
          <w:rFonts w:ascii="Calibri" w:hAnsi="Calibri"/>
          <w:i/>
          <w:szCs w:val="24"/>
        </w:rPr>
        <w:tab/>
      </w:r>
      <w:r>
        <w:rPr>
          <w:rFonts w:ascii="Calibri" w:hAnsi="Calibri"/>
          <w:szCs w:val="24"/>
        </w:rPr>
        <w:t xml:space="preserve">the vital importance of cooperation among Member States, ITU-D Sector Members and Associates for the implementation of regional </w:t>
      </w:r>
      <w:proofErr w:type="gramStart"/>
      <w:r>
        <w:rPr>
          <w:rFonts w:ascii="Calibri" w:hAnsi="Calibri"/>
          <w:szCs w:val="24"/>
        </w:rPr>
        <w:t>initiatives;</w:t>
      </w:r>
      <w:proofErr w:type="gramEnd"/>
    </w:p>
    <w:p w14:paraId="15335EFF" w14:textId="77777777" w:rsidR="006A1672" w:rsidRDefault="00C154C3">
      <w:pPr>
        <w:rPr>
          <w:rFonts w:ascii="Calibri" w:hAnsi="Calibri" w:cs="Calibri"/>
          <w:szCs w:val="24"/>
        </w:rPr>
      </w:pPr>
      <w:r>
        <w:rPr>
          <w:i/>
          <w:iCs/>
        </w:rPr>
        <w:t>f)</w:t>
      </w:r>
      <w:r>
        <w:tab/>
      </w:r>
      <w:r>
        <w:rPr>
          <w:rFonts w:ascii="Calibri" w:hAnsi="Calibri" w:cs="Calibri"/>
          <w:szCs w:val="24"/>
        </w:rPr>
        <w:t>the satisfactory and encouraging results achieved by projects which have received international cooperation support under an initiative of the Telecommunication Development Bureau (BDT</w:t>
      </w:r>
      <w:proofErr w:type="gramStart"/>
      <w:r>
        <w:rPr>
          <w:rFonts w:ascii="Calibri" w:hAnsi="Calibri" w:cs="Calibri"/>
          <w:szCs w:val="24"/>
        </w:rPr>
        <w:t>);</w:t>
      </w:r>
      <w:proofErr w:type="gramEnd"/>
    </w:p>
    <w:p w14:paraId="6ED02936" w14:textId="77777777" w:rsidR="006A1672" w:rsidRDefault="00C154C3">
      <w:r>
        <w:rPr>
          <w:i/>
          <w:iCs/>
        </w:rPr>
        <w:t>g)</w:t>
      </w:r>
      <w:r>
        <w:tab/>
        <w:t xml:space="preserve">that telecommunication networks and services for sustainable development are an essential element for national development and improving the social, economic, financial and cultural situation of Member </w:t>
      </w:r>
      <w:proofErr w:type="gramStart"/>
      <w:r>
        <w:t>States;</w:t>
      </w:r>
      <w:proofErr w:type="gramEnd"/>
    </w:p>
    <w:p w14:paraId="42C9EEE2" w14:textId="77777777" w:rsidR="006A1672" w:rsidRDefault="00C154C3">
      <w:r>
        <w:rPr>
          <w:rFonts w:ascii="Calibri" w:hAnsi="Calibri"/>
          <w:i/>
          <w:iCs/>
          <w:szCs w:val="24"/>
        </w:rPr>
        <w:t>h</w:t>
      </w:r>
      <w:r>
        <w:rPr>
          <w:i/>
          <w:iCs/>
        </w:rPr>
        <w:t>)</w:t>
      </w:r>
      <w:r>
        <w:tab/>
        <w:t xml:space="preserve">the need to coordinate and harmonize efforts to develop telecommunication infrastructure at the national, regional, interregional and global </w:t>
      </w:r>
      <w:proofErr w:type="gramStart"/>
      <w:r>
        <w:t>levels;</w:t>
      </w:r>
      <w:proofErr w:type="gramEnd"/>
    </w:p>
    <w:p w14:paraId="57DE2E17" w14:textId="77777777" w:rsidR="006A1672" w:rsidRDefault="00C154C3">
      <w:pPr>
        <w:rPr>
          <w:lang w:eastAsia="es-ES"/>
        </w:rPr>
      </w:pPr>
      <w:proofErr w:type="spellStart"/>
      <w:r>
        <w:rPr>
          <w:rFonts w:ascii="Calibri" w:hAnsi="Calibri"/>
          <w:i/>
          <w:szCs w:val="24"/>
        </w:rPr>
        <w:t>i</w:t>
      </w:r>
      <w:proofErr w:type="spellEnd"/>
      <w:r>
        <w:rPr>
          <w:i/>
        </w:rPr>
        <w:t>)</w:t>
      </w:r>
      <w:r>
        <w:tab/>
        <w:t xml:space="preserve">that the leadership of the ITU Member States is needed to outline a unified national vision of a connected society that is comprehensive of all </w:t>
      </w:r>
      <w:proofErr w:type="gramStart"/>
      <w:r>
        <w:t>stakeholders;</w:t>
      </w:r>
      <w:proofErr w:type="gramEnd"/>
    </w:p>
    <w:p w14:paraId="019B07F8" w14:textId="18E17F81" w:rsidR="006A1672" w:rsidRPr="00C7412C" w:rsidRDefault="00C154C3">
      <w:pPr>
        <w:rPr>
          <w:rFonts w:eastAsia="Malgun Gothic"/>
          <w:lang w:eastAsia="ko-KR"/>
          <w:rPrChange w:id="21" w:author="Jongbong PARK" w:date="2025-09-19T00:04:00Z">
            <w:rPr>
              <w:lang w:eastAsia="es-ES"/>
            </w:rPr>
          </w:rPrChange>
        </w:rPr>
      </w:pPr>
      <w:r>
        <w:rPr>
          <w:rFonts w:ascii="Calibri" w:hAnsi="Calibri"/>
          <w:i/>
          <w:iCs/>
          <w:szCs w:val="24"/>
          <w:lang w:eastAsia="es-ES"/>
        </w:rPr>
        <w:t>j</w:t>
      </w:r>
      <w:r>
        <w:rPr>
          <w:i/>
          <w:iCs/>
          <w:lang w:eastAsia="es-ES"/>
        </w:rPr>
        <w:t>)</w:t>
      </w:r>
      <w:r>
        <w:rPr>
          <w:lang w:eastAsia="es-ES"/>
        </w:rPr>
        <w:tab/>
        <w:t>the commitment of the ITU Member States to promote access to ICTs at affordable prices, paying special attention to the least favoured segments</w:t>
      </w:r>
      <w:del w:id="22" w:author="Jongbong PARK" w:date="2025-09-19T00:04:00Z">
        <w:r w:rsidDel="00C7412C">
          <w:rPr>
            <w:lang w:eastAsia="es-ES"/>
          </w:rPr>
          <w:delText>;</w:delText>
        </w:r>
      </w:del>
      <w:ins w:id="23" w:author="Jongbong PARK" w:date="2025-09-19T00:04:00Z">
        <w:r w:rsidR="00C7412C">
          <w:rPr>
            <w:rFonts w:eastAsia="Malgun Gothic" w:hint="eastAsia"/>
            <w:lang w:eastAsia="ko-KR"/>
          </w:rPr>
          <w:t>,</w:t>
        </w:r>
      </w:ins>
    </w:p>
    <w:p w14:paraId="338D5FE1" w14:textId="71D36307" w:rsidR="006A1672" w:rsidRDefault="00C154C3">
      <w:pPr>
        <w:rPr>
          <w:lang w:eastAsia="es-ES"/>
        </w:rPr>
      </w:pPr>
      <w:del w:id="24" w:author="Nidup Gyeltshen" w:date="2025-09-18T23:26:00Z">
        <w:r w:rsidDel="00601946">
          <w:rPr>
            <w:i/>
            <w:iCs/>
            <w:lang w:eastAsia="es-ES"/>
          </w:rPr>
          <w:delText>k)</w:delText>
        </w:r>
      </w:del>
      <w:r>
        <w:rPr>
          <w:lang w:eastAsia="es-ES"/>
        </w:rPr>
        <w:tab/>
      </w:r>
      <w:del w:id="25" w:author="DELL" w:date="2025-08-11T09:18:00Z">
        <w:r>
          <w:rPr>
            <w:lang w:eastAsia="es-ES"/>
          </w:rPr>
          <w:delText>the importance of the telecommunication/ICT sector and its contribution to the achievement of the United Nations Sustainable Development Goals,</w:delText>
        </w:r>
      </w:del>
    </w:p>
    <w:p w14:paraId="51A409B7" w14:textId="77777777" w:rsidR="006A1672" w:rsidRDefault="00C154C3">
      <w:pPr>
        <w:pStyle w:val="Call"/>
        <w:rPr>
          <w:lang w:eastAsia="es-ES"/>
        </w:rPr>
      </w:pPr>
      <w:r>
        <w:rPr>
          <w:lang w:eastAsia="es-ES"/>
        </w:rPr>
        <w:t>recognizing</w:t>
      </w:r>
    </w:p>
    <w:p w14:paraId="1D1581B2" w14:textId="77777777" w:rsidR="006A1672" w:rsidRDefault="00C154C3">
      <w:pPr>
        <w:rPr>
          <w:lang w:eastAsia="es-ES"/>
        </w:rPr>
      </w:pPr>
      <w:r>
        <w:rPr>
          <w:i/>
          <w:iCs/>
          <w:lang w:eastAsia="es-ES"/>
        </w:rPr>
        <w:t>a)</w:t>
      </w:r>
      <w:r>
        <w:rPr>
          <w:lang w:eastAsia="es-ES"/>
        </w:rPr>
        <w:tab/>
        <w:t xml:space="preserve">that developing countries and countries participating in regional initiatives are at different stages of </w:t>
      </w:r>
      <w:proofErr w:type="gramStart"/>
      <w:r>
        <w:rPr>
          <w:lang w:eastAsia="es-ES"/>
        </w:rPr>
        <w:t>development;</w:t>
      </w:r>
      <w:proofErr w:type="gramEnd"/>
    </w:p>
    <w:p w14:paraId="5D1D3B1E" w14:textId="77777777" w:rsidR="006A1672" w:rsidRDefault="00C154C3">
      <w:pPr>
        <w:rPr>
          <w:lang w:eastAsia="es-ES"/>
        </w:rPr>
      </w:pPr>
      <w:r>
        <w:rPr>
          <w:i/>
          <w:iCs/>
          <w:lang w:eastAsia="es-ES"/>
        </w:rPr>
        <w:t>b)</w:t>
      </w:r>
      <w:r>
        <w:rPr>
          <w:lang w:eastAsia="es-ES"/>
        </w:rPr>
        <w:tab/>
        <w:t xml:space="preserve">that, given the resources at the disposal of developing countries, it is an important task for ITU, as the United Nations specialized agency on telecommunications, to help these countries meet the requirements cited in </w:t>
      </w:r>
      <w:r>
        <w:rPr>
          <w:i/>
          <w:lang w:eastAsia="es-ES"/>
        </w:rPr>
        <w:t xml:space="preserve">considering c) </w:t>
      </w:r>
      <w:proofErr w:type="gramStart"/>
      <w:r>
        <w:rPr>
          <w:lang w:eastAsia="es-ES"/>
        </w:rPr>
        <w:t>above;</w:t>
      </w:r>
      <w:proofErr w:type="gramEnd"/>
    </w:p>
    <w:p w14:paraId="4571C33E" w14:textId="77777777" w:rsidR="006A1672" w:rsidRDefault="00C154C3">
      <w:pPr>
        <w:rPr>
          <w:lang w:eastAsia="es-ES"/>
        </w:rPr>
      </w:pPr>
      <w:r>
        <w:rPr>
          <w:i/>
          <w:iCs/>
          <w:lang w:eastAsia="es-ES"/>
        </w:rPr>
        <w:t>c)</w:t>
      </w:r>
      <w:r>
        <w:rPr>
          <w:lang w:eastAsia="es-ES"/>
        </w:rPr>
        <w:tab/>
        <w:t xml:space="preserve">the need, therefore, to exchange experiences on telecommunication development at the regional, interregional and global level </w:t>
      </w:r>
      <w:proofErr w:type="gramStart"/>
      <w:r>
        <w:rPr>
          <w:lang w:eastAsia="es-ES"/>
        </w:rPr>
        <w:t>in order to</w:t>
      </w:r>
      <w:proofErr w:type="gramEnd"/>
      <w:r>
        <w:rPr>
          <w:lang w:eastAsia="es-ES"/>
        </w:rPr>
        <w:t xml:space="preserve"> support these </w:t>
      </w:r>
      <w:proofErr w:type="gramStart"/>
      <w:r>
        <w:rPr>
          <w:lang w:eastAsia="es-ES"/>
        </w:rPr>
        <w:t>countries;</w:t>
      </w:r>
      <w:proofErr w:type="gramEnd"/>
    </w:p>
    <w:p w14:paraId="385BF718" w14:textId="77777777" w:rsidR="006A1672" w:rsidRDefault="00C154C3">
      <w:r>
        <w:rPr>
          <w:i/>
          <w:iCs/>
        </w:rPr>
        <w:t>d)</w:t>
      </w:r>
      <w:r>
        <w:tab/>
        <w:t xml:space="preserve">that ITU and regional organizations share common beliefs that close cooperation can promote regional telecommunications/ICTs </w:t>
      </w:r>
      <w:proofErr w:type="gramStart"/>
      <w:r>
        <w:t>in order to</w:t>
      </w:r>
      <w:proofErr w:type="gramEnd"/>
      <w:r>
        <w:t xml:space="preserve"> support these </w:t>
      </w:r>
      <w:proofErr w:type="gramStart"/>
      <w:r>
        <w:t>countries;</w:t>
      </w:r>
      <w:proofErr w:type="gramEnd"/>
    </w:p>
    <w:p w14:paraId="3B2317D4" w14:textId="77777777" w:rsidR="006A1672" w:rsidRDefault="00C154C3">
      <w:pPr>
        <w:rPr>
          <w:lang w:eastAsia="es-ES"/>
        </w:rPr>
      </w:pPr>
      <w:r>
        <w:rPr>
          <w:i/>
          <w:iCs/>
          <w:lang w:eastAsia="es-ES"/>
        </w:rPr>
        <w:t>e)</w:t>
      </w:r>
      <w:r>
        <w:rPr>
          <w:lang w:eastAsia="es-ES"/>
        </w:rPr>
        <w:tab/>
        <w:t xml:space="preserve">that there is a continued need for ITU, using its regional and area offices, to cooperate more closely with regional and subregional organizations, including regional organizations of regulators, </w:t>
      </w:r>
      <w:proofErr w:type="gramStart"/>
      <w:r>
        <w:rPr>
          <w:lang w:eastAsia="es-ES"/>
        </w:rPr>
        <w:t>in order to</w:t>
      </w:r>
      <w:proofErr w:type="gramEnd"/>
      <w:r>
        <w:rPr>
          <w:lang w:eastAsia="es-ES"/>
        </w:rPr>
        <w:t xml:space="preserve"> support these </w:t>
      </w:r>
      <w:proofErr w:type="gramStart"/>
      <w:r>
        <w:rPr>
          <w:lang w:eastAsia="es-ES"/>
        </w:rPr>
        <w:t>countries;</w:t>
      </w:r>
      <w:proofErr w:type="gramEnd"/>
    </w:p>
    <w:p w14:paraId="4C55FE20" w14:textId="77777777" w:rsidR="006A1672" w:rsidRDefault="00C154C3">
      <w:pPr>
        <w:rPr>
          <w:lang w:eastAsia="es-ES"/>
        </w:rPr>
      </w:pPr>
      <w:r>
        <w:rPr>
          <w:i/>
          <w:iCs/>
          <w:lang w:eastAsia="es-ES"/>
        </w:rPr>
        <w:t>f)</w:t>
      </w:r>
      <w:r>
        <w:rPr>
          <w:i/>
          <w:iCs/>
          <w:lang w:eastAsia="es-ES"/>
        </w:rPr>
        <w:tab/>
      </w:r>
      <w:r>
        <w:rPr>
          <w:lang w:eastAsia="es-ES"/>
        </w:rPr>
        <w:t>the important role of ITU's regional and area offices in achieving effective cooperation with regional organizations,</w:t>
      </w:r>
    </w:p>
    <w:p w14:paraId="1A02F0DD" w14:textId="77777777" w:rsidR="006A1672" w:rsidRDefault="00C154C3">
      <w:pPr>
        <w:pStyle w:val="Call"/>
        <w:rPr>
          <w:lang w:eastAsia="es-ES"/>
        </w:rPr>
      </w:pPr>
      <w:proofErr w:type="gramStart"/>
      <w:r>
        <w:rPr>
          <w:lang w:eastAsia="es-ES"/>
        </w:rPr>
        <w:t>taking into account</w:t>
      </w:r>
      <w:proofErr w:type="gramEnd"/>
    </w:p>
    <w:p w14:paraId="7DDEFC96" w14:textId="77777777" w:rsidR="006A1672" w:rsidRDefault="00C154C3">
      <w:r>
        <w:rPr>
          <w:i/>
          <w:iCs/>
        </w:rPr>
        <w:t>a)</w:t>
      </w:r>
      <w:r>
        <w:tab/>
        <w:t xml:space="preserve">the vital importance of telecommunication development initiatives endorsed by all regional development </w:t>
      </w:r>
      <w:r>
        <w:rPr>
          <w:lang w:val="en-US"/>
        </w:rPr>
        <w:t>conferences</w:t>
      </w:r>
      <w:r>
        <w:t xml:space="preserve">, and by the preparatory meetings preceding this </w:t>
      </w:r>
      <w:proofErr w:type="gramStart"/>
      <w:r>
        <w:t>conference;</w:t>
      </w:r>
      <w:proofErr w:type="gramEnd"/>
    </w:p>
    <w:p w14:paraId="6E8D106F" w14:textId="77777777" w:rsidR="006A1672" w:rsidRDefault="00C154C3">
      <w:r>
        <w:rPr>
          <w:i/>
          <w:iCs/>
        </w:rPr>
        <w:t>b)</w:t>
      </w:r>
      <w:r>
        <w:tab/>
        <w:t xml:space="preserve">that there is a lack of funding from the United Nations Development Programme and other international financial institutions, impeding the implementation of such </w:t>
      </w:r>
      <w:proofErr w:type="gramStart"/>
      <w:r>
        <w:t>initiatives;</w:t>
      </w:r>
      <w:proofErr w:type="gramEnd"/>
    </w:p>
    <w:p w14:paraId="34BC5B99" w14:textId="77777777" w:rsidR="006A1672" w:rsidRDefault="00C154C3">
      <w:pPr>
        <w:rPr>
          <w:rFonts w:ascii="Calibri" w:hAnsi="Calibri"/>
          <w:szCs w:val="24"/>
        </w:rPr>
      </w:pPr>
      <w:r>
        <w:rPr>
          <w:i/>
          <w:iCs/>
        </w:rPr>
        <w:lastRenderedPageBreak/>
        <w:t>c)</w:t>
      </w:r>
      <w:r>
        <w:tab/>
        <w:t xml:space="preserve">the satisfactory and encouraging results achieved by activities of this kind, which have helped cooperation in the creation of telecommunication </w:t>
      </w:r>
      <w:proofErr w:type="gramStart"/>
      <w:r>
        <w:t>networks</w:t>
      </w:r>
      <w:r>
        <w:rPr>
          <w:rFonts w:ascii="Calibri" w:hAnsi="Calibri"/>
          <w:szCs w:val="24"/>
        </w:rPr>
        <w:t>;</w:t>
      </w:r>
      <w:proofErr w:type="gramEnd"/>
    </w:p>
    <w:p w14:paraId="3912DE5D" w14:textId="77777777" w:rsidR="006A1672" w:rsidRDefault="00C154C3">
      <w:pPr>
        <w:rPr>
          <w:rFonts w:ascii="Calibri" w:hAnsi="Calibri"/>
          <w:szCs w:val="24"/>
        </w:rPr>
      </w:pPr>
      <w:bookmarkStart w:id="26" w:name="OLE_LINK2"/>
      <w:r>
        <w:rPr>
          <w:i/>
          <w:iCs/>
          <w:szCs w:val="24"/>
        </w:rPr>
        <w:t>d)</w:t>
      </w:r>
      <w:bookmarkEnd w:id="26"/>
      <w:r>
        <w:rPr>
          <w:rFonts w:ascii="Calibri" w:hAnsi="Calibri"/>
          <w:szCs w:val="24"/>
        </w:rPr>
        <w:tab/>
        <w:t xml:space="preserve">that some Member States' national policies and regulations may pose constraints on the implementation of such </w:t>
      </w:r>
      <w:proofErr w:type="gramStart"/>
      <w:r>
        <w:rPr>
          <w:rFonts w:ascii="Calibri" w:hAnsi="Calibri"/>
          <w:szCs w:val="24"/>
        </w:rPr>
        <w:t>initiatives;</w:t>
      </w:r>
      <w:proofErr w:type="gramEnd"/>
    </w:p>
    <w:p w14:paraId="23E97133" w14:textId="77777777" w:rsidR="006A1672" w:rsidRDefault="00C154C3">
      <w:pPr>
        <w:rPr>
          <w:ins w:id="27" w:author="DELL" w:date="2025-08-11T09:26:00Z"/>
          <w:rFonts w:ascii="Calibri" w:eastAsia="SimSun" w:hAnsi="Calibri"/>
          <w:lang w:val="en-US" w:eastAsia="zh-CN"/>
        </w:rPr>
      </w:pPr>
      <w:r>
        <w:rPr>
          <w:rFonts w:ascii="Calibri" w:hAnsi="Calibri"/>
          <w:i/>
          <w:iCs/>
        </w:rPr>
        <w:t>e)</w:t>
      </w:r>
      <w:r>
        <w:rPr>
          <w:rFonts w:ascii="Calibri" w:hAnsi="Calibri"/>
          <w:i/>
          <w:iCs/>
        </w:rPr>
        <w:tab/>
      </w:r>
      <w:r>
        <w:rPr>
          <w:rFonts w:ascii="Calibri" w:hAnsi="Calibri"/>
        </w:rPr>
        <w:t xml:space="preserve">the important role of the Partner2Connect (P2C) digital coalition for developing global and regional activities/projects related to digital </w:t>
      </w:r>
      <w:proofErr w:type="gramStart"/>
      <w:r>
        <w:rPr>
          <w:rFonts w:ascii="Calibri" w:hAnsi="Calibri"/>
        </w:rPr>
        <w:t>transformation</w:t>
      </w:r>
      <w:ins w:id="28" w:author="DELL" w:date="2025-08-11T09:26:00Z">
        <w:r>
          <w:rPr>
            <w:rFonts w:ascii="Calibri" w:eastAsia="SimSun" w:hAnsi="Calibri" w:hint="eastAsia"/>
            <w:lang w:val="en-US" w:eastAsia="zh-CN"/>
          </w:rPr>
          <w:t>;</w:t>
        </w:r>
        <w:proofErr w:type="gramEnd"/>
      </w:ins>
    </w:p>
    <w:p w14:paraId="53AD0134" w14:textId="176E9C4E" w:rsidR="006A1672" w:rsidRPr="007432BC" w:rsidRDefault="00C154C3">
      <w:pPr>
        <w:rPr>
          <w:rFonts w:ascii="Calibri" w:hAnsi="Calibri"/>
        </w:rPr>
      </w:pPr>
      <w:ins w:id="29" w:author="DELL" w:date="2025-08-11T09:26:00Z">
        <w:r>
          <w:rPr>
            <w:rFonts w:ascii="Calibri" w:eastAsia="SimSun" w:hAnsi="Calibri" w:hint="eastAsia"/>
            <w:lang w:val="en-US" w:eastAsia="zh-CN"/>
          </w:rPr>
          <w:t xml:space="preserve">f)        </w:t>
        </w:r>
      </w:ins>
      <w:ins w:id="30" w:author="DELL" w:date="2025-08-11T14:39:00Z">
        <w:r>
          <w:rPr>
            <w:rFonts w:ascii="Calibri" w:eastAsia="SimSun" w:hAnsi="Calibri" w:hint="eastAsia"/>
            <w:lang w:val="en-US" w:eastAsia="zh-CN"/>
          </w:rPr>
          <w:t xml:space="preserve">   </w:t>
        </w:r>
      </w:ins>
      <w:ins w:id="31" w:author="DELL" w:date="2025-08-11T09:26:00Z">
        <w:r>
          <w:rPr>
            <w:rFonts w:ascii="Calibri" w:eastAsia="SimSun" w:hAnsi="Calibri" w:hint="eastAsia"/>
            <w:lang w:val="en-US" w:eastAsia="zh-CN"/>
          </w:rPr>
          <w:t>the</w:t>
        </w:r>
      </w:ins>
      <w:ins w:id="32" w:author="DELL" w:date="2025-08-11T09:36:00Z">
        <w:r>
          <w:rPr>
            <w:rFonts w:ascii="Calibri" w:eastAsia="SimSun" w:hAnsi="Calibri" w:hint="eastAsia"/>
            <w:lang w:val="en-US" w:eastAsia="zh-CN"/>
          </w:rPr>
          <w:t xml:space="preserve"> im</w:t>
        </w:r>
      </w:ins>
      <w:ins w:id="33" w:author="DELL" w:date="2025-08-11T09:38:00Z">
        <w:r>
          <w:rPr>
            <w:rFonts w:ascii="Calibri" w:eastAsia="SimSun" w:hAnsi="Calibri" w:hint="eastAsia"/>
            <w:lang w:val="en-US" w:eastAsia="zh-CN"/>
          </w:rPr>
          <w:t>portant role of Innovation &amp;</w:t>
        </w:r>
      </w:ins>
      <w:r w:rsidR="0076239A">
        <w:rPr>
          <w:rFonts w:ascii="Calibri" w:eastAsia="SimSun" w:hAnsi="Calibri"/>
          <w:lang w:val="en-US" w:eastAsia="zh-CN"/>
        </w:rPr>
        <w:t xml:space="preserve"> </w:t>
      </w:r>
      <w:ins w:id="34" w:author="DELL" w:date="2025-08-11T09:38:00Z">
        <w:r>
          <w:rPr>
            <w:rFonts w:ascii="Calibri" w:eastAsia="SimSun" w:hAnsi="Calibri" w:hint="eastAsia"/>
            <w:lang w:val="en-US" w:eastAsia="zh-CN"/>
          </w:rPr>
          <w:t>Entrepreneurship Alliance for</w:t>
        </w:r>
      </w:ins>
      <w:ins w:id="35" w:author="DELL" w:date="2025-08-11T09:39:00Z">
        <w:r>
          <w:rPr>
            <w:rFonts w:ascii="Calibri" w:eastAsia="SimSun" w:hAnsi="Calibri" w:hint="eastAsia"/>
            <w:lang w:val="en-US" w:eastAsia="zh-CN"/>
          </w:rPr>
          <w:t xml:space="preserve"> </w:t>
        </w:r>
      </w:ins>
      <w:ins w:id="36" w:author="DELL" w:date="2025-08-11T09:38:00Z">
        <w:r>
          <w:rPr>
            <w:rFonts w:ascii="Calibri" w:eastAsia="SimSun" w:hAnsi="Calibri" w:hint="eastAsia"/>
            <w:lang w:val="en-US" w:eastAsia="zh-CN"/>
          </w:rPr>
          <w:t xml:space="preserve">Digital Development </w:t>
        </w:r>
        <w:r>
          <w:rPr>
            <w:rFonts w:ascii="Calibri" w:eastAsia="SimSun" w:hAnsi="Calibri"/>
            <w:lang w:val="en-US" w:eastAsia="zh-CN"/>
          </w:rPr>
          <w:t>(</w:t>
        </w:r>
      </w:ins>
      <w:ins w:id="37" w:author="DELL" w:date="2025-08-11T09:39:00Z">
        <w:r>
          <w:rPr>
            <w:rFonts w:ascii="Calibri" w:eastAsia="SimSun" w:hAnsi="Calibri"/>
            <w:lang w:val="en-US" w:eastAsia="zh-CN"/>
          </w:rPr>
          <w:t>I</w:t>
        </w:r>
      </w:ins>
      <w:ins w:id="38" w:author="DELL" w:date="2025-09-16T17:07:00Z">
        <w:r>
          <w:rPr>
            <w:rFonts w:ascii="Calibri" w:eastAsia="SimSun" w:hAnsi="Calibri"/>
            <w:lang w:val="en-US" w:eastAsia="zh-CN"/>
          </w:rPr>
          <w:t>ADD</w:t>
        </w:r>
      </w:ins>
      <w:ins w:id="39" w:author="DELL" w:date="2025-08-11T09:39:00Z">
        <w:r>
          <w:rPr>
            <w:rFonts w:ascii="Calibri" w:eastAsia="SimSun" w:hAnsi="Calibri"/>
            <w:lang w:val="en-US" w:eastAsia="zh-CN"/>
          </w:rPr>
          <w:t>)</w:t>
        </w:r>
      </w:ins>
      <w:ins w:id="40" w:author="DELL" w:date="2025-08-11T09:43:00Z">
        <w:r>
          <w:rPr>
            <w:rFonts w:ascii="Calibri" w:eastAsia="SimSun" w:hAnsi="Calibri" w:hint="eastAsia"/>
            <w:lang w:val="en-US" w:eastAsia="zh-CN"/>
          </w:rPr>
          <w:t xml:space="preserve"> </w:t>
        </w:r>
      </w:ins>
      <w:ins w:id="41" w:author="DELL" w:date="2025-08-11T09:39:00Z">
        <w:r>
          <w:rPr>
            <w:rFonts w:ascii="Calibri" w:eastAsia="SimSun" w:hAnsi="Calibri" w:hint="eastAsia"/>
            <w:lang w:val="en-US" w:eastAsia="zh-CN"/>
          </w:rPr>
          <w:t>and the</w:t>
        </w:r>
      </w:ins>
      <w:ins w:id="42" w:author="DELL" w:date="2025-08-11T09:43:00Z">
        <w:r>
          <w:rPr>
            <w:rFonts w:ascii="Calibri" w:eastAsia="SimSun" w:hAnsi="Calibri" w:hint="eastAsia"/>
            <w:lang w:val="en-US" w:eastAsia="zh-CN"/>
          </w:rPr>
          <w:t xml:space="preserve"> network of </w:t>
        </w:r>
      </w:ins>
      <w:ins w:id="43" w:author="DELL" w:date="2025-08-11T09:39:00Z">
        <w:r>
          <w:rPr>
            <w:rFonts w:ascii="Calibri" w:eastAsia="SimSun" w:hAnsi="Calibri" w:hint="eastAsia"/>
            <w:lang w:val="en-US" w:eastAsia="zh-CN"/>
          </w:rPr>
          <w:t xml:space="preserve">Acceleration </w:t>
        </w:r>
        <w:proofErr w:type="spellStart"/>
        <w:r>
          <w:rPr>
            <w:rFonts w:ascii="Calibri" w:eastAsia="SimSun" w:hAnsi="Calibri" w:hint="eastAsia"/>
            <w:lang w:val="en-US" w:eastAsia="zh-CN"/>
          </w:rPr>
          <w:t>Centres</w:t>
        </w:r>
      </w:ins>
      <w:proofErr w:type="spellEnd"/>
      <w:ins w:id="44" w:author="DELL" w:date="2025-08-11T09:43:00Z">
        <w:r>
          <w:rPr>
            <w:rFonts w:ascii="Calibri" w:eastAsia="SimSun" w:hAnsi="Calibri" w:hint="eastAsia"/>
            <w:lang w:val="en-US" w:eastAsia="zh-CN"/>
          </w:rPr>
          <w:t xml:space="preserve"> established under</w:t>
        </w:r>
        <w:r>
          <w:rPr>
            <w:rFonts w:ascii="Calibri" w:eastAsia="SimSun" w:hAnsi="Calibri"/>
            <w:lang w:val="en-US" w:eastAsia="zh-CN"/>
          </w:rPr>
          <w:t xml:space="preserve"> </w:t>
        </w:r>
      </w:ins>
      <w:ins w:id="45" w:author="DELL" w:date="2025-09-16T17:07:00Z">
        <w:r>
          <w:rPr>
            <w:rFonts w:ascii="Calibri" w:eastAsia="SimSun" w:hAnsi="Calibri"/>
            <w:lang w:val="en-US" w:eastAsia="zh-CN"/>
          </w:rPr>
          <w:t>IADD</w:t>
        </w:r>
      </w:ins>
      <w:ins w:id="46" w:author="DELL" w:date="2025-09-16T17:08:00Z">
        <w:r>
          <w:rPr>
            <w:rFonts w:ascii="Calibri" w:eastAsia="SimSun" w:hAnsi="Calibri" w:hint="eastAsia"/>
            <w:lang w:val="en-US" w:eastAsia="zh-CN"/>
          </w:rPr>
          <w:t xml:space="preserve">, </w:t>
        </w:r>
      </w:ins>
      <w:ins w:id="47" w:author="Maria Myutel" w:date="2025-09-16T18:48:00Z">
        <w:r>
          <w:rPr>
            <w:rFonts w:ascii="Calibri" w:eastAsia="SimSun" w:hAnsi="Calibri"/>
            <w:lang w:val="en-US" w:eastAsia="zh-CN"/>
          </w:rPr>
          <w:t>which builds local and organizational capabilities in innovation and entrepreneurship for the ITU membership</w:t>
        </w:r>
      </w:ins>
      <w:del w:id="48" w:author="DELL" w:date="2025-08-11T09:26:00Z">
        <w:r>
          <w:rPr>
            <w:rFonts w:ascii="Calibri" w:hAnsi="Calibri"/>
          </w:rPr>
          <w:delText>,</w:delText>
        </w:r>
      </w:del>
    </w:p>
    <w:p w14:paraId="2F13FDFC" w14:textId="77777777" w:rsidR="006A1672" w:rsidRDefault="00C154C3">
      <w:pPr>
        <w:pStyle w:val="Call"/>
      </w:pPr>
      <w:r>
        <w:t>noting</w:t>
      </w:r>
    </w:p>
    <w:p w14:paraId="2D037B13" w14:textId="77777777" w:rsidR="006A1672" w:rsidRDefault="00C154C3">
      <w:r>
        <w:rPr>
          <w:i/>
          <w:iCs/>
        </w:rPr>
        <w:t>a)</w:t>
      </w:r>
      <w:r>
        <w:tab/>
        <w:t xml:space="preserve">Resolution 73 (Rev. Kigali, 2022) of this conference, on the ITU Academy training centres, </w:t>
      </w:r>
      <w:r>
        <w:rPr>
          <w:color w:val="000000"/>
        </w:rPr>
        <w:t xml:space="preserve">which aims to assist the membership with capacity building and </w:t>
      </w:r>
      <w:proofErr w:type="gramStart"/>
      <w:r>
        <w:rPr>
          <w:color w:val="000000"/>
        </w:rPr>
        <w:t>development</w:t>
      </w:r>
      <w:r>
        <w:rPr>
          <w:rFonts w:ascii="Calibri" w:hAnsi="Calibri"/>
        </w:rPr>
        <w:t>;</w:t>
      </w:r>
      <w:proofErr w:type="gramEnd"/>
    </w:p>
    <w:p w14:paraId="79954929" w14:textId="77777777" w:rsidR="006A1672" w:rsidRDefault="00C154C3">
      <w:pPr>
        <w:rPr>
          <w:rFonts w:ascii="Calibri" w:hAnsi="Calibri"/>
        </w:rPr>
      </w:pPr>
      <w:r>
        <w:rPr>
          <w:i/>
          <w:iCs/>
        </w:rPr>
        <w:t>b)</w:t>
      </w:r>
      <w:r>
        <w:tab/>
      </w:r>
      <w:r>
        <w:rPr>
          <w:rFonts w:ascii="Calibri" w:hAnsi="Calibri"/>
        </w:rPr>
        <w:t xml:space="preserve">that the relevant regional organizations play a prominent and important role in </w:t>
      </w:r>
      <w:r>
        <w:rPr>
          <w:rFonts w:ascii="Calibri" w:hAnsi="Calibri"/>
          <w:szCs w:val="24"/>
        </w:rPr>
        <w:t>supporting</w:t>
      </w:r>
      <w:r>
        <w:rPr>
          <w:rFonts w:ascii="Calibri" w:hAnsi="Calibri"/>
        </w:rPr>
        <w:t xml:space="preserve"> the developing countries </w:t>
      </w:r>
      <w:r>
        <w:rPr>
          <w:rFonts w:ascii="Calibri" w:hAnsi="Calibri"/>
          <w:szCs w:val="24"/>
        </w:rPr>
        <w:t xml:space="preserve">in areas such as regional cooperation and technical assistance </w:t>
      </w:r>
      <w:proofErr w:type="gramStart"/>
      <w:r>
        <w:rPr>
          <w:rFonts w:ascii="Calibri" w:hAnsi="Calibri"/>
          <w:szCs w:val="24"/>
        </w:rPr>
        <w:t>activities;</w:t>
      </w:r>
      <w:proofErr w:type="gramEnd"/>
    </w:p>
    <w:p w14:paraId="284D919F" w14:textId="4E268DC8" w:rsidR="006A1672" w:rsidRPr="007432BC" w:rsidRDefault="00C154C3" w:rsidP="007432BC">
      <w:pPr>
        <w:rPr>
          <w:rFonts w:eastAsia="SimSun"/>
          <w:lang w:val="en-US" w:eastAsia="zh-CN"/>
        </w:rPr>
      </w:pPr>
      <w:r>
        <w:rPr>
          <w:i/>
          <w:iCs/>
        </w:rPr>
        <w:t>c)</w:t>
      </w:r>
      <w:r>
        <w:tab/>
        <w:t>the development of cooperation and technical assistance activities among regional and subregional organizations of regulators</w:t>
      </w:r>
      <w:r w:rsidR="00155FFE">
        <w:rPr>
          <w:rFonts w:eastAsia="SimSun"/>
          <w:lang w:val="en-US" w:eastAsia="zh-CN"/>
        </w:rPr>
        <w:t>,</w:t>
      </w:r>
    </w:p>
    <w:p w14:paraId="42D84F83" w14:textId="77777777" w:rsidR="006A1672" w:rsidRDefault="00C154C3">
      <w:pPr>
        <w:pStyle w:val="Call"/>
      </w:pPr>
      <w:r>
        <w:t>resolves</w:t>
      </w:r>
    </w:p>
    <w:p w14:paraId="7F6F2AC1" w14:textId="77777777" w:rsidR="006A1672" w:rsidRDefault="00C154C3">
      <w:r>
        <w:t>1</w:t>
      </w:r>
      <w:r>
        <w:tab/>
        <w:t xml:space="preserve">that BDT, including </w:t>
      </w:r>
      <w:r>
        <w:rPr>
          <w:rFonts w:ascii="Calibri" w:hAnsi="Calibri"/>
          <w:szCs w:val="24"/>
          <w:lang w:eastAsia="es-ES"/>
        </w:rPr>
        <w:t>through the ITU regional offices,</w:t>
      </w:r>
      <w:r>
        <w:t xml:space="preserve"> should </w:t>
      </w:r>
      <w:r>
        <w:rPr>
          <w:rFonts w:ascii="Calibri" w:hAnsi="Calibri"/>
          <w:szCs w:val="24"/>
          <w:lang w:eastAsia="es-ES"/>
        </w:rPr>
        <w:t xml:space="preserve">strengthen its relations with regional and subregional organizations, through ongoing </w:t>
      </w:r>
      <w:r>
        <w:t xml:space="preserve">cooperation </w:t>
      </w:r>
      <w:r>
        <w:rPr>
          <w:rFonts w:ascii="Calibri" w:hAnsi="Calibri"/>
          <w:szCs w:val="24"/>
          <w:lang w:eastAsia="es-ES"/>
        </w:rPr>
        <w:t>to stimulate the mutual exchange of experience and assistance with the implementation of the regional initiatives</w:t>
      </w:r>
      <w:r>
        <w:t>, making the utmost use of available BDT resources, its annual budget</w:t>
      </w:r>
      <w:del w:id="49" w:author="DELL" w:date="2025-08-11T09:28:00Z">
        <w:r>
          <w:delText xml:space="preserve"> and surplus income from ITU Telecom events</w:delText>
        </w:r>
      </w:del>
      <w:r>
        <w:t>;</w:t>
      </w:r>
    </w:p>
    <w:p w14:paraId="66C829F8" w14:textId="77777777" w:rsidR="006A1672" w:rsidRDefault="00C154C3">
      <w:r>
        <w:t>2</w:t>
      </w:r>
      <w:r>
        <w:tab/>
        <w:t>that BDT continue to actively assist the developing countries in elaborating and implementing the</w:t>
      </w:r>
      <w:r>
        <w:rPr>
          <w:rFonts w:ascii="Calibri" w:hAnsi="Calibri"/>
        </w:rPr>
        <w:t xml:space="preserve"> </w:t>
      </w:r>
      <w:r>
        <w:rPr>
          <w:rFonts w:ascii="Calibri" w:hAnsi="Calibri"/>
          <w:szCs w:val="24"/>
        </w:rPr>
        <w:t>regional</w:t>
      </w:r>
      <w:r>
        <w:t xml:space="preserve"> initiatives which are specified in the </w:t>
      </w:r>
      <w:del w:id="50" w:author="DELL" w:date="2025-08-11T09:48:00Z">
        <w:r>
          <w:rPr>
            <w:lang w:val="en-US"/>
          </w:rPr>
          <w:delText>Kigali</w:delText>
        </w:r>
      </w:del>
      <w:ins w:id="51" w:author="DELL" w:date="2025-09-17T17:20:00Z">
        <w:r>
          <w:rPr>
            <w:rFonts w:eastAsia="SimSun" w:hint="eastAsia"/>
            <w:lang w:val="en-US" w:eastAsia="zh-CN"/>
          </w:rPr>
          <w:t>ITU-D</w:t>
        </w:r>
      </w:ins>
      <w:r>
        <w:t xml:space="preserve"> Action </w:t>
      </w:r>
      <w:proofErr w:type="gramStart"/>
      <w:r>
        <w:t>Plan;</w:t>
      </w:r>
      <w:proofErr w:type="gramEnd"/>
    </w:p>
    <w:p w14:paraId="27FEF2AD" w14:textId="77777777" w:rsidR="006A1672" w:rsidRDefault="00C154C3">
      <w:r>
        <w:t>3</w:t>
      </w:r>
      <w:r>
        <w:tab/>
        <w:t xml:space="preserve">that BDT provide an estimate breakdown for cash and/or in-kind contribution items for the implementation of projects under the regional initiatives, and their value in the proposed budget for the projects, taking into consideration </w:t>
      </w:r>
      <w:r>
        <w:rPr>
          <w:i/>
          <w:iCs/>
        </w:rPr>
        <w:t xml:space="preserve">recognizing a) </w:t>
      </w:r>
      <w:proofErr w:type="gramStart"/>
      <w:r>
        <w:t>above;</w:t>
      </w:r>
      <w:proofErr w:type="gramEnd"/>
    </w:p>
    <w:p w14:paraId="7AB099AE" w14:textId="77777777" w:rsidR="006A1672" w:rsidRDefault="00C154C3">
      <w:r>
        <w:t>4</w:t>
      </w:r>
      <w:r>
        <w:tab/>
        <w:t xml:space="preserve">that the budget allocation for the implementation of the regional initiatives shall be individualized in the budget of the Sector to be executed by BDT, discriminating between funds for ongoing projects and funds for new projects, divided by </w:t>
      </w:r>
      <w:proofErr w:type="gramStart"/>
      <w:r>
        <w:t>region;</w:t>
      </w:r>
      <w:proofErr w:type="gramEnd"/>
    </w:p>
    <w:p w14:paraId="6404A94F" w14:textId="77777777" w:rsidR="006A1672" w:rsidRDefault="00C154C3">
      <w:r>
        <w:t>5</w:t>
      </w:r>
      <w:r>
        <w:tab/>
        <w:t xml:space="preserve">that Member States should consider contributing </w:t>
      </w:r>
      <w:proofErr w:type="gramStart"/>
      <w:r>
        <w:t>in</w:t>
      </w:r>
      <w:proofErr w:type="gramEnd"/>
      <w:r>
        <w:t xml:space="preserve"> kind and/or in cash to the budget foreseen for implementation of these initiatives and the realization of other projects foreseen within the framework of these initiatives at the national, regional, interregional and global </w:t>
      </w:r>
      <w:proofErr w:type="gramStart"/>
      <w:r>
        <w:t>levels;</w:t>
      </w:r>
      <w:proofErr w:type="gramEnd"/>
    </w:p>
    <w:p w14:paraId="21E03AB4" w14:textId="77777777" w:rsidR="006A1672" w:rsidRDefault="00C154C3">
      <w:r>
        <w:t>6</w:t>
      </w:r>
      <w:r>
        <w:tab/>
        <w:t xml:space="preserve">that BDT should continue to </w:t>
      </w:r>
      <w:r>
        <w:rPr>
          <w:rFonts w:ascii="Calibri" w:hAnsi="Calibri"/>
          <w:szCs w:val="24"/>
        </w:rPr>
        <w:t>actively</w:t>
      </w:r>
      <w:r>
        <w:rPr>
          <w:rFonts w:ascii="Calibri" w:hAnsi="Calibri"/>
        </w:rPr>
        <w:t xml:space="preserve"> </w:t>
      </w:r>
      <w:r>
        <w:t>conclude partnerships with Member States, ITU</w:t>
      </w:r>
      <w:r>
        <w:noBreakHyphen/>
        <w:t xml:space="preserve">D Sector Members, financial institutions and international organizations </w:t>
      </w:r>
      <w:proofErr w:type="gramStart"/>
      <w:r>
        <w:t>in order to</w:t>
      </w:r>
      <w:proofErr w:type="gramEnd"/>
      <w:r>
        <w:t xml:space="preserve"> sponsor implementation activities for these </w:t>
      </w:r>
      <w:proofErr w:type="gramStart"/>
      <w:r>
        <w:t>initiatives;</w:t>
      </w:r>
      <w:proofErr w:type="gramEnd"/>
    </w:p>
    <w:p w14:paraId="3238E0A9" w14:textId="64D76005" w:rsidR="006A1672" w:rsidRDefault="006A1672">
      <w:pPr>
        <w:tabs>
          <w:tab w:val="clear" w:pos="1134"/>
          <w:tab w:val="clear" w:pos="1871"/>
          <w:tab w:val="clear" w:pos="2268"/>
        </w:tabs>
        <w:overflowPunct/>
        <w:autoSpaceDE/>
        <w:autoSpaceDN/>
        <w:adjustRightInd/>
        <w:spacing w:before="0"/>
        <w:textAlignment w:val="auto"/>
      </w:pPr>
    </w:p>
    <w:p w14:paraId="4B0F81FE" w14:textId="77777777" w:rsidR="006A1672" w:rsidRDefault="00C154C3">
      <w:r>
        <w:t>7</w:t>
      </w:r>
      <w:r>
        <w:tab/>
        <w:t xml:space="preserve">that BDT should assist in the implementation of these initiatives at the national, regional, interregional and global levels, integrating as far as possible those initiatives that have the same content or objectives, taking into consideration the </w:t>
      </w:r>
      <w:r>
        <w:rPr>
          <w:rFonts w:ascii="Calibri" w:hAnsi="Calibri"/>
          <w:szCs w:val="24"/>
        </w:rPr>
        <w:t xml:space="preserve">Kigali </w:t>
      </w:r>
      <w:r>
        <w:t xml:space="preserve">Action </w:t>
      </w:r>
      <w:proofErr w:type="gramStart"/>
      <w:r>
        <w:t>Plan;</w:t>
      </w:r>
      <w:proofErr w:type="gramEnd"/>
    </w:p>
    <w:p w14:paraId="2CFADBDE" w14:textId="77777777" w:rsidR="006A1672" w:rsidRDefault="00C154C3">
      <w:pPr>
        <w:rPr>
          <w:lang w:eastAsia="es-ES"/>
        </w:rPr>
      </w:pPr>
      <w:r>
        <w:rPr>
          <w:lang w:eastAsia="es-ES"/>
        </w:rPr>
        <w:lastRenderedPageBreak/>
        <w:t>8</w:t>
      </w:r>
      <w:r>
        <w:rPr>
          <w:lang w:eastAsia="es-ES"/>
        </w:rPr>
        <w:tab/>
      </w:r>
      <w:r>
        <w:t xml:space="preserve">that BDT, through the ITU regional offices, </w:t>
      </w:r>
      <w:r>
        <w:rPr>
          <w:lang w:eastAsia="es-ES"/>
        </w:rPr>
        <w:t>should provide information accumulated during the implementation of regional initiatives in each region (outcomes, stakeholders, financial resources used, and so on) to the Member States and regional telecommunication organizations, so as to capitalize on the experience and leverage the outcomes, which might be replicated in order to save time and resources when setting up and designing projects in the other regions, using the portal for the execution of projects in the six official languages of the Union;</w:t>
      </w:r>
    </w:p>
    <w:p w14:paraId="2ED1B163" w14:textId="77777777" w:rsidR="006A1672" w:rsidRDefault="00C154C3">
      <w:pPr>
        <w:rPr>
          <w:lang w:eastAsia="es-ES"/>
        </w:rPr>
      </w:pPr>
      <w:r>
        <w:rPr>
          <w:rFonts w:ascii="Calibri" w:hAnsi="Calibri"/>
          <w:szCs w:val="24"/>
          <w:lang w:eastAsia="es-ES"/>
        </w:rPr>
        <w:t>9</w:t>
      </w:r>
      <w:r>
        <w:rPr>
          <w:rFonts w:ascii="Calibri" w:hAnsi="Calibri"/>
        </w:rPr>
        <w:tab/>
      </w:r>
      <w:r>
        <w:rPr>
          <w:lang w:eastAsia="es-ES"/>
        </w:rPr>
        <w:t xml:space="preserve">that BDT should present progress reports to the regional development forums (RDFs) on the implementation of the regional initiatives, including, </w:t>
      </w:r>
      <w:r>
        <w:rPr>
          <w:i/>
          <w:iCs/>
          <w:lang w:eastAsia="es-ES"/>
        </w:rPr>
        <w:t>inter alia</w:t>
      </w:r>
      <w:r>
        <w:rPr>
          <w:lang w:eastAsia="es-ES"/>
        </w:rPr>
        <w:t>, outcomes, stakeholders and financial resources used,</w:t>
      </w:r>
    </w:p>
    <w:p w14:paraId="3D8EDF5C" w14:textId="77777777" w:rsidR="006A1672" w:rsidRDefault="00C154C3">
      <w:pPr>
        <w:pStyle w:val="Call"/>
      </w:pPr>
      <w:r>
        <w:t>appeals to international financial organizations/agencies, equipment suppliers and operators/service providers</w:t>
      </w:r>
    </w:p>
    <w:p w14:paraId="2D1B8F56" w14:textId="77777777" w:rsidR="006A1672" w:rsidRDefault="00C154C3">
      <w:r>
        <w:t>to contribute, fully or partially, to financing these approved regional initiatives,</w:t>
      </w:r>
    </w:p>
    <w:p w14:paraId="15569197" w14:textId="77777777" w:rsidR="006A1672" w:rsidRDefault="00C154C3">
      <w:pPr>
        <w:pStyle w:val="Call"/>
      </w:pPr>
      <w:r>
        <w:t>instructs the Director of the Telecommunication Development Bureau</w:t>
      </w:r>
    </w:p>
    <w:p w14:paraId="351BFBF0" w14:textId="77777777" w:rsidR="006A1672" w:rsidRDefault="00C154C3">
      <w:r>
        <w:t>1</w:t>
      </w:r>
      <w:r>
        <w:tab/>
        <w:t xml:space="preserve">to take all necessary measures for promoting and implementing these approved regional initiatives at the national, regional, interregional and global levels, and in particular the similar initiatives agreed at international </w:t>
      </w:r>
      <w:proofErr w:type="gramStart"/>
      <w:r>
        <w:t>level;</w:t>
      </w:r>
      <w:proofErr w:type="gramEnd"/>
    </w:p>
    <w:p w14:paraId="0D9CF4DE" w14:textId="77777777" w:rsidR="006A1672" w:rsidRDefault="00C154C3">
      <w:pPr>
        <w:rPr>
          <w:ins w:id="52" w:author="DELL" w:date="2025-08-28T10:30:00Z"/>
          <w:rFonts w:ascii="Calibri" w:hAnsi="Calibri"/>
          <w:szCs w:val="24"/>
        </w:rPr>
      </w:pPr>
      <w:r>
        <w:rPr>
          <w:rFonts w:ascii="Calibri" w:hAnsi="Calibri"/>
          <w:szCs w:val="24"/>
        </w:rPr>
        <w:t>2</w:t>
      </w:r>
      <w:r>
        <w:rPr>
          <w:rFonts w:ascii="Calibri" w:hAnsi="Calibri"/>
          <w:szCs w:val="24"/>
        </w:rPr>
        <w:tab/>
        <w:t>to ensure that BDT actively coordinates, collaborates in and organizes joint activities in areas of common interest with regional telecommunication organizations</w:t>
      </w:r>
      <w:ins w:id="53" w:author="DELL" w:date="2025-08-12T09:17:00Z">
        <w:r>
          <w:rPr>
            <w:rFonts w:ascii="Calibri" w:eastAsia="SimSun" w:hAnsi="Calibri" w:hint="eastAsia"/>
            <w:szCs w:val="24"/>
            <w:lang w:val="en-US" w:eastAsia="zh-CN"/>
          </w:rPr>
          <w:t>,</w:t>
        </w:r>
      </w:ins>
      <w:ins w:id="54" w:author="DELL" w:date="2025-08-28T10:31:00Z">
        <w:r>
          <w:rPr>
            <w:rFonts w:ascii="Calibri" w:eastAsia="SimSun" w:hAnsi="Calibri" w:hint="eastAsia"/>
            <w:szCs w:val="24"/>
            <w:lang w:val="en-US" w:eastAsia="zh-CN"/>
          </w:rPr>
          <w:t xml:space="preserve"> </w:t>
        </w:r>
      </w:ins>
      <w:del w:id="55" w:author="DELL" w:date="2025-08-12T09:17:00Z">
        <w:r>
          <w:rPr>
            <w:rFonts w:ascii="Calibri" w:hAnsi="Calibri"/>
            <w:szCs w:val="24"/>
          </w:rPr>
          <w:delText xml:space="preserve"> and </w:delText>
        </w:r>
      </w:del>
      <w:r>
        <w:rPr>
          <w:rFonts w:ascii="Calibri" w:hAnsi="Calibri"/>
          <w:szCs w:val="24"/>
        </w:rPr>
        <w:t>training institutions</w:t>
      </w:r>
      <w:ins w:id="56" w:author="DELL" w:date="2025-08-29T15:46:00Z">
        <w:r>
          <w:rPr>
            <w:rFonts w:ascii="Calibri" w:eastAsia="SimSun" w:hAnsi="Calibri"/>
            <w:szCs w:val="24"/>
            <w:lang w:val="en-US" w:eastAsia="zh-CN"/>
          </w:rPr>
          <w:t xml:space="preserve">, </w:t>
        </w:r>
      </w:ins>
      <w:ins w:id="57" w:author="DELL" w:date="2025-09-16T17:08:00Z">
        <w:r>
          <w:rPr>
            <w:rFonts w:ascii="Calibri" w:eastAsia="SimSun" w:hAnsi="Calibri"/>
            <w:szCs w:val="24"/>
            <w:lang w:val="en-US" w:eastAsia="zh-CN"/>
          </w:rPr>
          <w:t xml:space="preserve">including ITU </w:t>
        </w:r>
      </w:ins>
      <w:ins w:id="58" w:author="DELL" w:date="2025-09-16T17:09:00Z">
        <w:r>
          <w:rPr>
            <w:rFonts w:ascii="Calibri" w:eastAsia="SimSun" w:hAnsi="Calibri"/>
            <w:szCs w:val="24"/>
            <w:lang w:val="en-US" w:eastAsia="zh-CN"/>
          </w:rPr>
          <w:t xml:space="preserve">Academy Training </w:t>
        </w:r>
        <w:proofErr w:type="spellStart"/>
        <w:r>
          <w:rPr>
            <w:rFonts w:ascii="Calibri" w:eastAsia="SimSun" w:hAnsi="Calibri"/>
            <w:szCs w:val="24"/>
            <w:lang w:val="en-US" w:eastAsia="zh-CN"/>
          </w:rPr>
          <w:t>Centres</w:t>
        </w:r>
        <w:proofErr w:type="spellEnd"/>
        <w:r>
          <w:rPr>
            <w:rFonts w:ascii="Calibri" w:eastAsia="SimSun" w:hAnsi="Calibri"/>
            <w:szCs w:val="24"/>
            <w:lang w:val="en-US" w:eastAsia="zh-CN"/>
          </w:rPr>
          <w:t xml:space="preserve"> (ATC) and Accele</w:t>
        </w:r>
      </w:ins>
      <w:ins w:id="59" w:author="DELL" w:date="2025-09-17T17:08:00Z">
        <w:r>
          <w:rPr>
            <w:rFonts w:ascii="Calibri" w:eastAsia="SimSun" w:hAnsi="Calibri" w:hint="eastAsia"/>
            <w:szCs w:val="24"/>
            <w:lang w:val="en-US" w:eastAsia="zh-CN"/>
          </w:rPr>
          <w:t>r</w:t>
        </w:r>
      </w:ins>
      <w:ins w:id="60" w:author="DELL" w:date="2025-09-16T17:09:00Z">
        <w:r>
          <w:rPr>
            <w:rFonts w:ascii="Calibri" w:eastAsia="SimSun" w:hAnsi="Calibri"/>
            <w:szCs w:val="24"/>
            <w:lang w:val="en-US" w:eastAsia="zh-CN"/>
          </w:rPr>
          <w:t xml:space="preserve">ation </w:t>
        </w:r>
        <w:proofErr w:type="spellStart"/>
        <w:r>
          <w:rPr>
            <w:rFonts w:ascii="Calibri" w:eastAsia="SimSun" w:hAnsi="Calibri"/>
            <w:szCs w:val="24"/>
            <w:lang w:val="en-US" w:eastAsia="zh-CN"/>
          </w:rPr>
          <w:t>Centres</w:t>
        </w:r>
        <w:proofErr w:type="spellEnd"/>
        <w:r>
          <w:rPr>
            <w:rFonts w:ascii="Calibri" w:eastAsia="SimSun" w:hAnsi="Calibri"/>
            <w:szCs w:val="24"/>
            <w:lang w:val="en-US" w:eastAsia="zh-CN"/>
          </w:rPr>
          <w:t>,</w:t>
        </w:r>
        <w:r>
          <w:rPr>
            <w:rFonts w:ascii="Calibri" w:eastAsia="SimSun" w:hAnsi="Calibri" w:hint="eastAsia"/>
            <w:szCs w:val="24"/>
            <w:lang w:val="en-US" w:eastAsia="zh-CN"/>
          </w:rPr>
          <w:t xml:space="preserve"> </w:t>
        </w:r>
      </w:ins>
      <w:r>
        <w:rPr>
          <w:rFonts w:ascii="Calibri" w:hAnsi="Calibri"/>
          <w:szCs w:val="24"/>
        </w:rPr>
        <w:t xml:space="preserve">and takes into consideration their activities, as well as providing them with direct technical </w:t>
      </w:r>
      <w:proofErr w:type="gramStart"/>
      <w:r>
        <w:rPr>
          <w:rFonts w:ascii="Calibri" w:hAnsi="Calibri"/>
          <w:szCs w:val="24"/>
        </w:rPr>
        <w:t>assistance;</w:t>
      </w:r>
      <w:proofErr w:type="gramEnd"/>
    </w:p>
    <w:p w14:paraId="596A917C" w14:textId="77777777" w:rsidR="006A1672" w:rsidRDefault="00C154C3">
      <w:pPr>
        <w:rPr>
          <w:rFonts w:ascii="Calibri" w:hAnsi="Calibri"/>
          <w:szCs w:val="24"/>
        </w:rPr>
      </w:pPr>
      <w:r>
        <w:rPr>
          <w:rFonts w:ascii="Calibri" w:eastAsia="SimSun" w:hAnsi="Calibri" w:hint="eastAsia"/>
          <w:szCs w:val="24"/>
          <w:lang w:val="en-US" w:eastAsia="zh-CN"/>
        </w:rPr>
        <w:t>3</w:t>
      </w:r>
      <w:r>
        <w:rPr>
          <w:rFonts w:ascii="Calibri" w:hAnsi="Calibri"/>
          <w:szCs w:val="24"/>
        </w:rPr>
        <w:tab/>
        <w:t>to issue an appeal at the annual Global Symposium for Regulators and in the RDFs for worldwide and regional support for the implementation of these regional initiatives;</w:t>
      </w:r>
    </w:p>
    <w:p w14:paraId="685C1BA9" w14:textId="0E2CF5DB" w:rsidR="006A1672" w:rsidRDefault="006A1672">
      <w:pPr>
        <w:tabs>
          <w:tab w:val="clear" w:pos="1134"/>
          <w:tab w:val="clear" w:pos="1871"/>
          <w:tab w:val="clear" w:pos="2268"/>
        </w:tabs>
        <w:overflowPunct/>
        <w:autoSpaceDE/>
        <w:autoSpaceDN/>
        <w:adjustRightInd/>
        <w:spacing w:before="0"/>
        <w:textAlignment w:val="auto"/>
        <w:rPr>
          <w:rFonts w:ascii="Calibri" w:hAnsi="Calibri"/>
          <w:szCs w:val="24"/>
        </w:rPr>
      </w:pPr>
    </w:p>
    <w:p w14:paraId="309E0587" w14:textId="77777777" w:rsidR="006A1672" w:rsidRDefault="00C154C3">
      <w:r>
        <w:rPr>
          <w:rFonts w:ascii="Calibri" w:eastAsia="SimSun" w:hAnsi="Calibri" w:hint="eastAsia"/>
          <w:szCs w:val="24"/>
          <w:lang w:val="en-US" w:eastAsia="zh-CN"/>
        </w:rPr>
        <w:t>4</w:t>
      </w:r>
      <w:r>
        <w:rPr>
          <w:rFonts w:ascii="Calibri" w:hAnsi="Calibri"/>
        </w:rPr>
        <w:tab/>
      </w:r>
      <w:r>
        <w:t>to support ITU regional offices with the required human and financial resources for them to have a role in monitoring the implementation of the initiatives approved in their regions, identify the impact of these regional initiatives, considering the possible benefits at the national level, in collaboration with countries served by these regional initiatives, and submit an annual report to the Telecommunication Development Advisory Group and the ITU Council on the implementation of this resolution;</w:t>
      </w:r>
    </w:p>
    <w:p w14:paraId="3946CB6F" w14:textId="77777777" w:rsidR="006A1672" w:rsidRDefault="00C154C3">
      <w:r>
        <w:rPr>
          <w:rFonts w:eastAsia="SimSun" w:hint="eastAsia"/>
          <w:lang w:val="en-US" w:eastAsia="zh-CN"/>
        </w:rPr>
        <w:t>5</w:t>
      </w:r>
      <w:r>
        <w:tab/>
        <w:t xml:space="preserve">to continue to promote the </w:t>
      </w:r>
      <w:proofErr w:type="gramStart"/>
      <w:r>
        <w:t>dissemination to other regions</w:t>
      </w:r>
      <w:proofErr w:type="gramEnd"/>
      <w:r>
        <w:t xml:space="preserve"> of the results of projects implemented under regional initiatives;</w:t>
      </w:r>
    </w:p>
    <w:p w14:paraId="6BF72E6C" w14:textId="77777777" w:rsidR="006A1672" w:rsidRDefault="00C154C3">
      <w:r>
        <w:rPr>
          <w:rFonts w:ascii="Calibri" w:eastAsia="SimSun" w:hAnsi="Calibri" w:hint="eastAsia"/>
          <w:szCs w:val="24"/>
          <w:lang w:val="en-US" w:eastAsia="zh-CN"/>
        </w:rPr>
        <w:t>6</w:t>
      </w:r>
      <w:r>
        <w:tab/>
        <w:t>that an annual meeting be held in each region, dedicated to discussing the regional initiatives and projects for each region and mechanisms for implementation of the initiatives adopted and to making known the needs of the different regions, and that an RDF may be held in conjunction with the annual meeting for each region;</w:t>
      </w:r>
    </w:p>
    <w:p w14:paraId="04BCE1EB" w14:textId="77777777" w:rsidR="006A1672" w:rsidRDefault="00C154C3">
      <w:pPr>
        <w:rPr>
          <w:lang w:eastAsia="es-ES"/>
        </w:rPr>
      </w:pPr>
      <w:r>
        <w:rPr>
          <w:rFonts w:ascii="Calibri" w:eastAsia="SimSun" w:hAnsi="Calibri" w:hint="eastAsia"/>
          <w:szCs w:val="24"/>
          <w:lang w:val="en-US" w:eastAsia="zh-CN"/>
        </w:rPr>
        <w:t>7</w:t>
      </w:r>
      <w:r>
        <w:rPr>
          <w:lang w:eastAsia="es-ES"/>
        </w:rPr>
        <w:tab/>
        <w:t xml:space="preserve">to promote, by possible means, the holding of consultations with the Member States in each region before implementing and executing approved initiatives in a timely fashion, </w:t>
      </w:r>
      <w:proofErr w:type="gramStart"/>
      <w:r>
        <w:rPr>
          <w:lang w:eastAsia="es-ES"/>
        </w:rPr>
        <w:t>in order to</w:t>
      </w:r>
      <w:proofErr w:type="gramEnd"/>
      <w:r>
        <w:rPr>
          <w:lang w:eastAsia="es-ES"/>
        </w:rPr>
        <w:t xml:space="preserve"> agree on priorities, suggest strategic partners, means of financing in kind and/or in cash and other issues, thereby promoting a participatory, inclusive process of meeting the goals;</w:t>
      </w:r>
    </w:p>
    <w:p w14:paraId="5D33B170" w14:textId="77777777" w:rsidR="006A1672" w:rsidRDefault="00C154C3">
      <w:pPr>
        <w:rPr>
          <w:lang w:eastAsia="es-ES"/>
        </w:rPr>
      </w:pPr>
      <w:r>
        <w:rPr>
          <w:rFonts w:ascii="Calibri" w:eastAsia="SimSun" w:hAnsi="Calibri" w:hint="eastAsia"/>
          <w:szCs w:val="24"/>
          <w:lang w:val="en-US" w:eastAsia="zh-CN"/>
        </w:rPr>
        <w:t>8</w:t>
      </w:r>
      <w:r>
        <w:rPr>
          <w:lang w:eastAsia="es-ES"/>
        </w:rPr>
        <w:tab/>
        <w:t xml:space="preserve">in consultation and coordination with the Directors of the Radiocommunication and Telecommunication Standardization Bureaux, to promote the joint work of the three Sectors </w:t>
      </w:r>
      <w:proofErr w:type="gramStart"/>
      <w:r>
        <w:rPr>
          <w:lang w:eastAsia="es-ES"/>
        </w:rPr>
        <w:t xml:space="preserve">in </w:t>
      </w:r>
      <w:r>
        <w:rPr>
          <w:lang w:eastAsia="es-ES"/>
        </w:rPr>
        <w:lastRenderedPageBreak/>
        <w:t>order to</w:t>
      </w:r>
      <w:proofErr w:type="gramEnd"/>
      <w:r>
        <w:rPr>
          <w:lang w:eastAsia="es-ES"/>
        </w:rPr>
        <w:t xml:space="preserve"> provide suitable, efficient, agreed assistance for Member States to implement the regional initiatives;</w:t>
      </w:r>
    </w:p>
    <w:p w14:paraId="232AF0F4" w14:textId="77777777" w:rsidR="006A1672" w:rsidRDefault="00C154C3">
      <w:r>
        <w:rPr>
          <w:rFonts w:eastAsia="SimSun" w:hint="eastAsia"/>
          <w:lang w:val="en-US" w:eastAsia="zh-CN"/>
        </w:rPr>
        <w:t>9</w:t>
      </w:r>
      <w:r>
        <w:rPr>
          <w:lang w:eastAsia="es-ES"/>
        </w:rPr>
        <w:tab/>
        <w:t>to ensure that BDT facilitates the active involvement of regional and subregional telecommunication organizations in the different phases of project management established by ITU, as well as in forging partnerships and resource mobilization, with a view to effectively advancing the implementation of regional initiatives</w:t>
      </w:r>
      <w:bookmarkStart w:id="61" w:name="OLE_LINK5"/>
      <w:r>
        <w:rPr>
          <w:lang w:eastAsia="es-ES"/>
        </w:rPr>
        <w:t>,</w:t>
      </w:r>
    </w:p>
    <w:bookmarkEnd w:id="61"/>
    <w:p w14:paraId="416A7D42" w14:textId="77777777" w:rsidR="006A1672" w:rsidRDefault="00C154C3">
      <w:pPr>
        <w:pStyle w:val="Call"/>
        <w:rPr>
          <w:lang w:eastAsia="es-ES"/>
        </w:rPr>
      </w:pPr>
      <w:r>
        <w:rPr>
          <w:lang w:eastAsia="es-ES"/>
        </w:rPr>
        <w:t>requests the Secretary-General</w:t>
      </w:r>
    </w:p>
    <w:p w14:paraId="2D5424CB" w14:textId="77777777" w:rsidR="006A1672" w:rsidRDefault="00C154C3">
      <w:pPr>
        <w:rPr>
          <w:rFonts w:ascii="Calibri" w:hAnsi="Calibri"/>
          <w:szCs w:val="24"/>
          <w:lang w:eastAsia="es-ES"/>
        </w:rPr>
      </w:pPr>
      <w:r>
        <w:rPr>
          <w:rFonts w:ascii="Calibri" w:hAnsi="Calibri"/>
          <w:szCs w:val="24"/>
          <w:lang w:eastAsia="es-ES"/>
        </w:rPr>
        <w:t>1</w:t>
      </w:r>
      <w:r>
        <w:rPr>
          <w:rFonts w:ascii="Calibri" w:hAnsi="Calibri"/>
          <w:szCs w:val="24"/>
          <w:lang w:eastAsia="es-ES"/>
        </w:rPr>
        <w:tab/>
        <w:t xml:space="preserve">to continue special measures and programmes to develop and promote activities and regional initiatives, in close cooperation with regional and subregional telecommunication organizations, including regulators, and other related </w:t>
      </w:r>
      <w:proofErr w:type="gramStart"/>
      <w:r>
        <w:rPr>
          <w:rFonts w:ascii="Calibri" w:hAnsi="Calibri"/>
          <w:szCs w:val="24"/>
          <w:lang w:eastAsia="es-ES"/>
        </w:rPr>
        <w:t>institutions;</w:t>
      </w:r>
      <w:proofErr w:type="gramEnd"/>
    </w:p>
    <w:p w14:paraId="10145518" w14:textId="586473B8" w:rsidR="006A1672" w:rsidRDefault="006A1672">
      <w:pPr>
        <w:tabs>
          <w:tab w:val="clear" w:pos="1134"/>
          <w:tab w:val="clear" w:pos="1871"/>
          <w:tab w:val="clear" w:pos="2268"/>
        </w:tabs>
        <w:overflowPunct/>
        <w:autoSpaceDE/>
        <w:autoSpaceDN/>
        <w:adjustRightInd/>
        <w:spacing w:before="0"/>
        <w:textAlignment w:val="auto"/>
        <w:rPr>
          <w:rFonts w:ascii="Calibri" w:hAnsi="Calibri"/>
          <w:szCs w:val="24"/>
        </w:rPr>
      </w:pPr>
    </w:p>
    <w:p w14:paraId="771128EC" w14:textId="77777777" w:rsidR="006A1672" w:rsidRDefault="00C154C3">
      <w:pPr>
        <w:rPr>
          <w:rFonts w:ascii="Calibri" w:hAnsi="Calibri"/>
          <w:szCs w:val="24"/>
        </w:rPr>
      </w:pPr>
      <w:r>
        <w:rPr>
          <w:rFonts w:ascii="Calibri" w:hAnsi="Calibri"/>
          <w:szCs w:val="24"/>
        </w:rPr>
        <w:t>2</w:t>
      </w:r>
      <w:r>
        <w:rPr>
          <w:rFonts w:ascii="Calibri" w:hAnsi="Calibri"/>
          <w:szCs w:val="24"/>
        </w:rPr>
        <w:tab/>
        <w:t xml:space="preserve">to make every possible effort to encourage the private sector to take actions to facilitate cooperation with Member States in these regional initiatives, including countries with special </w:t>
      </w:r>
      <w:proofErr w:type="gramStart"/>
      <w:r>
        <w:rPr>
          <w:rFonts w:ascii="Calibri" w:hAnsi="Calibri"/>
          <w:szCs w:val="24"/>
        </w:rPr>
        <w:t>needs;</w:t>
      </w:r>
      <w:proofErr w:type="gramEnd"/>
    </w:p>
    <w:p w14:paraId="685BD035" w14:textId="77777777" w:rsidR="006A1672" w:rsidRDefault="00C154C3">
      <w:pPr>
        <w:rPr>
          <w:rFonts w:ascii="Calibri" w:hAnsi="Calibri"/>
          <w:szCs w:val="24"/>
        </w:rPr>
      </w:pPr>
      <w:r>
        <w:rPr>
          <w:rFonts w:ascii="Calibri" w:hAnsi="Calibri"/>
          <w:szCs w:val="24"/>
        </w:rPr>
        <w:t>3</w:t>
      </w:r>
      <w:r>
        <w:rPr>
          <w:rFonts w:ascii="Calibri" w:hAnsi="Calibri"/>
          <w:szCs w:val="24"/>
        </w:rPr>
        <w:tab/>
        <w:t xml:space="preserve">to continue to work closely with the coordination mechanism established in the United Nations family and the five United Nations regional </w:t>
      </w:r>
      <w:proofErr w:type="gramStart"/>
      <w:r>
        <w:rPr>
          <w:rFonts w:ascii="Calibri" w:hAnsi="Calibri"/>
          <w:szCs w:val="24"/>
        </w:rPr>
        <w:t>commissions;</w:t>
      </w:r>
      <w:proofErr w:type="gramEnd"/>
    </w:p>
    <w:p w14:paraId="254F5F71" w14:textId="2C2CFCCC" w:rsidR="006A1672" w:rsidRDefault="00C154C3">
      <w:pPr>
        <w:rPr>
          <w:ins w:id="62" w:author="DELL" w:date="2025-08-13T08:56:00Z"/>
        </w:rPr>
      </w:pPr>
      <w:r>
        <w:t>4</w:t>
      </w:r>
      <w:r>
        <w:tab/>
        <w:t>to bring this resolution to the attention of the Plenipotentiary Conference</w:t>
      </w:r>
      <w:r>
        <w:rPr>
          <w:rFonts w:eastAsia="SimSun" w:hint="eastAsia"/>
          <w:lang w:val="en-US" w:eastAsia="zh-CN"/>
        </w:rPr>
        <w:t xml:space="preserve"> </w:t>
      </w:r>
      <w:r>
        <w:t>with a view to securing adequate financial</w:t>
      </w:r>
      <w:ins w:id="63" w:author="DELL" w:date="2025-08-11T16:30:00Z">
        <w:r>
          <w:rPr>
            <w:rFonts w:eastAsia="SimSun" w:hint="eastAsia"/>
            <w:lang w:val="en-US" w:eastAsia="zh-CN"/>
          </w:rPr>
          <w:t xml:space="preserve"> and</w:t>
        </w:r>
      </w:ins>
      <w:r>
        <w:t xml:space="preserve"> </w:t>
      </w:r>
      <w:ins w:id="64" w:author="DELL" w:date="2025-08-12T09:22:00Z">
        <w:r>
          <w:rPr>
            <w:rFonts w:eastAsia="SimSun" w:hint="eastAsia"/>
            <w:lang w:val="en-US" w:eastAsia="zh-CN"/>
          </w:rPr>
          <w:t xml:space="preserve">human </w:t>
        </w:r>
      </w:ins>
      <w:r>
        <w:t>resources</w:t>
      </w:r>
      <w:del w:id="65" w:author="DELL" w:date="2025-08-12T09:30:00Z">
        <w:r>
          <w:delText xml:space="preserve"> in the budget </w:delText>
        </w:r>
      </w:del>
      <w:ins w:id="66" w:author="Jongbong PARK" w:date="2025-09-19T00:05:00Z">
        <w:r w:rsidR="006F34AC">
          <w:rPr>
            <w:rFonts w:eastAsia="Malgun Gothic" w:hint="eastAsia"/>
            <w:lang w:eastAsia="ko-KR"/>
          </w:rPr>
          <w:t xml:space="preserve"> </w:t>
        </w:r>
      </w:ins>
      <w:r>
        <w:t>to fulfil the approved regional initiatives</w:t>
      </w:r>
      <w:ins w:id="67" w:author="DELL" w:date="2025-08-29T15:27:00Z">
        <w:r>
          <w:rPr>
            <w:rFonts w:eastAsia="SimSun" w:hint="eastAsia"/>
            <w:lang w:val="en-US" w:eastAsia="zh-CN"/>
          </w:rPr>
          <w:t>;</w:t>
        </w:r>
      </w:ins>
      <w:del w:id="68" w:author="DELL" w:date="2025-08-29T15:27:00Z">
        <w:r>
          <w:delText>.</w:delText>
        </w:r>
      </w:del>
    </w:p>
    <w:p w14:paraId="710D31E3" w14:textId="0199228D" w:rsidR="006A1672" w:rsidRPr="007D34BA" w:rsidRDefault="00C154C3">
      <w:pPr>
        <w:rPr>
          <w:lang w:val="en-US" w:eastAsia="zh-CN"/>
        </w:rPr>
      </w:pPr>
      <w:ins w:id="69" w:author="DELL" w:date="2025-08-29T15:15:00Z">
        <w:r w:rsidRPr="4412550C">
          <w:rPr>
            <w:rFonts w:eastAsia="SimSun"/>
            <w:lang w:val="en-US" w:eastAsia="zh-CN"/>
          </w:rPr>
          <w:t>5             to continue pursuing efforts to strengthen the ICT-DF and to facilitate the engagement of additional donors</w:t>
        </w:r>
      </w:ins>
      <w:ins w:id="70" w:author="DELL" w:date="2025-08-29T15:27:00Z">
        <w:r w:rsidRPr="4412550C">
          <w:rPr>
            <w:rFonts w:eastAsia="SimSun"/>
            <w:lang w:val="en-US" w:eastAsia="zh-CN"/>
          </w:rPr>
          <w:t>.</w:t>
        </w:r>
      </w:ins>
    </w:p>
    <w:sectPr w:rsidR="006A1672" w:rsidRPr="007D34BA">
      <w:footerReference w:type="default" r:id="rId11"/>
      <w:footerReference w:type="first" r:id="rId12"/>
      <w:pgSz w:w="11907" w:h="16834"/>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610F7" w14:textId="77777777" w:rsidR="00880C44" w:rsidRDefault="00880C44">
      <w:pPr>
        <w:spacing w:before="0"/>
      </w:pPr>
      <w:r>
        <w:separator/>
      </w:r>
    </w:p>
  </w:endnote>
  <w:endnote w:type="continuationSeparator" w:id="0">
    <w:p w14:paraId="194DB63F" w14:textId="77777777" w:rsidR="00880C44" w:rsidRDefault="00880C4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tangChe">
    <w:altName w:val="Malgun Gothic"/>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E1CA4" w14:textId="14720803" w:rsidR="006A1672" w:rsidRPr="00E65C41" w:rsidRDefault="00E030C3">
    <w:pPr>
      <w:pStyle w:val="Footer"/>
      <w:jc w:val="left"/>
      <w:rPr>
        <w:rFonts w:ascii="Times New Roman" w:hAnsi="Times New Roman"/>
        <w:sz w:val="20"/>
      </w:rPr>
    </w:pPr>
    <w:r w:rsidRPr="00E65C41">
      <w:rPr>
        <w:rStyle w:val="PageNumber"/>
        <w:rFonts w:ascii="Times New Roman" w:hAnsi="Times New Roman"/>
        <w:sz w:val="20"/>
      </w:rPr>
      <w:t xml:space="preserve">PACP-10          </w:t>
    </w:r>
    <w:r w:rsidR="00C154C3" w:rsidRPr="00E65C41">
      <w:rPr>
        <w:rStyle w:val="PageNumber"/>
        <w:rFonts w:ascii="Times New Roman" w:hAnsi="Times New Roman"/>
        <w:sz w:val="20"/>
      </w:rPr>
      <w:t xml:space="preserve">    </w:t>
    </w:r>
    <w:r w:rsidR="006F6FEB" w:rsidRPr="00E65C41">
      <w:rPr>
        <w:rStyle w:val="PageNumber"/>
        <w:rFonts w:ascii="Times New Roman" w:hAnsi="Times New Roman"/>
        <w:sz w:val="20"/>
      </w:rPr>
      <w:t xml:space="preserve">                                                                                                                    Page </w:t>
    </w:r>
    <w:r w:rsidR="006F6FEB" w:rsidRPr="00E65C41">
      <w:rPr>
        <w:rStyle w:val="PageNumber"/>
        <w:rFonts w:ascii="Times New Roman" w:hAnsi="Times New Roman"/>
        <w:sz w:val="20"/>
      </w:rPr>
      <w:fldChar w:fldCharType="begin"/>
    </w:r>
    <w:r w:rsidR="006F6FEB" w:rsidRPr="00E65C41">
      <w:rPr>
        <w:rStyle w:val="PageNumber"/>
        <w:rFonts w:ascii="Times New Roman" w:hAnsi="Times New Roman"/>
        <w:sz w:val="20"/>
      </w:rPr>
      <w:instrText xml:space="preserve"> PAGE </w:instrText>
    </w:r>
    <w:r w:rsidR="006F6FEB" w:rsidRPr="00E65C41">
      <w:rPr>
        <w:rStyle w:val="PageNumber"/>
        <w:rFonts w:ascii="Times New Roman" w:hAnsi="Times New Roman"/>
        <w:sz w:val="20"/>
      </w:rPr>
      <w:fldChar w:fldCharType="separate"/>
    </w:r>
    <w:r w:rsidR="006F6FEB" w:rsidRPr="00E65C41">
      <w:rPr>
        <w:rStyle w:val="PageNumber"/>
        <w:rFonts w:ascii="Times New Roman" w:hAnsi="Times New Roman"/>
        <w:sz w:val="20"/>
      </w:rPr>
      <w:t>2</w:t>
    </w:r>
    <w:r w:rsidR="006F6FEB" w:rsidRPr="00E65C41">
      <w:rPr>
        <w:rStyle w:val="PageNumber"/>
        <w:rFonts w:ascii="Times New Roman" w:hAnsi="Times New Roman"/>
        <w:sz w:val="20"/>
      </w:rPr>
      <w:fldChar w:fldCharType="end"/>
    </w:r>
    <w:r w:rsidR="006F6FEB" w:rsidRPr="00E65C41">
      <w:rPr>
        <w:rStyle w:val="PageNumber"/>
        <w:rFonts w:ascii="Times New Roman" w:hAnsi="Times New Roman"/>
        <w:sz w:val="20"/>
      </w:rPr>
      <w:t xml:space="preserve"> of </w:t>
    </w:r>
    <w:r w:rsidR="006F6FEB" w:rsidRPr="00E65C41">
      <w:rPr>
        <w:rStyle w:val="PageNumber"/>
        <w:rFonts w:ascii="Times New Roman" w:hAnsi="Times New Roman"/>
        <w:sz w:val="20"/>
      </w:rPr>
      <w:fldChar w:fldCharType="begin"/>
    </w:r>
    <w:r w:rsidR="006F6FEB" w:rsidRPr="00E65C41">
      <w:rPr>
        <w:rStyle w:val="PageNumber"/>
        <w:rFonts w:ascii="Times New Roman" w:hAnsi="Times New Roman"/>
        <w:sz w:val="20"/>
      </w:rPr>
      <w:instrText xml:space="preserve"> NUMPAGES </w:instrText>
    </w:r>
    <w:r w:rsidR="006F6FEB" w:rsidRPr="00E65C41">
      <w:rPr>
        <w:rStyle w:val="PageNumber"/>
        <w:rFonts w:ascii="Times New Roman" w:hAnsi="Times New Roman"/>
        <w:sz w:val="20"/>
      </w:rPr>
      <w:fldChar w:fldCharType="separate"/>
    </w:r>
    <w:r w:rsidR="006F6FEB" w:rsidRPr="00E65C41">
      <w:rPr>
        <w:rStyle w:val="PageNumber"/>
        <w:rFonts w:ascii="Times New Roman" w:hAnsi="Times New Roman"/>
        <w:sz w:val="20"/>
      </w:rPr>
      <w:t>6</w:t>
    </w:r>
    <w:r w:rsidR="006F6FEB" w:rsidRPr="00E65C41">
      <w:rPr>
        <w:rStyle w:val="PageNumber"/>
        <w:rFonts w:ascii="Times New Roman" w:hAnsi="Times New Roman"/>
        <w:sz w:val="20"/>
      </w:rPr>
      <w:fldChar w:fldCharType="end"/>
    </w:r>
    <w:r w:rsidR="00C154C3" w:rsidRPr="00E65C41">
      <w:rPr>
        <w:rStyle w:val="PageNumber"/>
        <w:rFonts w:ascii="Times New Roman" w:hAnsi="Times New Roman"/>
        <w:sz w:val="20"/>
      </w:rPr>
      <w:t xml:space="preserve">                                                                                                                                        </w:t>
    </w:r>
    <w:r w:rsidR="00C154C3" w:rsidRPr="00E65C41">
      <w:rPr>
        <w:rStyle w:val="PageNumber"/>
        <w:rFonts w:ascii="Times New Roman" w:eastAsia="SimSun" w:hAnsi="Times New Roman"/>
        <w:sz w:val="20"/>
        <w:lang w:val="en-US" w:eastAsia="zh-C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2A1717" w:rsidRPr="002A1717" w14:paraId="4CAC3025" w14:textId="77777777" w:rsidTr="005C735F">
      <w:trPr>
        <w:cantSplit/>
        <w:trHeight w:val="204"/>
        <w:jc w:val="center"/>
      </w:trPr>
      <w:tc>
        <w:tcPr>
          <w:tcW w:w="1152" w:type="dxa"/>
        </w:tcPr>
        <w:p w14:paraId="31BED7AC" w14:textId="77777777" w:rsidR="002A1717" w:rsidRPr="002A1717" w:rsidRDefault="002A1717" w:rsidP="002A1717">
          <w:pPr>
            <w:tabs>
              <w:tab w:val="clear" w:pos="1134"/>
              <w:tab w:val="clear" w:pos="1871"/>
              <w:tab w:val="clear" w:pos="2268"/>
            </w:tabs>
            <w:overflowPunct/>
            <w:autoSpaceDE/>
            <w:autoSpaceDN/>
            <w:adjustRightInd/>
            <w:spacing w:before="0"/>
            <w:jc w:val="left"/>
            <w:textAlignment w:val="auto"/>
            <w:rPr>
              <w:rFonts w:ascii="Times New Roman" w:eastAsia="BatangChe" w:hAnsi="Times New Roman"/>
              <w:b/>
              <w:bCs/>
              <w:szCs w:val="24"/>
              <w:lang w:val="en-US"/>
            </w:rPr>
          </w:pPr>
          <w:r w:rsidRPr="002A1717">
            <w:rPr>
              <w:rFonts w:ascii="Times New Roman" w:eastAsia="BatangChe" w:hAnsi="Times New Roman"/>
              <w:b/>
              <w:bCs/>
              <w:szCs w:val="24"/>
              <w:lang w:val="en-US"/>
            </w:rPr>
            <w:t>Contact:</w:t>
          </w:r>
        </w:p>
      </w:tc>
      <w:tc>
        <w:tcPr>
          <w:tcW w:w="4944" w:type="dxa"/>
        </w:tcPr>
        <w:p w14:paraId="0C7C7E7B" w14:textId="58F7A3C9" w:rsidR="002A1717" w:rsidRPr="002A1717" w:rsidRDefault="002A1717" w:rsidP="002A1717">
          <w:pPr>
            <w:tabs>
              <w:tab w:val="clear" w:pos="1134"/>
              <w:tab w:val="clear" w:pos="1871"/>
              <w:tab w:val="clear" w:pos="2268"/>
            </w:tabs>
            <w:overflowPunct/>
            <w:autoSpaceDE/>
            <w:autoSpaceDN/>
            <w:adjustRightInd/>
            <w:spacing w:before="0"/>
            <w:jc w:val="left"/>
            <w:textAlignment w:val="auto"/>
            <w:rPr>
              <w:rFonts w:ascii="Times New Roman" w:eastAsia="SimSun" w:hAnsi="Times New Roman"/>
              <w:szCs w:val="24"/>
              <w:lang w:val="en-US" w:eastAsia="zh-CN"/>
            </w:rPr>
          </w:pPr>
        </w:p>
      </w:tc>
      <w:tc>
        <w:tcPr>
          <w:tcW w:w="3192" w:type="dxa"/>
        </w:tcPr>
        <w:p w14:paraId="1F0CE4A4" w14:textId="2F532C57" w:rsidR="002A1717" w:rsidRPr="002A1717" w:rsidRDefault="002A1717" w:rsidP="002A1717">
          <w:pPr>
            <w:tabs>
              <w:tab w:val="clear" w:pos="1134"/>
              <w:tab w:val="clear" w:pos="1871"/>
              <w:tab w:val="clear" w:pos="2268"/>
            </w:tabs>
            <w:overflowPunct/>
            <w:autoSpaceDE/>
            <w:autoSpaceDN/>
            <w:adjustRightInd/>
            <w:spacing w:before="0"/>
            <w:jc w:val="left"/>
            <w:textAlignment w:val="auto"/>
            <w:rPr>
              <w:rFonts w:ascii="Times New Roman" w:eastAsiaTheme="minorEastAsia" w:hAnsi="Times New Roman"/>
              <w:szCs w:val="24"/>
              <w:lang w:val="en-US" w:eastAsia="ja-JP"/>
            </w:rPr>
          </w:pPr>
          <w:r w:rsidRPr="002A1717">
            <w:rPr>
              <w:rFonts w:ascii="Times New Roman" w:eastAsia="BatangChe" w:hAnsi="Times New Roman"/>
              <w:szCs w:val="24"/>
              <w:lang w:val="en-US"/>
            </w:rPr>
            <w:t xml:space="preserve">Email: </w:t>
          </w:r>
        </w:p>
      </w:tc>
    </w:tr>
  </w:tbl>
  <w:p w14:paraId="007D11AA" w14:textId="591B4FAB" w:rsidR="007432BC" w:rsidRDefault="00743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B792D" w14:textId="77777777" w:rsidR="00880C44" w:rsidRDefault="00880C44">
      <w:pPr>
        <w:spacing w:before="0"/>
      </w:pPr>
      <w:r>
        <w:separator/>
      </w:r>
    </w:p>
  </w:footnote>
  <w:footnote w:type="continuationSeparator" w:id="0">
    <w:p w14:paraId="24270421" w14:textId="77777777" w:rsidR="00880C44" w:rsidRDefault="00880C44">
      <w:pPr>
        <w:spacing w:before="0"/>
      </w:pPr>
      <w:r>
        <w:continuationSeparator/>
      </w:r>
    </w:p>
  </w:footnote>
  <w:footnote w:id="1">
    <w:p w14:paraId="2D708F52" w14:textId="77777777" w:rsidR="006A1672" w:rsidRDefault="00C154C3">
      <w:pPr>
        <w:pStyle w:val="FootnoteText"/>
        <w:rPr>
          <w:lang w:val="en-US"/>
        </w:rPr>
      </w:pPr>
      <w:r>
        <w:rPr>
          <w:rStyle w:val="FootnoteReference"/>
        </w:rPr>
        <w:footnoteRef/>
      </w:r>
      <w:r>
        <w:t xml:space="preserve"> </w:t>
      </w:r>
      <w:r>
        <w:tab/>
      </w:r>
      <w:r>
        <w:rPr>
          <w:lang w:val="en-US"/>
        </w:rPr>
        <w:t xml:space="preserve">An initiative shall take the form of an all-embracing heading under which a number of projects can be included, leaving it to each region to define these. </w:t>
      </w:r>
    </w:p>
  </w:footnote>
  <w:footnote w:id="2">
    <w:p w14:paraId="52370F22" w14:textId="77777777" w:rsidR="006A1672" w:rsidRDefault="00C154C3">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173EF5"/>
    <w:multiLevelType w:val="multilevel"/>
    <w:tmpl w:val="75173E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67817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dup Gyeltshen">
    <w15:presenceInfo w15:providerId="None" w15:userId="Nidup Gyeltshen"/>
  </w15:person>
  <w15:person w15:author="Jongbong PARK">
    <w15:presenceInfo w15:providerId="AD" w15:userId="S::Jongbong@APT.INT::7a06c041-347b-4679-8c1e-f9b74e8b383f"/>
  </w15:person>
  <w15:person w15:author="DELL">
    <w15:presenceInfo w15:providerId="None" w15:userId="DELL"/>
  </w15:person>
  <w15:person w15:author="Maria Myutel">
    <w15:presenceInfo w15:providerId="Windows Live" w15:userId="f821d8682542fd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IwMGMzMjJkNGI2ZTQzNDlkYzJlNjUwZjgzNzU4NjkifQ=="/>
  </w:docVars>
  <w:rsids>
    <w:rsidRoot w:val="00D343EF"/>
    <w:rsid w:val="00155FFE"/>
    <w:rsid w:val="001A0F32"/>
    <w:rsid w:val="001D33AD"/>
    <w:rsid w:val="001F07DE"/>
    <w:rsid w:val="002410F6"/>
    <w:rsid w:val="00284E09"/>
    <w:rsid w:val="002A1717"/>
    <w:rsid w:val="002D55D6"/>
    <w:rsid w:val="00323BC0"/>
    <w:rsid w:val="00445A1F"/>
    <w:rsid w:val="00504292"/>
    <w:rsid w:val="00513221"/>
    <w:rsid w:val="005673C4"/>
    <w:rsid w:val="00587327"/>
    <w:rsid w:val="005A7CC1"/>
    <w:rsid w:val="00601946"/>
    <w:rsid w:val="006A1672"/>
    <w:rsid w:val="006B3574"/>
    <w:rsid w:val="006F34AC"/>
    <w:rsid w:val="006F6FEB"/>
    <w:rsid w:val="007432BC"/>
    <w:rsid w:val="0076239A"/>
    <w:rsid w:val="007D34BA"/>
    <w:rsid w:val="0083718E"/>
    <w:rsid w:val="00853959"/>
    <w:rsid w:val="00880C44"/>
    <w:rsid w:val="008E0BE6"/>
    <w:rsid w:val="008F303D"/>
    <w:rsid w:val="00925EE9"/>
    <w:rsid w:val="00936320"/>
    <w:rsid w:val="009631A8"/>
    <w:rsid w:val="00972FBB"/>
    <w:rsid w:val="00A15FFC"/>
    <w:rsid w:val="00AF4C64"/>
    <w:rsid w:val="00B1228E"/>
    <w:rsid w:val="00B2692C"/>
    <w:rsid w:val="00B81BFD"/>
    <w:rsid w:val="00B97C26"/>
    <w:rsid w:val="00BF0C83"/>
    <w:rsid w:val="00BF362F"/>
    <w:rsid w:val="00C154C3"/>
    <w:rsid w:val="00C721FB"/>
    <w:rsid w:val="00C7412C"/>
    <w:rsid w:val="00C958D1"/>
    <w:rsid w:val="00CB23EC"/>
    <w:rsid w:val="00CB5DD8"/>
    <w:rsid w:val="00D255A0"/>
    <w:rsid w:val="00D343EF"/>
    <w:rsid w:val="00D6043F"/>
    <w:rsid w:val="00DB2BAD"/>
    <w:rsid w:val="00DD6B9E"/>
    <w:rsid w:val="00E030C3"/>
    <w:rsid w:val="00E33A70"/>
    <w:rsid w:val="00E56BC3"/>
    <w:rsid w:val="00E579A6"/>
    <w:rsid w:val="00E57E0F"/>
    <w:rsid w:val="00E623E5"/>
    <w:rsid w:val="00E65C41"/>
    <w:rsid w:val="00E70845"/>
    <w:rsid w:val="00E77179"/>
    <w:rsid w:val="00F034F6"/>
    <w:rsid w:val="00F359E1"/>
    <w:rsid w:val="00FC291E"/>
    <w:rsid w:val="00FC4582"/>
    <w:rsid w:val="01BC20FC"/>
    <w:rsid w:val="03BE3F2A"/>
    <w:rsid w:val="03EB5618"/>
    <w:rsid w:val="04253689"/>
    <w:rsid w:val="07B579A2"/>
    <w:rsid w:val="0D3037D9"/>
    <w:rsid w:val="0DE85960"/>
    <w:rsid w:val="0EE75CFD"/>
    <w:rsid w:val="0F3F7CF5"/>
    <w:rsid w:val="13F13BFF"/>
    <w:rsid w:val="14806DD4"/>
    <w:rsid w:val="152C3C7E"/>
    <w:rsid w:val="169E740B"/>
    <w:rsid w:val="16C40A2B"/>
    <w:rsid w:val="17EA1761"/>
    <w:rsid w:val="1AD20B25"/>
    <w:rsid w:val="1AEF0BDF"/>
    <w:rsid w:val="1C1E42B1"/>
    <w:rsid w:val="1C3910CE"/>
    <w:rsid w:val="1DF15F38"/>
    <w:rsid w:val="1F31221E"/>
    <w:rsid w:val="1FCA0EE0"/>
    <w:rsid w:val="20DE357A"/>
    <w:rsid w:val="22682C67"/>
    <w:rsid w:val="23B12045"/>
    <w:rsid w:val="27395B16"/>
    <w:rsid w:val="2B7B6091"/>
    <w:rsid w:val="2C106849"/>
    <w:rsid w:val="2C19724D"/>
    <w:rsid w:val="2E0A6E8C"/>
    <w:rsid w:val="2E1E2A94"/>
    <w:rsid w:val="2EF5082F"/>
    <w:rsid w:val="31885541"/>
    <w:rsid w:val="32E76F6D"/>
    <w:rsid w:val="379F2CC4"/>
    <w:rsid w:val="39710BF0"/>
    <w:rsid w:val="3C8D49BC"/>
    <w:rsid w:val="3CCFA504"/>
    <w:rsid w:val="3CE05C23"/>
    <w:rsid w:val="40330B78"/>
    <w:rsid w:val="4112325F"/>
    <w:rsid w:val="42446D0C"/>
    <w:rsid w:val="4412550C"/>
    <w:rsid w:val="443F12C9"/>
    <w:rsid w:val="45A50AAE"/>
    <w:rsid w:val="46567018"/>
    <w:rsid w:val="4ABC228F"/>
    <w:rsid w:val="4AC07737"/>
    <w:rsid w:val="4FEF2C84"/>
    <w:rsid w:val="50210776"/>
    <w:rsid w:val="503B5ECC"/>
    <w:rsid w:val="530269FA"/>
    <w:rsid w:val="58B632A8"/>
    <w:rsid w:val="5AA969A1"/>
    <w:rsid w:val="5B6C54BF"/>
    <w:rsid w:val="5D7D37A3"/>
    <w:rsid w:val="5E46392F"/>
    <w:rsid w:val="5F266A0F"/>
    <w:rsid w:val="61583952"/>
    <w:rsid w:val="63141030"/>
    <w:rsid w:val="648528E1"/>
    <w:rsid w:val="64DA1AC1"/>
    <w:rsid w:val="65480E1D"/>
    <w:rsid w:val="672571DD"/>
    <w:rsid w:val="6E2301FA"/>
    <w:rsid w:val="6E82642B"/>
    <w:rsid w:val="722B3B19"/>
    <w:rsid w:val="725E593C"/>
    <w:rsid w:val="73EF1E6D"/>
    <w:rsid w:val="74CD46BF"/>
    <w:rsid w:val="75D116C4"/>
    <w:rsid w:val="77FA7A07"/>
    <w:rsid w:val="78434E7D"/>
    <w:rsid w:val="78D77E5D"/>
    <w:rsid w:val="795B118F"/>
    <w:rsid w:val="7B1370F7"/>
    <w:rsid w:val="7C4E68F9"/>
    <w:rsid w:val="7C795471"/>
    <w:rsid w:val="7C9A220E"/>
    <w:rsid w:val="7F160BF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76186A"/>
  <w15:docId w15:val="{71A95390-562E-475F-A59F-9AAADDFD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1" w:qFormat="1"/>
    <w:lsdException w:name="heading 7" w:uiPriority="1" w:qFormat="1"/>
    <w:lsdException w:name="heading 8" w:uiPriority="1" w:qFormat="1"/>
    <w:lsdException w:name="heading 9" w:uiPriority="1" w:qFormat="1"/>
    <w:lsdException w:name="index 1" w:uiPriority="1" w:qFormat="1"/>
    <w:lsdException w:name="index 2" w:uiPriority="1" w:qFormat="1"/>
    <w:lsdException w:name="index 3" w:uiPriority="1" w:qFormat="1"/>
    <w:lsdException w:name="index 4" w:uiPriority="1" w:qFormat="1"/>
    <w:lsdException w:name="index 5" w:uiPriority="1" w:qFormat="1"/>
    <w:lsdException w:name="index 6" w:uiPriority="1" w:qFormat="1"/>
    <w:lsdException w:name="index 7" w:uiPriority="1" w:qFormat="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unhideWhenUsed="1" w:qFormat="1"/>
    <w:lsdException w:name="Normal Indent" w:uiPriority="1" w:qFormat="1"/>
    <w:lsdException w:name="footnote text" w:qFormat="1"/>
    <w:lsdException w:name="annotation text" w:uiPriority="1" w:unhideWhenUsed="1" w:qFormat="1"/>
    <w:lsdException w:name="header" w:uiPriority="1" w:qFormat="1"/>
    <w:lsdException w:name="footer" w:uiPriority="1" w:qFormat="1"/>
    <w:lsdException w:name="index heading" w:uiPriority="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1" w:unhideWhenUsed="1" w:qFormat="1"/>
    <w:lsdException w:name="line number" w:uiPriority="1" w:qFormat="1"/>
    <w:lsdException w:name="page number" w:qFormat="1"/>
    <w:lsdException w:name="endnote reference" w:unhideWhenUsed="1" w:qFormat="1"/>
    <w:lsdException w:name="endnote text" w:uiPriority="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1" w:unhideWhenUsed="1" w:qFormat="1"/>
    <w:lsdException w:name="Strong" w:qFormat="1"/>
    <w:lsdException w:name="Emphasis" w:uiPriority="1" w:qFormat="1"/>
    <w:lsdException w:name="Document Map" w:uiPriority="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1"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qFormat="1"/>
    <w:lsdException w:name="Light Grid Accent 1" w:uiPriority="62"/>
    <w:lsdException w:name="Medium Shading 1 Accent 1" w:uiPriority="63"/>
    <w:lsdException w:name="Medium Shading 2 Accent 1" w:uiPriority="64" w:qFormat="1"/>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Normal"/>
    <w:next w:val="Normal"/>
    <w:link w:val="Heading2Char"/>
    <w:qFormat/>
    <w:pPr>
      <w:spacing w:before="200"/>
      <w:outlineLvl w:val="1"/>
    </w:pPr>
    <w:rPr>
      <w:sz w:val="26"/>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b"/>
    <w:next w:val="Normal"/>
    <w:link w:val="Heading4Char"/>
    <w:qFormat/>
    <w:pPr>
      <w:outlineLvl w:val="3"/>
    </w:pPr>
    <w:rPr>
      <w:i/>
      <w:iCs/>
      <w:lang w:val="en-GB"/>
    </w:r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uiPriority w:val="1"/>
    <w:qFormat/>
    <w:pPr>
      <w:outlineLvl w:val="5"/>
    </w:pPr>
  </w:style>
  <w:style w:type="paragraph" w:styleId="Heading7">
    <w:name w:val="heading 7"/>
    <w:basedOn w:val="Heading6"/>
    <w:next w:val="Normal"/>
    <w:link w:val="Heading7Char"/>
    <w:uiPriority w:val="1"/>
    <w:qFormat/>
    <w:pPr>
      <w:outlineLvl w:val="6"/>
    </w:pPr>
  </w:style>
  <w:style w:type="paragraph" w:styleId="Heading8">
    <w:name w:val="heading 8"/>
    <w:basedOn w:val="Heading6"/>
    <w:next w:val="Normal"/>
    <w:link w:val="Heading8Char"/>
    <w:uiPriority w:val="1"/>
    <w:qFormat/>
    <w:pPr>
      <w:outlineLvl w:val="7"/>
    </w:pPr>
  </w:style>
  <w:style w:type="paragraph" w:styleId="Heading9">
    <w:name w:val="heading 9"/>
    <w:basedOn w:val="Heading6"/>
    <w:next w:val="Normal"/>
    <w:link w:val="Heading9Char"/>
    <w:uiPriority w:val="1"/>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
    <w:name w:val="Heading_b"/>
    <w:basedOn w:val="Normal"/>
    <w:next w:val="Normal"/>
    <w:link w:val="HeadingbChar"/>
    <w:qFormat/>
    <w:pPr>
      <w:keepNext/>
      <w:spacing w:before="160"/>
    </w:pPr>
    <w:rPr>
      <w:rFonts w:cs="Times New Roman Bold"/>
      <w:b/>
      <w:lang w:val="fr-CH"/>
    </w:rPr>
  </w:style>
  <w:style w:type="paragraph" w:styleId="TOC7">
    <w:name w:val="toc 7"/>
    <w:basedOn w:val="TOC4"/>
    <w:uiPriority w:val="39"/>
    <w:qFormat/>
  </w:style>
  <w:style w:type="paragraph" w:styleId="TOC4">
    <w:name w:val="toc 4"/>
    <w:basedOn w:val="TOC3"/>
    <w:uiPriority w:val="39"/>
    <w:qFormat/>
  </w:style>
  <w:style w:type="paragraph" w:styleId="TOC3">
    <w:name w:val="toc 3"/>
    <w:basedOn w:val="TOC2"/>
    <w:uiPriority w:val="39"/>
    <w:qFormat/>
    <w:pPr>
      <w:ind w:left="1701"/>
    </w:pPr>
  </w:style>
  <w:style w:type="paragraph" w:styleId="TOC2">
    <w:name w:val="toc 2"/>
    <w:basedOn w:val="TOC1"/>
    <w:uiPriority w:val="39"/>
    <w:qFormat/>
    <w:pPr>
      <w:spacing w:before="120"/>
      <w:ind w:left="1134"/>
    </w:pPr>
  </w:style>
  <w:style w:type="paragraph" w:styleId="TOC1">
    <w:name w:val="toc 1"/>
    <w:basedOn w:val="Normal"/>
    <w:uiPriority w:val="39"/>
    <w:qFormat/>
    <w:pPr>
      <w:keepLines/>
      <w:tabs>
        <w:tab w:val="clear" w:pos="1134"/>
        <w:tab w:val="clear" w:pos="2268"/>
        <w:tab w:val="left" w:leader="dot" w:pos="8505"/>
        <w:tab w:val="right" w:pos="9526"/>
      </w:tabs>
      <w:spacing w:before="240"/>
      <w:ind w:left="567" w:right="1134" w:hanging="567"/>
    </w:pPr>
  </w:style>
  <w:style w:type="paragraph" w:styleId="NormalIndent">
    <w:name w:val="Normal Indent"/>
    <w:basedOn w:val="Normal"/>
    <w:uiPriority w:val="1"/>
    <w:qFormat/>
    <w:pPr>
      <w:ind w:left="1134"/>
    </w:pPr>
  </w:style>
  <w:style w:type="paragraph" w:styleId="Index5">
    <w:name w:val="index 5"/>
    <w:basedOn w:val="Normal"/>
    <w:next w:val="Normal"/>
    <w:uiPriority w:val="1"/>
    <w:qFormat/>
    <w:pPr>
      <w:tabs>
        <w:tab w:val="clear" w:pos="1134"/>
        <w:tab w:val="clear" w:pos="1871"/>
        <w:tab w:val="clear" w:pos="2268"/>
        <w:tab w:val="left" w:pos="794"/>
        <w:tab w:val="left" w:pos="1191"/>
        <w:tab w:val="left" w:pos="1588"/>
        <w:tab w:val="left" w:pos="1985"/>
      </w:tabs>
      <w:ind w:left="1132"/>
    </w:pPr>
    <w:rPr>
      <w:rFonts w:eastAsia="Batang"/>
      <w:sz w:val="30"/>
    </w:rPr>
  </w:style>
  <w:style w:type="paragraph" w:styleId="DocumentMap">
    <w:name w:val="Document Map"/>
    <w:basedOn w:val="Normal"/>
    <w:link w:val="DocumentMapChar"/>
    <w:uiPriority w:val="1"/>
    <w:qFormat/>
    <w:pPr>
      <w:widowControl w:val="0"/>
      <w:tabs>
        <w:tab w:val="clear" w:pos="1134"/>
        <w:tab w:val="clear" w:pos="1871"/>
        <w:tab w:val="clear" w:pos="2268"/>
        <w:tab w:val="left" w:pos="794"/>
        <w:tab w:val="left" w:pos="1191"/>
        <w:tab w:val="left" w:pos="1588"/>
        <w:tab w:val="left" w:pos="1985"/>
      </w:tabs>
    </w:pPr>
    <w:rPr>
      <w:rFonts w:ascii="Tahoma" w:eastAsia="Batang" w:hAnsi="Tahoma" w:cs="Tahoma"/>
      <w:sz w:val="16"/>
      <w:szCs w:val="16"/>
    </w:rPr>
  </w:style>
  <w:style w:type="paragraph" w:styleId="CommentText">
    <w:name w:val="annotation text"/>
    <w:basedOn w:val="Normal"/>
    <w:link w:val="CommentTextChar"/>
    <w:uiPriority w:val="1"/>
    <w:unhideWhenUsed/>
    <w:qFormat/>
    <w:rPr>
      <w:sz w:val="20"/>
    </w:rPr>
  </w:style>
  <w:style w:type="paragraph" w:styleId="Index6">
    <w:name w:val="index 6"/>
    <w:basedOn w:val="Normal"/>
    <w:next w:val="Normal"/>
    <w:uiPriority w:val="1"/>
    <w:qFormat/>
    <w:pPr>
      <w:tabs>
        <w:tab w:val="clear" w:pos="1134"/>
        <w:tab w:val="clear" w:pos="1871"/>
        <w:tab w:val="clear" w:pos="2268"/>
        <w:tab w:val="left" w:pos="794"/>
        <w:tab w:val="left" w:pos="1191"/>
        <w:tab w:val="left" w:pos="1588"/>
        <w:tab w:val="left" w:pos="1985"/>
      </w:tabs>
      <w:ind w:left="1415"/>
    </w:pPr>
    <w:rPr>
      <w:rFonts w:eastAsia="Batang"/>
      <w:sz w:val="30"/>
    </w:rPr>
  </w:style>
  <w:style w:type="paragraph" w:styleId="BodyText">
    <w:name w:val="Body Text"/>
    <w:basedOn w:val="Normal"/>
    <w:link w:val="BodyTextChar"/>
    <w:uiPriority w:val="99"/>
    <w:unhideWhenUsed/>
    <w:qFormat/>
    <w:pPr>
      <w:tabs>
        <w:tab w:val="clear" w:pos="1134"/>
        <w:tab w:val="clear" w:pos="1871"/>
        <w:tab w:val="clear" w:pos="2268"/>
      </w:tabs>
      <w:overflowPunct/>
      <w:autoSpaceDE/>
      <w:autoSpaceDN/>
      <w:snapToGrid w:val="0"/>
      <w:spacing w:after="120"/>
    </w:pPr>
    <w:rPr>
      <w:rFonts w:cstheme="minorHAnsi"/>
      <w:color w:val="000000" w:themeColor="text1"/>
      <w:szCs w:val="24"/>
      <w:lang w:val="en-US" w:eastAsia="en-GB"/>
    </w:rPr>
  </w:style>
  <w:style w:type="paragraph" w:styleId="Index4">
    <w:name w:val="index 4"/>
    <w:basedOn w:val="Normal"/>
    <w:next w:val="Normal"/>
    <w:uiPriority w:val="1"/>
    <w:qFormat/>
    <w:pPr>
      <w:tabs>
        <w:tab w:val="clear" w:pos="1134"/>
        <w:tab w:val="clear" w:pos="1871"/>
        <w:tab w:val="clear" w:pos="2268"/>
        <w:tab w:val="left" w:pos="794"/>
        <w:tab w:val="left" w:pos="1191"/>
        <w:tab w:val="left" w:pos="1588"/>
        <w:tab w:val="left" w:pos="1985"/>
      </w:tabs>
      <w:ind w:left="849"/>
    </w:pPr>
    <w:rPr>
      <w:rFonts w:eastAsia="Batang"/>
      <w:sz w:val="30"/>
    </w:rPr>
  </w:style>
  <w:style w:type="paragraph" w:styleId="TOC5">
    <w:name w:val="toc 5"/>
    <w:basedOn w:val="TOC4"/>
    <w:uiPriority w:val="39"/>
    <w:qFormat/>
  </w:style>
  <w:style w:type="paragraph" w:styleId="PlainText">
    <w:name w:val="Plain Text"/>
    <w:basedOn w:val="Normal"/>
    <w:link w:val="PlainTextChar"/>
    <w:uiPriority w:val="99"/>
    <w:qFormat/>
    <w:pPr>
      <w:tabs>
        <w:tab w:val="clear" w:pos="1134"/>
        <w:tab w:val="clear" w:pos="1871"/>
        <w:tab w:val="clear" w:pos="2268"/>
        <w:tab w:val="left" w:pos="794"/>
        <w:tab w:val="left" w:pos="1191"/>
        <w:tab w:val="left" w:pos="1588"/>
        <w:tab w:val="left" w:pos="1985"/>
      </w:tabs>
      <w:overflowPunct/>
      <w:autoSpaceDE/>
      <w:autoSpaceDN/>
      <w:adjustRightInd/>
      <w:spacing w:before="0"/>
      <w:textAlignment w:val="auto"/>
    </w:pPr>
    <w:rPr>
      <w:rFonts w:ascii="Courier New" w:eastAsia="Batang" w:hAnsi="Courier New"/>
      <w:sz w:val="20"/>
    </w:rPr>
  </w:style>
  <w:style w:type="paragraph" w:styleId="TOC8">
    <w:name w:val="toc 8"/>
    <w:basedOn w:val="TOC4"/>
    <w:uiPriority w:val="39"/>
    <w:qFormat/>
  </w:style>
  <w:style w:type="paragraph" w:styleId="Index3">
    <w:name w:val="index 3"/>
    <w:basedOn w:val="Normal"/>
    <w:next w:val="Normal"/>
    <w:uiPriority w:val="1"/>
    <w:qFormat/>
    <w:pPr>
      <w:tabs>
        <w:tab w:val="clear" w:pos="1134"/>
        <w:tab w:val="clear" w:pos="1871"/>
        <w:tab w:val="clear" w:pos="2268"/>
        <w:tab w:val="left" w:pos="794"/>
        <w:tab w:val="left" w:pos="1191"/>
        <w:tab w:val="left" w:pos="1588"/>
        <w:tab w:val="left" w:pos="1985"/>
      </w:tabs>
      <w:ind w:left="566"/>
    </w:pPr>
    <w:rPr>
      <w:rFonts w:eastAsia="Batang"/>
      <w:sz w:val="30"/>
    </w:rPr>
  </w:style>
  <w:style w:type="paragraph" w:styleId="Date">
    <w:name w:val="Date"/>
    <w:basedOn w:val="Normal"/>
    <w:link w:val="DateChar"/>
    <w:uiPriority w:val="1"/>
    <w:qFormat/>
    <w:pPr>
      <w:framePr w:hSpace="181" w:wrap="notBeside" w:vAnchor="page" w:hAnchor="page" w:x="1135" w:y="852"/>
      <w:tabs>
        <w:tab w:val="clear" w:pos="1134"/>
        <w:tab w:val="clear" w:pos="1871"/>
        <w:tab w:val="clear" w:pos="2268"/>
        <w:tab w:val="left" w:pos="794"/>
        <w:tab w:val="left" w:pos="1191"/>
        <w:tab w:val="left" w:pos="1588"/>
        <w:tab w:val="left" w:pos="1843"/>
        <w:tab w:val="left" w:pos="1985"/>
        <w:tab w:val="left" w:pos="2269"/>
        <w:tab w:val="left" w:pos="3544"/>
        <w:tab w:val="left" w:pos="3969"/>
      </w:tabs>
      <w:spacing w:before="192" w:line="240" w:lineRule="atLeast"/>
      <w:jc w:val="center"/>
    </w:pPr>
    <w:rPr>
      <w:rFonts w:eastAsia="Batang"/>
      <w:sz w:val="20"/>
    </w:rPr>
  </w:style>
  <w:style w:type="paragraph" w:styleId="EndnoteText">
    <w:name w:val="endnote text"/>
    <w:basedOn w:val="Normal"/>
    <w:link w:val="EndnoteTextChar"/>
    <w:uiPriority w:val="1"/>
    <w:unhideWhenUsed/>
    <w:qFormat/>
    <w:pPr>
      <w:spacing w:before="0"/>
    </w:pPr>
    <w:rPr>
      <w:sz w:val="20"/>
    </w:rPr>
  </w:style>
  <w:style w:type="paragraph" w:styleId="BalloonText">
    <w:name w:val="Balloon Text"/>
    <w:basedOn w:val="Normal"/>
    <w:link w:val="BalloonTextChar"/>
    <w:uiPriority w:val="1"/>
    <w:qFormat/>
    <w:pPr>
      <w:spacing w:before="0"/>
    </w:pPr>
    <w:rPr>
      <w:rFonts w:ascii="Tahoma" w:hAnsi="Tahoma" w:cs="Tahoma"/>
      <w:sz w:val="16"/>
      <w:szCs w:val="16"/>
    </w:rPr>
  </w:style>
  <w:style w:type="paragraph" w:styleId="Footer">
    <w:name w:val="footer"/>
    <w:basedOn w:val="Normal"/>
    <w:link w:val="FooterChar"/>
    <w:uiPriority w:val="1"/>
    <w:qFormat/>
    <w:pPr>
      <w:tabs>
        <w:tab w:val="clear" w:pos="1134"/>
        <w:tab w:val="clear" w:pos="2268"/>
        <w:tab w:val="left" w:pos="5954"/>
        <w:tab w:val="right" w:pos="9639"/>
      </w:tabs>
      <w:spacing w:before="0"/>
    </w:pPr>
    <w:rPr>
      <w:caps/>
      <w:sz w:val="16"/>
    </w:rPr>
  </w:style>
  <w:style w:type="paragraph" w:styleId="Header">
    <w:name w:val="header"/>
    <w:basedOn w:val="Normal"/>
    <w:link w:val="HeaderChar"/>
    <w:uiPriority w:val="1"/>
    <w:qFormat/>
    <w:pPr>
      <w:spacing w:before="0"/>
      <w:jc w:val="center"/>
    </w:pPr>
    <w:rPr>
      <w:sz w:val="18"/>
    </w:rPr>
  </w:style>
  <w:style w:type="paragraph" w:styleId="IndexHeading">
    <w:name w:val="index heading"/>
    <w:basedOn w:val="Normal"/>
    <w:next w:val="Index1"/>
    <w:uiPriority w:val="1"/>
    <w:qFormat/>
    <w:pPr>
      <w:tabs>
        <w:tab w:val="clear" w:pos="1134"/>
        <w:tab w:val="clear" w:pos="1871"/>
        <w:tab w:val="clear" w:pos="2268"/>
        <w:tab w:val="left" w:pos="794"/>
        <w:tab w:val="left" w:pos="1191"/>
        <w:tab w:val="left" w:pos="1588"/>
        <w:tab w:val="left" w:pos="1985"/>
      </w:tabs>
    </w:pPr>
    <w:rPr>
      <w:rFonts w:eastAsia="Batang"/>
      <w:sz w:val="30"/>
    </w:rPr>
  </w:style>
  <w:style w:type="paragraph" w:styleId="Index1">
    <w:name w:val="index 1"/>
    <w:basedOn w:val="Normal"/>
    <w:next w:val="Normal"/>
    <w:uiPriority w:val="1"/>
    <w:qFormat/>
    <w:pPr>
      <w:tabs>
        <w:tab w:val="clear" w:pos="1134"/>
        <w:tab w:val="clear" w:pos="1871"/>
        <w:tab w:val="clear" w:pos="2268"/>
        <w:tab w:val="left" w:pos="794"/>
        <w:tab w:val="left" w:pos="1191"/>
        <w:tab w:val="left" w:pos="1588"/>
        <w:tab w:val="left" w:pos="1985"/>
      </w:tabs>
    </w:pPr>
    <w:rPr>
      <w:rFonts w:eastAsia="Batang"/>
      <w:sz w:val="30"/>
    </w:rPr>
  </w:style>
  <w:style w:type="paragraph" w:styleId="FootnoteText">
    <w:name w:val="footnote text"/>
    <w:basedOn w:val="Normal"/>
    <w:link w:val="FootnoteTextChar"/>
    <w:qFormat/>
    <w:pPr>
      <w:keepLines/>
      <w:tabs>
        <w:tab w:val="left" w:pos="255"/>
      </w:tabs>
    </w:pPr>
    <w:rPr>
      <w:sz w:val="22"/>
    </w:rPr>
  </w:style>
  <w:style w:type="paragraph" w:styleId="TOC6">
    <w:name w:val="toc 6"/>
    <w:basedOn w:val="TOC4"/>
    <w:uiPriority w:val="39"/>
    <w:qFormat/>
  </w:style>
  <w:style w:type="paragraph" w:styleId="Index7">
    <w:name w:val="index 7"/>
    <w:basedOn w:val="Normal"/>
    <w:next w:val="Normal"/>
    <w:uiPriority w:val="1"/>
    <w:qFormat/>
    <w:pPr>
      <w:tabs>
        <w:tab w:val="clear" w:pos="1134"/>
        <w:tab w:val="clear" w:pos="1871"/>
        <w:tab w:val="clear" w:pos="2268"/>
        <w:tab w:val="left" w:pos="794"/>
        <w:tab w:val="left" w:pos="1191"/>
        <w:tab w:val="left" w:pos="1588"/>
        <w:tab w:val="left" w:pos="1985"/>
      </w:tabs>
      <w:ind w:left="1698"/>
    </w:pPr>
    <w:rPr>
      <w:rFonts w:eastAsia="Batang"/>
      <w:sz w:val="30"/>
    </w:rPr>
  </w:style>
  <w:style w:type="paragraph" w:styleId="TOC9">
    <w:name w:val="toc 9"/>
    <w:basedOn w:val="Normal"/>
    <w:next w:val="Normal"/>
    <w:autoRedefine/>
    <w:uiPriority w:val="39"/>
    <w:unhideWhenUsed/>
    <w:qFormat/>
    <w:pPr>
      <w:tabs>
        <w:tab w:val="clear" w:pos="1134"/>
        <w:tab w:val="clear" w:pos="1871"/>
        <w:tab w:val="clear" w:pos="2268"/>
      </w:tabs>
      <w:overflowPunct/>
      <w:autoSpaceDE/>
      <w:autoSpaceDN/>
      <w:adjustRightInd/>
      <w:spacing w:before="0" w:after="100" w:line="259" w:lineRule="auto"/>
      <w:ind w:left="1760"/>
      <w:textAlignment w:val="auto"/>
    </w:pPr>
    <w:rPr>
      <w:rFonts w:eastAsiaTheme="minorEastAsia" w:cstheme="minorBidi"/>
      <w:sz w:val="22"/>
      <w:szCs w:val="22"/>
      <w:lang w:eastAsia="en-GB"/>
    </w:rPr>
  </w:style>
  <w:style w:type="paragraph" w:styleId="NormalWeb">
    <w:name w:val="Normal (Web)"/>
    <w:basedOn w:val="Normal"/>
    <w:uiPriority w:val="99"/>
    <w:unhideWhenUsed/>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styleId="Index2">
    <w:name w:val="index 2"/>
    <w:basedOn w:val="Normal"/>
    <w:next w:val="Normal"/>
    <w:uiPriority w:val="1"/>
    <w:qFormat/>
    <w:pPr>
      <w:tabs>
        <w:tab w:val="clear" w:pos="1134"/>
        <w:tab w:val="clear" w:pos="1871"/>
        <w:tab w:val="clear" w:pos="2268"/>
        <w:tab w:val="left" w:pos="794"/>
        <w:tab w:val="left" w:pos="1191"/>
        <w:tab w:val="left" w:pos="1588"/>
        <w:tab w:val="left" w:pos="1985"/>
      </w:tabs>
      <w:ind w:left="283"/>
    </w:pPr>
    <w:rPr>
      <w:rFonts w:eastAsia="Batang"/>
      <w:sz w:val="30"/>
    </w:rPr>
  </w:style>
  <w:style w:type="paragraph" w:styleId="Title">
    <w:name w:val="Title"/>
    <w:basedOn w:val="Normal"/>
    <w:next w:val="Normal"/>
    <w:link w:val="TitleChar"/>
    <w:uiPriority w:val="10"/>
    <w:qFormat/>
    <w:pPr>
      <w:pBdr>
        <w:bottom w:val="single" w:sz="8" w:space="4" w:color="4F81BD" w:themeColor="accent1"/>
      </w:pBdr>
      <w:tabs>
        <w:tab w:val="clear" w:pos="1134"/>
        <w:tab w:val="clear" w:pos="1871"/>
        <w:tab w:val="clear" w:pos="2268"/>
        <w:tab w:val="left" w:pos="794"/>
        <w:tab w:val="left" w:pos="1191"/>
        <w:tab w:val="left" w:pos="1588"/>
        <w:tab w:val="left" w:pos="1985"/>
      </w:tabs>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en-US" w:eastAsia="ja-JP"/>
    </w:rPr>
  </w:style>
  <w:style w:type="paragraph" w:styleId="CommentSubject">
    <w:name w:val="annotation subject"/>
    <w:basedOn w:val="CommentText"/>
    <w:next w:val="CommentText"/>
    <w:link w:val="CommentSubjectChar"/>
    <w:uiPriority w:val="1"/>
    <w:unhideWhenUsed/>
    <w:qFormat/>
    <w:rPr>
      <w:b/>
      <w:bCs/>
    </w:rPr>
  </w:style>
  <w:style w:type="table" w:styleId="TableGrid">
    <w:name w:val="Table Grid"/>
    <w:basedOn w:val="TableNormal"/>
    <w:uiPriority w:val="39"/>
    <w:qFormat/>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qFormat/>
    <w:rPr>
      <w:rFonts w:asciiTheme="minorHAnsi" w:eastAsiaTheme="minorEastAsia" w:hAnsiTheme="minorHAnsi" w:cstheme="minorBidi"/>
      <w:sz w:val="24"/>
      <w:szCs w:val="24"/>
      <w:lang w:val="fr-FR"/>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uiPriority w:val="64"/>
    <w:qFormat/>
    <w:rPr>
      <w:rFonts w:asciiTheme="minorHAnsi" w:eastAsiaTheme="minorEastAsia" w:hAnsiTheme="minorHAnsi" w:cstheme="minorBidi"/>
      <w:sz w:val="24"/>
      <w:szCs w:val="24"/>
      <w:lang w:val="fr-FR"/>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Strong">
    <w:name w:val="Strong"/>
    <w:qFormat/>
    <w:rPr>
      <w:b/>
      <w:bCs/>
    </w:rPr>
  </w:style>
  <w:style w:type="character" w:styleId="EndnoteReference">
    <w:name w:val="endnote reference"/>
    <w:basedOn w:val="DefaultParagraphFont"/>
    <w:unhideWhenUsed/>
    <w:qFormat/>
    <w:rPr>
      <w:vertAlign w:val="superscript"/>
    </w:rPr>
  </w:style>
  <w:style w:type="character" w:styleId="PageNumber">
    <w:name w:val="page number"/>
    <w:basedOn w:val="DefaultParagraphFont"/>
    <w:qFormat/>
    <w:rPr>
      <w:rFonts w:asciiTheme="minorHAnsi" w:hAnsiTheme="minorHAnsi"/>
    </w:rPr>
  </w:style>
  <w:style w:type="character" w:styleId="FollowedHyperlink">
    <w:name w:val="FollowedHyperlink"/>
    <w:basedOn w:val="DefaultParagraphFont"/>
    <w:uiPriority w:val="1"/>
    <w:unhideWhenUsed/>
    <w:qFormat/>
    <w:rPr>
      <w:color w:val="800080" w:themeColor="followedHyperlink"/>
      <w:u w:val="single"/>
    </w:rPr>
  </w:style>
  <w:style w:type="character" w:styleId="Emphasis">
    <w:name w:val="Emphasis"/>
    <w:basedOn w:val="DefaultParagraphFont"/>
    <w:uiPriority w:val="1"/>
    <w:qFormat/>
    <w:rPr>
      <w:i/>
      <w:iCs/>
    </w:rPr>
  </w:style>
  <w:style w:type="character" w:styleId="LineNumber">
    <w:name w:val="line number"/>
    <w:basedOn w:val="DefaultParagraphFont"/>
    <w:uiPriority w:val="1"/>
    <w:qFormat/>
  </w:style>
  <w:style w:type="character" w:styleId="Hyperlink">
    <w:name w:val="Hyperlink"/>
    <w:qFormat/>
    <w:rPr>
      <w:color w:val="0000FF"/>
      <w:u w:val="single"/>
    </w:rPr>
  </w:style>
  <w:style w:type="character" w:styleId="CommentReference">
    <w:name w:val="annotation reference"/>
    <w:basedOn w:val="DefaultParagraphFont"/>
    <w:uiPriority w:val="1"/>
    <w:unhideWhenUsed/>
    <w:qFormat/>
    <w:rPr>
      <w:sz w:val="16"/>
      <w:szCs w:val="16"/>
    </w:rPr>
  </w:style>
  <w:style w:type="character" w:styleId="FootnoteReference">
    <w:name w:val="footnote reference"/>
    <w:basedOn w:val="DefaultParagraphFont"/>
    <w:qFormat/>
    <w:rPr>
      <w:rFonts w:asciiTheme="minorHAnsi" w:hAnsiTheme="minorHAnsi"/>
      <w:position w:val="6"/>
      <w:sz w:val="18"/>
    </w:rPr>
  </w:style>
  <w:style w:type="paragraph" w:customStyle="1" w:styleId="Agendaitem">
    <w:name w:val="Agenda_item"/>
    <w:basedOn w:val="Normal"/>
    <w:next w:val="Normal"/>
    <w:uiPriority w:val="1"/>
    <w:qFormat/>
    <w:pPr>
      <w:overflowPunct/>
      <w:autoSpaceDE/>
      <w:autoSpaceDN/>
      <w:adjustRightInd/>
      <w:spacing w:before="240"/>
      <w:jc w:val="center"/>
      <w:textAlignment w:val="auto"/>
    </w:pPr>
    <w:rPr>
      <w:sz w:val="28"/>
    </w:rPr>
  </w:style>
  <w:style w:type="paragraph" w:customStyle="1" w:styleId="AnnexNo">
    <w:name w:val="Annex_No"/>
    <w:basedOn w:val="Normal"/>
    <w:next w:val="Normal"/>
    <w:link w:val="AnnexNoChar"/>
    <w:qFormat/>
    <w:pPr>
      <w:keepNext/>
      <w:keepLines/>
      <w:spacing w:before="480" w:after="80"/>
      <w:jc w:val="center"/>
    </w:pPr>
    <w:rPr>
      <w:caps/>
      <w:sz w:val="28"/>
    </w:rPr>
  </w:style>
  <w:style w:type="paragraph" w:customStyle="1" w:styleId="Annexref">
    <w:name w:val="Annex_ref"/>
    <w:basedOn w:val="Normal"/>
    <w:next w:val="Normal"/>
    <w:uiPriority w:val="1"/>
    <w:qFormat/>
    <w:pPr>
      <w:keepNext/>
      <w:keepLines/>
      <w:spacing w:after="280"/>
      <w:jc w:val="center"/>
    </w:pPr>
  </w:style>
  <w:style w:type="paragraph" w:customStyle="1" w:styleId="Annextitle">
    <w:name w:val="Annex_title"/>
    <w:basedOn w:val="Heading2"/>
    <w:next w:val="Normal"/>
    <w:qFormat/>
    <w:pPr>
      <w:spacing w:before="240" w:after="280"/>
      <w:jc w:val="center"/>
    </w:pPr>
    <w:rPr>
      <w:rFonts w:eastAsia="Calibri"/>
      <w:iCs/>
      <w:sz w:val="28"/>
      <w:lang w:eastAsia="en-GB"/>
    </w:rPr>
  </w:style>
  <w:style w:type="character" w:customStyle="1" w:styleId="Appdef">
    <w:name w:val="App_def"/>
    <w:basedOn w:val="DefaultParagraphFont"/>
    <w:uiPriority w:val="1"/>
    <w:qFormat/>
    <w:rPr>
      <w:rFonts w:asciiTheme="minorHAnsi" w:hAnsiTheme="minorHAnsi"/>
      <w:b/>
    </w:rPr>
  </w:style>
  <w:style w:type="character" w:customStyle="1" w:styleId="Appref">
    <w:name w:val="App_ref"/>
    <w:basedOn w:val="DefaultParagraphFont"/>
    <w:uiPriority w:val="1"/>
    <w:qFormat/>
    <w:rPr>
      <w:rFonts w:asciiTheme="minorHAnsi" w:hAnsiTheme="minorHAnsi"/>
    </w:rPr>
  </w:style>
  <w:style w:type="paragraph" w:customStyle="1" w:styleId="AppendixNo">
    <w:name w:val="Appendix_No"/>
    <w:basedOn w:val="AnnexNo"/>
    <w:next w:val="Annexref"/>
    <w:uiPriority w:val="1"/>
    <w:qFormat/>
  </w:style>
  <w:style w:type="paragraph" w:customStyle="1" w:styleId="ApptoAnnex">
    <w:name w:val="App_to_Annex"/>
    <w:basedOn w:val="AppendixNo"/>
    <w:next w:val="Normal"/>
    <w:uiPriority w:val="1"/>
    <w:qFormat/>
  </w:style>
  <w:style w:type="paragraph" w:customStyle="1" w:styleId="Appendixref">
    <w:name w:val="Appendix_ref"/>
    <w:basedOn w:val="Annexref"/>
    <w:next w:val="Annextitle"/>
    <w:uiPriority w:val="1"/>
    <w:qFormat/>
  </w:style>
  <w:style w:type="paragraph" w:customStyle="1" w:styleId="Appendixtitle">
    <w:name w:val="Appendix_title"/>
    <w:basedOn w:val="Annextitle"/>
    <w:next w:val="Normal"/>
    <w:qFormat/>
  </w:style>
  <w:style w:type="character" w:customStyle="1" w:styleId="Artdef">
    <w:name w:val="Art_def"/>
    <w:basedOn w:val="DefaultParagraphFont"/>
    <w:uiPriority w:val="1"/>
    <w:qFormat/>
    <w:rPr>
      <w:rFonts w:asciiTheme="minorHAnsi" w:hAnsiTheme="minorHAnsi"/>
      <w:b/>
    </w:rPr>
  </w:style>
  <w:style w:type="paragraph" w:customStyle="1" w:styleId="Artheading">
    <w:name w:val="Art_heading"/>
    <w:basedOn w:val="Normal"/>
    <w:next w:val="Normal"/>
    <w:uiPriority w:val="1"/>
    <w:qFormat/>
    <w:pPr>
      <w:spacing w:before="480"/>
      <w:jc w:val="center"/>
    </w:pPr>
    <w:rPr>
      <w:b/>
      <w:sz w:val="28"/>
    </w:rPr>
  </w:style>
  <w:style w:type="paragraph" w:customStyle="1" w:styleId="ArtNo">
    <w:name w:val="Art_No"/>
    <w:basedOn w:val="Normal"/>
    <w:next w:val="Normal"/>
    <w:uiPriority w:val="1"/>
    <w:qFormat/>
    <w:pPr>
      <w:keepNext/>
      <w:keepLines/>
      <w:spacing w:before="480"/>
      <w:jc w:val="center"/>
    </w:pPr>
    <w:rPr>
      <w:caps/>
      <w:sz w:val="28"/>
    </w:rPr>
  </w:style>
  <w:style w:type="character" w:customStyle="1" w:styleId="Artref">
    <w:name w:val="Art_ref"/>
    <w:basedOn w:val="DefaultParagraphFont"/>
    <w:uiPriority w:val="1"/>
    <w:qFormat/>
    <w:rPr>
      <w:rFonts w:asciiTheme="minorHAnsi" w:hAnsiTheme="minorHAnsi"/>
    </w:rPr>
  </w:style>
  <w:style w:type="paragraph" w:customStyle="1" w:styleId="Arttitle">
    <w:name w:val="Art_title"/>
    <w:basedOn w:val="Normal"/>
    <w:next w:val="Normal"/>
    <w:uiPriority w:val="1"/>
    <w:qFormat/>
    <w:pPr>
      <w:keepNext/>
      <w:keepLines/>
      <w:spacing w:before="240"/>
      <w:jc w:val="center"/>
    </w:pPr>
    <w:rPr>
      <w:b/>
      <w:sz w:val="28"/>
    </w:rPr>
  </w:style>
  <w:style w:type="paragraph" w:customStyle="1" w:styleId="Call">
    <w:name w:val="Call"/>
    <w:basedOn w:val="Normal"/>
    <w:next w:val="Normal"/>
    <w:link w:val="CallChar"/>
    <w:qFormat/>
    <w:pPr>
      <w:keepNext/>
      <w:keepLines/>
      <w:spacing w:before="160"/>
      <w:ind w:left="1134"/>
    </w:pPr>
    <w:rPr>
      <w:i/>
    </w:rPr>
  </w:style>
  <w:style w:type="paragraph" w:customStyle="1" w:styleId="ChapNo">
    <w:name w:val="Chap_No"/>
    <w:basedOn w:val="ArtNo"/>
    <w:next w:val="Normal"/>
    <w:uiPriority w:val="1"/>
    <w:qFormat/>
    <w:rPr>
      <w:b/>
    </w:rPr>
  </w:style>
  <w:style w:type="paragraph" w:customStyle="1" w:styleId="Chaptitle">
    <w:name w:val="Chap_title"/>
    <w:basedOn w:val="Arttitle"/>
    <w:next w:val="Normal"/>
    <w:qFormat/>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link w:val="enumlev2Char"/>
    <w:qFormat/>
    <w:pPr>
      <w:ind w:left="1871" w:hanging="737"/>
    </w:pPr>
  </w:style>
  <w:style w:type="paragraph" w:customStyle="1" w:styleId="enumlev3">
    <w:name w:val="enumlev3"/>
    <w:basedOn w:val="enumlev2"/>
    <w:qFormat/>
    <w:pPr>
      <w:ind w:left="2268" w:hanging="397"/>
    </w:pPr>
  </w:style>
  <w:style w:type="paragraph" w:customStyle="1" w:styleId="Equation">
    <w:name w:val="Equation"/>
    <w:basedOn w:val="Normal"/>
    <w:uiPriority w:val="1"/>
    <w:qFormat/>
    <w:pPr>
      <w:tabs>
        <w:tab w:val="clear" w:pos="2268"/>
        <w:tab w:val="center" w:pos="4820"/>
        <w:tab w:val="right" w:pos="9639"/>
      </w:tabs>
    </w:pPr>
  </w:style>
  <w:style w:type="paragraph" w:customStyle="1" w:styleId="Equationlegend">
    <w:name w:val="Equation_legend"/>
    <w:basedOn w:val="NormalIndent"/>
    <w:uiPriority w:val="1"/>
    <w:qFormat/>
    <w:pPr>
      <w:tabs>
        <w:tab w:val="clear" w:pos="1134"/>
        <w:tab w:val="clear" w:pos="2268"/>
        <w:tab w:val="right" w:pos="1871"/>
        <w:tab w:val="left" w:pos="2041"/>
      </w:tabs>
      <w:spacing w:before="80"/>
      <w:ind w:left="2041" w:hanging="2041"/>
    </w:pPr>
  </w:style>
  <w:style w:type="paragraph" w:customStyle="1" w:styleId="Figure">
    <w:name w:val="Figure"/>
    <w:basedOn w:val="Normal"/>
    <w:next w:val="Normal"/>
    <w:qFormat/>
    <w:pPr>
      <w:keepNext/>
      <w:keepLines/>
      <w:jc w:val="center"/>
    </w:pPr>
  </w:style>
  <w:style w:type="paragraph" w:customStyle="1" w:styleId="Figurelegend">
    <w:name w:val="Figure_legend"/>
    <w:basedOn w:val="Normal"/>
    <w:uiPriority w:val="1"/>
    <w:qFormat/>
    <w:pPr>
      <w:keepNext/>
      <w:keepLines/>
      <w:spacing w:before="20" w:after="20"/>
    </w:pPr>
    <w:rPr>
      <w:sz w:val="18"/>
    </w:rPr>
  </w:style>
  <w:style w:type="paragraph" w:customStyle="1" w:styleId="FigureNo">
    <w:name w:val="Figure_No"/>
    <w:basedOn w:val="Normal"/>
    <w:next w:val="Normal"/>
    <w:uiPriority w:val="1"/>
    <w:qFormat/>
    <w:pPr>
      <w:keepNext/>
      <w:keepLines/>
      <w:spacing w:before="480" w:after="120"/>
      <w:jc w:val="center"/>
    </w:pPr>
    <w:rPr>
      <w:caps/>
      <w:sz w:val="20"/>
    </w:rPr>
  </w:style>
  <w:style w:type="paragraph" w:customStyle="1" w:styleId="Figuretitle">
    <w:name w:val="Figure_title"/>
    <w:basedOn w:val="Normal"/>
    <w:next w:val="Normal"/>
    <w:uiPriority w:val="1"/>
    <w:qFormat/>
    <w:pPr>
      <w:keepNext/>
      <w:keepLines/>
      <w:spacing w:before="0" w:after="480"/>
      <w:jc w:val="center"/>
    </w:pPr>
    <w:rPr>
      <w:b/>
      <w:sz w:val="20"/>
    </w:rPr>
  </w:style>
  <w:style w:type="paragraph" w:customStyle="1" w:styleId="Figurewithouttitle">
    <w:name w:val="Figure_without_title"/>
    <w:basedOn w:val="FigureNo"/>
    <w:next w:val="Normal"/>
    <w:uiPriority w:val="1"/>
    <w:qFormat/>
    <w:pPr>
      <w:keepNext w:val="0"/>
    </w:pPr>
  </w:style>
  <w:style w:type="character" w:customStyle="1" w:styleId="FooterChar">
    <w:name w:val="Footer Char"/>
    <w:basedOn w:val="DefaultParagraphFont"/>
    <w:link w:val="Footer"/>
    <w:qFormat/>
    <w:rPr>
      <w:rFonts w:ascii="Times New Roman" w:hAnsi="Times New Roman"/>
      <w:caps/>
      <w:sz w:val="16"/>
      <w:lang w:val="en-GB" w:eastAsia="en-US"/>
    </w:rPr>
  </w:style>
  <w:style w:type="paragraph" w:customStyle="1" w:styleId="FirstFooter">
    <w:name w:val="FirstFooter"/>
    <w:basedOn w:val="Footer"/>
    <w:uiPriority w:val="1"/>
    <w:qFormat/>
    <w:pPr>
      <w:tabs>
        <w:tab w:val="clear" w:pos="5954"/>
        <w:tab w:val="clear" w:pos="9639"/>
      </w:tabs>
      <w:overflowPunct/>
      <w:autoSpaceDE/>
      <w:autoSpaceDN/>
      <w:adjustRightInd/>
      <w:spacing w:before="40"/>
      <w:textAlignment w:val="auto"/>
    </w:pPr>
    <w:rPr>
      <w:caps w:val="0"/>
    </w:rPr>
  </w:style>
  <w:style w:type="character" w:customStyle="1" w:styleId="FootnoteTextChar">
    <w:name w:val="Footnote Text Char"/>
    <w:basedOn w:val="DefaultParagraphFont"/>
    <w:link w:val="FootnoteText"/>
    <w:qFormat/>
    <w:rPr>
      <w:rFonts w:asciiTheme="minorHAnsi" w:hAnsiTheme="minorHAnsi"/>
      <w:sz w:val="22"/>
      <w:lang w:val="en-GB" w:eastAsia="en-US"/>
    </w:rPr>
  </w:style>
  <w:style w:type="character" w:customStyle="1" w:styleId="HeaderChar">
    <w:name w:val="Header Char"/>
    <w:basedOn w:val="DefaultParagraphFont"/>
    <w:link w:val="Header"/>
    <w:qFormat/>
    <w:rPr>
      <w:rFonts w:ascii="Times New Roman" w:hAnsi="Times New Roman"/>
      <w:sz w:val="18"/>
      <w:lang w:val="en-GB" w:eastAsia="en-US"/>
    </w:rPr>
  </w:style>
  <w:style w:type="paragraph" w:customStyle="1" w:styleId="Normalaftertitle">
    <w:name w:val="Normal after title"/>
    <w:basedOn w:val="Normal"/>
    <w:next w:val="Normal"/>
    <w:link w:val="NormalaftertitleChar"/>
    <w:qFormat/>
    <w:pPr>
      <w:spacing w:before="280"/>
    </w:pPr>
  </w:style>
  <w:style w:type="paragraph" w:customStyle="1" w:styleId="Section1">
    <w:name w:val="Section_1"/>
    <w:basedOn w:val="Normal"/>
    <w:uiPriority w:val="1"/>
    <w:qFormat/>
    <w:pPr>
      <w:tabs>
        <w:tab w:val="clear" w:pos="1134"/>
        <w:tab w:val="clear" w:pos="2268"/>
        <w:tab w:val="center" w:pos="4820"/>
      </w:tabs>
      <w:spacing w:before="360"/>
      <w:jc w:val="center"/>
    </w:pPr>
    <w:rPr>
      <w:b/>
    </w:rPr>
  </w:style>
  <w:style w:type="paragraph" w:customStyle="1" w:styleId="Section2">
    <w:name w:val="Section_2"/>
    <w:basedOn w:val="Section1"/>
    <w:uiPriority w:val="1"/>
    <w:qFormat/>
    <w:rPr>
      <w:b w:val="0"/>
      <w:i/>
    </w:rPr>
  </w:style>
  <w:style w:type="paragraph" w:customStyle="1" w:styleId="Section3">
    <w:name w:val="Section_3"/>
    <w:basedOn w:val="Section1"/>
    <w:uiPriority w:val="1"/>
    <w:qFormat/>
    <w:rPr>
      <w:b w:val="0"/>
    </w:rPr>
  </w:style>
  <w:style w:type="paragraph" w:customStyle="1" w:styleId="SectionNo">
    <w:name w:val="Section_No"/>
    <w:basedOn w:val="AnnexNo"/>
    <w:next w:val="Normal"/>
    <w:uiPriority w:val="1"/>
    <w:qFormat/>
  </w:style>
  <w:style w:type="paragraph" w:customStyle="1" w:styleId="Sectiontitle">
    <w:name w:val="Section_title"/>
    <w:basedOn w:val="Annextitle"/>
    <w:next w:val="Normalaftertitle"/>
    <w:qFormat/>
  </w:style>
  <w:style w:type="paragraph" w:customStyle="1" w:styleId="Source">
    <w:name w:val="Source"/>
    <w:basedOn w:val="Normal"/>
    <w:next w:val="Normal"/>
    <w:uiPriority w:val="1"/>
    <w:qFormat/>
    <w:pPr>
      <w:spacing w:before="840"/>
      <w:jc w:val="center"/>
    </w:pPr>
    <w:rPr>
      <w:b/>
      <w:sz w:val="28"/>
    </w:rPr>
  </w:style>
  <w:style w:type="paragraph" w:customStyle="1" w:styleId="SpecialFooter">
    <w:name w:val="Special Footer"/>
    <w:basedOn w:val="Footer"/>
    <w:uiPriority w:val="1"/>
    <w:qFormat/>
    <w:pPr>
      <w:tabs>
        <w:tab w:val="left" w:pos="1134"/>
        <w:tab w:val="left" w:pos="2268"/>
      </w:tabs>
    </w:pPr>
    <w:rPr>
      <w:caps w:val="0"/>
    </w:rPr>
  </w:style>
  <w:style w:type="paragraph" w:customStyle="1" w:styleId="Subsection1">
    <w:name w:val="Subsection_1"/>
    <w:basedOn w:val="Section1"/>
    <w:next w:val="Normalaftertitle"/>
    <w:uiPriority w:val="1"/>
    <w:qFormat/>
  </w:style>
  <w:style w:type="character" w:customStyle="1" w:styleId="Tablefreq">
    <w:name w:val="Table_freq"/>
    <w:basedOn w:val="DefaultParagraphFont"/>
    <w:uiPriority w:val="1"/>
    <w:qFormat/>
    <w:rPr>
      <w:rFonts w:asciiTheme="minorHAnsi" w:hAnsiTheme="minorHAnsi"/>
      <w:b/>
      <w:color w:val="auto"/>
      <w:sz w:val="20"/>
    </w:rPr>
  </w:style>
  <w:style w:type="paragraph" w:customStyle="1" w:styleId="Tablehead">
    <w:name w:val="Table_head"/>
    <w:basedOn w:val="Normal"/>
    <w:qFormat/>
    <w:pPr>
      <w:keepNext/>
      <w:spacing w:before="80" w:after="80"/>
    </w:pPr>
    <w:rPr>
      <w:rFonts w:cs="Times New Roman Bold"/>
      <w:b/>
      <w:sz w:val="20"/>
    </w:rPr>
  </w:style>
  <w:style w:type="paragraph" w:customStyle="1" w:styleId="Tablelegend">
    <w:name w:val="Table_legend"/>
    <w:basedOn w:val="Normal"/>
    <w:uiPriority w:val="1"/>
    <w:qFormat/>
    <w:rPr>
      <w:sz w:val="20"/>
    </w:rPr>
  </w:style>
  <w:style w:type="paragraph" w:customStyle="1" w:styleId="TableNo">
    <w:name w:val="Table_No"/>
    <w:basedOn w:val="Normal"/>
    <w:next w:val="Normal"/>
    <w:qFormat/>
    <w:pPr>
      <w:keepNext/>
      <w:spacing w:before="560" w:after="120"/>
      <w:jc w:val="center"/>
    </w:pPr>
    <w:rPr>
      <w:caps/>
      <w:sz w:val="20"/>
    </w:rPr>
  </w:style>
  <w:style w:type="paragraph" w:customStyle="1" w:styleId="Tableref">
    <w:name w:val="Table_ref"/>
    <w:basedOn w:val="Normal"/>
    <w:next w:val="Normal"/>
    <w:uiPriority w:val="1"/>
    <w:qFormat/>
    <w:pPr>
      <w:keepNext/>
      <w:spacing w:before="560"/>
      <w:jc w:val="center"/>
    </w:pPr>
    <w:rPr>
      <w:sz w:val="20"/>
    </w:rPr>
  </w:style>
  <w:style w:type="paragraph" w:customStyle="1" w:styleId="Normalend">
    <w:name w:val="Normal_end"/>
    <w:basedOn w:val="Normal"/>
    <w:next w:val="Normal"/>
    <w:uiPriority w:val="1"/>
    <w:qFormat/>
    <w:rPr>
      <w:lang w:val="en-US"/>
    </w:rPr>
  </w:style>
  <w:style w:type="paragraph" w:customStyle="1" w:styleId="Proposal">
    <w:name w:val="Proposal"/>
    <w:basedOn w:val="Normal"/>
    <w:next w:val="Normal"/>
    <w:uiPriority w:val="1"/>
    <w:qFormat/>
    <w:pPr>
      <w:keepNext/>
      <w:spacing w:before="240"/>
    </w:pPr>
    <w:rPr>
      <w:rFonts w:hAnsi="Times New Roman Bold"/>
    </w:rPr>
  </w:style>
  <w:style w:type="paragraph" w:customStyle="1" w:styleId="Reasons">
    <w:name w:val="Reasons"/>
    <w:basedOn w:val="Normal"/>
    <w:qFormat/>
    <w:pPr>
      <w:tabs>
        <w:tab w:val="clear" w:pos="2268"/>
        <w:tab w:val="left" w:pos="1588"/>
        <w:tab w:val="left" w:pos="1985"/>
      </w:tabs>
    </w:pPr>
  </w:style>
  <w:style w:type="paragraph" w:customStyle="1" w:styleId="Questiondate">
    <w:name w:val="Question_date"/>
    <w:basedOn w:val="Normal"/>
    <w:next w:val="Normalaftertitle"/>
    <w:uiPriority w:val="1"/>
    <w:qFormat/>
    <w:pPr>
      <w:keepNext/>
      <w:keepLines/>
      <w:jc w:val="right"/>
    </w:pPr>
    <w:rPr>
      <w:sz w:val="22"/>
    </w:rPr>
  </w:style>
  <w:style w:type="paragraph" w:customStyle="1" w:styleId="QuestionNo">
    <w:name w:val="Question_No"/>
    <w:basedOn w:val="Heading2"/>
    <w:next w:val="Normal"/>
    <w:qFormat/>
    <w:pPr>
      <w:spacing w:before="480"/>
      <w:jc w:val="center"/>
    </w:pPr>
    <w:rPr>
      <w:caps/>
      <w:sz w:val="28"/>
    </w:rPr>
  </w:style>
  <w:style w:type="paragraph" w:customStyle="1" w:styleId="Questiontitle">
    <w:name w:val="Question_title"/>
    <w:basedOn w:val="Normal"/>
    <w:next w:val="Normal"/>
    <w:qFormat/>
    <w:pPr>
      <w:keepNext/>
      <w:keepLines/>
      <w:spacing w:before="240"/>
      <w:jc w:val="center"/>
    </w:pPr>
    <w:rPr>
      <w:b/>
      <w:sz w:val="28"/>
    </w:rPr>
  </w:style>
  <w:style w:type="paragraph" w:customStyle="1" w:styleId="Title1">
    <w:name w:val="Title 1"/>
    <w:basedOn w:val="Source"/>
    <w:next w:val="Normal"/>
    <w:uiPriority w:val="1"/>
    <w:qFormat/>
    <w:pPr>
      <w:spacing w:before="240"/>
    </w:pPr>
    <w:rPr>
      <w:b w:val="0"/>
      <w:caps/>
    </w:rPr>
  </w:style>
  <w:style w:type="paragraph" w:customStyle="1" w:styleId="Title2">
    <w:name w:val="Title 2"/>
    <w:basedOn w:val="Source"/>
    <w:next w:val="Normal"/>
    <w:qFormat/>
    <w:pPr>
      <w:overflowPunct/>
      <w:autoSpaceDE/>
      <w:autoSpaceDN/>
      <w:adjustRightInd/>
      <w:spacing w:before="480"/>
      <w:textAlignment w:val="auto"/>
    </w:pPr>
    <w:rPr>
      <w:b w:val="0"/>
      <w:caps/>
    </w:rPr>
  </w:style>
  <w:style w:type="paragraph" w:customStyle="1" w:styleId="Title3">
    <w:name w:val="Title 3"/>
    <w:basedOn w:val="Title2"/>
    <w:next w:val="Normal"/>
    <w:uiPriority w:val="1"/>
    <w:qFormat/>
    <w:pPr>
      <w:spacing w:before="240"/>
    </w:pPr>
    <w:rPr>
      <w:caps w:val="0"/>
    </w:rPr>
  </w:style>
  <w:style w:type="paragraph" w:customStyle="1" w:styleId="Title4">
    <w:name w:val="Title 4"/>
    <w:basedOn w:val="Title3"/>
    <w:next w:val="Heading1"/>
    <w:uiPriority w:val="1"/>
    <w:qFormat/>
    <w:rPr>
      <w:b/>
    </w:rPr>
  </w:style>
  <w:style w:type="paragraph" w:customStyle="1" w:styleId="Tabletext">
    <w:name w:val="Table_text"/>
    <w:basedOn w:val="Normal"/>
    <w:qFormat/>
    <w:pPr>
      <w:tabs>
        <w:tab w:val="left" w:pos="284"/>
        <w:tab w:val="left" w:pos="851"/>
        <w:tab w:val="left" w:pos="1418"/>
        <w:tab w:val="left" w:pos="1985"/>
        <w:tab w:val="left" w:pos="2552"/>
        <w:tab w:val="left" w:pos="3119"/>
        <w:tab w:val="left" w:pos="3402"/>
        <w:tab w:val="left" w:pos="3686"/>
        <w:tab w:val="left" w:pos="3969"/>
      </w:tabs>
      <w:spacing w:before="40" w:after="40"/>
    </w:pPr>
    <w:rPr>
      <w:sz w:val="22"/>
    </w:rPr>
  </w:style>
  <w:style w:type="paragraph" w:customStyle="1" w:styleId="Tabletitle">
    <w:name w:val="Table_title"/>
    <w:basedOn w:val="Normal"/>
    <w:next w:val="Tabletext"/>
    <w:qFormat/>
    <w:pPr>
      <w:keepNext/>
      <w:keepLines/>
      <w:spacing w:after="120"/>
      <w:jc w:val="center"/>
    </w:pPr>
    <w:rPr>
      <w:b/>
      <w:sz w:val="22"/>
    </w:rPr>
  </w:style>
  <w:style w:type="paragraph" w:customStyle="1" w:styleId="Headingi">
    <w:name w:val="Heading_i"/>
    <w:basedOn w:val="Normal"/>
    <w:next w:val="Normal"/>
    <w:qFormat/>
    <w:pPr>
      <w:spacing w:before="160"/>
    </w:pPr>
    <w:rPr>
      <w:i/>
    </w:rPr>
  </w:style>
  <w:style w:type="paragraph" w:customStyle="1" w:styleId="Note">
    <w:name w:val="Note"/>
    <w:basedOn w:val="Normal"/>
    <w:qFormat/>
    <w:pPr>
      <w:tabs>
        <w:tab w:val="left" w:pos="284"/>
      </w:tabs>
      <w:spacing w:before="80"/>
    </w:pPr>
  </w:style>
  <w:style w:type="paragraph" w:customStyle="1" w:styleId="Part1">
    <w:name w:val="Part_1"/>
    <w:basedOn w:val="Section1"/>
    <w:next w:val="Section1"/>
    <w:uiPriority w:val="1"/>
    <w:qFormat/>
  </w:style>
  <w:style w:type="paragraph" w:customStyle="1" w:styleId="PartNo">
    <w:name w:val="Part_No"/>
    <w:basedOn w:val="AnnexNo"/>
    <w:next w:val="Normal"/>
    <w:uiPriority w:val="1"/>
    <w:qFormat/>
  </w:style>
  <w:style w:type="paragraph" w:customStyle="1" w:styleId="Partref">
    <w:name w:val="Part_ref"/>
    <w:basedOn w:val="Annexref"/>
    <w:next w:val="Normal"/>
    <w:uiPriority w:val="1"/>
    <w:qFormat/>
  </w:style>
  <w:style w:type="paragraph" w:customStyle="1" w:styleId="Parttitle">
    <w:name w:val="Part_title"/>
    <w:basedOn w:val="Annextitle"/>
    <w:next w:val="Normalaftertitle"/>
    <w:uiPriority w:val="1"/>
    <w:qFormat/>
  </w:style>
  <w:style w:type="paragraph" w:customStyle="1" w:styleId="Recdate">
    <w:name w:val="Rec_date"/>
    <w:basedOn w:val="Normal"/>
    <w:next w:val="Normalaftertitle"/>
    <w:uiPriority w:val="1"/>
    <w:qFormat/>
    <w:pPr>
      <w:keepNext/>
      <w:keepLines/>
      <w:jc w:val="right"/>
    </w:pPr>
    <w:rPr>
      <w:sz w:val="22"/>
    </w:rPr>
  </w:style>
  <w:style w:type="paragraph" w:customStyle="1" w:styleId="RecNo">
    <w:name w:val="Rec_No"/>
    <w:basedOn w:val="Heading2"/>
    <w:next w:val="Normal"/>
    <w:qFormat/>
    <w:pPr>
      <w:spacing w:before="480"/>
      <w:jc w:val="center"/>
    </w:pPr>
    <w:rPr>
      <w:caps/>
      <w:sz w:val="28"/>
    </w:rPr>
  </w:style>
  <w:style w:type="paragraph" w:customStyle="1" w:styleId="Rectitle">
    <w:name w:val="Rec_title"/>
    <w:basedOn w:val="RecNo"/>
    <w:next w:val="Normal"/>
    <w:qFormat/>
    <w:pPr>
      <w:spacing w:before="240"/>
    </w:pPr>
    <w:rPr>
      <w:b/>
      <w:caps w:val="0"/>
    </w:rPr>
  </w:style>
  <w:style w:type="paragraph" w:customStyle="1" w:styleId="ResNo">
    <w:name w:val="Res_No"/>
    <w:basedOn w:val="Heading2"/>
    <w:next w:val="Normal"/>
    <w:link w:val="ResNoChar"/>
    <w:qFormat/>
    <w:pPr>
      <w:jc w:val="center"/>
    </w:pPr>
    <w:rPr>
      <w:sz w:val="28"/>
    </w:rPr>
  </w:style>
  <w:style w:type="paragraph" w:customStyle="1" w:styleId="Restitle">
    <w:name w:val="Res_title"/>
    <w:basedOn w:val="Heading2"/>
    <w:next w:val="Normal"/>
    <w:link w:val="RestitleChar"/>
    <w:qFormat/>
    <w:pPr>
      <w:tabs>
        <w:tab w:val="clear" w:pos="1134"/>
        <w:tab w:val="clear" w:pos="1871"/>
        <w:tab w:val="clear" w:pos="2268"/>
      </w:tabs>
      <w:jc w:val="center"/>
    </w:pPr>
    <w:rPr>
      <w:sz w:val="28"/>
    </w:rPr>
  </w:style>
  <w:style w:type="paragraph" w:customStyle="1" w:styleId="AppArtNo">
    <w:name w:val="App_Art_No"/>
    <w:basedOn w:val="ArtNo"/>
    <w:uiPriority w:val="1"/>
    <w:qFormat/>
  </w:style>
  <w:style w:type="paragraph" w:customStyle="1" w:styleId="AppArttitle">
    <w:name w:val="App_Art_title"/>
    <w:basedOn w:val="Arttitle"/>
    <w:uiPriority w:val="1"/>
    <w:qFormat/>
  </w:style>
  <w:style w:type="paragraph" w:styleId="ListParagraph">
    <w:name w:val="List Paragraph"/>
    <w:basedOn w:val="Normal"/>
    <w:link w:val="ListParagraphChar"/>
    <w:qFormat/>
    <w:pPr>
      <w:ind w:left="720"/>
      <w:contextualSpacing/>
    </w:pPr>
  </w:style>
  <w:style w:type="paragraph" w:customStyle="1" w:styleId="Opiniontitle">
    <w:name w:val="Opinion_title"/>
    <w:basedOn w:val="Rectitle"/>
    <w:next w:val="Normalaftertitle"/>
    <w:uiPriority w:val="1"/>
    <w:qFormat/>
  </w:style>
  <w:style w:type="paragraph" w:customStyle="1" w:styleId="OpinionNo">
    <w:name w:val="Opinion_No"/>
    <w:basedOn w:val="RecNo"/>
    <w:next w:val="Opiniontitle"/>
    <w:uiPriority w:val="1"/>
    <w:qFormat/>
  </w:style>
  <w:style w:type="paragraph" w:customStyle="1" w:styleId="Volumetitle">
    <w:name w:val="Volume_title"/>
    <w:basedOn w:val="Heading1"/>
    <w:qFormat/>
    <w:pPr>
      <w:tabs>
        <w:tab w:val="clear" w:pos="1134"/>
        <w:tab w:val="clear" w:pos="2268"/>
      </w:tabs>
      <w:overflowPunct/>
      <w:autoSpaceDE/>
      <w:autoSpaceDN/>
      <w:adjustRightInd/>
      <w:spacing w:before="0"/>
      <w:jc w:val="center"/>
      <w:textAlignment w:val="auto"/>
    </w:pPr>
    <w:rPr>
      <w:b w:val="0"/>
      <w:bCs/>
      <w:sz w:val="56"/>
      <w:szCs w:val="48"/>
    </w:rPr>
  </w:style>
  <w:style w:type="character" w:customStyle="1" w:styleId="BalloonTextChar">
    <w:name w:val="Balloon Text Char"/>
    <w:basedOn w:val="DefaultParagraphFont"/>
    <w:link w:val="BalloonText"/>
    <w:qFormat/>
    <w:rPr>
      <w:rFonts w:ascii="Tahoma" w:hAnsi="Tahoma" w:cs="Tahoma"/>
      <w:sz w:val="16"/>
      <w:szCs w:val="16"/>
      <w:lang w:val="en-GB" w:eastAsia="en-US"/>
    </w:rPr>
  </w:style>
  <w:style w:type="paragraph" w:customStyle="1" w:styleId="Committee">
    <w:name w:val="Committee"/>
    <w:basedOn w:val="Normal"/>
    <w:uiPriority w:val="1"/>
    <w:qFormat/>
    <w:pPr>
      <w:framePr w:hSpace="180" w:wrap="around" w:hAnchor="margin" w:y="-675"/>
      <w:tabs>
        <w:tab w:val="left" w:pos="851"/>
      </w:tabs>
      <w:spacing w:before="0" w:line="240" w:lineRule="atLeast"/>
    </w:pPr>
    <w:rPr>
      <w:rFonts w:cstheme="minorHAnsi"/>
      <w:b/>
      <w:szCs w:val="24"/>
    </w:rPr>
  </w:style>
  <w:style w:type="character" w:customStyle="1" w:styleId="NormalaftertitleChar">
    <w:name w:val="Normal after title Char"/>
    <w:basedOn w:val="DefaultParagraphFont"/>
    <w:link w:val="Normalaftertitle"/>
    <w:qFormat/>
    <w:locked/>
    <w:rPr>
      <w:rFonts w:asciiTheme="minorHAnsi" w:hAnsiTheme="minorHAnsi"/>
      <w:sz w:val="24"/>
      <w:lang w:val="en-GB"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DeclNo">
    <w:name w:val="Decl_No"/>
    <w:basedOn w:val="AnnexNo"/>
    <w:uiPriority w:val="1"/>
    <w:qFormat/>
    <w:rPr>
      <w:rFonts w:eastAsia="SimSun"/>
      <w:lang w:val="en-US"/>
    </w:rPr>
  </w:style>
  <w:style w:type="character" w:customStyle="1" w:styleId="cf01">
    <w:name w:val="cf01"/>
    <w:basedOn w:val="DefaultParagraphFont"/>
    <w:uiPriority w:val="1"/>
    <w:qFormat/>
    <w:rPr>
      <w:rFonts w:ascii="Segoe UI" w:hAnsi="Segoe UI" w:cs="Segoe UI" w:hint="default"/>
      <w:sz w:val="18"/>
      <w:szCs w:val="18"/>
    </w:rPr>
  </w:style>
  <w:style w:type="character" w:customStyle="1" w:styleId="href">
    <w:name w:val="href"/>
    <w:basedOn w:val="DefaultParagraphFont"/>
    <w:qFormat/>
    <w:rPr>
      <w:color w:val="auto"/>
    </w:rPr>
  </w:style>
  <w:style w:type="character" w:customStyle="1" w:styleId="normaltextrun">
    <w:name w:val="normaltextrun"/>
    <w:basedOn w:val="DefaultParagraphFont"/>
    <w:uiPriority w:val="1"/>
    <w:qFormat/>
  </w:style>
  <w:style w:type="character" w:customStyle="1" w:styleId="eop">
    <w:name w:val="eop"/>
    <w:basedOn w:val="DefaultParagraphFont"/>
    <w:uiPriority w:val="1"/>
    <w:qFormat/>
  </w:style>
  <w:style w:type="character" w:customStyle="1" w:styleId="hps">
    <w:name w:val="hps"/>
    <w:basedOn w:val="DefaultParagraphFont"/>
    <w:uiPriority w:val="1"/>
    <w:qFormat/>
  </w:style>
  <w:style w:type="character" w:customStyle="1" w:styleId="bumpedfont15">
    <w:name w:val="bumpedfont15"/>
    <w:basedOn w:val="DefaultParagraphFont"/>
    <w:uiPriority w:val="1"/>
    <w:qFormat/>
  </w:style>
  <w:style w:type="paragraph" w:customStyle="1" w:styleId="StyleTableheadAuto">
    <w:name w:val="Style Table_head + Auto"/>
    <w:basedOn w:val="Tablehead"/>
    <w:uiPriority w:val="1"/>
    <w:qFormat/>
    <w:rPr>
      <w:sz w:val="22"/>
    </w:rPr>
  </w:style>
  <w:style w:type="paragraph" w:customStyle="1" w:styleId="StyleTabletextLeft">
    <w:name w:val="Style Table_text + Left"/>
    <w:basedOn w:val="Tabletext"/>
    <w:uiPriority w:val="1"/>
    <w:qFormat/>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EndnoteTextChar">
    <w:name w:val="Endnote Text Char"/>
    <w:basedOn w:val="DefaultParagraphFont"/>
    <w:link w:val="EndnoteText"/>
    <w:qFormat/>
    <w:rPr>
      <w:rFonts w:asciiTheme="minorHAnsi" w:hAnsiTheme="minorHAnsi"/>
      <w:lang w:val="en-GB" w:eastAsia="en-US"/>
    </w:rPr>
  </w:style>
  <w:style w:type="paragraph" w:customStyle="1" w:styleId="carina-rte-public-draftstyledefault-block">
    <w:name w:val="carina-rte-public-draftstyledefault-block"/>
    <w:basedOn w:val="Normal"/>
    <w:uiPriority w:val="1"/>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character" w:customStyle="1" w:styleId="BodyTextChar">
    <w:name w:val="Body Text Char"/>
    <w:basedOn w:val="DefaultParagraphFont"/>
    <w:link w:val="BodyText"/>
    <w:uiPriority w:val="99"/>
    <w:qFormat/>
    <w:rPr>
      <w:rFonts w:asciiTheme="minorHAnsi" w:hAnsiTheme="minorHAnsi" w:cstheme="minorHAnsi"/>
      <w:color w:val="000000" w:themeColor="text1"/>
      <w:sz w:val="24"/>
      <w:szCs w:val="24"/>
      <w:lang w:eastAsia="en-GB"/>
    </w:rPr>
  </w:style>
  <w:style w:type="character" w:customStyle="1" w:styleId="ListParagraphChar">
    <w:name w:val="List Paragraph Char"/>
    <w:basedOn w:val="DefaultParagraphFont"/>
    <w:link w:val="ListParagraph"/>
    <w:uiPriority w:val="34"/>
    <w:qFormat/>
    <w:locked/>
    <w:rPr>
      <w:rFonts w:asciiTheme="minorHAnsi" w:hAnsiTheme="minorHAnsi"/>
      <w:sz w:val="24"/>
      <w:lang w:val="en-GB" w:eastAsia="en-US"/>
    </w:rPr>
  </w:style>
  <w:style w:type="paragraph" w:customStyle="1" w:styleId="Colloquy1">
    <w:name w:val="Colloquy 1"/>
    <w:basedOn w:val="Normal"/>
    <w:next w:val="Normal"/>
    <w:uiPriority w:val="99"/>
    <w:qFormat/>
    <w:pPr>
      <w:widowControl w:val="0"/>
      <w:tabs>
        <w:tab w:val="clear" w:pos="1134"/>
        <w:tab w:val="clear" w:pos="1871"/>
        <w:tab w:val="clear" w:pos="2268"/>
        <w:tab w:val="left" w:pos="2160"/>
        <w:tab w:val="left" w:pos="2880"/>
        <w:tab w:val="left" w:pos="3600"/>
        <w:tab w:val="left" w:pos="4320"/>
        <w:tab w:val="left" w:pos="5040"/>
        <w:tab w:val="left" w:pos="5760"/>
        <w:tab w:val="left" w:pos="6480"/>
        <w:tab w:val="left" w:pos="7200"/>
        <w:tab w:val="left" w:pos="7920"/>
        <w:tab w:val="left" w:pos="8640"/>
      </w:tabs>
      <w:overflowPunct/>
      <w:spacing w:before="0"/>
      <w:ind w:hanging="1"/>
      <w:textAlignment w:val="auto"/>
    </w:pPr>
    <w:rPr>
      <w:rFonts w:ascii="Courier New" w:eastAsiaTheme="minorEastAsia" w:hAnsi="Courier New" w:cs="Courier New"/>
      <w:szCs w:val="24"/>
      <w:lang w:val="en-US"/>
    </w:rPr>
  </w:style>
  <w:style w:type="character" w:customStyle="1" w:styleId="enumlev1Char">
    <w:name w:val="enumlev1 Char"/>
    <w:basedOn w:val="DefaultParagraphFont"/>
    <w:link w:val="enumlev1"/>
    <w:qFormat/>
    <w:locked/>
    <w:rPr>
      <w:rFonts w:asciiTheme="minorHAnsi" w:hAnsiTheme="minorHAnsi"/>
      <w:sz w:val="24"/>
      <w:lang w:val="en-GB" w:eastAsia="en-US"/>
    </w:rPr>
  </w:style>
  <w:style w:type="character" w:customStyle="1" w:styleId="CEOHeader1Char">
    <w:name w:val="CEO_Header1 Char"/>
    <w:basedOn w:val="DefaultParagraphFont"/>
    <w:link w:val="CEOHeader1"/>
    <w:qFormat/>
    <w:locked/>
    <w:rPr>
      <w:rFonts w:ascii="Verdana" w:hAnsi="Verdana" w:cs="Simplified Arabic"/>
      <w:b/>
      <w:bCs/>
      <w:sz w:val="19"/>
      <w:szCs w:val="19"/>
    </w:rPr>
  </w:style>
  <w:style w:type="paragraph" w:customStyle="1" w:styleId="CEOHeader1">
    <w:name w:val="CEO_Header1"/>
    <w:basedOn w:val="Normal"/>
    <w:link w:val="CEOHeader1Char"/>
    <w:uiPriority w:val="1"/>
    <w:qFormat/>
    <w:pPr>
      <w:keepNext/>
      <w:tabs>
        <w:tab w:val="clear" w:pos="1134"/>
        <w:tab w:val="clear" w:pos="1871"/>
        <w:tab w:val="clear" w:pos="2268"/>
        <w:tab w:val="left" w:pos="794"/>
        <w:tab w:val="left" w:pos="1191"/>
        <w:tab w:val="left" w:pos="1588"/>
        <w:tab w:val="left" w:pos="1985"/>
      </w:tabs>
      <w:spacing w:before="200" w:after="80" w:line="276" w:lineRule="auto"/>
      <w:textAlignment w:val="auto"/>
    </w:pPr>
    <w:rPr>
      <w:rFonts w:ascii="Verdana" w:hAnsi="Verdana" w:cs="Simplified Arabic"/>
      <w:b/>
      <w:bCs/>
      <w:sz w:val="19"/>
      <w:szCs w:val="19"/>
      <w:lang w:val="en-US" w:eastAsia="zh-CN"/>
    </w:rPr>
  </w:style>
  <w:style w:type="paragraph" w:customStyle="1" w:styleId="share-listitem">
    <w:name w:val="share-list__item"/>
    <w:basedOn w:val="Normal"/>
    <w:uiPriority w:val="99"/>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customStyle="1" w:styleId="Colloquy">
    <w:name w:val="Colloquy"/>
    <w:basedOn w:val="Normal"/>
    <w:next w:val="Normal"/>
    <w:uiPriority w:val="99"/>
    <w:qFormat/>
    <w:pPr>
      <w:widowControl w:val="0"/>
      <w:tabs>
        <w:tab w:val="clear" w:pos="1134"/>
        <w:tab w:val="clear" w:pos="1871"/>
        <w:tab w:val="clear" w:pos="2268"/>
      </w:tabs>
      <w:overflowPunct/>
      <w:spacing w:before="0" w:line="528" w:lineRule="atLeast"/>
      <w:ind w:left="144" w:firstLine="576"/>
      <w:textAlignment w:val="auto"/>
    </w:pPr>
    <w:rPr>
      <w:rFonts w:ascii="Arial" w:eastAsiaTheme="minorEastAsia" w:hAnsi="Arial" w:cs="Arial"/>
      <w:szCs w:val="24"/>
      <w:lang w:val="en-US"/>
    </w:rPr>
  </w:style>
  <w:style w:type="paragraph" w:customStyle="1" w:styleId="Revision1">
    <w:name w:val="Revision1"/>
    <w:hidden/>
    <w:uiPriority w:val="99"/>
    <w:semiHidden/>
    <w:qFormat/>
    <w:rPr>
      <w:rFonts w:asciiTheme="minorHAnsi" w:eastAsia="Times New Roman" w:hAnsiTheme="minorHAnsi"/>
      <w:sz w:val="24"/>
      <w:lang w:val="en-GB" w:eastAsia="en-US"/>
    </w:rPr>
  </w:style>
  <w:style w:type="character" w:customStyle="1" w:styleId="CommentTextChar">
    <w:name w:val="Comment Text Char"/>
    <w:basedOn w:val="DefaultParagraphFont"/>
    <w:link w:val="CommentText"/>
    <w:qFormat/>
    <w:rPr>
      <w:rFonts w:asciiTheme="minorHAnsi" w:hAnsiTheme="minorHAnsi"/>
      <w:lang w:val="en-GB" w:eastAsia="en-US"/>
    </w:rPr>
  </w:style>
  <w:style w:type="character" w:customStyle="1" w:styleId="CommentSubjectChar">
    <w:name w:val="Comment Subject Char"/>
    <w:basedOn w:val="CommentTextChar"/>
    <w:link w:val="CommentSubject"/>
    <w:qFormat/>
    <w:rPr>
      <w:rFonts w:asciiTheme="minorHAnsi" w:hAnsiTheme="minorHAnsi"/>
      <w:b/>
      <w:bCs/>
      <w:lang w:val="en-GB" w:eastAsia="en-US"/>
    </w:rPr>
  </w:style>
  <w:style w:type="paragraph" w:customStyle="1" w:styleId="Headingb0">
    <w:name w:val="Heading b"/>
    <w:basedOn w:val="Normal"/>
    <w:uiPriority w:val="1"/>
    <w:qFormat/>
  </w:style>
  <w:style w:type="paragraph" w:customStyle="1" w:styleId="paragraph">
    <w:name w:val="paragraph"/>
    <w:basedOn w:val="Normal"/>
    <w:uiPriority w:val="1"/>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paragraph" w:customStyle="1" w:styleId="pf0">
    <w:name w:val="pf0"/>
    <w:basedOn w:val="Normal"/>
    <w:uiPriority w:val="1"/>
    <w:qFormat/>
    <w:pPr>
      <w:tabs>
        <w:tab w:val="clear" w:pos="1134"/>
        <w:tab w:val="clear" w:pos="1871"/>
        <w:tab w:val="clear" w:pos="2268"/>
      </w:tabs>
      <w:overflowPunct/>
      <w:autoSpaceDE/>
      <w:autoSpaceDN/>
      <w:adjustRightInd/>
      <w:spacing w:before="100" w:beforeAutospacing="1" w:after="100" w:afterAutospacing="1"/>
      <w:textAlignment w:val="auto"/>
    </w:pPr>
    <w:rPr>
      <w:rFonts w:ascii="Times New Roman" w:hAnsi="Times New Roman"/>
      <w:szCs w:val="24"/>
      <w:lang w:eastAsia="en-GB"/>
    </w:rPr>
  </w:style>
  <w:style w:type="character" w:customStyle="1" w:styleId="cf11">
    <w:name w:val="cf11"/>
    <w:basedOn w:val="DefaultParagraphFont"/>
    <w:uiPriority w:val="1"/>
    <w:qFormat/>
    <w:rPr>
      <w:rFonts w:ascii="Segoe UI" w:hAnsi="Segoe UI" w:cs="Segoe UI" w:hint="default"/>
      <w:sz w:val="18"/>
      <w:szCs w:val="18"/>
      <w:shd w:val="clear" w:color="auto" w:fill="FFFFFF"/>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annexNoTitlecolor">
    <w:name w:val="annex_No&amp;Titlecolor"/>
    <w:basedOn w:val="Normal"/>
    <w:uiPriority w:val="1"/>
    <w:qFormat/>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Batang" w:cs="Times New Roman Bold"/>
      <w:b/>
      <w:color w:val="4A442A"/>
      <w:sz w:val="34"/>
    </w:rPr>
  </w:style>
  <w:style w:type="paragraph" w:customStyle="1" w:styleId="headingbcolor">
    <w:name w:val="heading_bcolor"/>
    <w:basedOn w:val="Normal"/>
    <w:uiPriority w:val="1"/>
    <w:qFormat/>
    <w:pPr>
      <w:keepNext/>
      <w:tabs>
        <w:tab w:val="clear" w:pos="1134"/>
        <w:tab w:val="clear" w:pos="1871"/>
        <w:tab w:val="clear" w:pos="2268"/>
        <w:tab w:val="left" w:pos="794"/>
        <w:tab w:val="left" w:pos="1191"/>
        <w:tab w:val="left" w:pos="1588"/>
        <w:tab w:val="left" w:pos="1985"/>
      </w:tabs>
      <w:spacing w:before="160"/>
    </w:pPr>
    <w:rPr>
      <w:rFonts w:eastAsia="Batang"/>
      <w:b/>
      <w:color w:val="314999"/>
      <w:sz w:val="30"/>
    </w:rPr>
  </w:style>
  <w:style w:type="paragraph" w:customStyle="1" w:styleId="Default">
    <w:name w:val="Default"/>
    <w:basedOn w:val="Normal"/>
    <w:uiPriority w:val="1"/>
    <w:qFormat/>
    <w:pPr>
      <w:tabs>
        <w:tab w:val="clear" w:pos="1134"/>
        <w:tab w:val="clear" w:pos="1871"/>
        <w:tab w:val="clear" w:pos="2268"/>
      </w:tabs>
      <w:overflowPunct/>
      <w:adjustRightInd/>
      <w:spacing w:before="0"/>
      <w:textAlignment w:val="auto"/>
    </w:pPr>
    <w:rPr>
      <w:rFonts w:ascii="Calibri" w:eastAsiaTheme="minorHAnsi" w:hAnsi="Calibri" w:cs="Calibri"/>
      <w:color w:val="000000"/>
      <w:szCs w:val="24"/>
    </w:rPr>
  </w:style>
  <w:style w:type="character" w:customStyle="1" w:styleId="Heading1Char">
    <w:name w:val="Heading 1 Char"/>
    <w:basedOn w:val="DefaultParagraphFont"/>
    <w:link w:val="Heading1"/>
    <w:qFormat/>
    <w:rPr>
      <w:rFonts w:asciiTheme="minorHAnsi" w:hAnsiTheme="minorHAnsi"/>
      <w:b/>
      <w:sz w:val="28"/>
      <w:lang w:val="en-GB" w:eastAsia="en-US"/>
    </w:rPr>
  </w:style>
  <w:style w:type="character" w:customStyle="1" w:styleId="Heading2Char">
    <w:name w:val="Heading 2 Char"/>
    <w:basedOn w:val="DefaultParagraphFont"/>
    <w:link w:val="Heading2"/>
    <w:qFormat/>
    <w:rPr>
      <w:rFonts w:asciiTheme="minorHAnsi" w:hAnsiTheme="minorHAnsi"/>
      <w:color w:val="1F497D" w:themeColor="text2"/>
      <w:sz w:val="26"/>
      <w:lang w:val="en-GB" w:eastAsia="en-US"/>
    </w:rPr>
  </w:style>
  <w:style w:type="character" w:customStyle="1" w:styleId="Heading3Char">
    <w:name w:val="Heading 3 Char"/>
    <w:basedOn w:val="DefaultParagraphFont"/>
    <w:link w:val="Heading3"/>
    <w:qFormat/>
    <w:rPr>
      <w:rFonts w:asciiTheme="minorHAnsi" w:hAnsiTheme="minorHAnsi"/>
      <w:b/>
      <w:sz w:val="24"/>
      <w:lang w:val="en-GB" w:eastAsia="en-US"/>
    </w:rPr>
  </w:style>
  <w:style w:type="character" w:customStyle="1" w:styleId="Heading4Char">
    <w:name w:val="Heading 4 Char"/>
    <w:basedOn w:val="DefaultParagraphFont"/>
    <w:link w:val="Heading4"/>
    <w:qFormat/>
    <w:rPr>
      <w:rFonts w:asciiTheme="minorHAnsi" w:hAnsiTheme="minorHAnsi" w:cs="Times New Roman Bold"/>
      <w:b/>
      <w:i/>
      <w:iCs/>
      <w:sz w:val="24"/>
      <w:lang w:val="en-GB" w:eastAsia="en-US"/>
    </w:rPr>
  </w:style>
  <w:style w:type="character" w:customStyle="1" w:styleId="Heading5Char">
    <w:name w:val="Heading 5 Char"/>
    <w:basedOn w:val="DefaultParagraphFont"/>
    <w:link w:val="Heading5"/>
    <w:qFormat/>
    <w:rPr>
      <w:rFonts w:asciiTheme="minorHAnsi" w:hAnsiTheme="minorHAnsi"/>
      <w:b/>
      <w:sz w:val="24"/>
      <w:lang w:val="en-GB" w:eastAsia="en-US"/>
    </w:rPr>
  </w:style>
  <w:style w:type="character" w:customStyle="1" w:styleId="Heading6Char">
    <w:name w:val="Heading 6 Char"/>
    <w:basedOn w:val="DefaultParagraphFont"/>
    <w:link w:val="Heading6"/>
    <w:qFormat/>
    <w:rPr>
      <w:rFonts w:asciiTheme="minorHAnsi" w:hAnsiTheme="minorHAnsi"/>
      <w:b/>
      <w:sz w:val="24"/>
      <w:lang w:val="en-GB" w:eastAsia="en-US"/>
    </w:rPr>
  </w:style>
  <w:style w:type="character" w:customStyle="1" w:styleId="Heading7Char">
    <w:name w:val="Heading 7 Char"/>
    <w:basedOn w:val="DefaultParagraphFont"/>
    <w:link w:val="Heading7"/>
    <w:qFormat/>
    <w:rPr>
      <w:rFonts w:asciiTheme="minorHAnsi" w:hAnsiTheme="minorHAnsi"/>
      <w:b/>
      <w:sz w:val="24"/>
      <w:lang w:val="en-GB" w:eastAsia="en-US"/>
    </w:rPr>
  </w:style>
  <w:style w:type="character" w:customStyle="1" w:styleId="Heading8Char">
    <w:name w:val="Heading 8 Char"/>
    <w:basedOn w:val="DefaultParagraphFont"/>
    <w:link w:val="Heading8"/>
    <w:qFormat/>
    <w:rPr>
      <w:rFonts w:asciiTheme="minorHAnsi" w:hAnsiTheme="minorHAnsi"/>
      <w:b/>
      <w:sz w:val="24"/>
      <w:lang w:val="en-GB" w:eastAsia="en-US"/>
    </w:rPr>
  </w:style>
  <w:style w:type="character" w:customStyle="1" w:styleId="Heading9Char">
    <w:name w:val="Heading 9 Char"/>
    <w:basedOn w:val="DefaultParagraphFont"/>
    <w:link w:val="Heading9"/>
    <w:qFormat/>
    <w:rPr>
      <w:rFonts w:asciiTheme="minorHAnsi" w:hAnsiTheme="minorHAnsi"/>
      <w:b/>
      <w:sz w:val="24"/>
      <w:lang w:val="en-GB" w:eastAsia="en-US"/>
    </w:rPr>
  </w:style>
  <w:style w:type="character" w:customStyle="1" w:styleId="enumlev2Char">
    <w:name w:val="enumlev2 Char"/>
    <w:basedOn w:val="enumlev1Char"/>
    <w:link w:val="enumlev2"/>
    <w:qFormat/>
    <w:rPr>
      <w:rFonts w:asciiTheme="minorHAnsi" w:hAnsiTheme="minorHAnsi"/>
      <w:sz w:val="24"/>
      <w:lang w:val="en-GB" w:eastAsia="en-US"/>
    </w:rPr>
  </w:style>
  <w:style w:type="character" w:customStyle="1" w:styleId="AnnexNoChar">
    <w:name w:val="Annex_No Char"/>
    <w:basedOn w:val="DefaultParagraphFont"/>
    <w:link w:val="AnnexNo"/>
    <w:qFormat/>
    <w:rPr>
      <w:rFonts w:asciiTheme="minorHAnsi" w:hAnsiTheme="minorHAnsi"/>
      <w:caps/>
      <w:sz w:val="28"/>
      <w:lang w:val="en-GB" w:eastAsia="en-US"/>
    </w:rPr>
  </w:style>
  <w:style w:type="paragraph" w:customStyle="1" w:styleId="Reftitle">
    <w:name w:val="Ref_title"/>
    <w:basedOn w:val="Normal"/>
    <w:next w:val="Reftext"/>
    <w:uiPriority w:val="1"/>
    <w:qFormat/>
    <w:pPr>
      <w:tabs>
        <w:tab w:val="clear" w:pos="1134"/>
        <w:tab w:val="clear" w:pos="1871"/>
        <w:tab w:val="clear" w:pos="2268"/>
        <w:tab w:val="left" w:pos="794"/>
        <w:tab w:val="left" w:pos="1191"/>
        <w:tab w:val="left" w:pos="1588"/>
        <w:tab w:val="left" w:pos="1985"/>
      </w:tabs>
      <w:spacing w:before="480"/>
      <w:jc w:val="center"/>
    </w:pPr>
    <w:rPr>
      <w:rFonts w:eastAsia="Batang"/>
      <w:caps/>
      <w:sz w:val="30"/>
    </w:rPr>
  </w:style>
  <w:style w:type="paragraph" w:customStyle="1" w:styleId="Reftext">
    <w:name w:val="Ref_text"/>
    <w:basedOn w:val="Normal"/>
    <w:uiPriority w:val="1"/>
    <w:qFormat/>
    <w:pPr>
      <w:tabs>
        <w:tab w:val="clear" w:pos="1134"/>
        <w:tab w:val="clear" w:pos="1871"/>
        <w:tab w:val="clear" w:pos="2268"/>
        <w:tab w:val="left" w:pos="794"/>
        <w:tab w:val="left" w:pos="1191"/>
        <w:tab w:val="left" w:pos="1588"/>
        <w:tab w:val="left" w:pos="1985"/>
      </w:tabs>
      <w:ind w:left="794" w:hanging="794"/>
    </w:pPr>
    <w:rPr>
      <w:rFonts w:eastAsia="Batang"/>
      <w:sz w:val="30"/>
    </w:rPr>
  </w:style>
  <w:style w:type="character" w:customStyle="1" w:styleId="CallChar">
    <w:name w:val="Call Char"/>
    <w:basedOn w:val="DefaultParagraphFont"/>
    <w:link w:val="Call"/>
    <w:qFormat/>
    <w:locked/>
    <w:rPr>
      <w:rFonts w:asciiTheme="minorHAnsi" w:hAnsiTheme="minorHAnsi"/>
      <w:i/>
      <w:sz w:val="24"/>
      <w:lang w:val="en-GB" w:eastAsia="en-US"/>
    </w:rPr>
  </w:style>
  <w:style w:type="paragraph" w:customStyle="1" w:styleId="toc0">
    <w:name w:val="toc 0"/>
    <w:basedOn w:val="Normal"/>
    <w:next w:val="TOC1"/>
    <w:uiPriority w:val="1"/>
    <w:qFormat/>
    <w:pPr>
      <w:tabs>
        <w:tab w:val="clear" w:pos="1134"/>
        <w:tab w:val="clear" w:pos="1871"/>
        <w:tab w:val="clear" w:pos="2268"/>
        <w:tab w:val="right" w:pos="9781"/>
      </w:tabs>
    </w:pPr>
    <w:rPr>
      <w:rFonts w:eastAsia="Batang"/>
      <w:b/>
      <w:sz w:val="30"/>
    </w:rPr>
  </w:style>
  <w:style w:type="paragraph" w:customStyle="1" w:styleId="Part">
    <w:name w:val="Part"/>
    <w:basedOn w:val="Normal"/>
    <w:next w:val="Normal"/>
    <w:uiPriority w:val="1"/>
    <w:qFormat/>
    <w:pPr>
      <w:tabs>
        <w:tab w:val="clear" w:pos="1134"/>
        <w:tab w:val="clear" w:pos="1871"/>
        <w:tab w:val="clear" w:pos="2268"/>
        <w:tab w:val="left" w:pos="794"/>
        <w:tab w:val="left" w:pos="1191"/>
        <w:tab w:val="left" w:pos="1588"/>
        <w:tab w:val="left" w:pos="1985"/>
      </w:tabs>
      <w:spacing w:before="600"/>
      <w:jc w:val="center"/>
    </w:pPr>
    <w:rPr>
      <w:rFonts w:eastAsia="Batang"/>
      <w:caps/>
      <w:sz w:val="28"/>
    </w:rPr>
  </w:style>
  <w:style w:type="character" w:customStyle="1" w:styleId="RestitleChar">
    <w:name w:val="Res_title Char"/>
    <w:basedOn w:val="DefaultParagraphFont"/>
    <w:link w:val="Restitle"/>
    <w:qFormat/>
    <w:rPr>
      <w:rFonts w:asciiTheme="minorHAnsi" w:hAnsiTheme="minorHAnsi"/>
      <w:b/>
      <w:sz w:val="28"/>
      <w:lang w:val="en-GB" w:eastAsia="en-US"/>
    </w:rPr>
  </w:style>
  <w:style w:type="character" w:customStyle="1" w:styleId="ResNoChar">
    <w:name w:val="Res_No Char"/>
    <w:basedOn w:val="DefaultParagraphFont"/>
    <w:link w:val="ResNo"/>
    <w:qFormat/>
    <w:rPr>
      <w:rFonts w:asciiTheme="minorHAnsi" w:hAnsiTheme="minorHAnsi"/>
      <w:sz w:val="28"/>
      <w:lang w:val="en-GB" w:eastAsia="en-US"/>
    </w:rPr>
  </w:style>
  <w:style w:type="paragraph" w:customStyle="1" w:styleId="Section10">
    <w:name w:val="Section 1"/>
    <w:basedOn w:val="ChapNo"/>
    <w:next w:val="Normal"/>
    <w:uiPriority w:val="1"/>
    <w:qFormat/>
    <w:pPr>
      <w:tabs>
        <w:tab w:val="clear" w:pos="1134"/>
        <w:tab w:val="clear" w:pos="1871"/>
        <w:tab w:val="clear" w:pos="2268"/>
        <w:tab w:val="left" w:pos="794"/>
        <w:tab w:val="left" w:pos="1191"/>
        <w:tab w:val="left" w:pos="1588"/>
        <w:tab w:val="left" w:pos="1985"/>
      </w:tabs>
    </w:pPr>
    <w:rPr>
      <w:rFonts w:eastAsia="Batang"/>
      <w:caps w:val="0"/>
    </w:rPr>
  </w:style>
  <w:style w:type="paragraph" w:customStyle="1" w:styleId="Section20">
    <w:name w:val="Section 2"/>
    <w:basedOn w:val="Section10"/>
    <w:next w:val="Normal"/>
    <w:uiPriority w:val="1"/>
    <w:qFormat/>
    <w:pPr>
      <w:spacing w:before="240"/>
    </w:pPr>
    <w:rPr>
      <w:b w:val="0"/>
      <w:i/>
    </w:rPr>
  </w:style>
  <w:style w:type="paragraph" w:customStyle="1" w:styleId="ChaptitleS2">
    <w:name w:val="Chap_title_S2"/>
    <w:basedOn w:val="Chaptitle"/>
    <w:next w:val="NormalS2"/>
    <w:uiPriority w:val="1"/>
    <w:qFormat/>
    <w:pPr>
      <w:tabs>
        <w:tab w:val="clear" w:pos="1134"/>
        <w:tab w:val="clear" w:pos="1871"/>
        <w:tab w:val="clear" w:pos="2268"/>
        <w:tab w:val="left" w:pos="794"/>
        <w:tab w:val="left" w:pos="1191"/>
        <w:tab w:val="left" w:pos="1588"/>
        <w:tab w:val="left" w:pos="1985"/>
      </w:tabs>
      <w:jc w:val="left"/>
    </w:pPr>
    <w:rPr>
      <w:rFonts w:eastAsia="Batang"/>
      <w:sz w:val="24"/>
    </w:rPr>
  </w:style>
  <w:style w:type="paragraph" w:customStyle="1" w:styleId="NormalS2">
    <w:name w:val="Normal_S2"/>
    <w:basedOn w:val="Normal"/>
    <w:link w:val="NormalS2Char"/>
    <w:uiPriority w:val="1"/>
    <w:qFormat/>
    <w:pPr>
      <w:tabs>
        <w:tab w:val="clear" w:pos="1134"/>
        <w:tab w:val="clear" w:pos="1871"/>
        <w:tab w:val="clear" w:pos="2268"/>
        <w:tab w:val="left" w:pos="794"/>
        <w:tab w:val="left" w:pos="1191"/>
        <w:tab w:val="left" w:pos="1588"/>
        <w:tab w:val="left" w:pos="1985"/>
      </w:tabs>
    </w:pPr>
    <w:rPr>
      <w:rFonts w:eastAsia="Batang"/>
      <w:b/>
      <w:sz w:val="30"/>
    </w:rPr>
  </w:style>
  <w:style w:type="character" w:customStyle="1" w:styleId="NormalS2Char">
    <w:name w:val="Normal_S2 Char"/>
    <w:basedOn w:val="DefaultParagraphFont"/>
    <w:link w:val="NormalS2"/>
    <w:qFormat/>
    <w:rPr>
      <w:rFonts w:asciiTheme="minorHAnsi" w:eastAsia="Batang" w:hAnsiTheme="minorHAnsi"/>
      <w:b/>
      <w:sz w:val="30"/>
      <w:lang w:val="en-GB" w:eastAsia="en-US"/>
    </w:rPr>
  </w:style>
  <w:style w:type="paragraph" w:customStyle="1" w:styleId="ResNoS2">
    <w:name w:val="Res_No_S2"/>
    <w:basedOn w:val="ResNo"/>
    <w:next w:val="Normal"/>
    <w:uiPriority w:val="1"/>
    <w:qFormat/>
    <w:pPr>
      <w:tabs>
        <w:tab w:val="clear" w:pos="1134"/>
        <w:tab w:val="clear" w:pos="1871"/>
        <w:tab w:val="clear" w:pos="2268"/>
        <w:tab w:val="left" w:pos="794"/>
        <w:tab w:val="left" w:pos="1191"/>
        <w:tab w:val="left" w:pos="1588"/>
        <w:tab w:val="left" w:pos="1985"/>
      </w:tabs>
      <w:jc w:val="left"/>
      <w:outlineLvl w:val="0"/>
    </w:pPr>
    <w:rPr>
      <w:rFonts w:eastAsia="Batang"/>
      <w:b/>
      <w:sz w:val="24"/>
    </w:rPr>
  </w:style>
  <w:style w:type="character" w:customStyle="1" w:styleId="HeadingbChar">
    <w:name w:val="Heading_b Char"/>
    <w:basedOn w:val="DefaultParagraphFont"/>
    <w:link w:val="Headingb"/>
    <w:qFormat/>
    <w:locked/>
    <w:rPr>
      <w:rFonts w:asciiTheme="minorHAnsi" w:hAnsiTheme="minorHAnsi" w:cs="Times New Roman Bold"/>
      <w:b/>
      <w:sz w:val="24"/>
      <w:lang w:val="fr-CH" w:eastAsia="en-US"/>
    </w:rPr>
  </w:style>
  <w:style w:type="character" w:customStyle="1" w:styleId="DateChar">
    <w:name w:val="Date Char"/>
    <w:basedOn w:val="DefaultParagraphFont"/>
    <w:link w:val="Date"/>
    <w:qFormat/>
    <w:rPr>
      <w:rFonts w:asciiTheme="minorHAnsi" w:eastAsia="Batang" w:hAnsiTheme="minorHAnsi"/>
      <w:lang w:val="en-GB" w:eastAsia="en-US"/>
    </w:rPr>
  </w:style>
  <w:style w:type="paragraph" w:customStyle="1" w:styleId="Res">
    <w:name w:val="Res_#"/>
    <w:basedOn w:val="Normal"/>
    <w:next w:val="Normal"/>
    <w:uiPriority w:val="1"/>
    <w:qFormat/>
    <w:pPr>
      <w:keepNext/>
      <w:keepLines/>
      <w:widowControl w:val="0"/>
      <w:tabs>
        <w:tab w:val="clear" w:pos="1134"/>
        <w:tab w:val="clear" w:pos="2268"/>
        <w:tab w:val="left" w:pos="794"/>
        <w:tab w:val="left" w:pos="1191"/>
        <w:tab w:val="left" w:pos="1588"/>
        <w:tab w:val="left" w:pos="1985"/>
      </w:tabs>
      <w:spacing w:before="720"/>
      <w:jc w:val="center"/>
    </w:pPr>
    <w:rPr>
      <w:rFonts w:eastAsia="Batang"/>
      <w:sz w:val="28"/>
    </w:rPr>
  </w:style>
  <w:style w:type="paragraph" w:customStyle="1" w:styleId="ddate">
    <w:name w:val="ddate"/>
    <w:basedOn w:val="Normal"/>
    <w:uiPriority w:val="1"/>
    <w:qFormat/>
    <w:pPr>
      <w:framePr w:hSpace="181" w:wrap="around" w:vAnchor="page" w:hAnchor="margin" w:y="852"/>
      <w:shd w:val="solid" w:color="FFFFFF" w:fill="FFFFFF"/>
      <w:spacing w:before="0"/>
    </w:pPr>
    <w:rPr>
      <w:rFonts w:eastAsia="Batang"/>
      <w:b/>
      <w:bCs/>
      <w:sz w:val="30"/>
    </w:rPr>
  </w:style>
  <w:style w:type="paragraph" w:customStyle="1" w:styleId="dorlang">
    <w:name w:val="dorlang"/>
    <w:basedOn w:val="Normal"/>
    <w:uiPriority w:val="1"/>
    <w:qFormat/>
    <w:pPr>
      <w:framePr w:hSpace="181" w:wrap="around" w:vAnchor="page" w:hAnchor="margin" w:y="852"/>
      <w:shd w:val="solid" w:color="FFFFFF" w:fill="FFFFFF"/>
      <w:spacing w:before="0"/>
    </w:pPr>
    <w:rPr>
      <w:rFonts w:eastAsia="Batang"/>
      <w:b/>
      <w:bCs/>
      <w:sz w:val="30"/>
    </w:rPr>
  </w:style>
  <w:style w:type="paragraph" w:customStyle="1" w:styleId="Table">
    <w:name w:val="Table_#"/>
    <w:basedOn w:val="Normal"/>
    <w:next w:val="Normal"/>
    <w:uiPriority w:val="1"/>
    <w:qFormat/>
    <w:pPr>
      <w:keepNext/>
      <w:widowControl w:val="0"/>
      <w:tabs>
        <w:tab w:val="clear" w:pos="1134"/>
        <w:tab w:val="clear" w:pos="1871"/>
        <w:tab w:val="clear" w:pos="2268"/>
        <w:tab w:val="left" w:pos="794"/>
        <w:tab w:val="left" w:pos="1191"/>
        <w:tab w:val="left" w:pos="1588"/>
        <w:tab w:val="left" w:pos="1985"/>
      </w:tabs>
      <w:spacing w:before="560" w:after="120"/>
      <w:jc w:val="center"/>
    </w:pPr>
    <w:rPr>
      <w:rFonts w:eastAsia="Batang"/>
      <w:caps/>
      <w:sz w:val="30"/>
    </w:rPr>
  </w:style>
  <w:style w:type="paragraph" w:customStyle="1" w:styleId="dnum">
    <w:name w:val="dnum"/>
    <w:basedOn w:val="Normal"/>
    <w:uiPriority w:val="1"/>
    <w:qFormat/>
    <w:pPr>
      <w:framePr w:hSpace="181" w:wrap="around" w:vAnchor="page" w:hAnchor="margin" w:y="852"/>
      <w:shd w:val="solid" w:color="FFFFFF" w:fill="FFFFFF"/>
    </w:pPr>
    <w:rPr>
      <w:rFonts w:eastAsia="Batang"/>
      <w:b/>
      <w:bCs/>
      <w:sz w:val="30"/>
    </w:rPr>
  </w:style>
  <w:style w:type="character" w:customStyle="1" w:styleId="DocumentMapChar">
    <w:name w:val="Document Map Char"/>
    <w:basedOn w:val="DefaultParagraphFont"/>
    <w:link w:val="DocumentMap"/>
    <w:qFormat/>
    <w:rPr>
      <w:rFonts w:ascii="Tahoma" w:eastAsia="Batang" w:hAnsi="Tahoma" w:cs="Tahoma"/>
      <w:sz w:val="16"/>
      <w:szCs w:val="16"/>
      <w:lang w:val="en-GB" w:eastAsia="en-US"/>
    </w:rPr>
  </w:style>
  <w:style w:type="character" w:styleId="PlaceholderText">
    <w:name w:val="Placeholder Text"/>
    <w:basedOn w:val="DefaultParagraphFont"/>
    <w:uiPriority w:val="99"/>
    <w:semiHidden/>
    <w:qFormat/>
    <w:rPr>
      <w:color w:val="808080"/>
    </w:rPr>
  </w:style>
  <w:style w:type="paragraph" w:customStyle="1" w:styleId="Conv">
    <w:name w:val="Conv"/>
    <w:basedOn w:val="Normal"/>
    <w:next w:val="Normal"/>
    <w:uiPriority w:val="1"/>
    <w:qFormat/>
    <w:pPr>
      <w:pageBreakBefore/>
      <w:tabs>
        <w:tab w:val="clear" w:pos="1134"/>
        <w:tab w:val="clear" w:pos="1871"/>
        <w:tab w:val="clear" w:pos="2268"/>
        <w:tab w:val="right" w:pos="567"/>
        <w:tab w:val="left" w:pos="794"/>
        <w:tab w:val="left" w:pos="1191"/>
        <w:tab w:val="left" w:pos="1588"/>
        <w:tab w:val="left" w:pos="1985"/>
      </w:tabs>
      <w:spacing w:before="1200" w:after="240" w:line="480" w:lineRule="atLeast"/>
      <w:jc w:val="center"/>
    </w:pPr>
    <w:rPr>
      <w:rFonts w:ascii="Times New Roman" w:eastAsia="Batang" w:hAnsi="Times New Roman"/>
      <w:b/>
      <w:sz w:val="32"/>
    </w:rPr>
  </w:style>
  <w:style w:type="paragraph" w:customStyle="1" w:styleId="headingbRES">
    <w:name w:val="heading_bRES"/>
    <w:basedOn w:val="Headingb"/>
    <w:uiPriority w:val="1"/>
    <w:qFormat/>
    <w:pPr>
      <w:tabs>
        <w:tab w:val="clear" w:pos="1134"/>
        <w:tab w:val="clear" w:pos="1871"/>
        <w:tab w:val="clear" w:pos="2268"/>
        <w:tab w:val="left" w:pos="794"/>
        <w:tab w:val="left" w:pos="1191"/>
        <w:tab w:val="left" w:pos="1588"/>
        <w:tab w:val="left" w:pos="1985"/>
      </w:tabs>
    </w:pPr>
    <w:rPr>
      <w:rFonts w:eastAsia="Batang" w:cs="Times New Roman"/>
      <w:sz w:val="30"/>
      <w:lang w:val="en-GB"/>
    </w:rPr>
  </w:style>
  <w:style w:type="paragraph" w:customStyle="1" w:styleId="TOC2res">
    <w:name w:val="TOC 2_res"/>
    <w:basedOn w:val="TOC2"/>
    <w:uiPriority w:val="1"/>
    <w:qFormat/>
    <w:pPr>
      <w:keepLines w:val="0"/>
      <w:tabs>
        <w:tab w:val="clear" w:pos="1871"/>
        <w:tab w:val="clear" w:pos="9526"/>
        <w:tab w:val="left" w:pos="1134"/>
        <w:tab w:val="left" w:pos="1304"/>
        <w:tab w:val="left" w:pos="1701"/>
        <w:tab w:val="right" w:leader="dot" w:pos="7144"/>
        <w:tab w:val="right" w:pos="7938"/>
        <w:tab w:val="right" w:leader="dot" w:pos="8222"/>
        <w:tab w:val="right" w:leader="dot" w:pos="8505"/>
        <w:tab w:val="right" w:pos="9072"/>
        <w:tab w:val="right" w:pos="9639"/>
      </w:tabs>
      <w:spacing w:before="160"/>
      <w:ind w:left="426" w:right="794" w:hanging="426"/>
    </w:pPr>
    <w:rPr>
      <w:rFonts w:ascii="Times New Roman" w:eastAsia="Batang" w:hAnsi="Times New Roman"/>
      <w:sz w:val="30"/>
    </w:rPr>
  </w:style>
  <w:style w:type="paragraph" w:customStyle="1" w:styleId="Signcountry">
    <w:name w:val="Sign_country"/>
    <w:basedOn w:val="Normal"/>
    <w:next w:val="Normal"/>
    <w:qFormat/>
    <w:pPr>
      <w:keepNext/>
      <w:keepLines/>
      <w:tabs>
        <w:tab w:val="clear" w:pos="1134"/>
        <w:tab w:val="clear" w:pos="2268"/>
        <w:tab w:val="left" w:pos="794"/>
        <w:tab w:val="left" w:pos="1191"/>
        <w:tab w:val="left" w:pos="1588"/>
        <w:tab w:val="left" w:pos="1985"/>
      </w:tabs>
      <w:spacing w:before="240" w:after="57"/>
    </w:pPr>
    <w:rPr>
      <w:rFonts w:eastAsia="Batang"/>
      <w:b/>
      <w:sz w:val="30"/>
    </w:rPr>
  </w:style>
  <w:style w:type="paragraph" w:customStyle="1" w:styleId="Signpart">
    <w:name w:val="Sign part"/>
    <w:basedOn w:val="Normal"/>
    <w:qFormat/>
    <w:pPr>
      <w:tabs>
        <w:tab w:val="clear" w:pos="1134"/>
        <w:tab w:val="clear" w:pos="2268"/>
        <w:tab w:val="left" w:pos="794"/>
        <w:tab w:val="left" w:pos="1191"/>
        <w:tab w:val="left" w:pos="1588"/>
        <w:tab w:val="left" w:pos="1985"/>
      </w:tabs>
      <w:spacing w:before="0"/>
      <w:ind w:left="284"/>
    </w:pPr>
    <w:rPr>
      <w:rFonts w:eastAsia="Batang"/>
      <w:smallCaps/>
      <w:sz w:val="30"/>
    </w:rPr>
  </w:style>
  <w:style w:type="paragraph" w:customStyle="1" w:styleId="FootnoteTextS2">
    <w:name w:val="Footnote Text_S2"/>
    <w:basedOn w:val="FootnoteText"/>
    <w:uiPriority w:val="99"/>
    <w:qFormat/>
    <w:pPr>
      <w:tabs>
        <w:tab w:val="clear" w:pos="1134"/>
        <w:tab w:val="clear" w:pos="1871"/>
        <w:tab w:val="clear" w:pos="2268"/>
        <w:tab w:val="left" w:pos="794"/>
        <w:tab w:val="left" w:pos="1191"/>
        <w:tab w:val="left" w:pos="1588"/>
        <w:tab w:val="left" w:pos="1985"/>
      </w:tabs>
    </w:pPr>
    <w:rPr>
      <w:rFonts w:eastAsia="Batang"/>
      <w:b/>
    </w:rPr>
  </w:style>
  <w:style w:type="paragraph" w:customStyle="1" w:styleId="NormalendS2">
    <w:name w:val="Normal_end_S2"/>
    <w:basedOn w:val="Normal"/>
    <w:uiPriority w:val="99"/>
    <w:qFormat/>
    <w:pPr>
      <w:tabs>
        <w:tab w:val="clear" w:pos="1134"/>
        <w:tab w:val="clear" w:pos="1871"/>
        <w:tab w:val="clear" w:pos="2268"/>
        <w:tab w:val="left" w:pos="794"/>
        <w:tab w:val="left" w:pos="1191"/>
        <w:tab w:val="left" w:pos="1588"/>
        <w:tab w:val="left" w:pos="1985"/>
      </w:tabs>
    </w:pPr>
    <w:rPr>
      <w:rFonts w:eastAsia="Batang"/>
      <w:sz w:val="30"/>
    </w:rPr>
  </w:style>
  <w:style w:type="paragraph" w:customStyle="1" w:styleId="Hypothse">
    <w:name w:val="Hypothèse"/>
    <w:basedOn w:val="Normal"/>
    <w:next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60"/>
      <w:ind w:left="284" w:right="284"/>
      <w:textAlignment w:val="auto"/>
    </w:pPr>
    <w:rPr>
      <w:rFonts w:eastAsiaTheme="minorEastAsia"/>
      <w:sz w:val="20"/>
      <w:szCs w:val="24"/>
      <w:lang w:val="en-US" w:eastAsia="ja-JP"/>
    </w:rPr>
  </w:style>
  <w:style w:type="character" w:customStyle="1" w:styleId="Titre3">
    <w:name w:val="Titre3"/>
    <w:basedOn w:val="DefaultParagraphFont"/>
    <w:uiPriority w:val="1"/>
    <w:qFormat/>
    <w:rPr>
      <w:b/>
      <w:i/>
    </w:rPr>
  </w:style>
  <w:style w:type="paragraph" w:customStyle="1" w:styleId="Reference">
    <w:name w:val="Reference"/>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60"/>
      <w:ind w:left="567" w:right="284" w:hanging="567"/>
      <w:textAlignment w:val="auto"/>
    </w:pPr>
    <w:rPr>
      <w:rFonts w:eastAsiaTheme="minorEastAsia"/>
      <w:sz w:val="20"/>
      <w:szCs w:val="24"/>
      <w:lang w:val="en-US" w:eastAsia="ja-JP"/>
    </w:rPr>
  </w:style>
  <w:style w:type="character" w:customStyle="1" w:styleId="ReferencePeriodical">
    <w:name w:val="ReferencePeriodical"/>
    <w:basedOn w:val="DefaultParagraphFont"/>
    <w:uiPriority w:val="1"/>
    <w:qFormat/>
    <w:rPr>
      <w:b/>
      <w:i/>
      <w:lang w:val="fr-FR" w:eastAsia="fr-FR"/>
    </w:rPr>
  </w:style>
  <w:style w:type="paragraph" w:customStyle="1" w:styleId="NormalFR">
    <w:name w:val="NormalFR"/>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textAlignment w:val="auto"/>
    </w:pPr>
    <w:rPr>
      <w:rFonts w:eastAsiaTheme="minorEastAsia"/>
      <w:sz w:val="30"/>
      <w:szCs w:val="24"/>
      <w:lang w:val="en-US" w:eastAsia="ja-JP"/>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17365D" w:themeColor="text2" w:themeShade="BF"/>
      <w:spacing w:val="5"/>
      <w:kern w:val="28"/>
      <w:sz w:val="52"/>
      <w:szCs w:val="52"/>
      <w:lang w:eastAsia="ja-JP"/>
    </w:rPr>
  </w:style>
  <w:style w:type="paragraph" w:customStyle="1" w:styleId="FinalOrder">
    <w:name w:val="FinalOrder"/>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textAlignment w:val="auto"/>
    </w:pPr>
    <w:rPr>
      <w:rFonts w:eastAsiaTheme="minorEastAsia"/>
      <w:b/>
      <w:i/>
      <w:color w:val="FF0000"/>
      <w:sz w:val="32"/>
      <w:szCs w:val="24"/>
      <w:lang w:val="en-US" w:eastAsia="ja-JP"/>
    </w:rPr>
  </w:style>
  <w:style w:type="paragraph" w:customStyle="1" w:styleId="RefDoc">
    <w:name w:val="RefDoc"/>
    <w:basedOn w:val="Heading2"/>
    <w:link w:val="RefDocCar"/>
    <w:uiPriority w:val="1"/>
    <w:qFormat/>
    <w:pPr>
      <w:tabs>
        <w:tab w:val="clear" w:pos="1134"/>
        <w:tab w:val="clear" w:pos="1871"/>
        <w:tab w:val="clear" w:pos="2268"/>
        <w:tab w:val="left" w:pos="794"/>
        <w:tab w:val="left" w:pos="1191"/>
        <w:tab w:val="left" w:pos="1588"/>
        <w:tab w:val="left" w:pos="1985"/>
      </w:tabs>
      <w:overflowPunct/>
      <w:autoSpaceDE/>
      <w:autoSpaceDN/>
      <w:adjustRightInd/>
      <w:spacing w:before="120" w:after="120"/>
      <w:textAlignment w:val="auto"/>
    </w:pPr>
    <w:rPr>
      <w:rFonts w:eastAsia="Batang" w:cstheme="minorBidi"/>
      <w:bCs/>
      <w:color w:val="9BBB59" w:themeColor="accent3"/>
      <w:sz w:val="28"/>
      <w:szCs w:val="26"/>
      <w:lang w:eastAsia="ja-JP"/>
    </w:rPr>
  </w:style>
  <w:style w:type="character" w:customStyle="1" w:styleId="RefDocCar">
    <w:name w:val="RefDoc Car"/>
    <w:basedOn w:val="Heading2Char"/>
    <w:link w:val="RefDoc"/>
    <w:qFormat/>
    <w:rPr>
      <w:rFonts w:asciiTheme="minorHAnsi" w:eastAsia="Batang" w:hAnsiTheme="minorHAnsi" w:cstheme="minorBidi"/>
      <w:bCs/>
      <w:color w:val="9BBB59" w:themeColor="accent3"/>
      <w:sz w:val="28"/>
      <w:szCs w:val="26"/>
      <w:lang w:val="en-GB" w:eastAsia="ja-JP"/>
    </w:rPr>
  </w:style>
  <w:style w:type="paragraph" w:customStyle="1" w:styleId="HPMbodytext">
    <w:name w:val="HPMbodytext"/>
    <w:basedOn w:val="Normal"/>
    <w:uiPriority w:val="1"/>
    <w:qFormat/>
    <w:pPr>
      <w:tabs>
        <w:tab w:val="clear" w:pos="1134"/>
        <w:tab w:val="clear" w:pos="1871"/>
        <w:tab w:val="clear" w:pos="2268"/>
        <w:tab w:val="left" w:pos="794"/>
        <w:tab w:val="left" w:pos="1191"/>
        <w:tab w:val="left" w:pos="1588"/>
        <w:tab w:val="left" w:pos="1985"/>
      </w:tabs>
      <w:overflowPunct/>
      <w:autoSpaceDE/>
      <w:autoSpaceDN/>
      <w:adjustRightInd/>
      <w:spacing w:after="120"/>
      <w:textAlignment w:val="auto"/>
    </w:pPr>
    <w:rPr>
      <w:rFonts w:ascii="Arial" w:eastAsia="Batang" w:hAnsi="Arial"/>
      <w:sz w:val="30"/>
      <w:lang w:val="en-US" w:eastAsia="zh-CN"/>
    </w:rPr>
  </w:style>
  <w:style w:type="paragraph" w:customStyle="1" w:styleId="Appendix">
    <w:name w:val="Appendix"/>
    <w:basedOn w:val="annexNoTitlecolor"/>
    <w:uiPriority w:val="1"/>
    <w:qFormat/>
  </w:style>
  <w:style w:type="paragraph" w:customStyle="1" w:styleId="Recref">
    <w:name w:val="Rec_ref"/>
    <w:basedOn w:val="Rectitle"/>
    <w:next w:val="Recdate"/>
    <w:uiPriority w:val="1"/>
    <w:qFormat/>
    <w:pPr>
      <w:tabs>
        <w:tab w:val="clear" w:pos="1134"/>
        <w:tab w:val="clear" w:pos="1871"/>
        <w:tab w:val="clear" w:pos="2268"/>
      </w:tabs>
      <w:spacing w:before="120"/>
    </w:pPr>
    <w:rPr>
      <w:rFonts w:eastAsia="Batang"/>
      <w:b w:val="0"/>
      <w:i/>
      <w:sz w:val="24"/>
    </w:rPr>
  </w:style>
  <w:style w:type="paragraph" w:customStyle="1" w:styleId="Questionref">
    <w:name w:val="Question_ref"/>
    <w:basedOn w:val="Recref"/>
    <w:next w:val="Questiondate"/>
    <w:uiPriority w:val="1"/>
    <w:qFormat/>
  </w:style>
  <w:style w:type="character" w:customStyle="1" w:styleId="Recdef">
    <w:name w:val="Rec_def"/>
    <w:basedOn w:val="DefaultParagraphFont"/>
    <w:uiPriority w:val="1"/>
    <w:qFormat/>
    <w:rPr>
      <w:rFonts w:asciiTheme="minorHAnsi" w:hAnsiTheme="minorHAnsi"/>
      <w:b/>
    </w:rPr>
  </w:style>
  <w:style w:type="paragraph" w:customStyle="1" w:styleId="Repdate">
    <w:name w:val="Rep_date"/>
    <w:basedOn w:val="Recdate"/>
    <w:next w:val="Normalaftertitle"/>
    <w:uiPriority w:val="1"/>
    <w:qFormat/>
    <w:pPr>
      <w:tabs>
        <w:tab w:val="clear" w:pos="1134"/>
        <w:tab w:val="clear" w:pos="1871"/>
        <w:tab w:val="clear" w:pos="2268"/>
      </w:tabs>
    </w:pPr>
    <w:rPr>
      <w:rFonts w:eastAsia="Batang"/>
      <w:i/>
    </w:rPr>
  </w:style>
  <w:style w:type="paragraph" w:customStyle="1" w:styleId="RepNo">
    <w:name w:val="Rep_No"/>
    <w:basedOn w:val="RecNo"/>
    <w:next w:val="Reptitle"/>
    <w:uiPriority w:val="1"/>
    <w:qFormat/>
    <w:pPr>
      <w:tabs>
        <w:tab w:val="clear" w:pos="1134"/>
        <w:tab w:val="clear" w:pos="1871"/>
        <w:tab w:val="clear" w:pos="2268"/>
        <w:tab w:val="left" w:pos="794"/>
        <w:tab w:val="left" w:pos="1191"/>
        <w:tab w:val="left" w:pos="1588"/>
        <w:tab w:val="left" w:pos="1985"/>
      </w:tabs>
      <w:outlineLvl w:val="0"/>
    </w:pPr>
    <w:rPr>
      <w:rFonts w:eastAsia="Batang"/>
    </w:rPr>
  </w:style>
  <w:style w:type="paragraph" w:customStyle="1" w:styleId="Reptitle">
    <w:name w:val="Rep_title"/>
    <w:basedOn w:val="Rectitle"/>
    <w:next w:val="Repref"/>
    <w:uiPriority w:val="1"/>
    <w:qFormat/>
    <w:pPr>
      <w:tabs>
        <w:tab w:val="clear" w:pos="1134"/>
        <w:tab w:val="clear" w:pos="1871"/>
        <w:tab w:val="clear" w:pos="2268"/>
        <w:tab w:val="left" w:pos="794"/>
        <w:tab w:val="left" w:pos="1191"/>
        <w:tab w:val="left" w:pos="1588"/>
        <w:tab w:val="left" w:pos="1985"/>
      </w:tabs>
    </w:pPr>
    <w:rPr>
      <w:rFonts w:eastAsia="Batang"/>
    </w:rPr>
  </w:style>
  <w:style w:type="paragraph" w:customStyle="1" w:styleId="Repref">
    <w:name w:val="Rep_ref"/>
    <w:basedOn w:val="Recref"/>
    <w:next w:val="Repdate"/>
    <w:uiPriority w:val="1"/>
    <w:qFormat/>
  </w:style>
  <w:style w:type="paragraph" w:customStyle="1" w:styleId="Resdate">
    <w:name w:val="Res_date"/>
    <w:basedOn w:val="Recdate"/>
    <w:next w:val="Normalaftertitle"/>
    <w:uiPriority w:val="1"/>
    <w:qFormat/>
    <w:pPr>
      <w:tabs>
        <w:tab w:val="clear" w:pos="1134"/>
        <w:tab w:val="clear" w:pos="1871"/>
        <w:tab w:val="clear" w:pos="2268"/>
      </w:tabs>
    </w:pPr>
    <w:rPr>
      <w:rFonts w:eastAsia="Batang"/>
      <w:i/>
    </w:rPr>
  </w:style>
  <w:style w:type="character" w:customStyle="1" w:styleId="Resdef">
    <w:name w:val="Res_def"/>
    <w:basedOn w:val="DefaultParagraphFont"/>
    <w:uiPriority w:val="1"/>
    <w:qFormat/>
    <w:rPr>
      <w:rFonts w:asciiTheme="minorHAnsi" w:hAnsiTheme="minorHAnsi"/>
      <w:b/>
    </w:rPr>
  </w:style>
  <w:style w:type="paragraph" w:customStyle="1" w:styleId="Resref">
    <w:name w:val="Res_ref"/>
    <w:basedOn w:val="Recref"/>
    <w:next w:val="Resdate"/>
    <w:uiPriority w:val="1"/>
    <w:qFormat/>
  </w:style>
  <w:style w:type="paragraph" w:customStyle="1" w:styleId="TableTitle0">
    <w:name w:val="Table_Title"/>
    <w:basedOn w:val="Normal"/>
    <w:next w:val="Tabletext"/>
    <w:uiPriority w:val="1"/>
    <w:qFormat/>
    <w:pPr>
      <w:keepNext/>
      <w:keepLines/>
      <w:tabs>
        <w:tab w:val="clear" w:pos="1134"/>
        <w:tab w:val="clear" w:pos="1871"/>
        <w:tab w:val="clear" w:pos="2268"/>
        <w:tab w:val="left" w:pos="794"/>
        <w:tab w:val="left" w:pos="1191"/>
        <w:tab w:val="left" w:pos="1588"/>
        <w:tab w:val="left" w:pos="1985"/>
      </w:tabs>
      <w:spacing w:before="0" w:after="120"/>
      <w:jc w:val="center"/>
    </w:pPr>
    <w:rPr>
      <w:rFonts w:ascii="Times New Roman" w:eastAsia="Batang" w:hAnsi="Times New Roman"/>
      <w:b/>
      <w:bCs/>
      <w:sz w:val="30"/>
      <w:szCs w:val="24"/>
      <w:lang w:eastAsia="zh-CN"/>
    </w:rPr>
  </w:style>
  <w:style w:type="paragraph" w:customStyle="1" w:styleId="TableText0">
    <w:name w:val="Table_Text"/>
    <w:basedOn w:val="Normal"/>
    <w:uiPriority w:val="99"/>
    <w:qFormat/>
    <w:pPr>
      <w:tabs>
        <w:tab w:val="clear" w:pos="1134"/>
        <w:tab w:val="clear" w:pos="1871"/>
        <w:tab w:val="clear" w:pos="2268"/>
        <w:tab w:val="left" w:pos="284"/>
        <w:tab w:val="left" w:pos="794"/>
        <w:tab w:val="left" w:pos="1191"/>
        <w:tab w:val="left" w:pos="1418"/>
        <w:tab w:val="left" w:pos="1588"/>
        <w:tab w:val="left" w:pos="1985"/>
        <w:tab w:val="left" w:pos="2552"/>
        <w:tab w:val="left" w:pos="3119"/>
        <w:tab w:val="left" w:pos="3402"/>
        <w:tab w:val="left" w:pos="3686"/>
        <w:tab w:val="left" w:pos="3969"/>
      </w:tabs>
      <w:spacing w:before="40" w:after="40"/>
    </w:pPr>
    <w:rPr>
      <w:rFonts w:ascii="Times New Roman" w:eastAsia="Batang" w:hAnsi="Times New Roman"/>
      <w:sz w:val="30"/>
      <w:szCs w:val="26"/>
    </w:rPr>
  </w:style>
  <w:style w:type="paragraph" w:customStyle="1" w:styleId="Head">
    <w:name w:val="Head"/>
    <w:basedOn w:val="Normal"/>
    <w:uiPriority w:val="1"/>
    <w:qFormat/>
    <w:pPr>
      <w:tabs>
        <w:tab w:val="clear" w:pos="1134"/>
        <w:tab w:val="clear" w:pos="1871"/>
        <w:tab w:val="clear" w:pos="2268"/>
        <w:tab w:val="left" w:pos="794"/>
        <w:tab w:val="left" w:pos="1191"/>
        <w:tab w:val="left" w:pos="1588"/>
        <w:tab w:val="left" w:pos="1985"/>
        <w:tab w:val="left" w:pos="6663"/>
      </w:tabs>
      <w:overflowPunct/>
      <w:autoSpaceDE/>
      <w:autoSpaceDN/>
      <w:adjustRightInd/>
      <w:spacing w:before="0"/>
      <w:textAlignment w:val="auto"/>
    </w:pPr>
    <w:rPr>
      <w:rFonts w:ascii="Times New Roman" w:eastAsia="Batang" w:hAnsi="Times New Roman"/>
      <w:sz w:val="30"/>
    </w:rPr>
  </w:style>
  <w:style w:type="character" w:customStyle="1" w:styleId="PlainTextChar">
    <w:name w:val="Plain Text Char"/>
    <w:basedOn w:val="DefaultParagraphFont"/>
    <w:link w:val="PlainText"/>
    <w:uiPriority w:val="99"/>
    <w:qFormat/>
    <w:rPr>
      <w:rFonts w:ascii="Courier New" w:eastAsia="Batang" w:hAnsi="Courier New"/>
      <w:lang w:val="en-GB" w:eastAsia="en-US"/>
    </w:rPr>
  </w:style>
  <w:style w:type="table" w:customStyle="1" w:styleId="TableGrid1">
    <w:name w:val="Table Grid1"/>
    <w:basedOn w:val="TableNormal"/>
    <w:uiPriority w:val="59"/>
    <w:qFormat/>
    <w:rPr>
      <w:rFonts w:ascii="CG Times" w:eastAsia="Batang" w:hAnsi="CG 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59"/>
    <w:qFormat/>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ONormal">
    <w:name w:val="CEO_Normal"/>
    <w:link w:val="CEONormalChar"/>
    <w:uiPriority w:val="1"/>
    <w:qFormat/>
    <w:pPr>
      <w:spacing w:before="120" w:after="120"/>
    </w:pPr>
    <w:rPr>
      <w:rFonts w:ascii="Verdana" w:hAnsi="Verdana"/>
      <w:sz w:val="19"/>
      <w:szCs w:val="19"/>
      <w:lang w:val="en-GB" w:eastAsia="en-US"/>
    </w:rPr>
  </w:style>
  <w:style w:type="character" w:customStyle="1" w:styleId="CEONormalChar">
    <w:name w:val="CEO_Normal Char"/>
    <w:link w:val="CEONormal"/>
    <w:qFormat/>
    <w:locked/>
    <w:rPr>
      <w:rFonts w:ascii="Verdana" w:eastAsia="SimSun" w:hAnsi="Verdana"/>
      <w:sz w:val="19"/>
      <w:szCs w:val="19"/>
      <w:lang w:val="en-GB" w:eastAsia="en-US"/>
    </w:rPr>
  </w:style>
  <w:style w:type="table" w:customStyle="1" w:styleId="TableGrid2">
    <w:name w:val="Table Grid2"/>
    <w:basedOn w:val="TableNormal"/>
    <w:uiPriority w:val="59"/>
    <w:qFormat/>
    <w:rPr>
      <w:rFonts w:ascii="CG Times" w:eastAsia="Batang" w:hAnsi="CG 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OSHeading1Numbered">
    <w:name w:val="MOS Heading 1 Numbered"/>
    <w:basedOn w:val="Normal"/>
    <w:uiPriority w:val="1"/>
    <w:semiHidden/>
    <w:qFormat/>
    <w:pPr>
      <w:tabs>
        <w:tab w:val="clear" w:pos="1134"/>
        <w:tab w:val="clear" w:pos="1871"/>
        <w:tab w:val="clear" w:pos="2268"/>
        <w:tab w:val="left" w:pos="794"/>
        <w:tab w:val="left" w:pos="1191"/>
        <w:tab w:val="left" w:pos="1588"/>
        <w:tab w:val="left" w:pos="1985"/>
      </w:tabs>
      <w:overflowPunct/>
      <w:autoSpaceDE/>
      <w:autoSpaceDN/>
      <w:adjustRightInd/>
      <w:spacing w:after="120"/>
      <w:textAlignment w:val="auto"/>
    </w:pPr>
    <w:rPr>
      <w:rFonts w:ascii="Verdana" w:eastAsia="SimHei" w:hAnsi="Verdana" w:cs="Simplified Arabic"/>
      <w:sz w:val="19"/>
      <w:szCs w:val="28"/>
    </w:rPr>
  </w:style>
  <w:style w:type="paragraph" w:customStyle="1" w:styleId="ASN1">
    <w:name w:val="ASN.1"/>
    <w:basedOn w:val="Normal"/>
    <w:uiPriority w:val="1"/>
    <w:qFormat/>
    <w:pPr>
      <w:tabs>
        <w:tab w:val="clear" w:pos="1871"/>
        <w:tab w:val="left" w:pos="567"/>
        <w:tab w:val="left" w:pos="1701"/>
        <w:tab w:val="left" w:pos="2835"/>
        <w:tab w:val="left" w:pos="3402"/>
        <w:tab w:val="left" w:pos="3969"/>
        <w:tab w:val="left" w:pos="4536"/>
        <w:tab w:val="left" w:pos="5103"/>
        <w:tab w:val="left" w:pos="5670"/>
      </w:tabs>
      <w:spacing w:before="0"/>
    </w:pPr>
    <w:rPr>
      <w:rFonts w:ascii="Times New Roman Bold" w:eastAsia="Batang" w:hAnsi="Times New Roman Bold"/>
      <w:b/>
      <w:sz w:val="20"/>
    </w:rPr>
  </w:style>
  <w:style w:type="paragraph" w:customStyle="1" w:styleId="PARTNoTitlecolor">
    <w:name w:val="PART_No&amp;Titlecolor"/>
    <w:basedOn w:val="Normal"/>
    <w:uiPriority w:val="1"/>
    <w:qFormat/>
    <w:pPr>
      <w:tabs>
        <w:tab w:val="clear" w:pos="1134"/>
        <w:tab w:val="clear" w:pos="1871"/>
        <w:tab w:val="clear" w:pos="2268"/>
        <w:tab w:val="left" w:pos="794"/>
        <w:tab w:val="left" w:pos="1191"/>
        <w:tab w:val="left" w:pos="1588"/>
        <w:tab w:val="left" w:pos="1985"/>
      </w:tabs>
      <w:jc w:val="center"/>
      <w:outlineLvl w:val="0"/>
    </w:pPr>
    <w:rPr>
      <w:rFonts w:eastAsia="Batang" w:cs="Calibri"/>
      <w:b/>
      <w:bCs/>
      <w:color w:val="314999"/>
      <w:sz w:val="38"/>
      <w:szCs w:val="32"/>
    </w:rPr>
  </w:style>
  <w:style w:type="paragraph" w:customStyle="1" w:styleId="heading2RES">
    <w:name w:val="heading2_RES"/>
    <w:basedOn w:val="Heading2"/>
    <w:uiPriority w:val="1"/>
    <w:qFormat/>
    <w:pPr>
      <w:tabs>
        <w:tab w:val="clear" w:pos="1134"/>
        <w:tab w:val="clear" w:pos="1871"/>
        <w:tab w:val="clear" w:pos="2268"/>
        <w:tab w:val="left" w:pos="794"/>
        <w:tab w:val="left" w:pos="1191"/>
        <w:tab w:val="left" w:pos="1588"/>
        <w:tab w:val="left" w:pos="1985"/>
      </w:tabs>
      <w:ind w:left="794" w:hanging="794"/>
    </w:pPr>
    <w:rPr>
      <w:rFonts w:eastAsia="Batang"/>
      <w:sz w:val="32"/>
    </w:rPr>
  </w:style>
  <w:style w:type="paragraph" w:customStyle="1" w:styleId="Objectivetitle">
    <w:name w:val="Objective_title"/>
    <w:basedOn w:val="PARTNoTitlecolor"/>
    <w:qFormat/>
    <w:rPr>
      <w:rFonts w:eastAsiaTheme="majorEastAsia"/>
      <w:sz w:val="34"/>
    </w:rPr>
  </w:style>
  <w:style w:type="paragraph" w:customStyle="1" w:styleId="SectiontitleRES">
    <w:name w:val="Section_titleRES"/>
    <w:basedOn w:val="Sectiontitle"/>
    <w:uiPriority w:val="1"/>
    <w:qFormat/>
    <w:pPr>
      <w:tabs>
        <w:tab w:val="clear" w:pos="1134"/>
        <w:tab w:val="clear" w:pos="1871"/>
        <w:tab w:val="clear" w:pos="2268"/>
        <w:tab w:val="left" w:pos="794"/>
        <w:tab w:val="left" w:pos="1191"/>
        <w:tab w:val="left" w:pos="1588"/>
        <w:tab w:val="left" w:pos="1985"/>
      </w:tabs>
      <w:outlineLvl w:val="0"/>
    </w:pPr>
    <w:rPr>
      <w:rFonts w:eastAsia="Batang" w:cs="Times New Roman Bold"/>
      <w:sz w:val="26"/>
    </w:rPr>
  </w:style>
  <w:style w:type="paragraph" w:customStyle="1" w:styleId="ChairSignature">
    <w:name w:val="ChairSignature"/>
    <w:uiPriority w:val="1"/>
    <w:qFormat/>
    <w:pPr>
      <w:spacing w:before="480"/>
      <w:ind w:left="6379"/>
      <w:jc w:val="center"/>
    </w:pPr>
    <w:rPr>
      <w:rFonts w:eastAsia="Batang"/>
      <w:sz w:val="24"/>
      <w:lang w:val="en-GB" w:eastAsia="en-US"/>
    </w:rPr>
  </w:style>
  <w:style w:type="paragraph" w:customStyle="1" w:styleId="heading1color">
    <w:name w:val="heading_1color"/>
    <w:basedOn w:val="Heading1"/>
    <w:uiPriority w:val="1"/>
    <w:qFormat/>
    <w:pPr>
      <w:tabs>
        <w:tab w:val="clear" w:pos="1134"/>
        <w:tab w:val="clear" w:pos="1871"/>
        <w:tab w:val="clear" w:pos="2268"/>
        <w:tab w:val="left" w:pos="794"/>
        <w:tab w:val="left" w:pos="1191"/>
        <w:tab w:val="left" w:pos="1588"/>
        <w:tab w:val="left" w:pos="1985"/>
      </w:tabs>
      <w:ind w:left="0" w:firstLine="0"/>
    </w:pPr>
    <w:rPr>
      <w:rFonts w:eastAsia="Batang"/>
      <w:color w:val="314999"/>
      <w:sz w:val="34"/>
    </w:rPr>
  </w:style>
  <w:style w:type="paragraph" w:customStyle="1" w:styleId="heading2color">
    <w:name w:val="heading_2color"/>
    <w:basedOn w:val="Heading2"/>
    <w:uiPriority w:val="1"/>
    <w:qFormat/>
    <w:pPr>
      <w:tabs>
        <w:tab w:val="clear" w:pos="1134"/>
        <w:tab w:val="clear" w:pos="1871"/>
        <w:tab w:val="clear" w:pos="2268"/>
        <w:tab w:val="left" w:pos="794"/>
        <w:tab w:val="left" w:pos="1191"/>
        <w:tab w:val="left" w:pos="1588"/>
        <w:tab w:val="left" w:pos="1985"/>
      </w:tabs>
    </w:pPr>
    <w:rPr>
      <w:rFonts w:eastAsia="Batang"/>
      <w:color w:val="314999"/>
      <w:sz w:val="32"/>
    </w:rPr>
  </w:style>
  <w:style w:type="paragraph" w:customStyle="1" w:styleId="headingicolor">
    <w:name w:val="heading_icolor"/>
    <w:basedOn w:val="Headingi"/>
    <w:uiPriority w:val="1"/>
    <w:qFormat/>
    <w:pPr>
      <w:keepNext/>
      <w:tabs>
        <w:tab w:val="clear" w:pos="1134"/>
        <w:tab w:val="clear" w:pos="1871"/>
        <w:tab w:val="clear" w:pos="2268"/>
        <w:tab w:val="left" w:pos="794"/>
        <w:tab w:val="left" w:pos="1191"/>
        <w:tab w:val="left" w:pos="1588"/>
        <w:tab w:val="left" w:pos="1985"/>
      </w:tabs>
    </w:pPr>
    <w:rPr>
      <w:rFonts w:eastAsia="Batang"/>
      <w:color w:val="4A442A"/>
      <w:sz w:val="30"/>
    </w:rPr>
  </w:style>
  <w:style w:type="paragraph" w:customStyle="1" w:styleId="heading3color">
    <w:name w:val="heading_3color"/>
    <w:basedOn w:val="Heading3"/>
    <w:uiPriority w:val="1"/>
    <w:qFormat/>
    <w:pPr>
      <w:tabs>
        <w:tab w:val="clear" w:pos="1871"/>
        <w:tab w:val="clear" w:pos="2268"/>
        <w:tab w:val="left" w:pos="794"/>
        <w:tab w:val="left" w:pos="1191"/>
        <w:tab w:val="left" w:pos="1588"/>
        <w:tab w:val="left" w:pos="1985"/>
      </w:tabs>
      <w:ind w:left="794" w:hanging="794"/>
    </w:pPr>
    <w:rPr>
      <w:rFonts w:eastAsia="Batang"/>
      <w:color w:val="314999"/>
      <w:sz w:val="30"/>
    </w:rPr>
  </w:style>
  <w:style w:type="paragraph" w:customStyle="1" w:styleId="Annexcolor">
    <w:name w:val="Annex_color"/>
    <w:basedOn w:val="Annex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questionnocolor">
    <w:name w:val="question_nocolor"/>
    <w:basedOn w:val="Question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sectionNocolor">
    <w:name w:val="section_Nocolor"/>
    <w:basedOn w:val="AnnexNo"/>
    <w:uiPriority w:val="1"/>
    <w:qFormat/>
    <w:pPr>
      <w:tabs>
        <w:tab w:val="clear" w:pos="1134"/>
        <w:tab w:val="clear" w:pos="1871"/>
        <w:tab w:val="clear" w:pos="2268"/>
        <w:tab w:val="left" w:pos="794"/>
        <w:tab w:val="left" w:pos="1191"/>
        <w:tab w:val="left" w:pos="1588"/>
        <w:tab w:val="left" w:pos="1985"/>
      </w:tabs>
      <w:outlineLvl w:val="0"/>
    </w:pPr>
    <w:rPr>
      <w:rFonts w:eastAsia="Batang"/>
      <w:color w:val="4A442A"/>
      <w:sz w:val="34"/>
    </w:rPr>
  </w:style>
  <w:style w:type="paragraph" w:customStyle="1" w:styleId="sectiontitlecolor">
    <w:name w:val="section_titlecolor"/>
    <w:basedOn w:val="Sectiontitle"/>
    <w:uiPriority w:val="1"/>
    <w:qFormat/>
    <w:pPr>
      <w:tabs>
        <w:tab w:val="clear" w:pos="1134"/>
        <w:tab w:val="clear" w:pos="1871"/>
        <w:tab w:val="clear" w:pos="2268"/>
        <w:tab w:val="left" w:pos="794"/>
        <w:tab w:val="left" w:pos="1191"/>
        <w:tab w:val="left" w:pos="1588"/>
        <w:tab w:val="left" w:pos="1985"/>
      </w:tabs>
      <w:outlineLvl w:val="0"/>
    </w:pPr>
    <w:rPr>
      <w:rFonts w:eastAsia="Batang" w:cs="Times New Roman Bold"/>
      <w:color w:val="314999"/>
      <w:sz w:val="34"/>
    </w:rPr>
  </w:style>
  <w:style w:type="paragraph" w:customStyle="1" w:styleId="tableheadcolor">
    <w:name w:val="table_headcolor"/>
    <w:basedOn w:val="Tablehead"/>
    <w:uiPriority w:val="1"/>
    <w:qFormat/>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pPr>
    <w:rPr>
      <w:rFonts w:eastAsia="Batang" w:cs="Times New Roman"/>
      <w:bCs/>
      <w:color w:val="FFFFFF" w:themeColor="background1"/>
      <w:sz w:val="26"/>
    </w:rPr>
  </w:style>
  <w:style w:type="paragraph" w:customStyle="1" w:styleId="figuretitlecolor">
    <w:name w:val="figure_titlecolor"/>
    <w:basedOn w:val="Figuretitle"/>
    <w:uiPriority w:val="1"/>
    <w:qFormat/>
    <w:pPr>
      <w:keepNext w:val="0"/>
      <w:tabs>
        <w:tab w:val="clear" w:pos="1134"/>
        <w:tab w:val="clear" w:pos="1871"/>
        <w:tab w:val="clear" w:pos="2268"/>
        <w:tab w:val="left" w:pos="794"/>
        <w:tab w:val="left" w:pos="1191"/>
        <w:tab w:val="left" w:pos="1588"/>
        <w:tab w:val="left" w:pos="1985"/>
      </w:tabs>
      <w:spacing w:before="360" w:after="0"/>
    </w:pPr>
    <w:rPr>
      <w:rFonts w:eastAsia="Batang"/>
      <w:color w:val="4A442A"/>
      <w:sz w:val="26"/>
      <w:lang w:eastAsia="zh-CN"/>
    </w:rPr>
  </w:style>
  <w:style w:type="paragraph" w:customStyle="1" w:styleId="TOCHeading1">
    <w:name w:val="TOC Heading1"/>
    <w:basedOn w:val="Heading1"/>
    <w:next w:val="Normal"/>
    <w:uiPriority w:val="39"/>
    <w:unhideWhenUsed/>
    <w:qFormat/>
    <w:pPr>
      <w:tabs>
        <w:tab w:val="clear" w:pos="1134"/>
        <w:tab w:val="clear" w:pos="1871"/>
        <w:tab w:val="clear" w:pos="2268"/>
        <w:tab w:val="left" w:pos="794"/>
        <w:tab w:val="left" w:pos="1191"/>
        <w:tab w:val="left" w:pos="1588"/>
        <w:tab w:val="left" w:pos="1985"/>
      </w:tabs>
      <w:spacing w:before="240"/>
      <w:ind w:left="0" w:firstLine="0"/>
      <w:outlineLvl w:val="9"/>
    </w:pPr>
    <w:rPr>
      <w:rFonts w:asciiTheme="majorHAnsi" w:eastAsiaTheme="majorEastAsia" w:hAnsiTheme="majorHAnsi" w:cstheme="majorBidi"/>
      <w:b w:val="0"/>
      <w:color w:val="365F91" w:themeColor="accent1" w:themeShade="BF"/>
      <w:sz w:val="32"/>
      <w:szCs w:val="32"/>
    </w:rPr>
  </w:style>
  <w:style w:type="paragraph" w:customStyle="1" w:styleId="Priorityarea">
    <w:name w:val="Priorityarea"/>
    <w:basedOn w:val="ListParagraph"/>
    <w:uiPriority w:val="1"/>
    <w:qFormat/>
    <w:pPr>
      <w:tabs>
        <w:tab w:val="clear" w:pos="1134"/>
        <w:tab w:val="clear" w:pos="1871"/>
        <w:tab w:val="left" w:pos="1588"/>
        <w:tab w:val="left" w:pos="1985"/>
      </w:tabs>
      <w:spacing w:before="20"/>
      <w:ind w:left="0"/>
    </w:pPr>
    <w:rPr>
      <w:rFonts w:eastAsia="SimSun"/>
    </w:rPr>
  </w:style>
  <w:style w:type="paragraph" w:customStyle="1" w:styleId="Normal0">
    <w:name w:val="Normal +"/>
    <w:basedOn w:val="Normal"/>
    <w:uiPriority w:val="1"/>
    <w:qFormat/>
    <w:pPr>
      <w:tabs>
        <w:tab w:val="clear" w:pos="1134"/>
        <w:tab w:val="clear" w:pos="1871"/>
        <w:tab w:val="clear" w:pos="2268"/>
        <w:tab w:val="left" w:pos="794"/>
        <w:tab w:val="left" w:pos="1191"/>
        <w:tab w:val="left" w:pos="1588"/>
        <w:tab w:val="left" w:pos="1985"/>
      </w:tabs>
    </w:pPr>
    <w:rPr>
      <w:rFonts w:eastAsia="SimSun"/>
    </w:rPr>
  </w:style>
  <w:style w:type="paragraph" w:customStyle="1" w:styleId="Nromal">
    <w:name w:val="Nromal"/>
    <w:basedOn w:val="Normal"/>
    <w:uiPriority w:val="1"/>
    <w:qFormat/>
    <w:pPr>
      <w:tabs>
        <w:tab w:val="clear" w:pos="1134"/>
        <w:tab w:val="clear" w:pos="1871"/>
        <w:tab w:val="clear" w:pos="2268"/>
        <w:tab w:val="left" w:pos="794"/>
        <w:tab w:val="left" w:pos="1191"/>
        <w:tab w:val="left" w:pos="1588"/>
        <w:tab w:val="left" w:pos="1985"/>
      </w:tabs>
    </w:pPr>
    <w:rPr>
      <w:rFonts w:eastAsia="SimSun"/>
      <w:lang w:eastAsia="zh-CN"/>
    </w:rPr>
  </w:style>
  <w:style w:type="character" w:customStyle="1" w:styleId="bri1">
    <w:name w:val="bri1"/>
    <w:basedOn w:val="DefaultParagraphFont"/>
    <w:uiPriority w:val="1"/>
    <w:qFormat/>
    <w:rPr>
      <w:b/>
      <w:bCs/>
      <w:color w:val="B10739"/>
    </w:rPr>
  </w:style>
  <w:style w:type="paragraph" w:customStyle="1" w:styleId="NormalBold">
    <w:name w:val="Normal + Bold"/>
    <w:basedOn w:val="Normal"/>
    <w:uiPriority w:val="1"/>
    <w:qFormat/>
    <w:pPr>
      <w:tabs>
        <w:tab w:val="clear" w:pos="1134"/>
        <w:tab w:val="clear" w:pos="1871"/>
        <w:tab w:val="clear" w:pos="2268"/>
        <w:tab w:val="left" w:pos="459"/>
      </w:tabs>
      <w:overflowPunct/>
      <w:autoSpaceDE/>
      <w:autoSpaceDN/>
      <w:adjustRightInd/>
      <w:spacing w:before="0"/>
      <w:contextualSpacing/>
      <w:textAlignment w:val="auto"/>
    </w:pPr>
    <w:rPr>
      <w:rFonts w:cs="Calibri"/>
      <w:b/>
      <w:bCs/>
      <w:lang w:val="en-US" w:eastAsia="ja-JP"/>
    </w:rPr>
  </w:style>
  <w:style w:type="paragraph" w:customStyle="1" w:styleId="Alternativetext">
    <w:name w:val="Alternative text"/>
    <w:basedOn w:val="Normal"/>
    <w:qFormat/>
    <w:pPr>
      <w:tabs>
        <w:tab w:val="clear" w:pos="1134"/>
        <w:tab w:val="clear" w:pos="1871"/>
        <w:tab w:val="clear" w:pos="2268"/>
        <w:tab w:val="left" w:pos="794"/>
        <w:tab w:val="left" w:pos="1191"/>
        <w:tab w:val="left" w:pos="1588"/>
        <w:tab w:val="left" w:pos="1985"/>
      </w:tabs>
      <w:spacing w:before="0"/>
      <w:jc w:val="center"/>
      <w:textAlignment w:val="auto"/>
    </w:pPr>
    <w:rPr>
      <w:rFonts w:eastAsia="Batang"/>
      <w:i/>
      <w:color w:val="F79646" w:themeColor="accent6"/>
      <w:sz w:val="20"/>
    </w:rPr>
  </w:style>
  <w:style w:type="paragraph" w:customStyle="1" w:styleId="TPSSection">
    <w:name w:val="TPS Section"/>
    <w:basedOn w:val="Normal"/>
    <w:next w:val="Normal"/>
    <w:uiPriority w:val="1"/>
    <w:qFormat/>
    <w:pPr>
      <w:pBdr>
        <w:top w:val="single" w:sz="4" w:space="3" w:color="auto"/>
      </w:pBdr>
      <w:shd w:val="clear" w:color="auto" w:fill="87A982"/>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SectionData">
    <w:name w:val="TPS Section Data"/>
    <w:basedOn w:val="Normal"/>
    <w:next w:val="Normal"/>
    <w:uiPriority w:val="1"/>
    <w:qFormat/>
    <w:pPr>
      <w:shd w:val="clear" w:color="auto" w:fill="87A982"/>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TOC">
    <w:name w:val="TPS TOC"/>
    <w:basedOn w:val="Normal"/>
    <w:next w:val="Normal"/>
    <w:uiPriority w:val="1"/>
    <w:qFormat/>
    <w:pPr>
      <w:pBdr>
        <w:top w:val="single" w:sz="4" w:space="1" w:color="auto"/>
      </w:pBdr>
      <w:shd w:val="clear" w:color="auto" w:fill="92CDDC" w:themeFill="accent5" w:themeFillTint="99"/>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TOCEnd">
    <w:name w:val="TPS TOC End"/>
    <w:basedOn w:val="Normal"/>
    <w:next w:val="Normal"/>
    <w:uiPriority w:val="1"/>
    <w:qFormat/>
    <w:pPr>
      <w:pBdr>
        <w:bottom w:val="single" w:sz="4" w:space="1" w:color="auto"/>
      </w:pBdr>
      <w:shd w:val="clear" w:color="auto" w:fill="92CDDC" w:themeFill="accent5" w:themeFillTint="99"/>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TPSElement">
    <w:name w:val="TPS Element"/>
    <w:basedOn w:val="Normal"/>
    <w:next w:val="Normal"/>
    <w:uiPriority w:val="1"/>
    <w:qFormat/>
    <w:pPr>
      <w:pBdr>
        <w:top w:val="single" w:sz="2" w:space="3" w:color="auto"/>
      </w:pBd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ElementEnd">
    <w:name w:val="TPS Element End"/>
    <w:basedOn w:val="Normal"/>
    <w:next w:val="Normal"/>
    <w:uiPriority w:val="1"/>
    <w:qFormat/>
    <w:pPr>
      <w:pBdr>
        <w:bottom w:val="single" w:sz="2" w:space="1" w:color="auto"/>
      </w:pBd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b/>
      <w:color w:val="2F275B"/>
      <w:sz w:val="18"/>
      <w:szCs w:val="24"/>
      <w:lang w:val="en-US"/>
    </w:rPr>
  </w:style>
  <w:style w:type="paragraph" w:customStyle="1" w:styleId="TPSElementData">
    <w:name w:val="TPS Element Data"/>
    <w:basedOn w:val="Normal"/>
    <w:next w:val="Normal"/>
    <w:uiPriority w:val="1"/>
    <w:qFormat/>
    <w:pPr>
      <w:shd w:val="clear" w:color="auto" w:fill="C9D5B3"/>
      <w:tabs>
        <w:tab w:val="clear" w:pos="1134"/>
        <w:tab w:val="clear" w:pos="1871"/>
        <w:tab w:val="clear" w:pos="2268"/>
      </w:tabs>
      <w:overflowPunct/>
      <w:autoSpaceDE/>
      <w:autoSpaceDN/>
      <w:adjustRightInd/>
      <w:spacing w:before="0" w:line="300" w:lineRule="auto"/>
      <w:textAlignment w:val="auto"/>
    </w:pPr>
    <w:rPr>
      <w:rFonts w:ascii="Arial" w:hAnsi="Arial"/>
      <w:color w:val="2F275B"/>
      <w:sz w:val="18"/>
      <w:szCs w:val="24"/>
      <w:lang w:val="en-US"/>
    </w:rPr>
  </w:style>
  <w:style w:type="paragraph" w:customStyle="1" w:styleId="Acknowledgements">
    <w:name w:val="Acknowledgements"/>
    <w:basedOn w:val="Normal"/>
    <w:qFormat/>
    <w:rPr>
      <w:rFonts w:eastAsia="SimSun"/>
    </w:rPr>
  </w:style>
  <w:style w:type="paragraph" w:customStyle="1" w:styleId="AnnexNoTitlecolor0">
    <w:name w:val="Annex_No_Titlecolor"/>
    <w:basedOn w:val="Annextitle"/>
    <w:next w:val="Normal"/>
    <w:qFormat/>
  </w:style>
  <w:style w:type="paragraph" w:customStyle="1" w:styleId="Boxtext">
    <w:name w:val="Box text"/>
    <w:basedOn w:val="Normal"/>
    <w:qFormat/>
    <w:rPr>
      <w:rFonts w:eastAsia="SimSun"/>
    </w:rPr>
  </w:style>
  <w:style w:type="paragraph" w:customStyle="1" w:styleId="Boxtitle">
    <w:name w:val="Box title"/>
    <w:basedOn w:val="Normal"/>
    <w:next w:val="Normal"/>
    <w:qFormat/>
    <w:rPr>
      <w:rFonts w:eastAsia="SimSun"/>
    </w:rPr>
  </w:style>
  <w:style w:type="paragraph" w:customStyle="1" w:styleId="Bulletlist1">
    <w:name w:val="Bullet list 1"/>
    <w:basedOn w:val="Normal"/>
    <w:qFormat/>
    <w:rPr>
      <w:rFonts w:eastAsia="SimSun"/>
    </w:rPr>
  </w:style>
  <w:style w:type="paragraph" w:customStyle="1" w:styleId="Bulletlist1keepnext">
    <w:name w:val="Bullet list 1 keep next"/>
    <w:basedOn w:val="Normal"/>
    <w:qFormat/>
    <w:rPr>
      <w:rFonts w:eastAsia="SimSun"/>
    </w:rPr>
  </w:style>
  <w:style w:type="paragraph" w:customStyle="1" w:styleId="Bulletlist2">
    <w:name w:val="Bullet list 2"/>
    <w:basedOn w:val="Normal"/>
    <w:qFormat/>
    <w:rPr>
      <w:rFonts w:eastAsia="SimSun"/>
    </w:rPr>
  </w:style>
  <w:style w:type="paragraph" w:customStyle="1" w:styleId="Bulletlist3">
    <w:name w:val="Bullet list 3"/>
    <w:basedOn w:val="Normal"/>
    <w:qFormat/>
    <w:rPr>
      <w:rFonts w:eastAsia="SimSun"/>
    </w:rPr>
  </w:style>
  <w:style w:type="paragraph" w:customStyle="1" w:styleId="Chapno0">
    <w:name w:val="Chap_no"/>
    <w:basedOn w:val="Normal"/>
    <w:qFormat/>
    <w:rPr>
      <w:rFonts w:eastAsia="SimSun"/>
    </w:rPr>
  </w:style>
  <w:style w:type="paragraph" w:customStyle="1" w:styleId="Continued">
    <w:name w:val="Continued"/>
    <w:basedOn w:val="Normal"/>
    <w:next w:val="Normal"/>
    <w:qFormat/>
    <w:rPr>
      <w:rFonts w:eastAsia="SimSun"/>
    </w:rPr>
  </w:style>
  <w:style w:type="paragraph" w:customStyle="1" w:styleId="DecNo">
    <w:name w:val="Dec_No"/>
    <w:basedOn w:val="Normal"/>
    <w:next w:val="Normal"/>
    <w:qFormat/>
    <w:rPr>
      <w:rFonts w:eastAsia="SimSun"/>
    </w:rPr>
  </w:style>
  <w:style w:type="paragraph" w:customStyle="1" w:styleId="Dectitle">
    <w:name w:val="Dec_title"/>
    <w:basedOn w:val="DeclNo"/>
    <w:next w:val="Normal"/>
    <w:qFormat/>
    <w:rPr>
      <w:b/>
      <w:bCs/>
      <w:caps w:val="0"/>
      <w:lang w:val="en-GB"/>
    </w:rPr>
  </w:style>
  <w:style w:type="paragraph" w:customStyle="1" w:styleId="Figuretitle0">
    <w:name w:val="Figure title"/>
    <w:basedOn w:val="Normal"/>
    <w:next w:val="Normal"/>
    <w:qFormat/>
    <w:pPr>
      <w:keepNext/>
    </w:pPr>
    <w:rPr>
      <w:rFonts w:eastAsia="SimSun"/>
      <w:b/>
    </w:rPr>
  </w:style>
  <w:style w:type="paragraph" w:customStyle="1" w:styleId="FiguretitleSpancolumns">
    <w:name w:val="Figure title Span columns"/>
    <w:basedOn w:val="Normal"/>
    <w:next w:val="Normal"/>
    <w:qFormat/>
    <w:rPr>
      <w:rFonts w:eastAsia="SimSun"/>
    </w:rPr>
  </w:style>
  <w:style w:type="paragraph" w:customStyle="1" w:styleId="FootnoteTextleftalign">
    <w:name w:val="Footnote Text left align"/>
    <w:basedOn w:val="Normal"/>
    <w:qFormat/>
    <w:rPr>
      <w:rFonts w:eastAsia="SimSun"/>
    </w:rPr>
  </w:style>
  <w:style w:type="paragraph" w:customStyle="1" w:styleId="FootnoteTextjustified">
    <w:name w:val="Footnote Text justified"/>
    <w:basedOn w:val="Normal"/>
    <w:qFormat/>
    <w:rPr>
      <w:rFonts w:eastAsia="SimSun"/>
    </w:rPr>
  </w:style>
  <w:style w:type="paragraph" w:customStyle="1" w:styleId="Heading1nextpage">
    <w:name w:val="Heading 1 next page"/>
    <w:basedOn w:val="Normal"/>
    <w:next w:val="Normal"/>
    <w:qFormat/>
    <w:rPr>
      <w:rFonts w:eastAsia="SimSun"/>
    </w:rPr>
  </w:style>
  <w:style w:type="paragraph" w:customStyle="1" w:styleId="Heading1nextpagenoindent">
    <w:name w:val="Heading 1 next page no indent"/>
    <w:basedOn w:val="Normal"/>
    <w:next w:val="Normal"/>
    <w:qFormat/>
    <w:rPr>
      <w:rFonts w:eastAsia="SimSun"/>
    </w:rPr>
  </w:style>
  <w:style w:type="paragraph" w:customStyle="1" w:styleId="Heading1noindent">
    <w:name w:val="Heading 1 no indent"/>
    <w:basedOn w:val="Normal"/>
    <w:next w:val="Normal"/>
    <w:qFormat/>
    <w:rPr>
      <w:rFonts w:eastAsia="SimSun"/>
    </w:rPr>
  </w:style>
  <w:style w:type="paragraph" w:customStyle="1" w:styleId="Heading2nextpage">
    <w:name w:val="Heading 2 next page"/>
    <w:basedOn w:val="Normal"/>
    <w:next w:val="Normal"/>
    <w:qFormat/>
    <w:rPr>
      <w:rFonts w:eastAsia="SimSun"/>
    </w:rPr>
  </w:style>
  <w:style w:type="paragraph" w:customStyle="1" w:styleId="Heading2nextpagenoindent">
    <w:name w:val="Heading 2 next page no indent"/>
    <w:basedOn w:val="Normal"/>
    <w:next w:val="Normal"/>
    <w:qFormat/>
    <w:rPr>
      <w:rFonts w:eastAsia="SimSun"/>
    </w:rPr>
  </w:style>
  <w:style w:type="paragraph" w:customStyle="1" w:styleId="Heading2noindent">
    <w:name w:val="Heading 2 no indent"/>
    <w:basedOn w:val="Normal"/>
    <w:next w:val="Normal"/>
    <w:qFormat/>
    <w:rPr>
      <w:rFonts w:eastAsia="SimSun"/>
    </w:rPr>
  </w:style>
  <w:style w:type="paragraph" w:customStyle="1" w:styleId="Heading3nextpage">
    <w:name w:val="Heading 3 next page"/>
    <w:basedOn w:val="Normal"/>
    <w:next w:val="Normal"/>
    <w:qFormat/>
    <w:rPr>
      <w:rFonts w:eastAsia="SimSun"/>
    </w:rPr>
  </w:style>
  <w:style w:type="paragraph" w:customStyle="1" w:styleId="Heading4nextpage">
    <w:name w:val="Heading 4 next page"/>
    <w:basedOn w:val="Normal"/>
    <w:qFormat/>
    <w:rPr>
      <w:rFonts w:eastAsia="SimSun"/>
    </w:rPr>
  </w:style>
  <w:style w:type="paragraph" w:customStyle="1" w:styleId="Heading5nextpage">
    <w:name w:val="Heading 5 next page"/>
    <w:basedOn w:val="Normal"/>
    <w:qFormat/>
    <w:rPr>
      <w:rFonts w:eastAsia="SimSun"/>
    </w:rPr>
  </w:style>
  <w:style w:type="paragraph" w:customStyle="1" w:styleId="Headingbcolor0">
    <w:name w:val="Heading_bcolor"/>
    <w:basedOn w:val="Normal"/>
    <w:qFormat/>
    <w:rPr>
      <w:rFonts w:eastAsia="SimSun"/>
    </w:rPr>
  </w:style>
  <w:style w:type="paragraph" w:customStyle="1" w:styleId="Normalcenteraligned">
    <w:name w:val="Normal center aligned"/>
    <w:basedOn w:val="Normal"/>
    <w:qFormat/>
    <w:pPr>
      <w:jc w:val="center"/>
    </w:pPr>
  </w:style>
  <w:style w:type="paragraph" w:customStyle="1" w:styleId="Normalhalfspaceafter">
    <w:name w:val="Normal half space after"/>
    <w:basedOn w:val="Normal"/>
    <w:qFormat/>
    <w:rPr>
      <w:rFonts w:eastAsia="SimSun"/>
    </w:rPr>
  </w:style>
  <w:style w:type="paragraph" w:customStyle="1" w:styleId="NormalHeading1">
    <w:name w:val="Normal Heading 1"/>
    <w:basedOn w:val="Normal"/>
    <w:next w:val="Normal"/>
    <w:qFormat/>
    <w:rPr>
      <w:rFonts w:eastAsia="SimSun"/>
    </w:rPr>
  </w:style>
  <w:style w:type="paragraph" w:customStyle="1" w:styleId="NormalHeading1centred">
    <w:name w:val="Normal Heading 1 centred"/>
    <w:basedOn w:val="Normal"/>
    <w:next w:val="Normal"/>
    <w:qFormat/>
    <w:rPr>
      <w:rFonts w:eastAsia="SimSun"/>
    </w:rPr>
  </w:style>
  <w:style w:type="paragraph" w:customStyle="1" w:styleId="NormalHeading1rightalign">
    <w:name w:val="Normal Heading 1 right align"/>
    <w:basedOn w:val="Normal"/>
    <w:next w:val="Normal"/>
    <w:qFormat/>
    <w:rPr>
      <w:rFonts w:eastAsia="SimSun"/>
    </w:rPr>
  </w:style>
  <w:style w:type="paragraph" w:customStyle="1" w:styleId="Normalindent1">
    <w:name w:val="Normal indent 1"/>
    <w:basedOn w:val="Normal"/>
    <w:qFormat/>
    <w:rPr>
      <w:rFonts w:eastAsia="SimSun"/>
    </w:rPr>
  </w:style>
  <w:style w:type="paragraph" w:customStyle="1" w:styleId="Normalindent2">
    <w:name w:val="Normal indent 2"/>
    <w:basedOn w:val="Normal"/>
    <w:qFormat/>
    <w:rPr>
      <w:rFonts w:eastAsia="SimSun"/>
    </w:rPr>
  </w:style>
  <w:style w:type="paragraph" w:customStyle="1" w:styleId="Normalnextpage">
    <w:name w:val="Normal next page"/>
    <w:basedOn w:val="Normal"/>
    <w:qFormat/>
    <w:rPr>
      <w:rFonts w:eastAsia="SimSun"/>
    </w:rPr>
  </w:style>
  <w:style w:type="paragraph" w:customStyle="1" w:styleId="Normalnotjustified">
    <w:name w:val="Normal not justified"/>
    <w:basedOn w:val="Normalrightaligned"/>
    <w:qFormat/>
    <w:rPr>
      <w:color w:val="7F7F7F" w:themeColor="text1" w:themeTint="80"/>
    </w:rPr>
  </w:style>
  <w:style w:type="paragraph" w:customStyle="1" w:styleId="Normalrightaligned">
    <w:name w:val="Normal right aligned"/>
    <w:basedOn w:val="Normal"/>
    <w:qFormat/>
    <w:pPr>
      <w:tabs>
        <w:tab w:val="clear" w:pos="1134"/>
        <w:tab w:val="clear" w:pos="1871"/>
        <w:tab w:val="clear" w:pos="2268"/>
      </w:tabs>
      <w:overflowPunct/>
      <w:autoSpaceDE/>
      <w:autoSpaceDN/>
      <w:snapToGrid w:val="0"/>
      <w:spacing w:after="120"/>
      <w:textAlignment w:val="auto"/>
    </w:pPr>
    <w:rPr>
      <w:rFonts w:ascii="Calibri" w:eastAsia="Calibri" w:hAnsi="Calibri" w:cs="Calibri"/>
      <w:szCs w:val="24"/>
    </w:rPr>
  </w:style>
  <w:style w:type="paragraph" w:customStyle="1" w:styleId="NormalSpancolumns">
    <w:name w:val="Normal Span columns"/>
    <w:basedOn w:val="Normal"/>
    <w:qFormat/>
    <w:rPr>
      <w:rFonts w:eastAsia="SimSun"/>
    </w:rPr>
  </w:style>
  <w:style w:type="paragraph" w:customStyle="1" w:styleId="PARTNoTitlecolor0">
    <w:name w:val="PART_No_Titlecolor"/>
    <w:basedOn w:val="Normal"/>
    <w:next w:val="Normal"/>
    <w:qFormat/>
    <w:rPr>
      <w:rFonts w:eastAsia="SimSun"/>
    </w:rPr>
  </w:style>
  <w:style w:type="paragraph" w:customStyle="1" w:styleId="Publishersnotetitle">
    <w:name w:val="Publishers note title"/>
    <w:basedOn w:val="Normal"/>
    <w:qFormat/>
    <w:rPr>
      <w:rFonts w:eastAsia="SimSun"/>
    </w:rPr>
  </w:style>
  <w:style w:type="paragraph" w:customStyle="1" w:styleId="Sectiontitlecolor0">
    <w:name w:val="Section_titlecolor"/>
    <w:basedOn w:val="Section1"/>
    <w:next w:val="Normal"/>
    <w:qFormat/>
  </w:style>
  <w:style w:type="paragraph" w:customStyle="1" w:styleId="Seriesname">
    <w:name w:val="Series name"/>
    <w:basedOn w:val="Normal"/>
    <w:qFormat/>
    <w:rPr>
      <w:rFonts w:eastAsia="SimSun"/>
    </w:rPr>
  </w:style>
  <w:style w:type="paragraph" w:customStyle="1" w:styleId="Sourcetext">
    <w:name w:val="Source text"/>
    <w:basedOn w:val="Normal"/>
    <w:qFormat/>
    <w:rPr>
      <w:rFonts w:eastAsia="SimSun"/>
      <w:sz w:val="18"/>
    </w:rPr>
  </w:style>
  <w:style w:type="paragraph" w:customStyle="1" w:styleId="Subsectiontitlecolor">
    <w:name w:val="Subsection_titlecolor"/>
    <w:basedOn w:val="Normal"/>
    <w:next w:val="Normal"/>
    <w:qFormat/>
    <w:rPr>
      <w:rFonts w:eastAsia="SimSun"/>
    </w:rPr>
  </w:style>
  <w:style w:type="paragraph" w:customStyle="1" w:styleId="Subtitlereport">
    <w:name w:val="Subtitle report"/>
    <w:basedOn w:val="Normal"/>
    <w:qFormat/>
    <w:rPr>
      <w:rFonts w:eastAsia="SimSun"/>
    </w:rPr>
  </w:style>
  <w:style w:type="paragraph" w:customStyle="1" w:styleId="Tablebullet">
    <w:name w:val="Table bullet"/>
    <w:basedOn w:val="Normal"/>
    <w:qFormat/>
    <w:rPr>
      <w:rFonts w:eastAsia="SimSun"/>
    </w:rPr>
  </w:style>
  <w:style w:type="paragraph" w:customStyle="1" w:styleId="Tableheadcentred">
    <w:name w:val="Table head centred"/>
    <w:basedOn w:val="Normal"/>
    <w:qFormat/>
    <w:pPr>
      <w:jc w:val="center"/>
    </w:pPr>
    <w:rPr>
      <w:rFonts w:eastAsia="SimSun"/>
      <w:b/>
    </w:rPr>
  </w:style>
  <w:style w:type="paragraph" w:customStyle="1" w:styleId="Tableheadright">
    <w:name w:val="Table head right"/>
    <w:basedOn w:val="Normal"/>
    <w:qFormat/>
    <w:rPr>
      <w:rFonts w:eastAsia="SimSun"/>
    </w:rPr>
  </w:style>
  <w:style w:type="paragraph" w:customStyle="1" w:styleId="Tableheadsmall">
    <w:name w:val="Table head small"/>
    <w:basedOn w:val="Normal"/>
    <w:qFormat/>
    <w:rPr>
      <w:rFonts w:eastAsia="SimSun"/>
    </w:rPr>
  </w:style>
  <w:style w:type="paragraph" w:customStyle="1" w:styleId="Tableheadsmallrightalignwhite">
    <w:name w:val="Table head small right align white"/>
    <w:basedOn w:val="Normal"/>
    <w:qFormat/>
    <w:rPr>
      <w:rFonts w:eastAsia="SimSun"/>
    </w:rPr>
  </w:style>
  <w:style w:type="paragraph" w:customStyle="1" w:styleId="Tableheadsmallwhite">
    <w:name w:val="Table head small white"/>
    <w:basedOn w:val="Normal"/>
    <w:qFormat/>
    <w:rPr>
      <w:rFonts w:eastAsia="SimSun"/>
    </w:rPr>
  </w:style>
  <w:style w:type="paragraph" w:customStyle="1" w:styleId="Tableheadsmallwhitecentred">
    <w:name w:val="Table head small white centred"/>
    <w:basedOn w:val="Normal"/>
    <w:qFormat/>
    <w:rPr>
      <w:rFonts w:eastAsia="SimSun"/>
    </w:rPr>
  </w:style>
  <w:style w:type="paragraph" w:customStyle="1" w:styleId="Tableheadwhite">
    <w:name w:val="Table head white"/>
    <w:basedOn w:val="Normal"/>
    <w:qFormat/>
    <w:rPr>
      <w:rFonts w:eastAsia="SimSun"/>
      <w:b/>
    </w:rPr>
  </w:style>
  <w:style w:type="paragraph" w:customStyle="1" w:styleId="Tableheadwhitecentred">
    <w:name w:val="Table head white centred"/>
    <w:basedOn w:val="Normal"/>
    <w:qFormat/>
    <w:pPr>
      <w:jc w:val="center"/>
    </w:pPr>
    <w:rPr>
      <w:rFonts w:eastAsia="SimSun"/>
      <w:b/>
    </w:rPr>
  </w:style>
  <w:style w:type="paragraph" w:customStyle="1" w:styleId="Tableheadwhiteright">
    <w:name w:val="Table head white right"/>
    <w:basedOn w:val="Normal"/>
    <w:qFormat/>
    <w:rPr>
      <w:rFonts w:eastAsia="SimSun"/>
    </w:rPr>
  </w:style>
  <w:style w:type="paragraph" w:customStyle="1" w:styleId="Tabletext1">
    <w:name w:val="Table text"/>
    <w:basedOn w:val="Normal"/>
    <w:qFormat/>
    <w:rPr>
      <w:rFonts w:eastAsia="SimSun"/>
    </w:rPr>
  </w:style>
  <w:style w:type="paragraph" w:customStyle="1" w:styleId="Tabletextblue-light-shade">
    <w:name w:val="Table text blue-light-shade"/>
    <w:basedOn w:val="Tabletext"/>
    <w:qFormat/>
    <w:pPr>
      <w:shd w:val="clear" w:color="auto" w:fill="92CDDC" w:themeFill="accent5" w:themeFillTint="99"/>
      <w:jc w:val="center"/>
    </w:pPr>
    <w:rPr>
      <w:b/>
      <w:bCs/>
    </w:rPr>
  </w:style>
  <w:style w:type="paragraph" w:customStyle="1" w:styleId="Tabletextcentred">
    <w:name w:val="Table text centred"/>
    <w:basedOn w:val="Tabletext"/>
    <w:qFormat/>
    <w:pPr>
      <w:keepNext/>
      <w:jc w:val="center"/>
    </w:pPr>
  </w:style>
  <w:style w:type="paragraph" w:customStyle="1" w:styleId="Tabletextcentredblue-shade">
    <w:name w:val="Table text centred blue-shade"/>
    <w:basedOn w:val="Normal"/>
    <w:qFormat/>
    <w:rPr>
      <w:rFonts w:eastAsia="SimSun"/>
    </w:rPr>
  </w:style>
  <w:style w:type="paragraph" w:customStyle="1" w:styleId="Tabletextcentredred-shade">
    <w:name w:val="Table text centred red-shade"/>
    <w:basedOn w:val="Normal"/>
    <w:qFormat/>
    <w:rPr>
      <w:rFonts w:eastAsia="SimSun"/>
    </w:rPr>
  </w:style>
  <w:style w:type="paragraph" w:customStyle="1" w:styleId="Tabletextrightaligned">
    <w:name w:val="Table text right aligned"/>
    <w:basedOn w:val="Normal"/>
    <w:qFormat/>
    <w:rPr>
      <w:rFonts w:eastAsia="SimSun"/>
    </w:rPr>
  </w:style>
  <w:style w:type="paragraph" w:customStyle="1" w:styleId="Tabletextsmall">
    <w:name w:val="Table text small"/>
    <w:basedOn w:val="Normal"/>
    <w:qFormat/>
    <w:rPr>
      <w:rFonts w:eastAsia="SimSun"/>
    </w:rPr>
  </w:style>
  <w:style w:type="paragraph" w:customStyle="1" w:styleId="Tabletextsmallbullet">
    <w:name w:val="Table text small bullet"/>
    <w:basedOn w:val="Normal"/>
    <w:qFormat/>
    <w:rPr>
      <w:rFonts w:eastAsia="SimSun"/>
    </w:rPr>
  </w:style>
  <w:style w:type="paragraph" w:customStyle="1" w:styleId="Tabletextsmallcentred">
    <w:name w:val="Table text small centred"/>
    <w:basedOn w:val="Normal"/>
    <w:qFormat/>
    <w:rPr>
      <w:rFonts w:eastAsia="SimSun"/>
    </w:rPr>
  </w:style>
  <w:style w:type="paragraph" w:customStyle="1" w:styleId="Tabletextsmallrightaligned">
    <w:name w:val="Table text small right aligned"/>
    <w:basedOn w:val="Normal"/>
    <w:qFormat/>
    <w:rPr>
      <w:rFonts w:eastAsia="SimSun"/>
    </w:rPr>
  </w:style>
  <w:style w:type="paragraph" w:customStyle="1" w:styleId="Tabletitle1">
    <w:name w:val="Table title"/>
    <w:basedOn w:val="Normal"/>
    <w:next w:val="Normal"/>
    <w:qFormat/>
    <w:rPr>
      <w:rFonts w:eastAsia="SimSun"/>
    </w:rPr>
  </w:style>
  <w:style w:type="paragraph" w:customStyle="1" w:styleId="Tabletitlenextpage">
    <w:name w:val="Table title next page"/>
    <w:basedOn w:val="Normal"/>
    <w:next w:val="Normal"/>
    <w:qFormat/>
    <w:rPr>
      <w:rFonts w:eastAsia="SimSun"/>
    </w:rPr>
  </w:style>
  <w:style w:type="paragraph" w:customStyle="1" w:styleId="Titlereport">
    <w:name w:val="Title report"/>
    <w:basedOn w:val="Normal"/>
    <w:qFormat/>
    <w:rPr>
      <w:rFonts w:eastAsia="SimSun"/>
    </w:rPr>
  </w:style>
  <w:style w:type="paragraph" w:customStyle="1" w:styleId="Titlereportdate">
    <w:name w:val="Title report date"/>
    <w:basedOn w:val="Normal"/>
    <w:qFormat/>
    <w:rPr>
      <w:rFonts w:eastAsia="SimSun"/>
    </w:rPr>
  </w:style>
  <w:style w:type="paragraph" w:customStyle="1" w:styleId="TOClistoffigures">
    <w:name w:val="TOC list of figures"/>
    <w:basedOn w:val="Normal"/>
    <w:next w:val="Normal"/>
    <w:qFormat/>
    <w:rPr>
      <w:rFonts w:eastAsia="SimSun"/>
    </w:rPr>
  </w:style>
  <w:style w:type="paragraph" w:customStyle="1" w:styleId="APXchaptertitle">
    <w:name w:val="APX_chapter_title"/>
    <w:basedOn w:val="Normal"/>
    <w:qFormat/>
    <w:rPr>
      <w:rFonts w:eastAsia="SimSun"/>
    </w:rPr>
  </w:style>
  <w:style w:type="paragraph" w:customStyle="1" w:styleId="APXheading1">
    <w:name w:val="APX_heading 1"/>
    <w:basedOn w:val="Heading1"/>
    <w:next w:val="Normal"/>
    <w:qFormat/>
  </w:style>
  <w:style w:type="paragraph" w:customStyle="1" w:styleId="APXheading2">
    <w:name w:val="APX_heading 2"/>
    <w:basedOn w:val="Heading2"/>
    <w:next w:val="Normal"/>
    <w:qFormat/>
  </w:style>
  <w:style w:type="character" w:customStyle="1" w:styleId="Arabic">
    <w:name w:val="Arabic"/>
    <w:qFormat/>
    <w:rPr>
      <w:rFonts w:eastAsia="Times New Roman"/>
    </w:rPr>
  </w:style>
  <w:style w:type="character" w:customStyle="1" w:styleId="Blue">
    <w:name w:val="Blue"/>
    <w:qFormat/>
    <w:rPr>
      <w:rFonts w:eastAsia="Times New Roman"/>
    </w:rPr>
  </w:style>
  <w:style w:type="character" w:customStyle="1" w:styleId="Bold">
    <w:name w:val="Bold"/>
    <w:qFormat/>
    <w:rPr>
      <w:rFonts w:eastAsia="Times New Roman"/>
      <w:b/>
    </w:rPr>
  </w:style>
  <w:style w:type="character" w:customStyle="1" w:styleId="Bolditalic">
    <w:name w:val="Bold italic"/>
    <w:qFormat/>
    <w:rPr>
      <w:rFonts w:eastAsia="Times New Roman"/>
    </w:rPr>
  </w:style>
  <w:style w:type="character" w:customStyle="1" w:styleId="Boldunderline">
    <w:name w:val="Bold underline"/>
    <w:qFormat/>
    <w:rPr>
      <w:rFonts w:eastAsia="Times New Roman"/>
    </w:rPr>
  </w:style>
  <w:style w:type="character" w:customStyle="1" w:styleId="Chinese">
    <w:name w:val="Chinese"/>
    <w:qFormat/>
    <w:rPr>
      <w:rFonts w:eastAsia="Times New Roman"/>
    </w:rPr>
  </w:style>
  <w:style w:type="character" w:customStyle="1" w:styleId="Colored-Normal">
    <w:name w:val="Colored - Normal"/>
    <w:qFormat/>
    <w:rPr>
      <w:rFonts w:eastAsia="Times New Roman"/>
    </w:rPr>
  </w:style>
  <w:style w:type="character" w:customStyle="1" w:styleId="Coloredbold">
    <w:name w:val="Colored bold"/>
    <w:qFormat/>
    <w:rPr>
      <w:rFonts w:eastAsia="Times New Roman"/>
    </w:rPr>
  </w:style>
  <w:style w:type="character" w:customStyle="1" w:styleId="Coloredbolditalic">
    <w:name w:val="Colored bold italic"/>
    <w:qFormat/>
    <w:rPr>
      <w:rFonts w:eastAsia="Times New Roman"/>
    </w:rPr>
  </w:style>
  <w:style w:type="character" w:customStyle="1" w:styleId="Coloreditalic">
    <w:name w:val="Colored italic"/>
    <w:qFormat/>
    <w:rPr>
      <w:rFonts w:eastAsia="Times New Roman"/>
    </w:rPr>
  </w:style>
  <w:style w:type="character" w:customStyle="1" w:styleId="Endnotetextno">
    <w:name w:val="Endnote text no"/>
    <w:qFormat/>
    <w:rPr>
      <w:rFonts w:eastAsia="Times New Roman"/>
    </w:rPr>
  </w:style>
  <w:style w:type="character" w:customStyle="1" w:styleId="Footnotetextno">
    <w:name w:val="Footnote text no"/>
    <w:qFormat/>
    <w:rPr>
      <w:rFonts w:eastAsia="Times New Roman"/>
    </w:rPr>
  </w:style>
  <w:style w:type="character" w:customStyle="1" w:styleId="Green">
    <w:name w:val="Green"/>
    <w:qFormat/>
    <w:rPr>
      <w:rFonts w:eastAsia="Times New Roman"/>
    </w:rPr>
  </w:style>
  <w:style w:type="character" w:customStyle="1" w:styleId="Italic">
    <w:name w:val="Italic"/>
    <w:qFormat/>
    <w:rPr>
      <w:rFonts w:eastAsia="Times New Roman"/>
    </w:rPr>
  </w:style>
  <w:style w:type="character" w:customStyle="1" w:styleId="Nobreak">
    <w:name w:val="No break"/>
    <w:qFormat/>
    <w:rPr>
      <w:rFonts w:eastAsia="Times New Roman"/>
    </w:rPr>
  </w:style>
  <w:style w:type="character" w:customStyle="1" w:styleId="Red">
    <w:name w:val="Red"/>
    <w:qFormat/>
    <w:rPr>
      <w:rFonts w:eastAsia="Times New Roman"/>
    </w:rPr>
  </w:style>
  <w:style w:type="character" w:customStyle="1" w:styleId="Symbol">
    <w:name w:val="Symbol"/>
    <w:qFormat/>
    <w:rPr>
      <w:rFonts w:eastAsia="Times New Roman"/>
    </w:rPr>
  </w:style>
  <w:style w:type="character" w:customStyle="1" w:styleId="Wingdings">
    <w:name w:val="Wingdings"/>
    <w:qFormat/>
    <w:rPr>
      <w:rFonts w:eastAsia="Times New Roman"/>
    </w:rPr>
  </w:style>
  <w:style w:type="character" w:customStyle="1" w:styleId="Wingdings2">
    <w:name w:val="Wingdings 2"/>
    <w:qFormat/>
    <w:rPr>
      <w:rFonts w:eastAsia="Times New Roman"/>
    </w:rPr>
  </w:style>
  <w:style w:type="paragraph" w:customStyle="1" w:styleId="StyleVolumetitleLatin20ptComplexBoldCentered">
    <w:name w:val="Style Volume_title + (Latin) 20 pt (Complex) Bold Centered"/>
    <w:basedOn w:val="Heading1"/>
    <w:uiPriority w:val="1"/>
    <w:qFormat/>
    <w:pPr>
      <w:jc w:val="center"/>
    </w:pPr>
    <w:rPr>
      <w:bCs/>
      <w:sz w:val="40"/>
    </w:rPr>
  </w:style>
  <w:style w:type="paragraph" w:customStyle="1" w:styleId="StyleVolumetitleLatin20ptComplexBold">
    <w:name w:val="Style Volume_title + (Latin) 20 pt (Complex) Bold"/>
    <w:basedOn w:val="Heading1"/>
    <w:uiPriority w:val="1"/>
    <w:qFormat/>
    <w:pPr>
      <w:jc w:val="center"/>
    </w:pPr>
    <w:rPr>
      <w:bCs/>
      <w:sz w:val="40"/>
    </w:rPr>
  </w:style>
  <w:style w:type="paragraph" w:customStyle="1" w:styleId="StyleVolumetitle">
    <w:name w:val="Style Volume_title"/>
    <w:basedOn w:val="Normal"/>
    <w:uiPriority w:val="1"/>
    <w:qFormat/>
  </w:style>
  <w:style w:type="paragraph" w:customStyle="1" w:styleId="TPSTable">
    <w:name w:val="TPS Table"/>
    <w:basedOn w:val="TPSMarkupBase"/>
    <w:next w:val="Normal"/>
    <w:uiPriority w:val="1"/>
    <w:qFormat/>
    <w:pPr>
      <w:pBdr>
        <w:top w:val="single" w:sz="2" w:space="3" w:color="auto"/>
      </w:pBdr>
      <w:shd w:val="clear" w:color="auto" w:fill="C0AB87"/>
    </w:pPr>
    <w:rPr>
      <w:b/>
    </w:rPr>
  </w:style>
  <w:style w:type="paragraph" w:customStyle="1" w:styleId="TPSMarkupBase">
    <w:name w:val="TPS Markup Base"/>
    <w:uiPriority w:val="1"/>
    <w:qFormat/>
    <w:pPr>
      <w:spacing w:line="300" w:lineRule="auto"/>
    </w:pPr>
    <w:rPr>
      <w:rFonts w:ascii="Arial" w:eastAsia="Times New Roman" w:hAnsi="Arial"/>
      <w:color w:val="2F275B"/>
      <w:sz w:val="18"/>
      <w:szCs w:val="24"/>
      <w:lang w:eastAsia="en-US"/>
    </w:rPr>
  </w:style>
  <w:style w:type="character" w:customStyle="1" w:styleId="TPSImage">
    <w:name w:val="TPS Image"/>
    <w:uiPriority w:val="1"/>
    <w:qFormat/>
    <w:rPr>
      <w:rFonts w:ascii="Arial" w:hAnsi="Arial"/>
      <w:b/>
      <w:color w:val="FF6600"/>
      <w:sz w:val="18"/>
      <w:szCs w:val="24"/>
      <w:lang w:val="en-AU"/>
    </w:rPr>
  </w:style>
  <w:style w:type="paragraph" w:customStyle="1" w:styleId="StyleTabletextblue-light-shadeComplexBodyCSArialCo">
    <w:name w:val="Style Table text blue-light-shade + (Complex) +Body CS (Arial) (Co..."/>
    <w:basedOn w:val="Tabletextblue-light-shade"/>
    <w:uiPriority w:val="1"/>
    <w:qFormat/>
    <w:pPr>
      <w:jc w:val="left"/>
    </w:pPr>
    <w:rPr>
      <w:rFonts w:cstheme="minorBidi"/>
      <w:szCs w:val="22"/>
    </w:rPr>
  </w:style>
  <w:style w:type="paragraph" w:customStyle="1" w:styleId="enumlev1halfspaceafter">
    <w:name w:val="enumlev1 half space after"/>
    <w:basedOn w:val="Normal"/>
    <w:qFormat/>
  </w:style>
  <w:style w:type="paragraph" w:customStyle="1" w:styleId="Pa0">
    <w:name w:val="Pa0"/>
    <w:basedOn w:val="Default"/>
    <w:next w:val="Default"/>
    <w:uiPriority w:val="99"/>
    <w:qFormat/>
    <w:pPr>
      <w:adjustRightInd w:val="0"/>
      <w:spacing w:line="161" w:lineRule="atLeast"/>
    </w:pPr>
    <w:rPr>
      <w:rFonts w:ascii="Calibri Light" w:eastAsia="Times New Roman" w:hAnsi="Calibri Light" w:cs="Calibri Light"/>
      <w:color w:val="auto"/>
      <w:lang w:eastAsia="zh-CN"/>
    </w:rPr>
  </w:style>
  <w:style w:type="character" w:customStyle="1" w:styleId="TPSTEMP">
    <w:name w:val="%TPS_TEMP%"/>
    <w:basedOn w:val="DefaultParagraphFont"/>
    <w:uiPriority w:val="1"/>
    <w:qFormat/>
  </w:style>
  <w:style w:type="paragraph" w:customStyle="1" w:styleId="Level1">
    <w:name w:val="Level1"/>
    <w:basedOn w:val="Heading2"/>
    <w:next w:val="Normal"/>
    <w:qFormat/>
    <w:rPr>
      <w:rFonts w:ascii="Times New Roman" w:hAnsi="Times New Roman"/>
      <w:color w:val="000000" w:themeColor="text1"/>
      <w:sz w:val="24"/>
    </w:rPr>
  </w:style>
  <w:style w:type="paragraph" w:customStyle="1" w:styleId="1">
    <w:name w:val="変更箇所1"/>
    <w:hidden/>
    <w:uiPriority w:val="99"/>
    <w:semiHidden/>
    <w:qFormat/>
    <w:rPr>
      <w:rFonts w:asciiTheme="minorHAnsi" w:eastAsia="Times New Roman" w:hAnsiTheme="minorHAnsi"/>
      <w:sz w:val="24"/>
      <w:lang w:val="en-GB" w:eastAsia="en-US"/>
    </w:rPr>
  </w:style>
  <w:style w:type="paragraph" w:styleId="Revision">
    <w:name w:val="Revision"/>
    <w:hidden/>
    <w:uiPriority w:val="99"/>
    <w:unhideWhenUsed/>
    <w:rsid w:val="007D34BA"/>
    <w:rPr>
      <w:rFonts w:asciiTheme="minorHAnsi" w:eastAsia="Times New Roman" w:hAnsiTheme="minorHAnsi"/>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2.xml><?xml version="1.0" encoding="utf-8"?>
<ds:datastoreItem xmlns:ds="http://schemas.openxmlformats.org/officeDocument/2006/customXml" ds:itemID="{C2EA91FF-DBA5-4534-862B-0B9E073D8D78}">
  <ds:schemaRefs>
    <ds:schemaRef ds:uri="http://schemas.microsoft.com/sharepoint/v3/contenttype/forms"/>
  </ds:schemaRefs>
</ds:datastoreItem>
</file>

<file path=customXml/itemProps3.xml><?xml version="1.0" encoding="utf-8"?>
<ds:datastoreItem xmlns:ds="http://schemas.openxmlformats.org/officeDocument/2006/customXml" ds:itemID="{84E6146F-ABFE-40BA-9276-DFB302F6A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93970-286B-4A70-91BC-DDE45C5C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2078</Words>
  <Characters>11851</Characters>
  <Application>Microsoft Office Word</Application>
  <DocSecurity>0</DocSecurity>
  <Lines>98</Lines>
  <Paragraphs>27</Paragraphs>
  <ScaleCrop>false</ScaleCrop>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D22-WTDC25-C-4315!!MSW-E</dc:title>
  <dc:creator>Documents Proposals Manager (DPM)</dc:creator>
  <cp:keywords>DPM_v2024.10.3.1_test</cp:keywords>
  <cp:lastModifiedBy>Nidup Gyeltshen</cp:lastModifiedBy>
  <cp:revision>24</cp:revision>
  <dcterms:created xsi:type="dcterms:W3CDTF">2025-09-18T00:40:00Z</dcterms:created>
  <dcterms:modified xsi:type="dcterms:W3CDTF">2025-09-24T05:47:00Z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BBDD4BDFE8E842ADB9F8EC2E47B29E93_13</vt:lpwstr>
  </property>
  <property fmtid="{D5CDD505-2E9C-101B-9397-08002B2CF9AE}" pid="4" name="ContentTypeId">
    <vt:lpwstr>0x010100D0C85A0B969A774F87A7D55FBE62B5FC</vt:lpwstr>
  </property>
  <property fmtid="{D5CDD505-2E9C-101B-9397-08002B2CF9AE}" pid="5" name="MediaServiceImageTags">
    <vt:lpwstr/>
  </property>
</Properties>
</file>