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A1DC85" w14:textId="2E5CFF6D" w:rsidR="002035DF" w:rsidRPr="0007672B" w:rsidRDefault="0007672B" w:rsidP="0007672B">
      <w:pPr>
        <w:jc w:val="right"/>
        <w:rPr>
          <w:rFonts w:asciiTheme="minorHAnsi" w:eastAsiaTheme="minorEastAsia" w:hAnsiTheme="minorHAnsi" w:cstheme="minorHAnsi"/>
          <w:b/>
          <w:u w:val="single"/>
          <w:lang w:eastAsia="ja-JP"/>
        </w:rPr>
      </w:pPr>
      <w:r w:rsidRPr="0007672B">
        <w:rPr>
          <w:rFonts w:asciiTheme="minorHAnsi" w:eastAsiaTheme="minorEastAsia" w:hAnsiTheme="minorHAnsi" w:cstheme="minorHAnsi"/>
          <w:b/>
          <w:u w:val="single"/>
          <w:lang w:eastAsia="ja-JP"/>
        </w:rPr>
        <w:t>PACP-11</w:t>
      </w:r>
    </w:p>
    <w:p w14:paraId="7495C7B5" w14:textId="77777777" w:rsidR="002035DF" w:rsidRPr="002035DF" w:rsidRDefault="002035DF" w:rsidP="002035DF">
      <w:pPr>
        <w:jc w:val="center"/>
        <w:rPr>
          <w:rFonts w:eastAsia="Times New Roman"/>
          <w:bCs/>
          <w:lang w:eastAsia="ja-JP"/>
        </w:rPr>
      </w:pPr>
    </w:p>
    <w:p w14:paraId="311B7273" w14:textId="419D12BE" w:rsidR="002035DF" w:rsidRPr="002035DF" w:rsidRDefault="002035DF" w:rsidP="002035DF">
      <w:pPr>
        <w:jc w:val="center"/>
        <w:rPr>
          <w:rFonts w:eastAsia="Times New Roman"/>
          <w:b/>
          <w:lang w:eastAsia="ja-JP"/>
        </w:rPr>
      </w:pPr>
      <w:r w:rsidRPr="002035DF">
        <w:rPr>
          <w:rFonts w:eastAsia="Times New Roman"/>
          <w:b/>
          <w:lang w:eastAsia="ja-JP"/>
        </w:rPr>
        <w:t>PRELIMINARY APT COMMON PROPOSAL</w:t>
      </w:r>
    </w:p>
    <w:p w14:paraId="05027DD2" w14:textId="77777777" w:rsidR="002035DF" w:rsidRPr="002035DF" w:rsidRDefault="002035DF" w:rsidP="002035DF">
      <w:pPr>
        <w:jc w:val="center"/>
        <w:rPr>
          <w:rFonts w:eastAsia="Times New Roman"/>
          <w:b/>
          <w:lang w:eastAsia="ja-JP"/>
        </w:rPr>
      </w:pPr>
    </w:p>
    <w:p w14:paraId="5C4C8A29" w14:textId="4135383D" w:rsidR="00BF5ABC" w:rsidRDefault="002035DF" w:rsidP="002035DF">
      <w:pPr>
        <w:jc w:val="center"/>
        <w:rPr>
          <w:rFonts w:eastAsia="Times New Roman"/>
          <w:b/>
          <w:lang w:eastAsia="ja-JP"/>
        </w:rPr>
      </w:pPr>
      <w:r w:rsidRPr="002035DF">
        <w:rPr>
          <w:rFonts w:eastAsia="Times New Roman"/>
          <w:b/>
          <w:lang w:eastAsia="ja-JP"/>
        </w:rPr>
        <w:t xml:space="preserve">MODIFICATIONS TO WTDC RESOLUTION </w:t>
      </w:r>
      <w:r>
        <w:rPr>
          <w:rFonts w:eastAsia="Times New Roman"/>
          <w:b/>
          <w:lang w:eastAsia="ja-JP"/>
        </w:rPr>
        <w:t>34</w:t>
      </w:r>
    </w:p>
    <w:p w14:paraId="20093B5E" w14:textId="666A3903" w:rsidR="001A4F89" w:rsidRPr="001A4F89" w:rsidRDefault="001A4F89" w:rsidP="001A4F89">
      <w:pPr>
        <w:jc w:val="center"/>
        <w:rPr>
          <w:b/>
        </w:rPr>
      </w:pPr>
      <w:r w:rsidRPr="001A4F89">
        <w:rPr>
          <w:b/>
        </w:rPr>
        <w:t>THE ROLE OF TELECOMMUNICATIONS/INFORMATION AND COMMUNICATION</w:t>
      </w:r>
      <w:r>
        <w:rPr>
          <w:b/>
        </w:rPr>
        <w:t xml:space="preserve"> </w:t>
      </w:r>
      <w:r w:rsidRPr="001A4F89">
        <w:rPr>
          <w:b/>
        </w:rPr>
        <w:t>TECHNOLOGY IN DISASTER PREPAREDNESS, EARLY WARNING, RESCUE,</w:t>
      </w:r>
      <w:r>
        <w:rPr>
          <w:b/>
        </w:rPr>
        <w:t xml:space="preserve"> </w:t>
      </w:r>
      <w:r w:rsidRPr="001A4F89">
        <w:rPr>
          <w:b/>
        </w:rPr>
        <w:t>MITIGATION, RELIEF AND RESPONSE</w:t>
      </w:r>
    </w:p>
    <w:p w14:paraId="7F5D3257" w14:textId="77777777" w:rsidR="00B53AE4" w:rsidRDefault="00B53AE4" w:rsidP="009C05C2">
      <w:pPr>
        <w:jc w:val="center"/>
        <w:rPr>
          <w:b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A62A20" w14:paraId="5A3E3298" w14:textId="77777777" w:rsidTr="00A62A20">
        <w:tc>
          <w:tcPr>
            <w:tcW w:w="9163" w:type="dxa"/>
          </w:tcPr>
          <w:p w14:paraId="35611F94" w14:textId="77777777" w:rsidR="00A62A20" w:rsidRDefault="00A62A20" w:rsidP="009C05C2"/>
          <w:p w14:paraId="0E19626B" w14:textId="77777777" w:rsidR="0007017A" w:rsidRDefault="0007017A" w:rsidP="0007017A">
            <w:pPr>
              <w:rPr>
                <w:b/>
              </w:rPr>
            </w:pPr>
            <w:r>
              <w:rPr>
                <w:b/>
              </w:rPr>
              <w:t>Summary:</w:t>
            </w:r>
          </w:p>
          <w:p w14:paraId="7EE15E23" w14:textId="77777777" w:rsidR="0007017A" w:rsidRDefault="0007017A" w:rsidP="0007017A">
            <w:pPr>
              <w:rPr>
                <w:b/>
              </w:rPr>
            </w:pPr>
          </w:p>
          <w:p w14:paraId="26E5588E" w14:textId="77777777" w:rsidR="0007017A" w:rsidRDefault="0007017A" w:rsidP="0007017A">
            <w:pPr>
              <w:jc w:val="both"/>
            </w:pPr>
            <w:r>
              <w:t>It is proposed to amend the text of Resolution 34 of WTDC (Rev. Kigali, 2022), the role of telecommunications/information and communication technology in disaster preparedness, early warning, rescue, mitigation, relief and response</w:t>
            </w:r>
          </w:p>
          <w:p w14:paraId="47831288" w14:textId="77777777" w:rsidR="0007017A" w:rsidRDefault="0007017A" w:rsidP="0007017A"/>
          <w:p w14:paraId="0A6AC82C" w14:textId="77777777" w:rsidR="0007017A" w:rsidRDefault="0007017A" w:rsidP="0007017A">
            <w:pPr>
              <w:rPr>
                <w:b/>
              </w:rPr>
            </w:pPr>
          </w:p>
          <w:p w14:paraId="3D8DEE84" w14:textId="77777777" w:rsidR="0007017A" w:rsidRDefault="0007017A" w:rsidP="0007017A">
            <w:pPr>
              <w:rPr>
                <w:b/>
              </w:rPr>
            </w:pPr>
            <w:r>
              <w:rPr>
                <w:b/>
              </w:rPr>
              <w:t>Expected Results:</w:t>
            </w:r>
          </w:p>
          <w:p w14:paraId="09041014" w14:textId="77777777" w:rsidR="0007017A" w:rsidRDefault="0007017A" w:rsidP="0007017A">
            <w:pPr>
              <w:rPr>
                <w:b/>
              </w:rPr>
            </w:pPr>
          </w:p>
          <w:p w14:paraId="7BE985BC" w14:textId="77777777" w:rsidR="0007017A" w:rsidRDefault="0007017A" w:rsidP="0007017A">
            <w:pPr>
              <w:jc w:val="both"/>
            </w:pPr>
            <w:r>
              <w:t>APT Member administrations invite WTDC to examine the proposal and approve the changes to Resolution 34.</w:t>
            </w:r>
          </w:p>
          <w:p w14:paraId="48BC7F86" w14:textId="77777777" w:rsidR="0007017A" w:rsidRDefault="0007017A" w:rsidP="0007017A">
            <w:pPr>
              <w:rPr>
                <w:b/>
              </w:rPr>
            </w:pPr>
          </w:p>
          <w:p w14:paraId="027505D5" w14:textId="77777777" w:rsidR="0007017A" w:rsidRDefault="0007017A" w:rsidP="0007017A">
            <w:pPr>
              <w:rPr>
                <w:b/>
              </w:rPr>
            </w:pPr>
            <w:r>
              <w:rPr>
                <w:b/>
              </w:rPr>
              <w:t>References:</w:t>
            </w:r>
            <w:r>
              <w:rPr>
                <w:b/>
              </w:rPr>
              <w:br/>
            </w:r>
          </w:p>
          <w:p w14:paraId="5E6D8129" w14:textId="77777777" w:rsidR="0007017A" w:rsidRDefault="0007017A" w:rsidP="0007017A">
            <w:r>
              <w:t>WTDC Resolution 34 (Rev. Kigali, 2022)</w:t>
            </w:r>
          </w:p>
          <w:p w14:paraId="3E9E4EB4" w14:textId="0DE323CD" w:rsidR="002721F4" w:rsidRPr="002721F4" w:rsidRDefault="002721F4" w:rsidP="009C05C2">
            <w:pPr>
              <w:rPr>
                <w:rFonts w:eastAsiaTheme="minorEastAsia"/>
                <w:lang w:eastAsia="ja-JP"/>
              </w:rPr>
            </w:pPr>
          </w:p>
        </w:tc>
      </w:tr>
    </w:tbl>
    <w:p w14:paraId="1F27DDF1" w14:textId="77777777" w:rsidR="009C05C2" w:rsidRDefault="009C05C2" w:rsidP="009C05C2"/>
    <w:p w14:paraId="577A2F88" w14:textId="77777777" w:rsidR="00A62A20" w:rsidRDefault="00A62A20" w:rsidP="009C05C2"/>
    <w:p w14:paraId="539C2F5F" w14:textId="77777777" w:rsidR="000074F5" w:rsidRPr="002721F4" w:rsidRDefault="000074F5" w:rsidP="000074F5">
      <w:pPr>
        <w:ind w:firstLineChars="50" w:firstLine="120"/>
        <w:rPr>
          <w:rFonts w:eastAsiaTheme="minorEastAsia"/>
          <w:lang w:eastAsia="ja-JP"/>
        </w:rPr>
      </w:pPr>
    </w:p>
    <w:p w14:paraId="01CBAF43" w14:textId="77777777" w:rsidR="009C05C2" w:rsidRPr="00A745F7" w:rsidRDefault="00A62A20" w:rsidP="009C05C2">
      <w:pPr>
        <w:pStyle w:val="Level1"/>
        <w:numPr>
          <w:ilvl w:val="0"/>
          <w:numId w:val="9"/>
        </w:numPr>
        <w:ind w:left="360"/>
        <w:rPr>
          <w:b/>
          <w:bCs/>
        </w:rPr>
      </w:pPr>
      <w:r>
        <w:rPr>
          <w:b/>
          <w:bCs/>
        </w:rPr>
        <w:t>PROPOSALS</w:t>
      </w:r>
    </w:p>
    <w:p w14:paraId="62D9B9B5" w14:textId="3FFB87D0" w:rsidR="002721F4" w:rsidRDefault="0007017A" w:rsidP="002E2B2D">
      <w:pPr>
        <w:rPr>
          <w:rFonts w:eastAsiaTheme="minorEastAsia"/>
          <w:lang w:eastAsia="ja-JP"/>
        </w:rPr>
      </w:pPr>
      <w:r w:rsidRPr="0007017A">
        <w:rPr>
          <w:rFonts w:eastAsiaTheme="minorEastAsia"/>
          <w:lang w:eastAsia="ja-JP"/>
        </w:rPr>
        <w:t>APT Member administrations propose to modify WTDC Resolution 34, according to the annex below</w:t>
      </w:r>
      <w:r w:rsidR="00FA06E7">
        <w:rPr>
          <w:rFonts w:eastAsiaTheme="minorEastAsia" w:hint="eastAsia"/>
          <w:lang w:eastAsia="ja-JP"/>
        </w:rPr>
        <w:t>.</w:t>
      </w:r>
    </w:p>
    <w:p w14:paraId="21070E32" w14:textId="77777777" w:rsidR="002721F4" w:rsidRDefault="002721F4">
      <w:pPr>
        <w:rPr>
          <w:rFonts w:eastAsiaTheme="minorEastAsia"/>
          <w:lang w:eastAsia="ja-JP"/>
        </w:rPr>
      </w:pPr>
      <w:r>
        <w:rPr>
          <w:rFonts w:eastAsiaTheme="minorEastAsia"/>
          <w:lang w:eastAsia="ja-JP"/>
        </w:rPr>
        <w:br w:type="page"/>
      </w:r>
    </w:p>
    <w:p w14:paraId="0B07FD8F" w14:textId="77F65F40" w:rsidR="002721F4" w:rsidRPr="001A4F89" w:rsidRDefault="001A4F89" w:rsidP="007D49B4">
      <w:pPr>
        <w:jc w:val="right"/>
        <w:rPr>
          <w:rFonts w:asciiTheme="minorHAnsi" w:eastAsiaTheme="minorEastAsia" w:hAnsiTheme="minorHAnsi" w:cstheme="minorHAnsi"/>
          <w:b/>
          <w:bCs/>
          <w:sz w:val="28"/>
          <w:szCs w:val="28"/>
          <w:lang w:eastAsia="ja-JP"/>
        </w:rPr>
      </w:pPr>
      <w:r w:rsidRPr="001A4F89">
        <w:rPr>
          <w:rFonts w:asciiTheme="minorHAnsi" w:eastAsiaTheme="minorEastAsia" w:hAnsiTheme="minorHAnsi" w:cstheme="minorHAnsi"/>
          <w:b/>
          <w:bCs/>
          <w:sz w:val="28"/>
          <w:szCs w:val="28"/>
          <w:lang w:eastAsia="ja-JP"/>
        </w:rPr>
        <w:lastRenderedPageBreak/>
        <w:t>ANNEX</w:t>
      </w:r>
    </w:p>
    <w:p w14:paraId="12A50794" w14:textId="42EEBED9" w:rsidR="007D49B4" w:rsidRPr="001A4F89" w:rsidRDefault="001A4F89" w:rsidP="007D49B4">
      <w:pPr>
        <w:rPr>
          <w:rFonts w:asciiTheme="minorHAnsi" w:eastAsiaTheme="minorEastAsia" w:hAnsiTheme="minorHAnsi" w:cstheme="minorHAnsi"/>
          <w:b/>
          <w:bCs/>
          <w:sz w:val="28"/>
          <w:szCs w:val="28"/>
          <w:lang w:eastAsia="ja-JP"/>
        </w:rPr>
      </w:pPr>
      <w:r w:rsidRPr="001A4F89">
        <w:rPr>
          <w:rFonts w:asciiTheme="minorHAnsi" w:eastAsiaTheme="minorEastAsia" w:hAnsiTheme="minorHAnsi" w:cstheme="minorHAnsi"/>
          <w:b/>
          <w:bCs/>
          <w:sz w:val="28"/>
          <w:szCs w:val="28"/>
          <w:lang w:eastAsia="ja-JP"/>
        </w:rPr>
        <w:t>MOD</w:t>
      </w:r>
    </w:p>
    <w:p w14:paraId="1F3FF400" w14:textId="77777777" w:rsidR="00603DA6" w:rsidRDefault="00603DA6" w:rsidP="002E2B2D">
      <w:pPr>
        <w:rPr>
          <w:rFonts w:eastAsiaTheme="minorEastAsia"/>
          <w:lang w:eastAsia="ja-JP"/>
        </w:rPr>
      </w:pPr>
    </w:p>
    <w:p w14:paraId="3907C6B0" w14:textId="77777777" w:rsidR="002721F4" w:rsidRPr="000454BB" w:rsidRDefault="002721F4" w:rsidP="002721F4">
      <w:pPr>
        <w:keepNext/>
        <w:keepLines/>
        <w:tabs>
          <w:tab w:val="left" w:pos="1134"/>
          <w:tab w:val="left" w:pos="1871"/>
          <w:tab w:val="left" w:pos="2268"/>
        </w:tabs>
        <w:overflowPunct w:val="0"/>
        <w:autoSpaceDE w:val="0"/>
        <w:autoSpaceDN w:val="0"/>
        <w:adjustRightInd w:val="0"/>
        <w:spacing w:before="200"/>
        <w:ind w:left="1134" w:hanging="1134"/>
        <w:jc w:val="center"/>
        <w:textAlignment w:val="baseline"/>
        <w:outlineLvl w:val="1"/>
        <w:rPr>
          <w:rFonts w:ascii="Calibri" w:eastAsia="Calibri" w:hAnsi="Calibri"/>
          <w:sz w:val="28"/>
          <w:szCs w:val="20"/>
          <w:lang w:val="en-GB"/>
        </w:rPr>
      </w:pPr>
      <w:bookmarkStart w:id="0" w:name="_Toc116556700"/>
      <w:bookmarkStart w:id="1" w:name="_Toc116557253"/>
      <w:bookmarkStart w:id="2" w:name="_Toc116636496"/>
      <w:r w:rsidRPr="000454BB">
        <w:rPr>
          <w:rFonts w:ascii="Calibri" w:eastAsia="Calibri" w:hAnsi="Calibri"/>
          <w:sz w:val="28"/>
          <w:szCs w:val="20"/>
          <w:lang w:val="en-GB"/>
        </w:rPr>
        <w:t xml:space="preserve">RESOLUTION </w:t>
      </w:r>
      <w:r w:rsidRPr="000454BB">
        <w:rPr>
          <w:rFonts w:ascii="Calibri" w:eastAsia="MS Mincho" w:hAnsi="Calibri"/>
          <w:sz w:val="28"/>
          <w:szCs w:val="20"/>
          <w:lang w:val="en-GB"/>
        </w:rPr>
        <w:t>34</w:t>
      </w:r>
      <w:r w:rsidRPr="000454BB">
        <w:rPr>
          <w:rFonts w:ascii="Calibri" w:eastAsia="Calibri" w:hAnsi="Calibri"/>
          <w:sz w:val="28"/>
          <w:szCs w:val="20"/>
          <w:lang w:val="en-GB"/>
        </w:rPr>
        <w:t xml:space="preserve"> (</w:t>
      </w:r>
      <w:r w:rsidRPr="000454BB">
        <w:rPr>
          <w:rFonts w:ascii="Calibri" w:eastAsia="Calibri" w:hAnsi="Calibri"/>
          <w:bCs/>
          <w:sz w:val="28"/>
          <w:szCs w:val="28"/>
          <w:lang w:val="en-GB"/>
        </w:rPr>
        <w:t xml:space="preserve">Rev. </w:t>
      </w:r>
      <w:del w:id="3" w:author="Author" w:date="2025-07-16T17:11:00Z">
        <w:r w:rsidRPr="000454BB" w:rsidDel="0097436D">
          <w:rPr>
            <w:rFonts w:ascii="Calibri" w:eastAsia="Calibri" w:hAnsi="Calibri"/>
            <w:bCs/>
            <w:sz w:val="28"/>
            <w:szCs w:val="28"/>
            <w:lang w:val="en-GB"/>
          </w:rPr>
          <w:delText>Kigali</w:delText>
        </w:r>
      </w:del>
      <w:ins w:id="4" w:author="Author" w:date="2025-07-16T17:11:00Z">
        <w:r w:rsidRPr="00AA179E">
          <w:rPr>
            <w:rFonts w:ascii="Calibri" w:eastAsiaTheme="minorEastAsia" w:hAnsi="Calibri" w:hint="eastAsia"/>
            <w:bCs/>
            <w:sz w:val="28"/>
            <w:szCs w:val="28"/>
            <w:lang w:val="en-GB" w:eastAsia="ja-JP"/>
          </w:rPr>
          <w:t>Baku</w:t>
        </w:r>
      </w:ins>
      <w:r w:rsidRPr="000454BB">
        <w:rPr>
          <w:rFonts w:ascii="Calibri" w:eastAsia="Calibri" w:hAnsi="Calibri"/>
          <w:bCs/>
          <w:sz w:val="28"/>
          <w:szCs w:val="28"/>
          <w:lang w:val="en-GB"/>
        </w:rPr>
        <w:t>, 202</w:t>
      </w:r>
      <w:del w:id="5" w:author="Author" w:date="2025-07-16T17:11:00Z">
        <w:r w:rsidRPr="000454BB" w:rsidDel="0097436D">
          <w:rPr>
            <w:rFonts w:ascii="Calibri" w:eastAsia="Calibri" w:hAnsi="Calibri"/>
            <w:bCs/>
            <w:sz w:val="28"/>
            <w:szCs w:val="28"/>
            <w:lang w:val="en-GB"/>
          </w:rPr>
          <w:delText>2</w:delText>
        </w:r>
      </w:del>
      <w:ins w:id="6" w:author="Author" w:date="2025-07-16T17:11:00Z">
        <w:r w:rsidRPr="00AA179E">
          <w:rPr>
            <w:rFonts w:ascii="Calibri" w:eastAsiaTheme="minorEastAsia" w:hAnsi="Calibri" w:hint="eastAsia"/>
            <w:bCs/>
            <w:sz w:val="28"/>
            <w:szCs w:val="28"/>
            <w:lang w:val="en-GB" w:eastAsia="ja-JP"/>
          </w:rPr>
          <w:t>5</w:t>
        </w:r>
      </w:ins>
      <w:r w:rsidRPr="000454BB">
        <w:rPr>
          <w:rFonts w:ascii="Calibri" w:eastAsia="Calibri" w:hAnsi="Calibri"/>
          <w:sz w:val="28"/>
          <w:szCs w:val="20"/>
          <w:lang w:val="en-GB"/>
        </w:rPr>
        <w:t>)</w:t>
      </w:r>
      <w:bookmarkEnd w:id="0"/>
      <w:bookmarkEnd w:id="1"/>
      <w:bookmarkEnd w:id="2"/>
    </w:p>
    <w:p w14:paraId="7A5E2CB8" w14:textId="77777777" w:rsidR="002721F4" w:rsidRPr="000454BB" w:rsidRDefault="002721F4" w:rsidP="002721F4">
      <w:pPr>
        <w:keepNext/>
        <w:keepLines/>
        <w:overflowPunct w:val="0"/>
        <w:autoSpaceDE w:val="0"/>
        <w:autoSpaceDN w:val="0"/>
        <w:adjustRightInd w:val="0"/>
        <w:spacing w:before="200"/>
        <w:jc w:val="center"/>
        <w:textAlignment w:val="baseline"/>
        <w:outlineLvl w:val="1"/>
        <w:rPr>
          <w:rFonts w:ascii="Calibri" w:eastAsia="Calibri" w:hAnsi="Calibri"/>
          <w:b/>
          <w:sz w:val="28"/>
          <w:szCs w:val="20"/>
          <w:lang w:val="en-GB"/>
        </w:rPr>
      </w:pPr>
      <w:bookmarkStart w:id="7" w:name="_Toc116556701"/>
      <w:bookmarkStart w:id="8" w:name="_Toc116557254"/>
      <w:bookmarkStart w:id="9" w:name="_Toc116636497"/>
      <w:r w:rsidRPr="000454BB">
        <w:rPr>
          <w:rFonts w:ascii="Calibri" w:eastAsia="Calibri" w:hAnsi="Calibri"/>
          <w:b/>
          <w:sz w:val="28"/>
          <w:szCs w:val="20"/>
          <w:lang w:val="en-GB"/>
        </w:rPr>
        <w:t xml:space="preserve">The role of telecommunications/information and communication </w:t>
      </w:r>
      <w:r w:rsidRPr="000454BB">
        <w:rPr>
          <w:rFonts w:ascii="Calibri" w:eastAsia="Calibri" w:hAnsi="Calibri"/>
          <w:b/>
          <w:sz w:val="28"/>
          <w:szCs w:val="20"/>
          <w:lang w:val="en-GB"/>
        </w:rPr>
        <w:br/>
        <w:t xml:space="preserve">technology in disaster preparedness, early warning, rescue, </w:t>
      </w:r>
      <w:r w:rsidRPr="000454BB">
        <w:rPr>
          <w:rFonts w:ascii="Calibri" w:eastAsia="Calibri" w:hAnsi="Calibri"/>
          <w:b/>
          <w:sz w:val="28"/>
          <w:szCs w:val="20"/>
          <w:lang w:val="en-GB"/>
        </w:rPr>
        <w:br/>
        <w:t>mitigation, relief and response</w:t>
      </w:r>
      <w:bookmarkEnd w:id="7"/>
      <w:bookmarkEnd w:id="8"/>
      <w:bookmarkEnd w:id="9"/>
    </w:p>
    <w:p w14:paraId="09E6866F" w14:textId="77777777" w:rsidR="002721F4" w:rsidRPr="000454BB" w:rsidRDefault="002721F4" w:rsidP="002721F4">
      <w:pPr>
        <w:keepNext/>
        <w:keepLines/>
        <w:tabs>
          <w:tab w:val="left" w:pos="1134"/>
          <w:tab w:val="left" w:pos="1871"/>
          <w:tab w:val="left" w:pos="2268"/>
        </w:tabs>
        <w:overflowPunct w:val="0"/>
        <w:autoSpaceDE w:val="0"/>
        <w:autoSpaceDN w:val="0"/>
        <w:adjustRightInd w:val="0"/>
        <w:spacing w:before="280"/>
        <w:jc w:val="both"/>
        <w:textAlignment w:val="baseline"/>
        <w:rPr>
          <w:rFonts w:ascii="Calibri" w:eastAsia="Calibri" w:hAnsi="Calibri"/>
          <w:szCs w:val="20"/>
          <w:lang w:val="en-GB"/>
        </w:rPr>
      </w:pPr>
      <w:r w:rsidRPr="000454BB">
        <w:rPr>
          <w:rFonts w:ascii="Calibri" w:eastAsia="Calibri" w:hAnsi="Calibri"/>
          <w:szCs w:val="20"/>
          <w:lang w:val="en-GB"/>
        </w:rPr>
        <w:t>The World Telecommunication Development Conference (</w:t>
      </w:r>
      <w:del w:id="10" w:author="Author" w:date="2025-07-16T17:11:00Z">
        <w:r w:rsidRPr="000454BB" w:rsidDel="0097436D">
          <w:rPr>
            <w:rFonts w:ascii="Calibri" w:eastAsia="Calibri" w:hAnsi="Calibri"/>
            <w:lang w:val="en-GB"/>
          </w:rPr>
          <w:delText>Kigali</w:delText>
        </w:r>
      </w:del>
      <w:ins w:id="11" w:author="Author" w:date="2025-07-16T17:11:00Z">
        <w:r w:rsidRPr="00AA179E">
          <w:rPr>
            <w:rFonts w:ascii="Calibri" w:eastAsiaTheme="minorEastAsia" w:hAnsi="Calibri" w:hint="eastAsia"/>
            <w:lang w:val="en-GB" w:eastAsia="ja-JP"/>
          </w:rPr>
          <w:t>Baku</w:t>
        </w:r>
      </w:ins>
      <w:r w:rsidRPr="000454BB">
        <w:rPr>
          <w:rFonts w:ascii="Calibri" w:eastAsia="Calibri" w:hAnsi="Calibri"/>
          <w:lang w:val="en-GB"/>
        </w:rPr>
        <w:t>, 202</w:t>
      </w:r>
      <w:del w:id="12" w:author="Author" w:date="2025-07-16T17:11:00Z">
        <w:r w:rsidRPr="000454BB" w:rsidDel="0097436D">
          <w:rPr>
            <w:rFonts w:ascii="Calibri" w:eastAsia="Calibri" w:hAnsi="Calibri"/>
            <w:lang w:val="en-GB"/>
          </w:rPr>
          <w:delText>2</w:delText>
        </w:r>
      </w:del>
      <w:ins w:id="13" w:author="Author" w:date="2025-07-16T17:11:00Z">
        <w:r w:rsidRPr="00AA179E">
          <w:rPr>
            <w:rFonts w:ascii="Calibri" w:eastAsiaTheme="minorEastAsia" w:hAnsi="Calibri" w:hint="eastAsia"/>
            <w:lang w:val="en-GB" w:eastAsia="ja-JP"/>
          </w:rPr>
          <w:t>5</w:t>
        </w:r>
      </w:ins>
      <w:r w:rsidRPr="000454BB">
        <w:rPr>
          <w:rFonts w:ascii="Calibri" w:eastAsia="Calibri" w:hAnsi="Calibri"/>
          <w:szCs w:val="20"/>
          <w:lang w:val="en-GB"/>
        </w:rPr>
        <w:t xml:space="preserve">), </w:t>
      </w:r>
    </w:p>
    <w:p w14:paraId="6BBFFFE7" w14:textId="77777777" w:rsidR="002721F4" w:rsidRPr="000454BB" w:rsidRDefault="002721F4" w:rsidP="002721F4">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Calibri" w:eastAsia="Calibri" w:hAnsi="Calibri"/>
          <w:i/>
          <w:szCs w:val="20"/>
          <w:lang w:val="en-GB"/>
        </w:rPr>
      </w:pPr>
      <w:r w:rsidRPr="000454BB">
        <w:rPr>
          <w:rFonts w:ascii="Calibri" w:eastAsia="Calibri" w:hAnsi="Calibri"/>
          <w:i/>
          <w:szCs w:val="20"/>
          <w:lang w:val="en-GB"/>
        </w:rPr>
        <w:t>recognizing</w:t>
      </w:r>
    </w:p>
    <w:p w14:paraId="3FC927DF"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rPr>
      </w:pPr>
      <w:r w:rsidRPr="000454BB">
        <w:rPr>
          <w:rFonts w:ascii="Calibri" w:eastAsia="MS Mincho" w:hAnsi="Calibri"/>
          <w:i/>
          <w:iCs/>
          <w:szCs w:val="20"/>
          <w:lang w:val="en-GB"/>
        </w:rPr>
        <w:t>a)</w:t>
      </w:r>
      <w:r w:rsidRPr="000454BB">
        <w:rPr>
          <w:rFonts w:ascii="Calibri" w:eastAsia="MS Mincho" w:hAnsi="Calibri"/>
          <w:szCs w:val="20"/>
          <w:lang w:val="en-GB"/>
        </w:rPr>
        <w:tab/>
        <w:t xml:space="preserve">that there is a growing general awareness at the global level of the potentially serious negative consequences of climate change, especially if global emissions are not cut in accordance with relevant </w:t>
      </w:r>
      <w:proofErr w:type="gramStart"/>
      <w:r w:rsidRPr="000454BB">
        <w:rPr>
          <w:rFonts w:ascii="Calibri" w:eastAsia="MS Mincho" w:hAnsi="Calibri"/>
          <w:szCs w:val="20"/>
          <w:lang w:val="en-GB"/>
        </w:rPr>
        <w:t>agreements;</w:t>
      </w:r>
      <w:proofErr w:type="gramEnd"/>
    </w:p>
    <w:p w14:paraId="230B5FAB"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rPr>
      </w:pPr>
      <w:r w:rsidRPr="000454BB">
        <w:rPr>
          <w:rFonts w:ascii="Calibri" w:eastAsia="MS Mincho" w:hAnsi="Calibri"/>
          <w:i/>
          <w:iCs/>
          <w:szCs w:val="20"/>
          <w:lang w:val="en-GB"/>
        </w:rPr>
        <w:t>b)</w:t>
      </w:r>
      <w:r w:rsidRPr="000454BB">
        <w:rPr>
          <w:rFonts w:ascii="Calibri" w:eastAsia="MS Mincho" w:hAnsi="Calibri"/>
          <w:szCs w:val="20"/>
          <w:lang w:val="en-GB"/>
        </w:rPr>
        <w:tab/>
        <w:t xml:space="preserve">that the number of </w:t>
      </w:r>
      <w:ins w:id="14" w:author="Author" w:date="2025-07-16T17:11:00Z">
        <w:r w:rsidRPr="00AA179E">
          <w:rPr>
            <w:rFonts w:ascii="Calibri" w:eastAsiaTheme="minorEastAsia" w:hAnsi="Calibri" w:cs="Calibri"/>
            <w:lang w:eastAsia="ja-JP"/>
          </w:rPr>
          <w:t>disasters caused by</w:t>
        </w:r>
        <w:r w:rsidRPr="00AA179E">
          <w:rPr>
            <w:rFonts w:ascii="Calibri" w:eastAsia="MS Mincho" w:hAnsi="Calibri"/>
            <w:szCs w:val="20"/>
            <w:lang w:val="en-GB"/>
          </w:rPr>
          <w:t xml:space="preserve"> </w:t>
        </w:r>
      </w:ins>
      <w:r w:rsidRPr="000454BB">
        <w:rPr>
          <w:rFonts w:ascii="Calibri" w:eastAsia="MS Mincho" w:hAnsi="Calibri"/>
          <w:szCs w:val="20"/>
          <w:lang w:val="en-GB"/>
        </w:rPr>
        <w:t xml:space="preserve">natural and man-made </w:t>
      </w:r>
      <w:ins w:id="15" w:author="Author" w:date="2025-07-16T17:12:00Z">
        <w:r w:rsidRPr="00AA179E">
          <w:rPr>
            <w:rFonts w:ascii="Calibri" w:eastAsiaTheme="minorEastAsia" w:hAnsi="Calibri" w:cs="Calibri"/>
            <w:lang w:eastAsia="ja-JP"/>
          </w:rPr>
          <w:t>hazards</w:t>
        </w:r>
      </w:ins>
      <w:del w:id="16" w:author="Author" w:date="2025-07-16T17:12:00Z">
        <w:r w:rsidRPr="000454BB" w:rsidDel="003D5982">
          <w:rPr>
            <w:rFonts w:ascii="Calibri" w:eastAsia="MS Mincho" w:hAnsi="Calibri"/>
            <w:szCs w:val="20"/>
            <w:lang w:val="en-GB"/>
          </w:rPr>
          <w:delText>disasters</w:delText>
        </w:r>
      </w:del>
      <w:r w:rsidRPr="000454BB">
        <w:rPr>
          <w:rFonts w:ascii="Calibri" w:eastAsia="MS Mincho" w:hAnsi="Calibri"/>
          <w:szCs w:val="20"/>
          <w:lang w:val="en-GB"/>
        </w:rPr>
        <w:t xml:space="preserve">, as well as the tragic consequences associated with them, are steadily </w:t>
      </w:r>
      <w:proofErr w:type="gramStart"/>
      <w:r w:rsidRPr="000454BB">
        <w:rPr>
          <w:rFonts w:ascii="Calibri" w:eastAsia="MS Mincho" w:hAnsi="Calibri"/>
          <w:szCs w:val="20"/>
          <w:lang w:val="en-GB"/>
        </w:rPr>
        <w:t>increasing;</w:t>
      </w:r>
      <w:proofErr w:type="gramEnd"/>
    </w:p>
    <w:p w14:paraId="0661EBCE"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rPr>
      </w:pPr>
      <w:r w:rsidRPr="000454BB">
        <w:rPr>
          <w:rFonts w:ascii="Calibri" w:eastAsia="MS Mincho" w:hAnsi="Calibri"/>
          <w:i/>
          <w:iCs/>
          <w:szCs w:val="20"/>
          <w:lang w:val="en-GB"/>
        </w:rPr>
        <w:t>c)</w:t>
      </w:r>
      <w:r w:rsidRPr="000454BB">
        <w:rPr>
          <w:rFonts w:ascii="Calibri" w:eastAsia="MS Mincho" w:hAnsi="Calibri"/>
          <w:szCs w:val="20"/>
          <w:lang w:val="en-GB"/>
        </w:rPr>
        <w:tab/>
        <w:t xml:space="preserve">that telecommunications/information and communication technologies (ICTs) play a crucial role in disaster preparedness, early warning, rescue, mitigation, relief and response, </w:t>
      </w:r>
      <w:proofErr w:type="gramStart"/>
      <w:r w:rsidRPr="000454BB">
        <w:rPr>
          <w:rFonts w:ascii="Calibri" w:eastAsia="MS Mincho" w:hAnsi="Calibri"/>
          <w:szCs w:val="20"/>
          <w:lang w:val="en-GB"/>
        </w:rPr>
        <w:t>and also</w:t>
      </w:r>
      <w:proofErr w:type="gramEnd"/>
      <w:r w:rsidRPr="000454BB">
        <w:rPr>
          <w:rFonts w:ascii="Calibri" w:eastAsia="MS Mincho" w:hAnsi="Calibri"/>
          <w:szCs w:val="20"/>
          <w:lang w:val="en-GB"/>
        </w:rPr>
        <w:t xml:space="preserve"> constitute a decision tool for rescue services and entities involved as well as for communication with and among </w:t>
      </w:r>
      <w:proofErr w:type="gramStart"/>
      <w:r w:rsidRPr="000454BB">
        <w:rPr>
          <w:rFonts w:ascii="Calibri" w:eastAsia="MS Mincho" w:hAnsi="Calibri"/>
          <w:szCs w:val="20"/>
          <w:lang w:val="en-GB"/>
        </w:rPr>
        <w:t>citizens;</w:t>
      </w:r>
      <w:proofErr w:type="gramEnd"/>
    </w:p>
    <w:p w14:paraId="759FF8A7" w14:textId="77777777" w:rsidR="002721F4" w:rsidRPr="000D2DD2"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eastAsia="ja-JP"/>
        </w:rPr>
      </w:pPr>
      <w:r w:rsidRPr="000454BB">
        <w:rPr>
          <w:rFonts w:ascii="Calibri" w:eastAsia="MS Mincho" w:hAnsi="Calibri"/>
          <w:i/>
          <w:szCs w:val="20"/>
          <w:lang w:val="en-GB"/>
        </w:rPr>
        <w:t>d)</w:t>
      </w:r>
      <w:r w:rsidRPr="000454BB">
        <w:rPr>
          <w:rFonts w:ascii="Calibri" w:eastAsia="MS Mincho" w:hAnsi="Calibri"/>
          <w:szCs w:val="20"/>
          <w:lang w:val="en-GB"/>
        </w:rPr>
        <w:tab/>
        <w:t xml:space="preserve">that such disasters can damage not only telecommunication/ICT infrastructures but also electricity supplies that power telecommunication/ICT systems and devices, thereby making services inoperable, such that considerations of redundancy and resilience of both infrastructure and power supply become important when planning for </w:t>
      </w:r>
      <w:proofErr w:type="gramStart"/>
      <w:r w:rsidRPr="000454BB">
        <w:rPr>
          <w:rFonts w:ascii="Calibri" w:eastAsia="MS Mincho" w:hAnsi="Calibri"/>
          <w:szCs w:val="20"/>
          <w:lang w:val="en-GB"/>
        </w:rPr>
        <w:t>disasters;</w:t>
      </w:r>
      <w:proofErr w:type="gramEnd"/>
    </w:p>
    <w:p w14:paraId="15130F10"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Calibri" w:hAnsi="Calibri"/>
          <w:szCs w:val="20"/>
          <w:lang w:val="en-GB"/>
        </w:rPr>
      </w:pPr>
      <w:r w:rsidRPr="000454BB">
        <w:rPr>
          <w:rFonts w:ascii="Calibri" w:eastAsia="Calibri" w:hAnsi="Calibri"/>
          <w:i/>
          <w:iCs/>
          <w:szCs w:val="20"/>
          <w:lang w:val="en-GB"/>
        </w:rPr>
        <w:t>e)</w:t>
      </w:r>
      <w:r w:rsidRPr="000454BB">
        <w:rPr>
          <w:rFonts w:ascii="Calibri" w:eastAsia="Calibri" w:hAnsi="Calibri"/>
          <w:szCs w:val="20"/>
          <w:lang w:val="en-GB"/>
        </w:rPr>
        <w:tab/>
        <w:t>that frequent tragic events in the world and the experience of the Telecommunication Development Bureau (BDT) and the ITU Member States in this area clearly demonstrate the need for enhanced disaster preparedness, and for plans that incorporate consideration of resilient communications equipment and services, as well as reliable telecommunication infrastructure, in order to ensure public safety, to assist disaster-relief agencies in mitigating risk to human life, to provide the necessary general public information, including in local languages and for the benefit of indigenous peoples, and to meet communication needs in such situations;</w:t>
      </w:r>
    </w:p>
    <w:p w14:paraId="4BB804A0" w14:textId="09195539" w:rsidR="009C24A0"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Calibri" w:hAnsi="Calibri"/>
          <w:szCs w:val="20"/>
          <w:lang w:val="en-GB"/>
        </w:rPr>
      </w:pPr>
      <w:r w:rsidRPr="000454BB">
        <w:rPr>
          <w:rFonts w:ascii="Calibri" w:eastAsia="Calibri" w:hAnsi="Calibri"/>
          <w:i/>
          <w:iCs/>
          <w:szCs w:val="20"/>
          <w:lang w:val="en-GB"/>
        </w:rPr>
        <w:t>f)</w:t>
      </w:r>
      <w:r w:rsidRPr="000454BB">
        <w:rPr>
          <w:rFonts w:ascii="Calibri" w:eastAsia="Calibri" w:hAnsi="Calibri"/>
          <w:szCs w:val="20"/>
          <w:lang w:val="en-GB"/>
        </w:rPr>
        <w:tab/>
        <w:t>that the concept of SMART (scientific monitoring and reliable telecommunication) cable includes scientific sensors mounted in the repeaters of submarine cables to measure ocean-bottom temperature, pressure and seismic acceleration,</w:t>
      </w:r>
    </w:p>
    <w:p w14:paraId="7EFA2608" w14:textId="77777777" w:rsidR="002721F4" w:rsidRPr="000454BB" w:rsidRDefault="002721F4" w:rsidP="002721F4">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Calibri" w:eastAsia="Calibri" w:hAnsi="Calibri"/>
          <w:i/>
          <w:szCs w:val="20"/>
          <w:lang w:val="en-GB"/>
        </w:rPr>
      </w:pPr>
      <w:r w:rsidRPr="000454BB">
        <w:rPr>
          <w:rFonts w:ascii="Calibri" w:eastAsia="Calibri" w:hAnsi="Calibri"/>
          <w:i/>
          <w:szCs w:val="20"/>
          <w:lang w:val="en-GB"/>
        </w:rPr>
        <w:t>recalling</w:t>
      </w:r>
    </w:p>
    <w:p w14:paraId="5D91F32C"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Calibri" w:hAnsi="Calibri"/>
          <w:szCs w:val="20"/>
          <w:lang w:val="en-GB"/>
        </w:rPr>
      </w:pPr>
      <w:r w:rsidRPr="000454BB">
        <w:rPr>
          <w:rFonts w:ascii="Calibri" w:eastAsia="Calibri" w:hAnsi="Calibri"/>
          <w:i/>
          <w:iCs/>
          <w:szCs w:val="20"/>
          <w:lang w:val="en-GB"/>
        </w:rPr>
        <w:t>a)</w:t>
      </w:r>
      <w:r w:rsidRPr="000454BB">
        <w:rPr>
          <w:rFonts w:ascii="Calibri" w:eastAsia="Calibri" w:hAnsi="Calibri"/>
          <w:i/>
          <w:iCs/>
          <w:szCs w:val="20"/>
          <w:lang w:val="en-GB"/>
        </w:rPr>
        <w:tab/>
      </w:r>
      <w:r w:rsidRPr="000454BB">
        <w:rPr>
          <w:rFonts w:ascii="Calibri" w:eastAsia="Calibri" w:hAnsi="Calibri"/>
          <w:szCs w:val="20"/>
          <w:lang w:val="en-GB"/>
        </w:rPr>
        <w:t>Resolution 136 (Rev.</w:t>
      </w:r>
      <w:r w:rsidRPr="000454BB">
        <w:rPr>
          <w:rFonts w:ascii="Calibri" w:eastAsia="Calibri" w:hAnsi="Calibri"/>
          <w:lang w:val="en-GB"/>
        </w:rPr>
        <w:t xml:space="preserve"> </w:t>
      </w:r>
      <w:ins w:id="17" w:author="Author" w:date="2025-07-16T17:13:00Z">
        <w:r w:rsidRPr="00AA179E">
          <w:rPr>
            <w:rFonts w:ascii="Calibri" w:eastAsia="Calibri" w:hAnsi="Calibri" w:cs="Calibri"/>
          </w:rPr>
          <w:t>B</w:t>
        </w:r>
        <w:r w:rsidRPr="00AA179E">
          <w:rPr>
            <w:rFonts w:ascii="Calibri" w:eastAsiaTheme="minorEastAsia" w:hAnsi="Calibri" w:cs="Calibri"/>
            <w:lang w:eastAsia="ja-JP"/>
          </w:rPr>
          <w:t>ucharest</w:t>
        </w:r>
        <w:r w:rsidRPr="00AA179E">
          <w:rPr>
            <w:rFonts w:ascii="Calibri" w:eastAsia="Calibri" w:hAnsi="Calibri" w:cs="Calibri"/>
          </w:rPr>
          <w:t>, 2022</w:t>
        </w:r>
      </w:ins>
      <w:del w:id="18" w:author="Author" w:date="2025-07-16T17:13:00Z">
        <w:r w:rsidRPr="000454BB" w:rsidDel="00E12832">
          <w:rPr>
            <w:rFonts w:ascii="Calibri" w:eastAsia="Calibri" w:hAnsi="Calibri"/>
            <w:lang w:val="en-GB"/>
          </w:rPr>
          <w:delText>Dubai, 2018</w:delText>
        </w:r>
      </w:del>
      <w:r w:rsidRPr="000454BB">
        <w:rPr>
          <w:rFonts w:ascii="Calibri" w:eastAsia="Calibri" w:hAnsi="Calibri"/>
          <w:szCs w:val="20"/>
          <w:lang w:val="en-GB"/>
        </w:rPr>
        <w:t xml:space="preserve">) of the Plenipotentiary Conference, on the use of telecommunications/ICTs for humanitarian assistance, and for monitoring and management in emergency and disaster situations, including health-related emergencies, for early warning, prevention, mitigation and </w:t>
      </w:r>
      <w:proofErr w:type="gramStart"/>
      <w:r w:rsidRPr="000454BB">
        <w:rPr>
          <w:rFonts w:ascii="Calibri" w:eastAsia="Calibri" w:hAnsi="Calibri"/>
          <w:szCs w:val="20"/>
          <w:lang w:val="en-GB"/>
        </w:rPr>
        <w:t>relief;</w:t>
      </w:r>
      <w:proofErr w:type="gramEnd"/>
      <w:r w:rsidRPr="000454BB">
        <w:rPr>
          <w:rFonts w:ascii="Calibri" w:eastAsia="Calibri" w:hAnsi="Calibri"/>
          <w:szCs w:val="20"/>
          <w:lang w:val="en-GB"/>
        </w:rPr>
        <w:t xml:space="preserve"> </w:t>
      </w:r>
    </w:p>
    <w:p w14:paraId="432AB8F9"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Calibri" w:hAnsi="Calibri"/>
          <w:szCs w:val="20"/>
          <w:lang w:val="en-GB"/>
        </w:rPr>
      </w:pPr>
      <w:r w:rsidRPr="000454BB">
        <w:rPr>
          <w:rFonts w:ascii="Calibri" w:eastAsia="Calibri" w:hAnsi="Calibri"/>
          <w:i/>
          <w:iCs/>
          <w:szCs w:val="20"/>
          <w:lang w:val="en-GB"/>
        </w:rPr>
        <w:t>b)</w:t>
      </w:r>
      <w:r w:rsidRPr="000454BB">
        <w:rPr>
          <w:rFonts w:ascii="Calibri" w:eastAsia="Calibri" w:hAnsi="Calibri"/>
          <w:i/>
          <w:iCs/>
          <w:szCs w:val="20"/>
          <w:lang w:val="en-GB"/>
        </w:rPr>
        <w:tab/>
      </w:r>
      <w:r w:rsidRPr="000454BB">
        <w:rPr>
          <w:rFonts w:ascii="Calibri" w:eastAsia="Calibri" w:hAnsi="Calibri"/>
          <w:szCs w:val="20"/>
          <w:lang w:val="en-GB"/>
        </w:rPr>
        <w:t xml:space="preserve">Resolution 182 (Rev. </w:t>
      </w:r>
      <w:ins w:id="19" w:author="Author" w:date="2025-07-16T17:13:00Z">
        <w:r w:rsidRPr="00AA179E">
          <w:rPr>
            <w:rFonts w:ascii="Calibri" w:eastAsia="Calibri" w:hAnsi="Calibri" w:cs="Calibri"/>
          </w:rPr>
          <w:t>B</w:t>
        </w:r>
        <w:r w:rsidRPr="00AA179E">
          <w:rPr>
            <w:rFonts w:ascii="Calibri" w:eastAsiaTheme="minorEastAsia" w:hAnsi="Calibri" w:cs="Calibri"/>
            <w:lang w:eastAsia="ja-JP"/>
          </w:rPr>
          <w:t>ucharest</w:t>
        </w:r>
        <w:r w:rsidRPr="00AA179E">
          <w:rPr>
            <w:rFonts w:ascii="Calibri" w:eastAsia="Calibri" w:hAnsi="Calibri" w:cs="Calibri"/>
          </w:rPr>
          <w:t>, 2022</w:t>
        </w:r>
      </w:ins>
      <w:del w:id="20" w:author="Author" w:date="2025-07-16T17:13:00Z">
        <w:r w:rsidRPr="000454BB" w:rsidDel="00E12832">
          <w:rPr>
            <w:rFonts w:ascii="Calibri" w:eastAsia="Calibri" w:hAnsi="Calibri"/>
            <w:lang w:val="en-GB"/>
          </w:rPr>
          <w:delText>Busan, 2014</w:delText>
        </w:r>
      </w:del>
      <w:r w:rsidRPr="000454BB">
        <w:rPr>
          <w:rFonts w:ascii="Calibri" w:eastAsia="Calibri" w:hAnsi="Calibri"/>
          <w:szCs w:val="20"/>
          <w:lang w:val="en-GB"/>
        </w:rPr>
        <w:t xml:space="preserve">) of the Plenipotentiary Conference, on the </w:t>
      </w:r>
      <w:r w:rsidRPr="000454BB">
        <w:rPr>
          <w:rFonts w:ascii="Calibri" w:eastAsia="MS Mincho" w:hAnsi="Calibri"/>
          <w:szCs w:val="20"/>
          <w:lang w:val="en-GB"/>
        </w:rPr>
        <w:t xml:space="preserve">role of telecommunications/ICTs </w:t>
      </w:r>
      <w:proofErr w:type="gramStart"/>
      <w:r w:rsidRPr="000454BB">
        <w:rPr>
          <w:rFonts w:ascii="Calibri" w:eastAsia="MS Mincho" w:hAnsi="Calibri"/>
          <w:szCs w:val="20"/>
          <w:lang w:val="en-GB"/>
        </w:rPr>
        <w:t>in regard to</w:t>
      </w:r>
      <w:proofErr w:type="gramEnd"/>
      <w:r w:rsidRPr="000454BB">
        <w:rPr>
          <w:rFonts w:ascii="Calibri" w:eastAsia="MS Mincho" w:hAnsi="Calibri"/>
          <w:szCs w:val="20"/>
          <w:lang w:val="en-GB"/>
        </w:rPr>
        <w:t xml:space="preserve"> climate change and the protection of the </w:t>
      </w:r>
      <w:proofErr w:type="gramStart"/>
      <w:r w:rsidRPr="000454BB">
        <w:rPr>
          <w:rFonts w:ascii="Calibri" w:eastAsia="MS Mincho" w:hAnsi="Calibri"/>
          <w:szCs w:val="20"/>
          <w:lang w:val="en-GB"/>
        </w:rPr>
        <w:t>environment;</w:t>
      </w:r>
      <w:proofErr w:type="gramEnd"/>
    </w:p>
    <w:p w14:paraId="59070810"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rPr>
      </w:pPr>
      <w:r w:rsidRPr="000454BB">
        <w:rPr>
          <w:rFonts w:ascii="Calibri" w:eastAsia="MS Mincho" w:hAnsi="Calibri"/>
          <w:i/>
          <w:szCs w:val="20"/>
          <w:lang w:val="en-GB"/>
        </w:rPr>
        <w:lastRenderedPageBreak/>
        <w:t>c)</w:t>
      </w:r>
      <w:r w:rsidRPr="000454BB">
        <w:rPr>
          <w:rFonts w:ascii="Calibri" w:eastAsia="MS Mincho" w:hAnsi="Calibri"/>
          <w:szCs w:val="20"/>
          <w:lang w:val="en-GB"/>
        </w:rPr>
        <w:tab/>
        <w:t>Resolution 646 (Rev.WRC</w:t>
      </w:r>
      <w:r w:rsidRPr="000454BB">
        <w:rPr>
          <w:rFonts w:ascii="Calibri" w:eastAsia="MS Mincho" w:hAnsi="Calibri"/>
          <w:szCs w:val="20"/>
          <w:lang w:val="en-GB"/>
        </w:rPr>
        <w:noBreakHyphen/>
        <w:t>19) of the World Radiocommunication Conference (WRC), on public protection and disaster relief (PPDR</w:t>
      </w:r>
      <w:proofErr w:type="gramStart"/>
      <w:r w:rsidRPr="000454BB">
        <w:rPr>
          <w:rFonts w:ascii="Calibri" w:eastAsia="MS Mincho" w:hAnsi="Calibri"/>
          <w:szCs w:val="20"/>
          <w:lang w:val="en-GB"/>
        </w:rPr>
        <w:t>);</w:t>
      </w:r>
      <w:proofErr w:type="gramEnd"/>
    </w:p>
    <w:p w14:paraId="7DCD4552"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rPr>
      </w:pPr>
      <w:r w:rsidRPr="000454BB">
        <w:rPr>
          <w:rFonts w:ascii="Calibri" w:eastAsia="MS Mincho" w:hAnsi="Calibri"/>
          <w:i/>
          <w:iCs/>
          <w:szCs w:val="20"/>
          <w:lang w:val="en-GB"/>
        </w:rPr>
        <w:t>d)</w:t>
      </w:r>
      <w:r w:rsidRPr="000454BB">
        <w:rPr>
          <w:rFonts w:ascii="Calibri" w:eastAsia="MS Mincho" w:hAnsi="Calibri"/>
          <w:szCs w:val="20"/>
          <w:lang w:val="en-GB"/>
        </w:rPr>
        <w:tab/>
        <w:t>Resolution 647 (Rev.WRC</w:t>
      </w:r>
      <w:r w:rsidRPr="000454BB">
        <w:rPr>
          <w:rFonts w:ascii="Calibri" w:eastAsia="MS Mincho" w:hAnsi="Calibri"/>
          <w:szCs w:val="20"/>
          <w:lang w:val="en-GB"/>
        </w:rPr>
        <w:noBreakHyphen/>
        <w:t xml:space="preserve">19) of WRC, on radiocommunication aspects, including spectrum-management guidelines, for early warning, disaster prediction, detection, mitigation and relief operations relating to emergencies and </w:t>
      </w:r>
      <w:proofErr w:type="gramStart"/>
      <w:r w:rsidRPr="000454BB">
        <w:rPr>
          <w:rFonts w:ascii="Calibri" w:eastAsia="MS Mincho" w:hAnsi="Calibri"/>
          <w:szCs w:val="20"/>
          <w:lang w:val="en-GB"/>
        </w:rPr>
        <w:t>disasters;</w:t>
      </w:r>
      <w:proofErr w:type="gramEnd"/>
    </w:p>
    <w:p w14:paraId="46E95020"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rPr>
      </w:pPr>
      <w:r w:rsidRPr="000454BB">
        <w:rPr>
          <w:rFonts w:ascii="Calibri" w:eastAsia="Calibri" w:hAnsi="Calibri"/>
          <w:i/>
          <w:iCs/>
          <w:lang w:val="en-GB"/>
        </w:rPr>
        <w:t>e)</w:t>
      </w:r>
      <w:r w:rsidRPr="000454BB">
        <w:rPr>
          <w:rFonts w:ascii="Calibri" w:eastAsia="Calibri" w:hAnsi="Calibri"/>
          <w:i/>
          <w:iCs/>
          <w:lang w:val="en-GB"/>
        </w:rPr>
        <w:tab/>
      </w:r>
      <w:r w:rsidRPr="000454BB">
        <w:rPr>
          <w:rFonts w:ascii="Calibri" w:eastAsia="Calibri" w:hAnsi="Calibri"/>
          <w:szCs w:val="20"/>
          <w:lang w:val="en-GB"/>
        </w:rPr>
        <w:t>Resolution ITU</w:t>
      </w:r>
      <w:r w:rsidRPr="000454BB">
        <w:rPr>
          <w:rFonts w:ascii="Calibri" w:eastAsia="Calibri" w:hAnsi="Calibri"/>
          <w:szCs w:val="20"/>
          <w:lang w:val="en-GB"/>
        </w:rPr>
        <w:noBreakHyphen/>
        <w:t>R 55-</w:t>
      </w:r>
      <w:del w:id="21" w:author="Author" w:date="2025-07-16T17:13:00Z">
        <w:r w:rsidRPr="000454BB" w:rsidDel="0004775D">
          <w:rPr>
            <w:rFonts w:ascii="Calibri" w:eastAsia="Calibri" w:hAnsi="Calibri"/>
            <w:szCs w:val="20"/>
            <w:lang w:val="en-GB"/>
          </w:rPr>
          <w:delText>3</w:delText>
        </w:r>
      </w:del>
      <w:ins w:id="22" w:author="Author" w:date="2025-07-16T17:13:00Z">
        <w:r w:rsidRPr="00AA179E">
          <w:rPr>
            <w:rFonts w:ascii="Calibri" w:eastAsiaTheme="minorEastAsia" w:hAnsi="Calibri" w:hint="eastAsia"/>
            <w:szCs w:val="20"/>
            <w:lang w:val="en-GB" w:eastAsia="ja-JP"/>
          </w:rPr>
          <w:t>4</w:t>
        </w:r>
      </w:ins>
      <w:r w:rsidRPr="000454BB">
        <w:rPr>
          <w:rFonts w:ascii="Calibri" w:eastAsia="Calibri" w:hAnsi="Calibri"/>
          <w:lang w:val="en-GB"/>
        </w:rPr>
        <w:t xml:space="preserve"> (Rev.</w:t>
      </w:r>
      <w:r w:rsidRPr="000454BB">
        <w:rPr>
          <w:rFonts w:ascii="Calibri" w:eastAsia="MS Mincho" w:hAnsi="Calibri"/>
          <w:szCs w:val="20"/>
          <w:lang w:val="en-GB"/>
        </w:rPr>
        <w:t xml:space="preserve"> </w:t>
      </w:r>
      <w:ins w:id="23" w:author="Author" w:date="2025-07-16T17:14:00Z">
        <w:r w:rsidRPr="00AA179E">
          <w:rPr>
            <w:rFonts w:ascii="Calibri" w:eastAsia="MS Mincho" w:hAnsi="Calibri" w:hint="eastAsia"/>
            <w:szCs w:val="20"/>
            <w:lang w:val="en-GB" w:eastAsia="ja-JP"/>
          </w:rPr>
          <w:t>Dubai, 2023</w:t>
        </w:r>
      </w:ins>
      <w:del w:id="24" w:author="Author" w:date="2025-07-16T17:14:00Z">
        <w:r w:rsidRPr="000454BB" w:rsidDel="00B676EE">
          <w:rPr>
            <w:rFonts w:ascii="Calibri" w:eastAsia="Calibri" w:hAnsi="Calibri"/>
            <w:lang w:val="en-GB"/>
          </w:rPr>
          <w:delText>Sharm el-Sheikh, 2019</w:delText>
        </w:r>
      </w:del>
      <w:r w:rsidRPr="000454BB">
        <w:rPr>
          <w:rFonts w:ascii="Calibri" w:eastAsia="Calibri" w:hAnsi="Calibri"/>
          <w:lang w:val="en-GB"/>
        </w:rPr>
        <w:t xml:space="preserve">) of the Radiocommunication Assembly (RA), on ITU Radiocommunication Sector (ITU-R) studies of disaster prediction, detection, mitigation and </w:t>
      </w:r>
      <w:proofErr w:type="gramStart"/>
      <w:r w:rsidRPr="000454BB">
        <w:rPr>
          <w:rFonts w:ascii="Calibri" w:eastAsia="Calibri" w:hAnsi="Calibri"/>
          <w:lang w:val="en-GB"/>
        </w:rPr>
        <w:t>relief;</w:t>
      </w:r>
      <w:proofErr w:type="gramEnd"/>
    </w:p>
    <w:p w14:paraId="7FB3C6D8" w14:textId="77777777" w:rsidR="002721F4" w:rsidRPr="000D2DD2"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eastAsia="ja-JP"/>
        </w:rPr>
      </w:pPr>
      <w:r w:rsidRPr="000454BB">
        <w:rPr>
          <w:rFonts w:ascii="Calibri" w:eastAsia="MS Mincho" w:hAnsi="Calibri"/>
          <w:i/>
          <w:szCs w:val="20"/>
          <w:lang w:val="en-GB"/>
        </w:rPr>
        <w:t>f)</w:t>
      </w:r>
      <w:r w:rsidRPr="000454BB">
        <w:rPr>
          <w:rFonts w:ascii="Calibri" w:eastAsia="MS Mincho" w:hAnsi="Calibri"/>
          <w:szCs w:val="20"/>
          <w:lang w:val="en-GB"/>
        </w:rPr>
        <w:tab/>
        <w:t xml:space="preserve">Article 5 of the International Telecommunication Regulations, on safety of life and priority of </w:t>
      </w:r>
      <w:proofErr w:type="gramStart"/>
      <w:r w:rsidRPr="000454BB">
        <w:rPr>
          <w:rFonts w:ascii="Calibri" w:eastAsia="MS Mincho" w:hAnsi="Calibri"/>
          <w:szCs w:val="20"/>
          <w:lang w:val="en-GB"/>
        </w:rPr>
        <w:t>telecommunications;</w:t>
      </w:r>
      <w:proofErr w:type="gramEnd"/>
    </w:p>
    <w:p w14:paraId="2EE049E6"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rPr>
      </w:pPr>
      <w:r w:rsidRPr="000454BB">
        <w:rPr>
          <w:rFonts w:ascii="Calibri" w:eastAsia="MS Mincho" w:hAnsi="Calibri"/>
          <w:i/>
          <w:iCs/>
          <w:szCs w:val="20"/>
          <w:lang w:val="en-GB"/>
        </w:rPr>
        <w:t>g)</w:t>
      </w:r>
      <w:r w:rsidRPr="000454BB">
        <w:rPr>
          <w:rFonts w:ascii="Calibri" w:eastAsia="MS Mincho" w:hAnsi="Calibri"/>
          <w:szCs w:val="20"/>
          <w:lang w:val="en-GB"/>
        </w:rPr>
        <w:tab/>
        <w:t xml:space="preserve">Article 40 of the ITU Constitution, on priority of telecommunications concerning safety of </w:t>
      </w:r>
      <w:proofErr w:type="gramStart"/>
      <w:r w:rsidRPr="000454BB">
        <w:rPr>
          <w:rFonts w:ascii="Calibri" w:eastAsia="MS Mincho" w:hAnsi="Calibri"/>
          <w:szCs w:val="20"/>
          <w:lang w:val="en-GB"/>
        </w:rPr>
        <w:t>life;</w:t>
      </w:r>
      <w:proofErr w:type="gramEnd"/>
    </w:p>
    <w:p w14:paraId="6D7FD917"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rPr>
      </w:pPr>
      <w:r w:rsidRPr="000454BB">
        <w:rPr>
          <w:rFonts w:ascii="Calibri" w:eastAsia="MS Mincho" w:hAnsi="Calibri"/>
          <w:i/>
          <w:szCs w:val="20"/>
          <w:lang w:val="en-GB"/>
        </w:rPr>
        <w:t>h)</w:t>
      </w:r>
      <w:r w:rsidRPr="000454BB">
        <w:rPr>
          <w:rFonts w:ascii="Calibri" w:eastAsia="MS Mincho" w:hAnsi="Calibri"/>
          <w:szCs w:val="20"/>
          <w:lang w:val="en-GB"/>
        </w:rPr>
        <w:tab/>
        <w:t xml:space="preserve">Article 46 of the Constitution, on distress calls and </w:t>
      </w:r>
      <w:proofErr w:type="gramStart"/>
      <w:r w:rsidRPr="000454BB">
        <w:rPr>
          <w:rFonts w:ascii="Calibri" w:eastAsia="MS Mincho" w:hAnsi="Calibri"/>
          <w:szCs w:val="20"/>
          <w:lang w:val="en-GB"/>
        </w:rPr>
        <w:t>messages;</w:t>
      </w:r>
      <w:proofErr w:type="gramEnd"/>
    </w:p>
    <w:p w14:paraId="5CB82DB5"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rPr>
      </w:pPr>
      <w:r w:rsidRPr="000454BB">
        <w:rPr>
          <w:rFonts w:ascii="Calibri" w:eastAsia="MS Mincho" w:hAnsi="Calibri"/>
          <w:i/>
          <w:iCs/>
          <w:szCs w:val="20"/>
          <w:lang w:val="en-GB"/>
        </w:rPr>
        <w:t>i)</w:t>
      </w:r>
      <w:r w:rsidRPr="000454BB">
        <w:rPr>
          <w:rFonts w:ascii="Calibri" w:eastAsia="MS Mincho" w:hAnsi="Calibri"/>
          <w:szCs w:val="20"/>
          <w:lang w:val="en-GB"/>
        </w:rPr>
        <w:tab/>
        <w:t xml:space="preserve">that </w:t>
      </w:r>
      <w:r w:rsidRPr="000454BB">
        <w:rPr>
          <w:rFonts w:ascii="Calibri" w:eastAsia="MS Mincho" w:hAnsi="Calibri" w:cs="Calibri"/>
          <w:szCs w:val="20"/>
          <w:lang w:val="en-GB"/>
        </w:rPr>
        <w:t>§</w:t>
      </w:r>
      <w:r w:rsidRPr="000454BB">
        <w:rPr>
          <w:rFonts w:ascii="Calibri" w:eastAsia="MS Mincho" w:hAnsi="Calibri"/>
          <w:szCs w:val="20"/>
          <w:lang w:val="en-GB"/>
        </w:rPr>
        <w:t>5.1 of the International Telecommunication Regulations stipulates that safety-of-life telecommunications, such as distress telecommunications, have absolute priority, where technically practicable, and in accordance with the relevant articles of the Constitution and the ITU Convention and taking due account of the relevant Recommendations of the ITU Telecommunication Standardization Sector (ITU-T), in particular Recommendation ITU-T E.161.1, on guidelines to select emergency number for public telecommunication networks;</w:t>
      </w:r>
    </w:p>
    <w:p w14:paraId="20BE5764"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rPr>
      </w:pPr>
      <w:r w:rsidRPr="000454BB">
        <w:rPr>
          <w:rFonts w:ascii="Calibri" w:eastAsia="MS Mincho" w:hAnsi="Calibri"/>
          <w:i/>
          <w:iCs/>
          <w:szCs w:val="20"/>
          <w:lang w:val="en-GB"/>
        </w:rPr>
        <w:t>j</w:t>
      </w:r>
      <w:r w:rsidRPr="000454BB">
        <w:rPr>
          <w:rFonts w:ascii="Calibri" w:eastAsia="MS Mincho" w:hAnsi="Calibri"/>
          <w:szCs w:val="20"/>
          <w:lang w:val="en-GB"/>
        </w:rPr>
        <w:t>)</w:t>
      </w:r>
      <w:r w:rsidRPr="000454BB">
        <w:rPr>
          <w:rFonts w:ascii="Calibri" w:eastAsia="MS Mincho" w:hAnsi="Calibri"/>
          <w:szCs w:val="20"/>
          <w:lang w:val="en-GB"/>
        </w:rPr>
        <w:tab/>
        <w:t>emergency telecommunication/ICT coordination mechanisms established by the United Nations Office for the Coordination of Humanitarian Affairs (OCHA</w:t>
      </w:r>
      <w:proofErr w:type="gramStart"/>
      <w:r w:rsidRPr="000454BB">
        <w:rPr>
          <w:rFonts w:ascii="Calibri" w:eastAsia="MS Mincho" w:hAnsi="Calibri"/>
          <w:szCs w:val="20"/>
          <w:lang w:val="en-GB"/>
        </w:rPr>
        <w:t>);</w:t>
      </w:r>
      <w:proofErr w:type="gramEnd"/>
    </w:p>
    <w:p w14:paraId="412B5A9D"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rPr>
      </w:pPr>
      <w:r w:rsidRPr="000454BB">
        <w:rPr>
          <w:rFonts w:ascii="Calibri" w:eastAsia="MS Mincho" w:hAnsi="Calibri"/>
          <w:i/>
          <w:iCs/>
          <w:szCs w:val="20"/>
          <w:lang w:val="en-GB"/>
        </w:rPr>
        <w:t>k)</w:t>
      </w:r>
      <w:r w:rsidRPr="000454BB">
        <w:rPr>
          <w:rFonts w:ascii="Calibri" w:eastAsia="MS Mincho" w:hAnsi="Calibri"/>
          <w:szCs w:val="20"/>
          <w:lang w:val="en-GB"/>
        </w:rPr>
        <w:tab/>
        <w:t>Recommendation ITU-T X.1303</w:t>
      </w:r>
      <w:ins w:id="25" w:author="Author" w:date="2025-07-16T17:14:00Z">
        <w:r w:rsidRPr="00751F3A">
          <w:rPr>
            <w:rFonts w:ascii="Calibri" w:eastAsia="MS Mincho" w:hAnsi="Calibri" w:hint="eastAsia"/>
            <w:i/>
            <w:iCs/>
            <w:szCs w:val="20"/>
            <w:lang w:val="en-GB" w:eastAsia="ja-JP"/>
          </w:rPr>
          <w:t>bis</w:t>
        </w:r>
      </w:ins>
      <w:r w:rsidRPr="000454BB">
        <w:rPr>
          <w:rFonts w:ascii="Calibri" w:eastAsia="MS Mincho" w:hAnsi="Calibri"/>
          <w:szCs w:val="20"/>
          <w:lang w:val="en-GB"/>
        </w:rPr>
        <w:t xml:space="preserve"> on the common alerting protocol (CAP 1.</w:t>
      </w:r>
      <w:del w:id="26" w:author="Author" w:date="2025-07-16T17:14:00Z">
        <w:r w:rsidRPr="000454BB" w:rsidDel="00B676EE">
          <w:rPr>
            <w:rFonts w:ascii="Calibri" w:eastAsia="MS Mincho" w:hAnsi="Calibri"/>
            <w:szCs w:val="20"/>
            <w:lang w:val="en-GB"/>
          </w:rPr>
          <w:delText>1</w:delText>
        </w:r>
      </w:del>
      <w:ins w:id="27" w:author="Author" w:date="2025-07-16T17:14:00Z">
        <w:r w:rsidRPr="00AA179E">
          <w:rPr>
            <w:rFonts w:ascii="Calibri" w:eastAsia="MS Mincho" w:hAnsi="Calibri" w:hint="eastAsia"/>
            <w:szCs w:val="20"/>
            <w:lang w:val="en-GB" w:eastAsia="ja-JP"/>
          </w:rPr>
          <w:t>2</w:t>
        </w:r>
      </w:ins>
      <w:r w:rsidRPr="000454BB">
        <w:rPr>
          <w:rFonts w:ascii="Calibri" w:eastAsia="MS Mincho" w:hAnsi="Calibri"/>
          <w:szCs w:val="20"/>
          <w:lang w:val="en-GB"/>
        </w:rPr>
        <w:t>),</w:t>
      </w:r>
    </w:p>
    <w:p w14:paraId="37401739" w14:textId="77777777" w:rsidR="002721F4" w:rsidRPr="000454BB" w:rsidRDefault="002721F4" w:rsidP="002721F4">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Calibri" w:eastAsia="Calibri" w:hAnsi="Calibri"/>
          <w:i/>
          <w:szCs w:val="20"/>
          <w:lang w:val="en-GB"/>
        </w:rPr>
      </w:pPr>
      <w:r w:rsidRPr="000454BB">
        <w:rPr>
          <w:rFonts w:ascii="Calibri" w:eastAsia="Calibri" w:hAnsi="Calibri"/>
          <w:i/>
          <w:szCs w:val="20"/>
          <w:lang w:val="en-GB"/>
        </w:rPr>
        <w:t>considering</w:t>
      </w:r>
    </w:p>
    <w:p w14:paraId="30C7A58C"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Calibri" w:hAnsi="Calibri"/>
          <w:szCs w:val="20"/>
          <w:lang w:val="en-GB"/>
        </w:rPr>
      </w:pPr>
      <w:r w:rsidRPr="000454BB">
        <w:rPr>
          <w:rFonts w:ascii="Calibri" w:eastAsia="Calibri" w:hAnsi="Calibri"/>
          <w:i/>
          <w:iCs/>
          <w:szCs w:val="20"/>
          <w:lang w:val="en-GB"/>
        </w:rPr>
        <w:t>a)</w:t>
      </w:r>
      <w:r w:rsidRPr="000454BB">
        <w:rPr>
          <w:rFonts w:ascii="Calibri" w:eastAsia="Calibri" w:hAnsi="Calibri"/>
          <w:i/>
          <w:iCs/>
          <w:szCs w:val="20"/>
          <w:lang w:val="en-GB"/>
        </w:rPr>
        <w:tab/>
      </w:r>
      <w:r w:rsidRPr="000454BB">
        <w:rPr>
          <w:rFonts w:ascii="Calibri" w:eastAsia="Calibri" w:hAnsi="Calibri"/>
          <w:szCs w:val="20"/>
          <w:lang w:val="en-GB"/>
        </w:rPr>
        <w:t xml:space="preserve">that the Intergovernmental Conference on Emergency Telecommunications (Tampere, 1998) (ICET-98) adopted the Convention on the Provision of Telecommunication Resources for Disaster Mitigation and Relief Operations (Tampere Convention) and that this convention came into force in January </w:t>
      </w:r>
      <w:proofErr w:type="gramStart"/>
      <w:r w:rsidRPr="000454BB">
        <w:rPr>
          <w:rFonts w:ascii="Calibri" w:eastAsia="Calibri" w:hAnsi="Calibri"/>
          <w:szCs w:val="20"/>
          <w:lang w:val="en-GB"/>
        </w:rPr>
        <w:t>2005;</w:t>
      </w:r>
      <w:proofErr w:type="gramEnd"/>
    </w:p>
    <w:p w14:paraId="7626BC68"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rPr>
      </w:pPr>
      <w:r w:rsidRPr="000454BB">
        <w:rPr>
          <w:rFonts w:ascii="Calibri" w:eastAsia="MS Mincho" w:hAnsi="Calibri"/>
          <w:i/>
          <w:iCs/>
          <w:szCs w:val="20"/>
          <w:lang w:val="en-GB"/>
        </w:rPr>
        <w:t>b)</w:t>
      </w:r>
      <w:r w:rsidRPr="000454BB">
        <w:rPr>
          <w:rFonts w:ascii="Calibri" w:eastAsia="MS Mincho" w:hAnsi="Calibri"/>
          <w:i/>
          <w:iCs/>
          <w:szCs w:val="20"/>
          <w:lang w:val="en-GB"/>
        </w:rPr>
        <w:tab/>
      </w:r>
      <w:r w:rsidRPr="000454BB">
        <w:rPr>
          <w:rFonts w:ascii="Calibri" w:eastAsia="MS Mincho" w:hAnsi="Calibri"/>
          <w:szCs w:val="20"/>
          <w:lang w:val="en-GB"/>
        </w:rPr>
        <w:t xml:space="preserve">that the Common Alerting Protocol (CAP) Workshop held during the third Global Forum on Emergency Telecommunications (Mauritius, 2019) (GET-19) highlighted the benefits of CAP, and shared best practices and lessons learned on how to create an enabling environment for leveraging </w:t>
      </w:r>
      <w:proofErr w:type="gramStart"/>
      <w:r w:rsidRPr="000454BB">
        <w:rPr>
          <w:rFonts w:ascii="Calibri" w:eastAsia="MS Mincho" w:hAnsi="Calibri"/>
          <w:szCs w:val="20"/>
          <w:lang w:val="en-GB"/>
        </w:rPr>
        <w:t>CAP;</w:t>
      </w:r>
      <w:proofErr w:type="gramEnd"/>
    </w:p>
    <w:p w14:paraId="4716C5BC"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Calibri" w:hAnsi="Calibri"/>
          <w:szCs w:val="20"/>
          <w:lang w:val="en-GB"/>
        </w:rPr>
      </w:pPr>
      <w:r w:rsidRPr="000454BB">
        <w:rPr>
          <w:rFonts w:ascii="Calibri" w:eastAsia="MS Mincho" w:hAnsi="Calibri"/>
          <w:i/>
          <w:szCs w:val="20"/>
          <w:lang w:val="en-GB"/>
        </w:rPr>
        <w:t>c)</w:t>
      </w:r>
      <w:r w:rsidRPr="000454BB">
        <w:rPr>
          <w:rFonts w:ascii="Calibri" w:eastAsia="MS Mincho" w:hAnsi="Calibri"/>
          <w:szCs w:val="20"/>
          <w:lang w:val="en-GB"/>
        </w:rPr>
        <w:tab/>
        <w:t xml:space="preserve">that the disaster connectivity map launched at GET-19 is a mapping platform to help first responders determine the status of telecommunication network infrastructure, coverage and performance before and after a </w:t>
      </w:r>
      <w:proofErr w:type="gramStart"/>
      <w:r w:rsidRPr="000454BB">
        <w:rPr>
          <w:rFonts w:ascii="Calibri" w:eastAsia="MS Mincho" w:hAnsi="Calibri"/>
          <w:szCs w:val="20"/>
          <w:lang w:val="en-GB"/>
        </w:rPr>
        <w:t>disaster;</w:t>
      </w:r>
      <w:proofErr w:type="gramEnd"/>
    </w:p>
    <w:p w14:paraId="4FACA320" w14:textId="77777777" w:rsidR="002721F4" w:rsidRPr="00DA6046"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Theme="minorEastAsia" w:hAnsi="Calibri"/>
          <w:szCs w:val="20"/>
          <w:lang w:val="en-GB" w:eastAsia="ja-JP"/>
        </w:rPr>
      </w:pPr>
      <w:r w:rsidRPr="000454BB">
        <w:rPr>
          <w:rFonts w:ascii="Calibri" w:eastAsia="MS Mincho" w:hAnsi="Calibri"/>
          <w:i/>
          <w:iCs/>
          <w:szCs w:val="20"/>
          <w:lang w:val="en-GB"/>
        </w:rPr>
        <w:t>d)</w:t>
      </w:r>
      <w:r w:rsidRPr="000454BB">
        <w:rPr>
          <w:rFonts w:ascii="Calibri" w:eastAsia="MS Mincho" w:hAnsi="Calibri"/>
          <w:szCs w:val="20"/>
          <w:lang w:val="en-GB"/>
        </w:rPr>
        <w:tab/>
      </w:r>
      <w:r w:rsidRPr="000454BB">
        <w:rPr>
          <w:rFonts w:ascii="Calibri" w:eastAsia="Calibri" w:hAnsi="Calibri"/>
          <w:szCs w:val="20"/>
          <w:lang w:val="en-GB"/>
        </w:rPr>
        <w:t>that the second Tampere Conference on Disaster Communications (Tampere, 2001) (CDC</w:t>
      </w:r>
      <w:r w:rsidRPr="000454BB">
        <w:rPr>
          <w:rFonts w:ascii="Calibri" w:eastAsia="Calibri" w:hAnsi="Calibri"/>
          <w:szCs w:val="20"/>
          <w:lang w:val="en-GB"/>
        </w:rPr>
        <w:noBreakHyphen/>
        <w:t xml:space="preserve">01) invited ITU to study the use of public mobile networks for early warning and the dissemination of emergency information and the operational aspects of emergency telecommunications such as call </w:t>
      </w:r>
      <w:proofErr w:type="gramStart"/>
      <w:r w:rsidRPr="000454BB">
        <w:rPr>
          <w:rFonts w:ascii="Calibri" w:eastAsia="Calibri" w:hAnsi="Calibri"/>
          <w:szCs w:val="20"/>
          <w:lang w:val="en-GB"/>
        </w:rPr>
        <w:t>prioritization;</w:t>
      </w:r>
      <w:proofErr w:type="gramEnd"/>
    </w:p>
    <w:p w14:paraId="2CFAD6B2" w14:textId="77777777" w:rsidR="002721F4" w:rsidRPr="000454BB" w:rsidRDefault="002721F4" w:rsidP="002721F4">
      <w:pPr>
        <w:tabs>
          <w:tab w:val="left" w:pos="1134"/>
          <w:tab w:val="left" w:pos="1871"/>
          <w:tab w:val="left" w:pos="2268"/>
        </w:tabs>
        <w:spacing w:before="120" w:after="120"/>
        <w:jc w:val="both"/>
        <w:rPr>
          <w:rFonts w:ascii="Calibri" w:eastAsia="Calibri" w:hAnsi="Calibri"/>
          <w:lang w:val="en-GB"/>
        </w:rPr>
      </w:pPr>
      <w:r w:rsidRPr="000454BB">
        <w:rPr>
          <w:rFonts w:ascii="Calibri" w:eastAsia="Calibri" w:hAnsi="Calibri"/>
          <w:i/>
          <w:iCs/>
          <w:lang w:val="en-GB"/>
        </w:rPr>
        <w:t>e)</w:t>
      </w:r>
      <w:r w:rsidRPr="000454BB">
        <w:rPr>
          <w:rFonts w:ascii="Calibri" w:eastAsia="Calibri" w:hAnsi="Calibri"/>
          <w:i/>
          <w:iCs/>
          <w:lang w:val="en-GB"/>
        </w:rPr>
        <w:tab/>
      </w:r>
      <w:r w:rsidRPr="000454BB">
        <w:rPr>
          <w:rFonts w:ascii="Calibri" w:eastAsia="Calibri" w:hAnsi="Calibri"/>
          <w:lang w:val="en-GB"/>
        </w:rPr>
        <w:t xml:space="preserve">that Resolution 646 </w:t>
      </w:r>
      <w:r w:rsidRPr="000454BB">
        <w:rPr>
          <w:rFonts w:ascii="Calibri" w:eastAsia="Calibri" w:hAnsi="Calibri" w:cs="Calibri"/>
          <w:szCs w:val="20"/>
          <w:lang w:val="en-GB"/>
        </w:rPr>
        <w:t>(Rev.</w:t>
      </w:r>
      <w:r w:rsidRPr="000454BB">
        <w:rPr>
          <w:rFonts w:ascii="Calibri" w:eastAsia="Calibri" w:hAnsi="Calibri"/>
          <w:lang w:val="en-GB"/>
        </w:rPr>
        <w:t xml:space="preserve"> </w:t>
      </w:r>
      <w:r w:rsidRPr="000454BB">
        <w:rPr>
          <w:rFonts w:ascii="Calibri" w:eastAsia="Calibri" w:hAnsi="Calibri" w:cs="Calibri"/>
          <w:szCs w:val="20"/>
          <w:lang w:val="en-GB"/>
        </w:rPr>
        <w:t xml:space="preserve">WRC-19) addresses the broader category of PPDR, as well as the harmonization of frequency bands/ranges for PPDR solutions, and </w:t>
      </w:r>
      <w:r w:rsidRPr="000454BB">
        <w:rPr>
          <w:rFonts w:ascii="Calibri" w:eastAsia="Calibri" w:hAnsi="Calibri"/>
          <w:lang w:val="en-GB"/>
        </w:rPr>
        <w:t xml:space="preserve">resolves to encourage administrations to satisfy temporary needs for frequencies in emergency and disaster-relief situations, in addition to those normally made available by agreement with the administrations </w:t>
      </w:r>
      <w:r w:rsidRPr="000454BB">
        <w:rPr>
          <w:rFonts w:ascii="Calibri" w:eastAsia="Calibri" w:hAnsi="Calibri"/>
          <w:lang w:val="en-GB"/>
        </w:rPr>
        <w:lastRenderedPageBreak/>
        <w:t>concerned, and to facilitate cross-border circulation of radiocommunication equipment intended for use in emergency and disaster-relief situations through mutual cooperation and consultation without hindering national legislation;</w:t>
      </w:r>
    </w:p>
    <w:p w14:paraId="2E0B3CDD" w14:textId="77777777" w:rsidR="002721F4" w:rsidRPr="000454BB" w:rsidRDefault="002721F4" w:rsidP="002721F4">
      <w:pPr>
        <w:tabs>
          <w:tab w:val="left" w:pos="1134"/>
          <w:tab w:val="left" w:pos="1871"/>
          <w:tab w:val="left" w:pos="2268"/>
        </w:tabs>
        <w:spacing w:before="120" w:after="120"/>
        <w:jc w:val="both"/>
        <w:rPr>
          <w:rFonts w:ascii="Calibri" w:eastAsia="Calibri" w:hAnsi="Calibri"/>
          <w:lang w:val="en-GB"/>
        </w:rPr>
      </w:pPr>
      <w:r w:rsidRPr="000454BB">
        <w:rPr>
          <w:rFonts w:ascii="Calibri" w:eastAsia="Calibri" w:hAnsi="Calibri"/>
          <w:i/>
          <w:iCs/>
          <w:lang w:val="en-GB"/>
        </w:rPr>
        <w:t>f)</w:t>
      </w:r>
      <w:r w:rsidRPr="000454BB">
        <w:rPr>
          <w:rFonts w:ascii="Calibri" w:eastAsia="Calibri" w:hAnsi="Calibri"/>
          <w:lang w:val="en-GB"/>
        </w:rPr>
        <w:tab/>
        <w:t>that Resolution 646 (Rev.WRC</w:t>
      </w:r>
      <w:r w:rsidRPr="000454BB">
        <w:rPr>
          <w:rFonts w:ascii="Calibri" w:eastAsia="Calibri" w:hAnsi="Calibri"/>
          <w:lang w:val="en-GB"/>
        </w:rPr>
        <w:noBreakHyphen/>
        <w:t xml:space="preserve">19) likewise resolves to encourage administrations to consider Recommendation ITU-R M.2015, and to use agreed frequency bands for PPDR to the maximum extent possible when undertaking their national planning for their PPDR applications, particularly broadband, </w:t>
      </w:r>
      <w:proofErr w:type="gramStart"/>
      <w:r w:rsidRPr="000454BB">
        <w:rPr>
          <w:rFonts w:ascii="Calibri" w:eastAsia="Calibri" w:hAnsi="Calibri"/>
          <w:lang w:val="en-GB"/>
        </w:rPr>
        <w:t>in order to</w:t>
      </w:r>
      <w:proofErr w:type="gramEnd"/>
      <w:r w:rsidRPr="000454BB">
        <w:rPr>
          <w:rFonts w:ascii="Calibri" w:eastAsia="Calibri" w:hAnsi="Calibri"/>
          <w:lang w:val="en-GB"/>
        </w:rPr>
        <w:t xml:space="preserve"> achieve </w:t>
      </w:r>
      <w:proofErr w:type="gramStart"/>
      <w:r w:rsidRPr="000454BB">
        <w:rPr>
          <w:rFonts w:ascii="Calibri" w:eastAsia="Calibri" w:hAnsi="Calibri"/>
          <w:lang w:val="en-GB"/>
        </w:rPr>
        <w:t>harmonization;</w:t>
      </w:r>
      <w:proofErr w:type="gramEnd"/>
    </w:p>
    <w:p w14:paraId="002AA7BB" w14:textId="77777777" w:rsidR="002721F4" w:rsidRPr="000454BB" w:rsidRDefault="002721F4" w:rsidP="002721F4">
      <w:pPr>
        <w:tabs>
          <w:tab w:val="left" w:pos="1134"/>
          <w:tab w:val="left" w:pos="1871"/>
          <w:tab w:val="left" w:pos="2268"/>
        </w:tabs>
        <w:spacing w:before="120" w:after="120"/>
        <w:jc w:val="both"/>
        <w:rPr>
          <w:rFonts w:ascii="Calibri" w:eastAsia="Calibri" w:hAnsi="Calibri"/>
          <w:lang w:val="en-GB"/>
        </w:rPr>
      </w:pPr>
      <w:r w:rsidRPr="000454BB">
        <w:rPr>
          <w:rFonts w:ascii="Calibri" w:eastAsia="Calibri" w:hAnsi="Calibri"/>
          <w:i/>
          <w:lang w:val="en-GB"/>
        </w:rPr>
        <w:t>g)</w:t>
      </w:r>
      <w:r w:rsidRPr="000454BB">
        <w:rPr>
          <w:rFonts w:ascii="Calibri" w:eastAsia="Calibri" w:hAnsi="Calibri"/>
          <w:lang w:val="en-GB"/>
        </w:rPr>
        <w:tab/>
        <w:t xml:space="preserve">that Resolution 646 (Rev. WRC-19) further encourages administrations to consider also parts of the regionally harmonized frequency ranges for their PPDR </w:t>
      </w:r>
      <w:proofErr w:type="gramStart"/>
      <w:r w:rsidRPr="000454BB">
        <w:rPr>
          <w:rFonts w:ascii="Calibri" w:eastAsia="Calibri" w:hAnsi="Calibri"/>
          <w:lang w:val="en-GB"/>
        </w:rPr>
        <w:t>applications;</w:t>
      </w:r>
      <w:proofErr w:type="gramEnd"/>
    </w:p>
    <w:p w14:paraId="7F71624F" w14:textId="77777777" w:rsidR="002721F4" w:rsidRPr="000454BB" w:rsidRDefault="002721F4" w:rsidP="002721F4">
      <w:pPr>
        <w:tabs>
          <w:tab w:val="left" w:pos="1134"/>
          <w:tab w:val="left" w:pos="1871"/>
          <w:tab w:val="left" w:pos="2268"/>
        </w:tabs>
        <w:spacing w:before="120" w:after="120"/>
        <w:jc w:val="both"/>
        <w:rPr>
          <w:rFonts w:ascii="Calibri" w:eastAsia="Calibri" w:hAnsi="Calibri"/>
          <w:i/>
          <w:iCs/>
          <w:lang w:val="en-GB"/>
        </w:rPr>
      </w:pPr>
      <w:r w:rsidRPr="000454BB">
        <w:rPr>
          <w:rFonts w:ascii="Calibri" w:eastAsia="Calibri" w:hAnsi="Calibri"/>
          <w:i/>
          <w:iCs/>
          <w:lang w:val="en-GB"/>
        </w:rPr>
        <w:t>h)</w:t>
      </w:r>
      <w:r w:rsidRPr="000454BB">
        <w:rPr>
          <w:rFonts w:ascii="Calibri" w:eastAsia="Calibri" w:hAnsi="Calibri"/>
          <w:lang w:val="en-GB"/>
        </w:rPr>
        <w:tab/>
      </w:r>
      <w:r w:rsidRPr="000454BB">
        <w:rPr>
          <w:rFonts w:ascii="Calibri" w:eastAsia="Calibri" w:hAnsi="Calibri"/>
          <w:szCs w:val="20"/>
          <w:lang w:val="en-GB"/>
        </w:rPr>
        <w:t xml:space="preserve">that Resolution 647 (Rev.WRC-19) resolves that the Radiocommunication Bureau (BR), through the study groups, study those aspects of radiocommunications/ICTs that are relevant to </w:t>
      </w:r>
      <w:r w:rsidRPr="000454BB">
        <w:rPr>
          <w:rFonts w:ascii="Calibri" w:eastAsia="MS Mincho" w:hAnsi="Calibri"/>
          <w:szCs w:val="20"/>
          <w:lang w:val="en-GB"/>
        </w:rPr>
        <w:t>early warning, disaster prediction, detection, mitigation and relief operations, taking into account Resolution ITU</w:t>
      </w:r>
      <w:r w:rsidRPr="000454BB">
        <w:rPr>
          <w:rFonts w:ascii="Calibri" w:eastAsia="MS Mincho" w:hAnsi="Calibri"/>
          <w:szCs w:val="20"/>
          <w:lang w:val="en-GB"/>
        </w:rPr>
        <w:noBreakHyphen/>
        <w:t>R 55-</w:t>
      </w:r>
      <w:del w:id="28" w:author="Author" w:date="2025-07-16T17:14:00Z">
        <w:r w:rsidRPr="000454BB" w:rsidDel="00D12757">
          <w:rPr>
            <w:rFonts w:ascii="Calibri" w:eastAsia="MS Mincho" w:hAnsi="Calibri"/>
            <w:szCs w:val="20"/>
            <w:lang w:val="en-GB"/>
          </w:rPr>
          <w:delText>3</w:delText>
        </w:r>
      </w:del>
      <w:ins w:id="29" w:author="Author" w:date="2025-07-16T17:14:00Z">
        <w:r w:rsidRPr="00AA179E">
          <w:rPr>
            <w:rFonts w:ascii="Calibri" w:eastAsia="MS Mincho" w:hAnsi="Calibri" w:hint="eastAsia"/>
            <w:szCs w:val="20"/>
            <w:lang w:val="en-GB" w:eastAsia="ja-JP"/>
          </w:rPr>
          <w:t>4</w:t>
        </w:r>
      </w:ins>
      <w:r w:rsidRPr="000454BB">
        <w:rPr>
          <w:rFonts w:ascii="Calibri" w:eastAsia="MS Mincho" w:hAnsi="Calibri"/>
          <w:szCs w:val="20"/>
          <w:lang w:val="en-GB"/>
        </w:rPr>
        <w:t xml:space="preserve"> (Rev. </w:t>
      </w:r>
      <w:ins w:id="30" w:author="Author" w:date="2025-07-16T17:14:00Z">
        <w:r w:rsidRPr="00AA179E">
          <w:rPr>
            <w:rFonts w:ascii="Calibri" w:eastAsia="MS Mincho" w:hAnsi="Calibri" w:hint="eastAsia"/>
            <w:szCs w:val="20"/>
            <w:lang w:val="en-GB" w:eastAsia="ja-JP"/>
          </w:rPr>
          <w:t>Dubai, 2023</w:t>
        </w:r>
      </w:ins>
      <w:del w:id="31" w:author="Author" w:date="2025-07-16T17:14:00Z">
        <w:r w:rsidRPr="000454BB" w:rsidDel="00D12757">
          <w:rPr>
            <w:rFonts w:ascii="Calibri" w:eastAsia="MS Mincho" w:hAnsi="Calibri"/>
            <w:szCs w:val="20"/>
            <w:lang w:val="en-GB"/>
          </w:rPr>
          <w:delText>Sharm el-Sheikh, 2019</w:delText>
        </w:r>
      </w:del>
      <w:r w:rsidRPr="000454BB">
        <w:rPr>
          <w:rFonts w:ascii="Calibri" w:eastAsia="MS Mincho" w:hAnsi="Calibri"/>
          <w:szCs w:val="20"/>
          <w:lang w:val="en-GB"/>
        </w:rPr>
        <w:t>);</w:t>
      </w:r>
    </w:p>
    <w:p w14:paraId="3BD56571" w14:textId="77777777" w:rsidR="002721F4" w:rsidRPr="000454BB" w:rsidRDefault="002721F4" w:rsidP="002721F4">
      <w:pPr>
        <w:tabs>
          <w:tab w:val="left" w:pos="1134"/>
          <w:tab w:val="left" w:pos="1871"/>
          <w:tab w:val="left" w:pos="2268"/>
        </w:tabs>
        <w:spacing w:before="120" w:after="120"/>
        <w:jc w:val="both"/>
        <w:rPr>
          <w:rFonts w:ascii="Calibri" w:eastAsia="Calibri" w:hAnsi="Calibri"/>
          <w:lang w:val="en-GB"/>
        </w:rPr>
      </w:pPr>
      <w:r w:rsidRPr="000454BB">
        <w:rPr>
          <w:rFonts w:ascii="Calibri" w:eastAsia="Calibri" w:hAnsi="Calibri"/>
          <w:i/>
          <w:iCs/>
          <w:lang w:val="en-GB"/>
        </w:rPr>
        <w:t>i)</w:t>
      </w:r>
      <w:r w:rsidRPr="000454BB">
        <w:rPr>
          <w:rFonts w:ascii="Calibri" w:eastAsia="Calibri" w:hAnsi="Calibri"/>
          <w:i/>
          <w:iCs/>
          <w:lang w:val="en-GB"/>
        </w:rPr>
        <w:tab/>
      </w:r>
      <w:r w:rsidRPr="000454BB">
        <w:rPr>
          <w:rFonts w:ascii="Calibri" w:eastAsia="Calibri" w:hAnsi="Calibri"/>
          <w:lang w:val="en-GB"/>
        </w:rPr>
        <w:t>that Resolution 647 (Rev.WRC</w:t>
      </w:r>
      <w:r w:rsidRPr="000454BB">
        <w:rPr>
          <w:rFonts w:ascii="Calibri" w:eastAsia="Calibri" w:hAnsi="Calibri"/>
          <w:lang w:val="en-GB"/>
        </w:rPr>
        <w:noBreakHyphen/>
        <w:t>19) instructs the Director of BR to continue assisting Member States with their emergency communication preparedness activities by maintaining a database of information from administrations for use in emergency situations, which includes contact information and optionally includes available frequencies for use in emergency situations, reiterating the importance of having spectrum available in the very early stages of humanitarian assistance intervention for disaster relief;</w:t>
      </w:r>
    </w:p>
    <w:p w14:paraId="04A161C4" w14:textId="77777777" w:rsidR="002721F4" w:rsidRPr="000D2DD2"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Theme="minorEastAsia" w:hAnsi="Calibri"/>
          <w:lang w:val="en-GB" w:eastAsia="ja-JP"/>
        </w:rPr>
      </w:pPr>
      <w:r w:rsidRPr="000454BB">
        <w:rPr>
          <w:rFonts w:ascii="Calibri" w:eastAsia="Calibri" w:hAnsi="Calibri"/>
          <w:i/>
          <w:iCs/>
          <w:lang w:val="en-GB"/>
        </w:rPr>
        <w:t>j)</w:t>
      </w:r>
      <w:r w:rsidRPr="000454BB">
        <w:rPr>
          <w:rFonts w:ascii="Calibri" w:eastAsia="Calibri" w:hAnsi="Calibri"/>
          <w:i/>
          <w:iCs/>
          <w:lang w:val="en-GB"/>
        </w:rPr>
        <w:tab/>
      </w:r>
      <w:r w:rsidRPr="000454BB">
        <w:rPr>
          <w:rFonts w:ascii="Calibri" w:eastAsia="Calibri" w:hAnsi="Calibri"/>
          <w:lang w:val="en-GB"/>
        </w:rPr>
        <w:t>that Resolution 647 (Rev.WRC</w:t>
      </w:r>
      <w:r w:rsidRPr="000454BB">
        <w:rPr>
          <w:rFonts w:ascii="Calibri" w:eastAsia="Calibri" w:hAnsi="Calibri"/>
          <w:lang w:val="en-GB"/>
        </w:rPr>
        <w:noBreakHyphen/>
        <w:t xml:space="preserve">19) likewise invites the Director of the Telecommunication Standardization Bureau and the Director of BDT to collaborate closely with the Director of BR to ensure that a consistent and coherent approach is adopted in the development of strategies in response to emergency and disaster </w:t>
      </w:r>
      <w:proofErr w:type="gramStart"/>
      <w:r w:rsidRPr="000454BB">
        <w:rPr>
          <w:rFonts w:ascii="Calibri" w:eastAsia="Calibri" w:hAnsi="Calibri"/>
          <w:lang w:val="en-GB"/>
        </w:rPr>
        <w:t>situations;</w:t>
      </w:r>
      <w:proofErr w:type="gramEnd"/>
    </w:p>
    <w:p w14:paraId="3E305B25"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Calibri" w:hAnsi="Calibri"/>
          <w:szCs w:val="20"/>
          <w:lang w:val="en-GB"/>
        </w:rPr>
      </w:pPr>
      <w:r w:rsidRPr="000454BB">
        <w:rPr>
          <w:rFonts w:ascii="Calibri" w:eastAsia="Calibri" w:hAnsi="Calibri"/>
          <w:i/>
          <w:iCs/>
          <w:szCs w:val="20"/>
          <w:lang w:val="en-GB"/>
        </w:rPr>
        <w:t>k)</w:t>
      </w:r>
      <w:r w:rsidRPr="000454BB">
        <w:rPr>
          <w:rFonts w:ascii="Calibri" w:eastAsia="Calibri" w:hAnsi="Calibri"/>
          <w:i/>
          <w:iCs/>
          <w:szCs w:val="20"/>
          <w:lang w:val="en-GB"/>
        </w:rPr>
        <w:tab/>
      </w:r>
      <w:r w:rsidRPr="000454BB">
        <w:rPr>
          <w:rFonts w:ascii="Calibri" w:eastAsia="Calibri" w:hAnsi="Calibri"/>
          <w:szCs w:val="20"/>
          <w:lang w:val="en-GB"/>
        </w:rPr>
        <w:t xml:space="preserve">the work of the ITU-R and ITU-T study groups in adopting Recommendations that have helped to provide technical information on satellite and terrestrial radiocommunication systems and wired networks and their role in disaster management, including important Recommendations pertaining to the use of satellite networks in times of </w:t>
      </w:r>
      <w:proofErr w:type="gramStart"/>
      <w:r w:rsidRPr="000454BB">
        <w:rPr>
          <w:rFonts w:ascii="Calibri" w:eastAsia="Calibri" w:hAnsi="Calibri"/>
          <w:szCs w:val="20"/>
          <w:lang w:val="en-GB"/>
        </w:rPr>
        <w:t>disasters;</w:t>
      </w:r>
      <w:proofErr w:type="gramEnd"/>
    </w:p>
    <w:p w14:paraId="60256418"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rPr>
      </w:pPr>
      <w:r w:rsidRPr="000454BB">
        <w:rPr>
          <w:rFonts w:ascii="Calibri" w:eastAsia="MS Mincho" w:hAnsi="Calibri"/>
          <w:i/>
          <w:iCs/>
          <w:szCs w:val="20"/>
          <w:lang w:val="en-GB"/>
        </w:rPr>
        <w:t>l)</w:t>
      </w:r>
      <w:r w:rsidRPr="000454BB">
        <w:rPr>
          <w:rFonts w:ascii="Calibri" w:eastAsia="MS Mincho" w:hAnsi="Calibri"/>
          <w:i/>
          <w:iCs/>
          <w:szCs w:val="20"/>
          <w:lang w:val="en-GB"/>
        </w:rPr>
        <w:tab/>
      </w:r>
      <w:r w:rsidRPr="000454BB">
        <w:rPr>
          <w:rFonts w:ascii="Calibri" w:eastAsia="MS Mincho" w:hAnsi="Calibri"/>
          <w:szCs w:val="20"/>
          <w:lang w:val="en-GB"/>
        </w:rPr>
        <w:t>the work of the ITU</w:t>
      </w:r>
      <w:r w:rsidRPr="000454BB">
        <w:rPr>
          <w:rFonts w:ascii="Calibri" w:eastAsia="MS Mincho" w:hAnsi="Calibri"/>
          <w:szCs w:val="20"/>
          <w:lang w:val="en-GB"/>
        </w:rPr>
        <w:noBreakHyphen/>
        <w:t xml:space="preserve">T study groups in developing and adopting Recommendations for priority/preferential emergency telecommunications and emergency telecommunication services (ETS), including consideration of use of both terrestrial and wireless telecommunication systems during </w:t>
      </w:r>
      <w:proofErr w:type="gramStart"/>
      <w:r w:rsidRPr="000454BB">
        <w:rPr>
          <w:rFonts w:ascii="Calibri" w:eastAsia="MS Mincho" w:hAnsi="Calibri"/>
          <w:szCs w:val="20"/>
          <w:lang w:val="en-GB"/>
        </w:rPr>
        <w:t>emergencies;</w:t>
      </w:r>
      <w:proofErr w:type="gramEnd"/>
    </w:p>
    <w:p w14:paraId="157DDBC4" w14:textId="77777777" w:rsidR="002721F4" w:rsidRPr="000454BB" w:rsidDel="00487B1C" w:rsidRDefault="002721F4" w:rsidP="002721F4">
      <w:pPr>
        <w:tabs>
          <w:tab w:val="left" w:pos="1134"/>
          <w:tab w:val="left" w:pos="1871"/>
          <w:tab w:val="left" w:pos="2268"/>
        </w:tabs>
        <w:spacing w:before="120" w:after="120"/>
        <w:jc w:val="both"/>
        <w:rPr>
          <w:del w:id="32" w:author="Author" w:date="2025-07-16T17:15:00Z"/>
          <w:rFonts w:ascii="Calibri" w:eastAsia="Calibri" w:hAnsi="Calibri"/>
          <w:lang w:val="en-GB"/>
        </w:rPr>
      </w:pPr>
      <w:del w:id="33" w:author="Author" w:date="2025-07-16T17:15:00Z">
        <w:r w:rsidRPr="000454BB" w:rsidDel="00487B1C">
          <w:rPr>
            <w:rFonts w:ascii="Calibri" w:eastAsia="Calibri" w:hAnsi="Calibri"/>
            <w:i/>
            <w:iCs/>
            <w:lang w:val="en-GB"/>
          </w:rPr>
          <w:delText>m)</w:delText>
        </w:r>
        <w:r w:rsidRPr="000454BB" w:rsidDel="00487B1C">
          <w:rPr>
            <w:rFonts w:ascii="Calibri" w:eastAsia="Calibri" w:hAnsi="Calibri"/>
            <w:i/>
            <w:iCs/>
            <w:lang w:val="en-GB"/>
          </w:rPr>
          <w:tab/>
        </w:r>
        <w:r w:rsidRPr="000454BB" w:rsidDel="00487B1C">
          <w:rPr>
            <w:rFonts w:ascii="Calibri" w:eastAsia="Calibri" w:hAnsi="Calibri"/>
            <w:lang w:val="en-GB"/>
          </w:rPr>
          <w:delText xml:space="preserve">that RA </w:delText>
        </w:r>
        <w:r w:rsidRPr="000454BB" w:rsidDel="00487B1C">
          <w:rPr>
            <w:rFonts w:ascii="Calibri" w:eastAsia="Calibri" w:hAnsi="Calibri"/>
            <w:szCs w:val="20"/>
            <w:lang w:val="en-GB"/>
          </w:rPr>
          <w:delText>updated Resolution ITU</w:delText>
        </w:r>
        <w:r w:rsidRPr="000454BB" w:rsidDel="00487B1C">
          <w:rPr>
            <w:rFonts w:ascii="Calibri" w:eastAsia="Calibri" w:hAnsi="Calibri"/>
            <w:szCs w:val="20"/>
            <w:lang w:val="en-GB"/>
          </w:rPr>
          <w:noBreakHyphen/>
          <w:delText>R 55-3</w:delText>
        </w:r>
        <w:r w:rsidRPr="000454BB" w:rsidDel="00487B1C">
          <w:rPr>
            <w:rFonts w:ascii="Calibri" w:eastAsia="Calibri" w:hAnsi="Calibri"/>
            <w:lang w:val="en-GB"/>
          </w:rPr>
          <w:delText xml:space="preserve"> (Rev. Sharm el-Sheikh, 2019), on ITU-R studies of disaster prediction, detection, mitigation and relief;</w:delText>
        </w:r>
      </w:del>
    </w:p>
    <w:p w14:paraId="1864A906"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Calibri" w:hAnsi="Calibri"/>
          <w:szCs w:val="20"/>
          <w:lang w:val="en-GB"/>
        </w:rPr>
      </w:pPr>
      <w:del w:id="34" w:author="Author" w:date="2025-07-16T17:15:00Z">
        <w:r w:rsidRPr="000454BB" w:rsidDel="00487B1C">
          <w:rPr>
            <w:rFonts w:ascii="Calibri" w:eastAsia="Calibri" w:hAnsi="Calibri"/>
            <w:i/>
            <w:iCs/>
            <w:szCs w:val="20"/>
            <w:lang w:val="en-GB"/>
          </w:rPr>
          <w:delText>n</w:delText>
        </w:r>
      </w:del>
      <w:ins w:id="35" w:author="Author" w:date="2025-07-16T17:15:00Z">
        <w:r w:rsidRPr="00AA179E">
          <w:rPr>
            <w:rFonts w:ascii="Calibri" w:eastAsiaTheme="minorEastAsia" w:hAnsi="Calibri" w:hint="eastAsia"/>
            <w:i/>
            <w:iCs/>
            <w:szCs w:val="20"/>
            <w:lang w:val="en-GB" w:eastAsia="ja-JP"/>
          </w:rPr>
          <w:t>m</w:t>
        </w:r>
      </w:ins>
      <w:r w:rsidRPr="000454BB">
        <w:rPr>
          <w:rFonts w:ascii="Calibri" w:eastAsia="Calibri" w:hAnsi="Calibri"/>
          <w:i/>
          <w:iCs/>
          <w:szCs w:val="20"/>
          <w:lang w:val="en-GB"/>
        </w:rPr>
        <w:t>)</w:t>
      </w:r>
      <w:r w:rsidRPr="000454BB">
        <w:rPr>
          <w:rFonts w:ascii="Calibri" w:eastAsia="Calibri" w:hAnsi="Calibri"/>
          <w:i/>
          <w:iCs/>
          <w:szCs w:val="20"/>
          <w:lang w:val="en-GB"/>
        </w:rPr>
        <w:tab/>
      </w:r>
      <w:r w:rsidRPr="000454BB">
        <w:rPr>
          <w:rFonts w:ascii="Calibri" w:eastAsia="Calibri" w:hAnsi="Calibri"/>
          <w:szCs w:val="20"/>
          <w:lang w:val="en-GB"/>
        </w:rPr>
        <w:t xml:space="preserve">that modern telecommunications/ICTs are basic tools for disaster preparedness, mitigation and </w:t>
      </w:r>
      <w:proofErr w:type="gramStart"/>
      <w:r w:rsidRPr="000454BB">
        <w:rPr>
          <w:rFonts w:ascii="Calibri" w:eastAsia="Calibri" w:hAnsi="Calibri"/>
          <w:szCs w:val="20"/>
          <w:lang w:val="en-GB"/>
        </w:rPr>
        <w:t>relief;</w:t>
      </w:r>
      <w:proofErr w:type="gramEnd"/>
    </w:p>
    <w:p w14:paraId="68B51535"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rPr>
      </w:pPr>
      <w:del w:id="36" w:author="Author" w:date="2025-07-16T17:15:00Z">
        <w:r w:rsidRPr="000454BB" w:rsidDel="00487B1C">
          <w:rPr>
            <w:rFonts w:ascii="Calibri" w:eastAsia="MS Mincho" w:hAnsi="Calibri"/>
            <w:i/>
            <w:iCs/>
            <w:szCs w:val="20"/>
            <w:lang w:val="en-GB"/>
          </w:rPr>
          <w:delText>o</w:delText>
        </w:r>
      </w:del>
      <w:ins w:id="37" w:author="Author" w:date="2025-07-16T17:15:00Z">
        <w:r w:rsidRPr="00AA179E">
          <w:rPr>
            <w:rFonts w:ascii="Calibri" w:eastAsia="MS Mincho" w:hAnsi="Calibri" w:hint="eastAsia"/>
            <w:i/>
            <w:iCs/>
            <w:szCs w:val="20"/>
            <w:lang w:val="en-GB" w:eastAsia="ja-JP"/>
          </w:rPr>
          <w:t>n</w:t>
        </w:r>
      </w:ins>
      <w:r w:rsidRPr="000454BB">
        <w:rPr>
          <w:rFonts w:ascii="Calibri" w:eastAsia="MS Mincho" w:hAnsi="Calibri"/>
          <w:i/>
          <w:iCs/>
          <w:szCs w:val="20"/>
          <w:lang w:val="en-GB"/>
        </w:rPr>
        <w:t>)</w:t>
      </w:r>
      <w:r w:rsidRPr="000454BB">
        <w:rPr>
          <w:rFonts w:ascii="Calibri" w:eastAsia="MS Mincho" w:hAnsi="Calibri"/>
          <w:szCs w:val="20"/>
          <w:lang w:val="en-GB"/>
        </w:rPr>
        <w:tab/>
        <w:t xml:space="preserve">that mobile and personal communication systems are beneficial for responding to disasters, and should therefore also be used before a disaster to ensure information can be shared with those who need it </w:t>
      </w:r>
      <w:proofErr w:type="gramStart"/>
      <w:r w:rsidRPr="000454BB">
        <w:rPr>
          <w:rFonts w:ascii="Calibri" w:eastAsia="MS Mincho" w:hAnsi="Calibri"/>
          <w:szCs w:val="20"/>
          <w:lang w:val="en-GB"/>
        </w:rPr>
        <w:t>most;</w:t>
      </w:r>
      <w:proofErr w:type="gramEnd"/>
    </w:p>
    <w:p w14:paraId="05FB7DC8" w14:textId="77777777" w:rsidR="002721F4" w:rsidRPr="000454BB" w:rsidDel="00232537" w:rsidRDefault="002721F4" w:rsidP="002721F4">
      <w:pPr>
        <w:tabs>
          <w:tab w:val="left" w:pos="1134"/>
          <w:tab w:val="left" w:pos="1871"/>
          <w:tab w:val="left" w:pos="2268"/>
        </w:tabs>
        <w:overflowPunct w:val="0"/>
        <w:autoSpaceDE w:val="0"/>
        <w:autoSpaceDN w:val="0"/>
        <w:adjustRightInd w:val="0"/>
        <w:spacing w:before="120"/>
        <w:jc w:val="both"/>
        <w:textAlignment w:val="baseline"/>
        <w:rPr>
          <w:del w:id="38" w:author="Author" w:date="2025-07-16T17:15:00Z"/>
          <w:rFonts w:ascii="Calibri" w:eastAsia="Calibri" w:hAnsi="Calibri"/>
          <w:szCs w:val="20"/>
          <w:lang w:val="en-GB"/>
        </w:rPr>
      </w:pPr>
      <w:del w:id="39" w:author="Author" w:date="2025-07-16T17:15:00Z">
        <w:r w:rsidRPr="000454BB" w:rsidDel="00232537">
          <w:rPr>
            <w:rFonts w:ascii="Calibri" w:eastAsia="Calibri" w:hAnsi="Calibri"/>
            <w:i/>
            <w:iCs/>
            <w:szCs w:val="20"/>
            <w:lang w:val="en-GB"/>
          </w:rPr>
          <w:delText>p)</w:delText>
        </w:r>
        <w:r w:rsidRPr="000454BB" w:rsidDel="00232537">
          <w:rPr>
            <w:rFonts w:ascii="Calibri" w:eastAsia="Calibri" w:hAnsi="Calibri"/>
            <w:i/>
            <w:iCs/>
            <w:szCs w:val="20"/>
            <w:lang w:val="en-GB"/>
          </w:rPr>
          <w:tab/>
        </w:r>
        <w:r w:rsidRPr="000454BB" w:rsidDel="00232537">
          <w:rPr>
            <w:rFonts w:ascii="Calibri" w:eastAsia="MS Mincho" w:hAnsi="Calibri"/>
            <w:szCs w:val="20"/>
            <w:lang w:val="en-GB"/>
          </w:rPr>
          <w:delText>outcomes and activities of the ITU Global Forum on Emergency Telecommunications;</w:delText>
        </w:r>
      </w:del>
    </w:p>
    <w:p w14:paraId="1C1507DF" w14:textId="77777777" w:rsidR="002721F4" w:rsidRDefault="002721F4" w:rsidP="002721F4">
      <w:pPr>
        <w:tabs>
          <w:tab w:val="left" w:pos="1134"/>
          <w:tab w:val="left" w:pos="1871"/>
          <w:tab w:val="left" w:pos="2268"/>
        </w:tabs>
        <w:spacing w:before="120" w:after="120"/>
        <w:jc w:val="both"/>
        <w:rPr>
          <w:ins w:id="40" w:author="SoftBank" w:date="2025-08-28T22:42:00Z"/>
          <w:rFonts w:ascii="Calibri" w:eastAsiaTheme="minorEastAsia" w:hAnsi="Calibri"/>
          <w:lang w:val="en-GB" w:eastAsia="ja-JP"/>
        </w:rPr>
      </w:pPr>
      <w:del w:id="41" w:author="Author" w:date="2025-07-16T17:15:00Z">
        <w:r w:rsidRPr="000454BB" w:rsidDel="00232537">
          <w:rPr>
            <w:rFonts w:ascii="Calibri" w:eastAsia="MS Mincho" w:hAnsi="Calibri"/>
            <w:i/>
            <w:lang w:val="en-GB"/>
          </w:rPr>
          <w:delText>q</w:delText>
        </w:r>
      </w:del>
      <w:ins w:id="42" w:author="Author" w:date="2025-07-16T17:15:00Z">
        <w:r w:rsidRPr="00AA179E">
          <w:rPr>
            <w:rFonts w:ascii="Calibri" w:eastAsia="MS Mincho" w:hAnsi="Calibri" w:hint="eastAsia"/>
            <w:i/>
            <w:lang w:val="en-GB" w:eastAsia="ja-JP"/>
          </w:rPr>
          <w:t>o</w:t>
        </w:r>
      </w:ins>
      <w:r w:rsidRPr="000454BB">
        <w:rPr>
          <w:rFonts w:ascii="Calibri" w:eastAsia="MS Mincho" w:hAnsi="Calibri"/>
          <w:i/>
          <w:lang w:val="en-GB"/>
        </w:rPr>
        <w:t>)</w:t>
      </w:r>
      <w:r w:rsidRPr="000454BB">
        <w:rPr>
          <w:rFonts w:ascii="Calibri" w:eastAsia="MS Mincho" w:hAnsi="Calibri"/>
          <w:lang w:val="en-GB"/>
        </w:rPr>
        <w:tab/>
      </w:r>
      <w:r w:rsidRPr="000454BB">
        <w:rPr>
          <w:rFonts w:ascii="Calibri" w:eastAsia="Calibri" w:hAnsi="Calibri"/>
          <w:lang w:val="en-GB"/>
        </w:rPr>
        <w:t xml:space="preserve">the importance of utilizing both existing and new technologies and solutions (satellite and terrestrial) to satisfy a range of interoperability requirements and for furthering the goals of PPDR, including through innovative SMART submarine </w:t>
      </w:r>
      <w:proofErr w:type="gramStart"/>
      <w:r w:rsidRPr="000454BB">
        <w:rPr>
          <w:rFonts w:ascii="Calibri" w:eastAsia="Calibri" w:hAnsi="Calibri"/>
          <w:lang w:val="en-GB"/>
        </w:rPr>
        <w:t>cables;</w:t>
      </w:r>
      <w:proofErr w:type="gramEnd"/>
    </w:p>
    <w:p w14:paraId="067CB802" w14:textId="195F9198" w:rsidR="00234B27" w:rsidRDefault="00234B27" w:rsidP="002721F4">
      <w:pPr>
        <w:tabs>
          <w:tab w:val="left" w:pos="1134"/>
          <w:tab w:val="left" w:pos="1871"/>
          <w:tab w:val="left" w:pos="2268"/>
        </w:tabs>
        <w:spacing w:before="120" w:after="120"/>
        <w:jc w:val="both"/>
        <w:rPr>
          <w:ins w:id="43" w:author="SoftBank" w:date="2025-08-31T21:31:00Z"/>
          <w:rFonts w:ascii="Calibri" w:eastAsiaTheme="minorEastAsia" w:hAnsi="Calibri"/>
          <w:lang w:val="en-GB" w:eastAsia="ja-JP"/>
        </w:rPr>
      </w:pPr>
      <w:ins w:id="44" w:author="SoftBank" w:date="2025-08-28T22:42:00Z">
        <w:r w:rsidRPr="00A52E78">
          <w:rPr>
            <w:rFonts w:ascii="Calibri" w:eastAsia="MS Mincho" w:hAnsi="Calibri"/>
            <w:i/>
            <w:lang w:val="en-GB" w:eastAsia="ja-JP"/>
          </w:rPr>
          <w:lastRenderedPageBreak/>
          <w:t>p</w:t>
        </w:r>
        <w:r w:rsidRPr="00A52E78">
          <w:rPr>
            <w:rFonts w:ascii="Calibri" w:eastAsia="MS Mincho" w:hAnsi="Calibri"/>
            <w:i/>
            <w:lang w:val="en-GB"/>
          </w:rPr>
          <w:t>)</w:t>
        </w:r>
        <w:r w:rsidRPr="00A52E78">
          <w:rPr>
            <w:rFonts w:ascii="Calibri" w:eastAsia="MS Mincho" w:hAnsi="Calibri"/>
            <w:lang w:val="en-GB"/>
          </w:rPr>
          <w:tab/>
        </w:r>
      </w:ins>
      <w:ins w:id="45" w:author="SoftBank" w:date="2025-08-28T22:45:00Z">
        <w:r w:rsidRPr="00A52E78">
          <w:rPr>
            <w:rFonts w:ascii="Calibri" w:eastAsia="MS Mincho" w:hAnsi="Calibri"/>
            <w:lang w:val="en-GB" w:eastAsia="ja-JP"/>
          </w:rPr>
          <w:t xml:space="preserve">that </w:t>
        </w:r>
        <w:r w:rsidRPr="00A52E78">
          <w:rPr>
            <w:rFonts w:ascii="Calibri" w:eastAsiaTheme="minorEastAsia" w:hAnsi="Calibri"/>
            <w:lang w:val="en-GB" w:eastAsia="ja-JP"/>
          </w:rPr>
          <w:t xml:space="preserve">the </w:t>
        </w:r>
      </w:ins>
      <w:proofErr w:type="gramStart"/>
      <w:ins w:id="46" w:author="SoftBank" w:date="2025-09-17T19:25:00Z">
        <w:r w:rsidR="0007017A" w:rsidRPr="00A52E78">
          <w:rPr>
            <w:rFonts w:ascii="Calibri" w:eastAsiaTheme="minorEastAsia" w:hAnsi="Calibri" w:hint="eastAsia"/>
            <w:lang w:val="en-GB" w:eastAsia="ja-JP"/>
          </w:rPr>
          <w:t>high altitude</w:t>
        </w:r>
      </w:ins>
      <w:proofErr w:type="gramEnd"/>
      <w:ins w:id="47" w:author="SoftBank" w:date="2025-08-28T22:43:00Z">
        <w:r w:rsidRPr="00A52E78">
          <w:rPr>
            <w:rFonts w:ascii="Calibri" w:eastAsia="Calibri" w:hAnsi="Calibri"/>
            <w:lang w:val="en-GB"/>
          </w:rPr>
          <w:t xml:space="preserve"> technologies and solutions</w:t>
        </w:r>
      </w:ins>
      <w:ins w:id="48" w:author="SoftBank" w:date="2025-09-17T19:25:00Z">
        <w:r w:rsidR="0007017A" w:rsidRPr="00A52E78">
          <w:rPr>
            <w:rFonts w:ascii="Calibri" w:eastAsiaTheme="minorEastAsia" w:hAnsi="Calibri" w:hint="eastAsia"/>
            <w:lang w:eastAsia="ja-JP"/>
          </w:rPr>
          <w:t xml:space="preserve"> </w:t>
        </w:r>
      </w:ins>
      <w:ins w:id="49" w:author="SoftBank" w:date="2025-08-28T22:45:00Z">
        <w:r w:rsidRPr="00A52E78">
          <w:rPr>
            <w:rFonts w:ascii="Calibri" w:eastAsiaTheme="minorEastAsia" w:hAnsi="Calibri"/>
            <w:lang w:val="en-GB" w:eastAsia="ja-JP"/>
          </w:rPr>
          <w:t xml:space="preserve">are evolving, </w:t>
        </w:r>
      </w:ins>
      <w:ins w:id="50" w:author="SoftBank" w:date="2025-09-17T19:25:00Z">
        <w:r w:rsidR="0007017A" w:rsidRPr="00A52E78">
          <w:rPr>
            <w:rFonts w:ascii="Calibri" w:eastAsiaTheme="minorEastAsia" w:hAnsi="Calibri"/>
            <w:lang w:val="en-GB" w:eastAsia="ja-JP"/>
          </w:rPr>
          <w:t xml:space="preserve">with the potential to enable the rapid restoration of communications in emergency and disaster </w:t>
        </w:r>
        <w:proofErr w:type="gramStart"/>
        <w:r w:rsidR="0007017A" w:rsidRPr="00A52E78">
          <w:rPr>
            <w:rFonts w:ascii="Calibri" w:eastAsiaTheme="minorEastAsia" w:hAnsi="Calibri"/>
            <w:lang w:val="en-GB" w:eastAsia="ja-JP"/>
          </w:rPr>
          <w:t>situations</w:t>
        </w:r>
      </w:ins>
      <w:ins w:id="51" w:author="SoftBank" w:date="2025-08-28T22:42:00Z">
        <w:r w:rsidRPr="00A52E78">
          <w:rPr>
            <w:rFonts w:ascii="Calibri" w:eastAsia="Calibri" w:hAnsi="Calibri"/>
            <w:lang w:val="en-GB"/>
          </w:rPr>
          <w:t>;</w:t>
        </w:r>
      </w:ins>
      <w:proofErr w:type="gramEnd"/>
    </w:p>
    <w:p w14:paraId="6DDBC1E9" w14:textId="0A5CDCEF" w:rsidR="002721F4" w:rsidRPr="000D2DD2" w:rsidRDefault="0007017A" w:rsidP="002721F4">
      <w:pPr>
        <w:tabs>
          <w:tab w:val="left" w:pos="1134"/>
          <w:tab w:val="left" w:pos="1871"/>
          <w:tab w:val="left" w:pos="2268"/>
        </w:tabs>
        <w:spacing w:before="120" w:after="120"/>
        <w:jc w:val="both"/>
        <w:rPr>
          <w:rFonts w:ascii="Calibri" w:eastAsiaTheme="minorEastAsia" w:hAnsi="Calibri"/>
          <w:lang w:val="en-GB" w:eastAsia="ja-JP"/>
        </w:rPr>
      </w:pPr>
      <w:ins w:id="52" w:author="SoftBank" w:date="2025-09-17T19:26:00Z">
        <w:r>
          <w:rPr>
            <w:rFonts w:ascii="Calibri" w:eastAsiaTheme="minorEastAsia" w:hAnsi="Calibri" w:hint="eastAsia"/>
            <w:i/>
            <w:iCs/>
            <w:lang w:val="en-GB" w:eastAsia="ja-JP"/>
          </w:rPr>
          <w:t>q</w:t>
        </w:r>
      </w:ins>
      <w:del w:id="53" w:author="SoftBank" w:date="2025-09-17T19:26:00Z">
        <w:r w:rsidR="002721F4" w:rsidRPr="000454BB" w:rsidDel="0007017A">
          <w:rPr>
            <w:rFonts w:ascii="Calibri" w:eastAsia="Calibri" w:hAnsi="Calibri"/>
            <w:i/>
            <w:iCs/>
            <w:lang w:val="en-GB"/>
          </w:rPr>
          <w:delText>r</w:delText>
        </w:r>
      </w:del>
      <w:r w:rsidR="002721F4" w:rsidRPr="000454BB">
        <w:rPr>
          <w:rFonts w:ascii="Calibri" w:eastAsia="Calibri" w:hAnsi="Calibri"/>
          <w:i/>
          <w:iCs/>
          <w:lang w:val="en-GB"/>
        </w:rPr>
        <w:t>)</w:t>
      </w:r>
      <w:r w:rsidR="002721F4" w:rsidRPr="000454BB">
        <w:rPr>
          <w:rFonts w:ascii="Calibri" w:eastAsia="Calibri" w:hAnsi="Calibri"/>
          <w:i/>
          <w:iCs/>
          <w:lang w:val="en-GB"/>
        </w:rPr>
        <w:tab/>
      </w:r>
      <w:r w:rsidR="002721F4" w:rsidRPr="000454BB">
        <w:rPr>
          <w:rFonts w:ascii="Calibri" w:eastAsia="Calibri" w:hAnsi="Calibri"/>
          <w:lang w:val="en-GB"/>
        </w:rPr>
        <w:t>the terrible disasters from which many countries suffer, and the disproportionate impact of disasters and of climate change on developing countries</w:t>
      </w:r>
      <w:r w:rsidR="002721F4" w:rsidRPr="000454BB">
        <w:rPr>
          <w:rFonts w:ascii="Calibri" w:eastAsia="Calibri" w:hAnsi="Calibri"/>
          <w:position w:val="6"/>
          <w:sz w:val="18"/>
          <w:lang w:val="en-GB"/>
        </w:rPr>
        <w:footnoteReference w:id="1"/>
      </w:r>
      <w:r w:rsidR="002721F4" w:rsidRPr="000454BB">
        <w:rPr>
          <w:rFonts w:ascii="Calibri" w:eastAsia="Calibri" w:hAnsi="Calibri"/>
          <w:lang w:val="en-GB"/>
        </w:rPr>
        <w:t>;</w:t>
      </w:r>
    </w:p>
    <w:p w14:paraId="22AB07ED" w14:textId="22BFAEB8" w:rsidR="002721F4" w:rsidRPr="000454BB" w:rsidRDefault="0007017A" w:rsidP="002721F4">
      <w:pPr>
        <w:tabs>
          <w:tab w:val="left" w:pos="1134"/>
          <w:tab w:val="left" w:pos="1871"/>
          <w:tab w:val="left" w:pos="2268"/>
        </w:tabs>
        <w:spacing w:before="120" w:after="120"/>
        <w:jc w:val="both"/>
        <w:rPr>
          <w:rFonts w:ascii="Calibri" w:eastAsia="Calibri" w:hAnsi="Calibri"/>
          <w:lang w:val="en-GB"/>
        </w:rPr>
      </w:pPr>
      <w:ins w:id="54" w:author="SoftBank" w:date="2025-09-17T19:26:00Z">
        <w:r>
          <w:rPr>
            <w:rFonts w:ascii="Calibri" w:eastAsiaTheme="minorEastAsia" w:hAnsi="Calibri" w:hint="eastAsia"/>
            <w:i/>
            <w:iCs/>
            <w:lang w:val="en-GB" w:eastAsia="ja-JP"/>
          </w:rPr>
          <w:t>r</w:t>
        </w:r>
      </w:ins>
      <w:del w:id="55" w:author="SoftBank" w:date="2025-09-17T19:26:00Z">
        <w:r w:rsidR="002721F4" w:rsidRPr="000454BB" w:rsidDel="0007017A">
          <w:rPr>
            <w:rFonts w:ascii="Calibri" w:eastAsia="Calibri" w:hAnsi="Calibri"/>
            <w:i/>
            <w:iCs/>
            <w:lang w:val="en-GB"/>
          </w:rPr>
          <w:delText>s</w:delText>
        </w:r>
      </w:del>
      <w:r w:rsidR="002721F4" w:rsidRPr="000454BB">
        <w:rPr>
          <w:rFonts w:ascii="Calibri" w:eastAsia="Calibri" w:hAnsi="Calibri"/>
          <w:i/>
          <w:iCs/>
          <w:lang w:val="en-GB"/>
        </w:rPr>
        <w:t>)</w:t>
      </w:r>
      <w:r w:rsidR="002721F4" w:rsidRPr="000454BB">
        <w:rPr>
          <w:rFonts w:ascii="Calibri" w:eastAsia="Calibri" w:hAnsi="Calibri"/>
          <w:i/>
          <w:iCs/>
          <w:lang w:val="en-GB"/>
        </w:rPr>
        <w:tab/>
      </w:r>
      <w:r w:rsidR="002721F4" w:rsidRPr="000454BB">
        <w:rPr>
          <w:rFonts w:ascii="Calibri" w:eastAsia="Calibri" w:hAnsi="Calibri"/>
          <w:lang w:val="en-GB"/>
        </w:rPr>
        <w:t xml:space="preserve">the </w:t>
      </w:r>
      <w:proofErr w:type="gramStart"/>
      <w:r w:rsidR="002721F4" w:rsidRPr="000454BB">
        <w:rPr>
          <w:rFonts w:ascii="Calibri" w:eastAsia="Calibri" w:hAnsi="Calibri"/>
          <w:lang w:val="en-GB"/>
        </w:rPr>
        <w:t>particular vulnerability</w:t>
      </w:r>
      <w:proofErr w:type="gramEnd"/>
      <w:r w:rsidR="002721F4" w:rsidRPr="000454BB">
        <w:rPr>
          <w:rFonts w:ascii="Calibri" w:eastAsia="Calibri" w:hAnsi="Calibri"/>
          <w:lang w:val="en-GB"/>
        </w:rPr>
        <w:t xml:space="preserve"> of least developed countries (LDCs), landlocked developing countries (LLDCs) and small island developing states (SIDS) to the impact that disasters can have on their economies and infrastructures, and that these countries lack the capacity to respond to </w:t>
      </w:r>
      <w:proofErr w:type="gramStart"/>
      <w:r w:rsidR="002721F4" w:rsidRPr="000454BB">
        <w:rPr>
          <w:rFonts w:ascii="Calibri" w:eastAsia="Calibri" w:hAnsi="Calibri"/>
          <w:lang w:val="en-GB"/>
        </w:rPr>
        <w:t>disasters;</w:t>
      </w:r>
      <w:proofErr w:type="gramEnd"/>
    </w:p>
    <w:p w14:paraId="165BC161" w14:textId="2A59DA16" w:rsidR="002721F4" w:rsidRPr="000454BB" w:rsidRDefault="0007017A" w:rsidP="002721F4">
      <w:pPr>
        <w:tabs>
          <w:tab w:val="left" w:pos="1134"/>
          <w:tab w:val="left" w:pos="1871"/>
          <w:tab w:val="left" w:pos="2268"/>
        </w:tabs>
        <w:spacing w:before="120" w:after="120"/>
        <w:jc w:val="both"/>
        <w:rPr>
          <w:rFonts w:ascii="Calibri" w:eastAsia="Calibri" w:hAnsi="Calibri"/>
          <w:lang w:val="en-GB"/>
        </w:rPr>
      </w:pPr>
      <w:ins w:id="56" w:author="SoftBank" w:date="2025-09-17T19:26:00Z">
        <w:r>
          <w:rPr>
            <w:rFonts w:ascii="Calibri" w:eastAsiaTheme="minorEastAsia" w:hAnsi="Calibri" w:hint="eastAsia"/>
            <w:i/>
            <w:iCs/>
            <w:lang w:val="en-GB" w:eastAsia="ja-JP"/>
          </w:rPr>
          <w:t>s</w:t>
        </w:r>
      </w:ins>
      <w:del w:id="57" w:author="SoftBank" w:date="2025-09-17T19:26:00Z">
        <w:r w:rsidR="002721F4" w:rsidRPr="000454BB" w:rsidDel="0007017A">
          <w:rPr>
            <w:rFonts w:ascii="Calibri" w:eastAsia="Calibri" w:hAnsi="Calibri"/>
            <w:i/>
            <w:iCs/>
            <w:lang w:val="en-GB"/>
          </w:rPr>
          <w:delText>t</w:delText>
        </w:r>
      </w:del>
      <w:r w:rsidR="002721F4" w:rsidRPr="000454BB">
        <w:rPr>
          <w:rFonts w:ascii="Calibri" w:eastAsia="Calibri" w:hAnsi="Calibri"/>
          <w:i/>
          <w:iCs/>
          <w:lang w:val="en-GB"/>
        </w:rPr>
        <w:t>)</w:t>
      </w:r>
      <w:r w:rsidR="002721F4" w:rsidRPr="000454BB">
        <w:rPr>
          <w:rFonts w:ascii="Calibri" w:eastAsia="Calibri" w:hAnsi="Calibri"/>
          <w:i/>
          <w:iCs/>
          <w:lang w:val="en-GB"/>
        </w:rPr>
        <w:tab/>
      </w:r>
      <w:r w:rsidR="002721F4" w:rsidRPr="000454BB">
        <w:rPr>
          <w:rFonts w:ascii="Calibri" w:eastAsia="Calibri" w:hAnsi="Calibri"/>
          <w:lang w:val="en-GB"/>
        </w:rPr>
        <w:t xml:space="preserve">the need to </w:t>
      </w:r>
      <w:proofErr w:type="gramStart"/>
      <w:r w:rsidR="002721F4" w:rsidRPr="000454BB">
        <w:rPr>
          <w:rFonts w:ascii="Calibri" w:eastAsia="Calibri" w:hAnsi="Calibri"/>
          <w:lang w:val="en-GB"/>
        </w:rPr>
        <w:t>take into account</w:t>
      </w:r>
      <w:proofErr w:type="gramEnd"/>
      <w:r w:rsidR="002721F4" w:rsidRPr="000454BB">
        <w:rPr>
          <w:rFonts w:ascii="Calibri" w:eastAsia="Calibri" w:hAnsi="Calibri"/>
          <w:lang w:val="en-GB"/>
        </w:rPr>
        <w:t xml:space="preserve"> the requirements of persons with disabilities and persons with specific needs with respect to disaster warning, response planning and recovery </w:t>
      </w:r>
      <w:proofErr w:type="gramStart"/>
      <w:r w:rsidR="002721F4" w:rsidRPr="000454BB">
        <w:rPr>
          <w:rFonts w:ascii="Calibri" w:eastAsia="Calibri" w:hAnsi="Calibri"/>
          <w:lang w:val="en-GB"/>
        </w:rPr>
        <w:t>efforts;</w:t>
      </w:r>
      <w:proofErr w:type="gramEnd"/>
    </w:p>
    <w:p w14:paraId="59165524" w14:textId="16C90759" w:rsidR="002721F4" w:rsidRPr="000454BB" w:rsidRDefault="0007017A" w:rsidP="002721F4">
      <w:pPr>
        <w:tabs>
          <w:tab w:val="left" w:pos="1134"/>
          <w:tab w:val="left" w:pos="1871"/>
          <w:tab w:val="left" w:pos="2268"/>
        </w:tabs>
        <w:spacing w:before="120" w:after="120"/>
        <w:jc w:val="both"/>
        <w:rPr>
          <w:rFonts w:ascii="Calibri" w:eastAsia="Calibri" w:hAnsi="Calibri"/>
          <w:lang w:val="en-GB"/>
        </w:rPr>
      </w:pPr>
      <w:ins w:id="58" w:author="SoftBank" w:date="2025-09-17T19:26:00Z">
        <w:r>
          <w:rPr>
            <w:rFonts w:ascii="Calibri" w:eastAsiaTheme="minorEastAsia" w:hAnsi="Calibri" w:hint="eastAsia"/>
            <w:i/>
            <w:iCs/>
            <w:lang w:val="en-GB" w:eastAsia="ja-JP"/>
          </w:rPr>
          <w:t>t</w:t>
        </w:r>
      </w:ins>
      <w:del w:id="59" w:author="SoftBank" w:date="2025-09-17T19:26:00Z">
        <w:r w:rsidR="002721F4" w:rsidRPr="000454BB" w:rsidDel="0007017A">
          <w:rPr>
            <w:rFonts w:ascii="Calibri" w:eastAsia="Calibri" w:hAnsi="Calibri"/>
            <w:i/>
            <w:iCs/>
            <w:lang w:val="en-GB"/>
          </w:rPr>
          <w:delText>u</w:delText>
        </w:r>
      </w:del>
      <w:r w:rsidR="002721F4" w:rsidRPr="000454BB">
        <w:rPr>
          <w:rFonts w:ascii="Calibri" w:eastAsia="Calibri" w:hAnsi="Calibri"/>
          <w:i/>
          <w:iCs/>
          <w:lang w:val="en-GB"/>
        </w:rPr>
        <w:t>)</w:t>
      </w:r>
      <w:r w:rsidR="002721F4" w:rsidRPr="000454BB">
        <w:rPr>
          <w:rFonts w:ascii="Calibri" w:eastAsia="Calibri" w:hAnsi="Calibri"/>
          <w:i/>
          <w:iCs/>
          <w:lang w:val="en-GB"/>
        </w:rPr>
        <w:tab/>
      </w:r>
      <w:r w:rsidR="002721F4" w:rsidRPr="000454BB">
        <w:rPr>
          <w:rFonts w:ascii="Calibri" w:eastAsia="Calibri" w:hAnsi="Calibri"/>
          <w:lang w:val="en-GB"/>
        </w:rPr>
        <w:t xml:space="preserve">that the capability and flexibility of all telecommunication/ICT facilities depend upon appropriate planning for the continuity of each phase of network development and </w:t>
      </w:r>
      <w:proofErr w:type="gramStart"/>
      <w:r w:rsidR="002721F4" w:rsidRPr="000454BB">
        <w:rPr>
          <w:rFonts w:ascii="Calibri" w:eastAsia="Calibri" w:hAnsi="Calibri"/>
          <w:lang w:val="en-GB"/>
        </w:rPr>
        <w:t>implementation;</w:t>
      </w:r>
      <w:proofErr w:type="gramEnd"/>
    </w:p>
    <w:p w14:paraId="48CD3B0A" w14:textId="7CCC7804" w:rsidR="002721F4" w:rsidRPr="000454BB" w:rsidRDefault="0007017A" w:rsidP="002721F4">
      <w:pPr>
        <w:tabs>
          <w:tab w:val="left" w:pos="1134"/>
          <w:tab w:val="left" w:pos="1871"/>
          <w:tab w:val="left" w:pos="2268"/>
        </w:tabs>
        <w:spacing w:before="120" w:after="120"/>
        <w:jc w:val="both"/>
        <w:rPr>
          <w:rFonts w:ascii="Calibri" w:eastAsia="Calibri" w:hAnsi="Calibri"/>
          <w:lang w:val="en-GB"/>
        </w:rPr>
      </w:pPr>
      <w:ins w:id="60" w:author="SoftBank" w:date="2025-09-17T19:26:00Z">
        <w:r>
          <w:rPr>
            <w:rFonts w:ascii="Calibri" w:eastAsiaTheme="minorEastAsia" w:hAnsi="Calibri" w:hint="eastAsia"/>
            <w:i/>
            <w:iCs/>
            <w:lang w:val="en-GB" w:eastAsia="ja-JP"/>
          </w:rPr>
          <w:t>u</w:t>
        </w:r>
      </w:ins>
      <w:del w:id="61" w:author="SoftBank" w:date="2025-09-17T19:26:00Z">
        <w:r w:rsidR="002721F4" w:rsidRPr="000454BB" w:rsidDel="0007017A">
          <w:rPr>
            <w:rFonts w:ascii="Calibri" w:eastAsia="Calibri" w:hAnsi="Calibri"/>
            <w:i/>
            <w:iCs/>
            <w:lang w:val="en-GB"/>
          </w:rPr>
          <w:delText>v</w:delText>
        </w:r>
      </w:del>
      <w:r w:rsidR="002721F4" w:rsidRPr="000454BB">
        <w:rPr>
          <w:rFonts w:ascii="Calibri" w:eastAsia="Calibri" w:hAnsi="Calibri"/>
          <w:i/>
          <w:iCs/>
          <w:lang w:val="en-GB"/>
        </w:rPr>
        <w:t>)</w:t>
      </w:r>
      <w:r w:rsidR="002721F4" w:rsidRPr="000454BB">
        <w:rPr>
          <w:rFonts w:ascii="Calibri" w:eastAsia="Calibri" w:hAnsi="Calibri"/>
          <w:i/>
          <w:iCs/>
          <w:lang w:val="en-GB"/>
        </w:rPr>
        <w:tab/>
      </w:r>
      <w:r w:rsidR="002721F4" w:rsidRPr="000454BB">
        <w:rPr>
          <w:rFonts w:ascii="Calibri" w:eastAsia="Calibri" w:hAnsi="Calibri"/>
          <w:lang w:val="en-GB"/>
        </w:rPr>
        <w:t>the opportunity to significantly facilitate all phases of disaster operations offered by national emergency communication plans that enable the pre</w:t>
      </w:r>
      <w:r w:rsidR="002721F4" w:rsidRPr="000454BB">
        <w:rPr>
          <w:rFonts w:ascii="Calibri" w:eastAsia="Calibri" w:hAnsi="Calibri"/>
          <w:lang w:val="en-GB"/>
        </w:rPr>
        <w:noBreakHyphen/>
        <w:t xml:space="preserve">positioning, rapid deployment and effective utilization of telecommunication/ICT </w:t>
      </w:r>
      <w:proofErr w:type="gramStart"/>
      <w:r w:rsidR="002721F4" w:rsidRPr="000454BB">
        <w:rPr>
          <w:rFonts w:ascii="Calibri" w:eastAsia="Calibri" w:hAnsi="Calibri"/>
          <w:lang w:val="en-GB"/>
        </w:rPr>
        <w:t>equipment;</w:t>
      </w:r>
      <w:proofErr w:type="gramEnd"/>
    </w:p>
    <w:p w14:paraId="045EDD3B" w14:textId="28901DDE" w:rsidR="002721F4" w:rsidRPr="000454BB" w:rsidRDefault="0007017A" w:rsidP="002721F4">
      <w:pPr>
        <w:tabs>
          <w:tab w:val="left" w:pos="1134"/>
          <w:tab w:val="left" w:pos="1871"/>
          <w:tab w:val="left" w:pos="2268"/>
        </w:tabs>
        <w:spacing w:before="120" w:after="120"/>
        <w:jc w:val="both"/>
        <w:rPr>
          <w:rFonts w:ascii="Calibri" w:eastAsia="MS Mincho" w:hAnsi="Calibri"/>
          <w:lang w:val="en-GB"/>
        </w:rPr>
      </w:pPr>
      <w:ins w:id="62" w:author="SoftBank" w:date="2025-09-17T19:26:00Z">
        <w:r>
          <w:rPr>
            <w:rFonts w:ascii="Calibri" w:eastAsiaTheme="minorEastAsia" w:hAnsi="Calibri" w:hint="eastAsia"/>
            <w:i/>
            <w:iCs/>
            <w:lang w:val="en-GB" w:eastAsia="ja-JP"/>
          </w:rPr>
          <w:t>v</w:t>
        </w:r>
      </w:ins>
      <w:del w:id="63" w:author="SoftBank" w:date="2025-09-17T19:26:00Z">
        <w:r w:rsidR="002721F4" w:rsidRPr="000454BB" w:rsidDel="0007017A">
          <w:rPr>
            <w:rFonts w:ascii="Calibri" w:eastAsia="Calibri" w:hAnsi="Calibri"/>
            <w:i/>
            <w:iCs/>
            <w:lang w:val="en-GB"/>
          </w:rPr>
          <w:delText>w</w:delText>
        </w:r>
      </w:del>
      <w:r w:rsidR="002721F4" w:rsidRPr="000454BB">
        <w:rPr>
          <w:rFonts w:ascii="Calibri" w:eastAsia="Calibri" w:hAnsi="Calibri"/>
          <w:i/>
          <w:iCs/>
          <w:lang w:val="en-GB"/>
        </w:rPr>
        <w:t>)</w:t>
      </w:r>
      <w:r w:rsidR="002721F4" w:rsidRPr="000454BB">
        <w:rPr>
          <w:rFonts w:ascii="Calibri" w:eastAsia="Calibri" w:hAnsi="Calibri"/>
          <w:lang w:val="en-GB"/>
        </w:rPr>
        <w:tab/>
        <w:t xml:space="preserve">the potential of including the </w:t>
      </w:r>
      <w:r w:rsidR="002721F4" w:rsidRPr="000454BB">
        <w:rPr>
          <w:rFonts w:ascii="Calibri" w:eastAsia="MS Mincho" w:hAnsi="Calibri"/>
          <w:lang w:val="en-GB"/>
        </w:rPr>
        <w:t xml:space="preserve">use of telecommunication/ICT tools in infrastructure development planning to avert the risk of disasters and mitigate their </w:t>
      </w:r>
      <w:proofErr w:type="gramStart"/>
      <w:r w:rsidR="002721F4" w:rsidRPr="000454BB">
        <w:rPr>
          <w:rFonts w:ascii="Calibri" w:eastAsia="MS Mincho" w:hAnsi="Calibri"/>
          <w:lang w:val="en-GB"/>
        </w:rPr>
        <w:t>effects;</w:t>
      </w:r>
      <w:proofErr w:type="gramEnd"/>
    </w:p>
    <w:p w14:paraId="4659D7CE" w14:textId="04D23E7B" w:rsidR="002721F4" w:rsidRPr="000454BB" w:rsidRDefault="0007017A" w:rsidP="002721F4">
      <w:pPr>
        <w:tabs>
          <w:tab w:val="left" w:pos="1134"/>
          <w:tab w:val="left" w:pos="1871"/>
          <w:tab w:val="left" w:pos="2268"/>
        </w:tabs>
        <w:spacing w:before="120" w:after="120"/>
        <w:jc w:val="both"/>
        <w:rPr>
          <w:rFonts w:ascii="Calibri" w:eastAsia="MS Mincho" w:hAnsi="Calibri"/>
          <w:szCs w:val="20"/>
          <w:lang w:val="en-GB"/>
        </w:rPr>
      </w:pPr>
      <w:ins w:id="64" w:author="SoftBank" w:date="2025-09-17T19:26:00Z">
        <w:r>
          <w:rPr>
            <w:rFonts w:ascii="Calibri" w:eastAsia="MS Mincho" w:hAnsi="Calibri" w:hint="eastAsia"/>
            <w:i/>
            <w:iCs/>
            <w:szCs w:val="20"/>
            <w:lang w:val="en-GB" w:eastAsia="ja-JP"/>
          </w:rPr>
          <w:t>w</w:t>
        </w:r>
      </w:ins>
      <w:del w:id="65" w:author="SoftBank" w:date="2025-09-17T19:26:00Z">
        <w:r w:rsidR="002721F4" w:rsidRPr="000454BB" w:rsidDel="0007017A">
          <w:rPr>
            <w:rFonts w:ascii="Calibri" w:eastAsia="MS Mincho" w:hAnsi="Calibri"/>
            <w:i/>
            <w:iCs/>
            <w:szCs w:val="20"/>
            <w:lang w:val="en-GB"/>
          </w:rPr>
          <w:delText>x</w:delText>
        </w:r>
      </w:del>
      <w:r w:rsidR="002721F4" w:rsidRPr="000454BB">
        <w:rPr>
          <w:rFonts w:ascii="Calibri" w:eastAsia="MS Mincho" w:hAnsi="Calibri"/>
          <w:i/>
          <w:iCs/>
          <w:szCs w:val="20"/>
          <w:lang w:val="en-GB"/>
        </w:rPr>
        <w:t>)</w:t>
      </w:r>
      <w:r w:rsidR="002721F4" w:rsidRPr="000454BB">
        <w:rPr>
          <w:rFonts w:ascii="Calibri" w:eastAsia="MS Mincho" w:hAnsi="Calibri"/>
          <w:szCs w:val="20"/>
          <w:lang w:val="en-GB"/>
        </w:rPr>
        <w:tab/>
        <w:t xml:space="preserve">the need for international and regional cooperation among States, as well as between organizations, on preparedness, early warning, rescue, mitigation, relief and response, including through the establishment of a network of experts in disaster </w:t>
      </w:r>
      <w:proofErr w:type="gramStart"/>
      <w:r w:rsidR="002721F4" w:rsidRPr="000454BB">
        <w:rPr>
          <w:rFonts w:ascii="Calibri" w:eastAsia="MS Mincho" w:hAnsi="Calibri"/>
          <w:szCs w:val="20"/>
          <w:lang w:val="en-GB"/>
        </w:rPr>
        <w:t>management;</w:t>
      </w:r>
      <w:proofErr w:type="gramEnd"/>
    </w:p>
    <w:p w14:paraId="7FB8DC96" w14:textId="5A6EB99C" w:rsidR="002721F4" w:rsidRPr="000454BB" w:rsidRDefault="0007017A" w:rsidP="002721F4">
      <w:pPr>
        <w:tabs>
          <w:tab w:val="left" w:pos="1134"/>
          <w:tab w:val="left" w:pos="1871"/>
          <w:tab w:val="left" w:pos="2268"/>
        </w:tabs>
        <w:spacing w:before="120" w:after="120"/>
        <w:jc w:val="both"/>
        <w:rPr>
          <w:rFonts w:ascii="Calibri" w:eastAsia="Calibri" w:hAnsi="Calibri"/>
          <w:i/>
          <w:iCs/>
          <w:lang w:val="en-GB"/>
        </w:rPr>
      </w:pPr>
      <w:ins w:id="66" w:author="SoftBank" w:date="2025-09-17T19:26:00Z">
        <w:r>
          <w:rPr>
            <w:rFonts w:ascii="Calibri" w:eastAsiaTheme="minorEastAsia" w:hAnsi="Calibri" w:hint="eastAsia"/>
            <w:i/>
            <w:iCs/>
            <w:lang w:val="en-GB" w:eastAsia="ja-JP"/>
          </w:rPr>
          <w:t>x</w:t>
        </w:r>
      </w:ins>
      <w:del w:id="67" w:author="SoftBank" w:date="2025-09-17T19:26:00Z">
        <w:r w:rsidR="002721F4" w:rsidRPr="000454BB" w:rsidDel="0007017A">
          <w:rPr>
            <w:rFonts w:ascii="Calibri" w:eastAsia="Calibri" w:hAnsi="Calibri"/>
            <w:i/>
            <w:iCs/>
            <w:lang w:val="en-GB"/>
          </w:rPr>
          <w:delText>y</w:delText>
        </w:r>
      </w:del>
      <w:r w:rsidR="002721F4" w:rsidRPr="000454BB">
        <w:rPr>
          <w:rFonts w:ascii="Calibri" w:eastAsia="Calibri" w:hAnsi="Calibri"/>
          <w:i/>
          <w:iCs/>
          <w:lang w:val="en-GB"/>
        </w:rPr>
        <w:t>)</w:t>
      </w:r>
      <w:r w:rsidR="002721F4" w:rsidRPr="000454BB">
        <w:rPr>
          <w:rFonts w:ascii="Calibri" w:eastAsia="Calibri" w:hAnsi="Calibri"/>
          <w:i/>
          <w:iCs/>
          <w:lang w:val="en-GB"/>
        </w:rPr>
        <w:tab/>
      </w:r>
      <w:r w:rsidR="002721F4" w:rsidRPr="000454BB">
        <w:rPr>
          <w:rFonts w:ascii="Calibri" w:eastAsia="Calibri" w:hAnsi="Calibri"/>
          <w:iCs/>
          <w:lang w:val="en-GB"/>
        </w:rPr>
        <w:t xml:space="preserve">that frontier technologies, as new, innovative and disruptive technologies, including oceanographic sensors on undersea telecommunications cables, have vast potential to help assess, mitigate and adapt to climate </w:t>
      </w:r>
      <w:proofErr w:type="gramStart"/>
      <w:r w:rsidR="002721F4" w:rsidRPr="000454BB">
        <w:rPr>
          <w:rFonts w:ascii="Calibri" w:eastAsia="Calibri" w:hAnsi="Calibri"/>
          <w:iCs/>
          <w:lang w:val="en-GB"/>
        </w:rPr>
        <w:t>change;</w:t>
      </w:r>
      <w:proofErr w:type="gramEnd"/>
    </w:p>
    <w:p w14:paraId="71F37621" w14:textId="67A23DA8" w:rsidR="002721F4" w:rsidRPr="000454BB" w:rsidRDefault="0007017A" w:rsidP="002721F4">
      <w:pPr>
        <w:tabs>
          <w:tab w:val="left" w:pos="1134"/>
          <w:tab w:val="left" w:pos="1871"/>
          <w:tab w:val="left" w:pos="2268"/>
        </w:tabs>
        <w:spacing w:before="120" w:after="120"/>
        <w:jc w:val="both"/>
        <w:rPr>
          <w:rFonts w:ascii="Calibri" w:eastAsia="Calibri" w:hAnsi="Calibri"/>
          <w:lang w:val="en-GB"/>
        </w:rPr>
      </w:pPr>
      <w:ins w:id="68" w:author="SoftBank" w:date="2025-09-17T19:26:00Z">
        <w:r>
          <w:rPr>
            <w:rFonts w:ascii="Calibri" w:eastAsiaTheme="minorEastAsia" w:hAnsi="Calibri" w:hint="eastAsia"/>
            <w:i/>
            <w:iCs/>
            <w:lang w:val="en-GB" w:eastAsia="ja-JP"/>
          </w:rPr>
          <w:t>y</w:t>
        </w:r>
      </w:ins>
      <w:del w:id="69" w:author="SoftBank" w:date="2025-09-17T19:26:00Z">
        <w:r w:rsidR="002721F4" w:rsidRPr="000454BB" w:rsidDel="0007017A">
          <w:rPr>
            <w:rFonts w:ascii="Calibri" w:eastAsia="Calibri" w:hAnsi="Calibri"/>
            <w:i/>
            <w:iCs/>
            <w:lang w:val="en-GB"/>
          </w:rPr>
          <w:delText>z</w:delText>
        </w:r>
      </w:del>
      <w:r w:rsidR="002721F4" w:rsidRPr="000454BB">
        <w:rPr>
          <w:rFonts w:ascii="Calibri" w:eastAsia="Calibri" w:hAnsi="Calibri"/>
          <w:i/>
          <w:iCs/>
          <w:lang w:val="en-GB"/>
        </w:rPr>
        <w:t>)</w:t>
      </w:r>
      <w:r w:rsidR="002721F4" w:rsidRPr="000454BB">
        <w:rPr>
          <w:rFonts w:ascii="Calibri" w:eastAsia="Calibri" w:hAnsi="Calibri"/>
          <w:i/>
          <w:iCs/>
          <w:lang w:val="en-GB"/>
        </w:rPr>
        <w:tab/>
      </w:r>
      <w:r w:rsidR="002721F4" w:rsidRPr="000454BB">
        <w:rPr>
          <w:rFonts w:ascii="Calibri" w:eastAsia="Calibri" w:hAnsi="Calibri"/>
          <w:lang w:val="en-GB"/>
        </w:rPr>
        <w:t>the role of the private sector, governments and international and non-governmental organizations in providing telecommunication/ICT equipment and services, expertise and capacity-building assistance to support disaster-relief and recovery activities, particularly through the ITU Framework for International Cooperation in Emergencies (IFCE</w:t>
      </w:r>
      <w:proofErr w:type="gramStart"/>
      <w:r w:rsidR="002721F4" w:rsidRPr="000454BB">
        <w:rPr>
          <w:rFonts w:ascii="Calibri" w:eastAsia="Calibri" w:hAnsi="Calibri"/>
          <w:lang w:val="en-GB"/>
        </w:rPr>
        <w:t>);</w:t>
      </w:r>
      <w:proofErr w:type="gramEnd"/>
    </w:p>
    <w:p w14:paraId="2407B1C6" w14:textId="0386CC1E" w:rsidR="002721F4" w:rsidRPr="000D2DD2"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eastAsia="ja-JP"/>
        </w:rPr>
      </w:pPr>
      <w:del w:id="70" w:author="SoftBank" w:date="2025-09-17T19:26:00Z">
        <w:r w:rsidRPr="000454BB" w:rsidDel="0007017A">
          <w:rPr>
            <w:rFonts w:ascii="Calibri" w:eastAsia="MS Mincho" w:hAnsi="Calibri"/>
            <w:i/>
            <w:iCs/>
            <w:szCs w:val="20"/>
            <w:lang w:val="en-GB"/>
          </w:rPr>
          <w:delText>aa</w:delText>
        </w:r>
      </w:del>
      <w:ins w:id="71" w:author="SoftBank" w:date="2025-09-17T19:26:00Z">
        <w:r w:rsidR="0007017A">
          <w:rPr>
            <w:rFonts w:ascii="Calibri" w:eastAsia="MS Mincho" w:hAnsi="Calibri" w:hint="eastAsia"/>
            <w:i/>
            <w:iCs/>
            <w:szCs w:val="20"/>
            <w:lang w:val="en-GB" w:eastAsia="ja-JP"/>
          </w:rPr>
          <w:t>z</w:t>
        </w:r>
      </w:ins>
      <w:r w:rsidRPr="000454BB">
        <w:rPr>
          <w:rFonts w:ascii="Calibri" w:eastAsia="MS Mincho" w:hAnsi="Calibri"/>
          <w:i/>
          <w:iCs/>
          <w:szCs w:val="20"/>
          <w:lang w:val="en-GB"/>
        </w:rPr>
        <w:t>)</w:t>
      </w:r>
      <w:r w:rsidRPr="000454BB">
        <w:rPr>
          <w:rFonts w:ascii="Calibri" w:eastAsia="MS Mincho" w:hAnsi="Calibri"/>
          <w:szCs w:val="20"/>
          <w:lang w:val="en-GB"/>
        </w:rPr>
        <w:tab/>
        <w:t xml:space="preserve">that a disaster, when it occurs, may extend beyond the borders of a State, and its management may involve the deployment of efforts by more than one country </w:t>
      </w:r>
      <w:proofErr w:type="gramStart"/>
      <w:r w:rsidRPr="000454BB">
        <w:rPr>
          <w:rFonts w:ascii="Calibri" w:eastAsia="MS Mincho" w:hAnsi="Calibri"/>
          <w:szCs w:val="20"/>
          <w:lang w:val="en-GB"/>
        </w:rPr>
        <w:t>in order to</w:t>
      </w:r>
      <w:proofErr w:type="gramEnd"/>
      <w:r w:rsidRPr="000454BB">
        <w:rPr>
          <w:rFonts w:ascii="Calibri" w:eastAsia="MS Mincho" w:hAnsi="Calibri"/>
          <w:szCs w:val="20"/>
          <w:lang w:val="en-GB"/>
        </w:rPr>
        <w:t xml:space="preserve"> prevent loss of human life and regional economic </w:t>
      </w:r>
      <w:proofErr w:type="gramStart"/>
      <w:r w:rsidRPr="000454BB">
        <w:rPr>
          <w:rFonts w:ascii="Calibri" w:eastAsia="MS Mincho" w:hAnsi="Calibri"/>
          <w:szCs w:val="20"/>
          <w:lang w:val="en-GB"/>
        </w:rPr>
        <w:t>crisis;</w:t>
      </w:r>
      <w:proofErr w:type="gramEnd"/>
    </w:p>
    <w:p w14:paraId="563BAE0E" w14:textId="7B422273"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rPr>
      </w:pPr>
      <w:del w:id="72" w:author="SoftBank" w:date="2025-09-17T19:26:00Z">
        <w:r w:rsidRPr="000454BB" w:rsidDel="0007017A">
          <w:rPr>
            <w:rFonts w:ascii="Calibri" w:eastAsia="MS Mincho" w:hAnsi="Calibri"/>
            <w:i/>
            <w:iCs/>
            <w:szCs w:val="20"/>
            <w:lang w:val="en-GB"/>
          </w:rPr>
          <w:delText>ab</w:delText>
        </w:r>
      </w:del>
      <w:ins w:id="73" w:author="SoftBank" w:date="2025-09-17T19:26:00Z">
        <w:r w:rsidR="0007017A">
          <w:rPr>
            <w:rFonts w:ascii="Calibri" w:eastAsia="MS Mincho" w:hAnsi="Calibri" w:hint="eastAsia"/>
            <w:i/>
            <w:iCs/>
            <w:szCs w:val="20"/>
            <w:lang w:val="en-GB" w:eastAsia="ja-JP"/>
          </w:rPr>
          <w:t>aa</w:t>
        </w:r>
      </w:ins>
      <w:r w:rsidRPr="000454BB">
        <w:rPr>
          <w:rFonts w:ascii="Calibri" w:eastAsia="MS Mincho" w:hAnsi="Calibri"/>
          <w:i/>
          <w:iCs/>
          <w:szCs w:val="20"/>
          <w:lang w:val="en-GB"/>
        </w:rPr>
        <w:t>)</w:t>
      </w:r>
      <w:r w:rsidRPr="000454BB">
        <w:rPr>
          <w:rFonts w:ascii="Calibri" w:eastAsia="MS Mincho" w:hAnsi="Calibri"/>
          <w:szCs w:val="20"/>
          <w:lang w:val="en-GB"/>
        </w:rPr>
        <w:tab/>
        <w:t xml:space="preserve">that coordination between international, regional and national organizations specializing in disaster management and administrations increases the probability of saving human life when rescue operations are conducted, and thereby mitigates the consequences of a disaster, such that collaborative work and networking among disaster-management experts is thus </w:t>
      </w:r>
      <w:proofErr w:type="gramStart"/>
      <w:r w:rsidRPr="000454BB">
        <w:rPr>
          <w:rFonts w:ascii="Calibri" w:eastAsia="MS Mincho" w:hAnsi="Calibri"/>
          <w:szCs w:val="20"/>
          <w:lang w:val="en-GB"/>
        </w:rPr>
        <w:t>essential;</w:t>
      </w:r>
      <w:proofErr w:type="gramEnd"/>
    </w:p>
    <w:p w14:paraId="4A91209C" w14:textId="737EFE33" w:rsidR="002721F4" w:rsidRPr="00AA179E" w:rsidRDefault="002721F4" w:rsidP="002721F4">
      <w:pPr>
        <w:tabs>
          <w:tab w:val="left" w:pos="1134"/>
          <w:tab w:val="left" w:pos="1871"/>
          <w:tab w:val="left" w:pos="2268"/>
        </w:tabs>
        <w:overflowPunct w:val="0"/>
        <w:autoSpaceDE w:val="0"/>
        <w:autoSpaceDN w:val="0"/>
        <w:adjustRightInd w:val="0"/>
        <w:spacing w:before="120"/>
        <w:jc w:val="both"/>
        <w:textAlignment w:val="baseline"/>
        <w:rPr>
          <w:ins w:id="74" w:author="Author" w:date="2025-07-16T17:17:00Z"/>
          <w:rFonts w:ascii="Calibri" w:eastAsia="MS Mincho" w:hAnsi="Calibri"/>
          <w:szCs w:val="20"/>
          <w:lang w:val="en-GB"/>
        </w:rPr>
      </w:pPr>
      <w:del w:id="75" w:author="SoftBank" w:date="2025-09-17T19:26:00Z">
        <w:r w:rsidRPr="000454BB" w:rsidDel="0007017A">
          <w:rPr>
            <w:rFonts w:ascii="Calibri" w:eastAsia="MS Mincho" w:hAnsi="Calibri"/>
            <w:i/>
            <w:iCs/>
            <w:szCs w:val="20"/>
            <w:lang w:val="en-GB"/>
          </w:rPr>
          <w:lastRenderedPageBreak/>
          <w:delText>ac</w:delText>
        </w:r>
      </w:del>
      <w:ins w:id="76" w:author="SoftBank" w:date="2025-09-17T19:26:00Z">
        <w:r w:rsidR="0007017A">
          <w:rPr>
            <w:rFonts w:ascii="Calibri" w:eastAsia="MS Mincho" w:hAnsi="Calibri" w:hint="eastAsia"/>
            <w:i/>
            <w:iCs/>
            <w:szCs w:val="20"/>
            <w:lang w:val="en-GB" w:eastAsia="ja-JP"/>
          </w:rPr>
          <w:t>ab</w:t>
        </w:r>
      </w:ins>
      <w:r w:rsidRPr="000454BB">
        <w:rPr>
          <w:rFonts w:ascii="Calibri" w:eastAsia="MS Mincho" w:hAnsi="Calibri"/>
          <w:i/>
          <w:iCs/>
          <w:szCs w:val="20"/>
          <w:lang w:val="en-GB"/>
        </w:rPr>
        <w:t>)</w:t>
      </w:r>
      <w:r w:rsidRPr="000454BB">
        <w:rPr>
          <w:rFonts w:ascii="Calibri" w:eastAsia="MS Mincho" w:hAnsi="Calibri"/>
          <w:szCs w:val="20"/>
          <w:lang w:val="en-GB"/>
        </w:rPr>
        <w:tab/>
        <w:t xml:space="preserve">that the use of telecommunications/ICTs for sharing of information in the event of a disaster is a powerful decision-making tool for rescue services and operating entities, and for communication with and between </w:t>
      </w:r>
      <w:proofErr w:type="gramStart"/>
      <w:r w:rsidRPr="000454BB">
        <w:rPr>
          <w:rFonts w:ascii="Calibri" w:eastAsia="MS Mincho" w:hAnsi="Calibri"/>
          <w:szCs w:val="20"/>
          <w:lang w:val="en-GB"/>
        </w:rPr>
        <w:t>citizens;</w:t>
      </w:r>
      <w:proofErr w:type="gramEnd"/>
    </w:p>
    <w:p w14:paraId="3C9CCC20" w14:textId="70F92B61"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eastAsia="ja-JP"/>
        </w:rPr>
      </w:pPr>
      <w:ins w:id="77" w:author="Author" w:date="2025-07-16T17:17:00Z">
        <w:del w:id="78" w:author="SoftBank" w:date="2025-09-17T19:26:00Z">
          <w:r w:rsidRPr="00B9723C" w:rsidDel="0007017A">
            <w:rPr>
              <w:rFonts w:ascii="Calibri" w:eastAsia="MS Mincho" w:hAnsi="Calibri"/>
              <w:i/>
              <w:iCs/>
              <w:szCs w:val="20"/>
              <w:lang w:val="en-GB"/>
            </w:rPr>
            <w:delText>a</w:delText>
          </w:r>
        </w:del>
        <w:del w:id="79" w:author="SoftBank" w:date="2025-08-31T21:33:00Z">
          <w:r w:rsidRPr="00B9723C" w:rsidDel="00686C88">
            <w:rPr>
              <w:rFonts w:ascii="Calibri" w:eastAsia="MS Mincho" w:hAnsi="Calibri"/>
              <w:i/>
              <w:iCs/>
              <w:szCs w:val="20"/>
              <w:lang w:val="en-GB"/>
            </w:rPr>
            <w:delText>b</w:delText>
          </w:r>
        </w:del>
      </w:ins>
      <w:ins w:id="80" w:author="SoftBank" w:date="2025-09-17T19:26:00Z">
        <w:r w:rsidR="0007017A">
          <w:rPr>
            <w:rFonts w:ascii="Calibri" w:eastAsia="MS Mincho" w:hAnsi="Calibri" w:hint="eastAsia"/>
            <w:i/>
            <w:iCs/>
            <w:szCs w:val="20"/>
            <w:lang w:val="en-GB" w:eastAsia="ja-JP"/>
          </w:rPr>
          <w:t>ac</w:t>
        </w:r>
      </w:ins>
      <w:ins w:id="81" w:author="Author" w:date="2025-07-16T17:17:00Z">
        <w:r w:rsidRPr="00B9723C">
          <w:rPr>
            <w:rFonts w:ascii="Calibri" w:eastAsia="MS Mincho" w:hAnsi="Calibri"/>
            <w:i/>
            <w:iCs/>
            <w:szCs w:val="20"/>
            <w:lang w:val="en-GB"/>
          </w:rPr>
          <w:t>)</w:t>
        </w:r>
        <w:r w:rsidRPr="00AA179E">
          <w:rPr>
            <w:rFonts w:ascii="Calibri" w:eastAsia="MS Mincho" w:hAnsi="Calibri"/>
            <w:szCs w:val="20"/>
            <w:lang w:val="en-GB"/>
          </w:rPr>
          <w:tab/>
          <w:t>the role of Global Initiative on Resilience to Natural Hazards through AI Solutions organized by the ITU, the UN Environment Programme (UNEP), the UN Framework Convention on Climate Change (UNFCCC), the Universal Postal Union (UPU), and the World Meteorological Organization (WMO) that could explore how AI can be effectively used in disaster management, providing expert guidance and support for research, innovation, and the development of standards</w:t>
        </w:r>
      </w:ins>
      <w:ins w:id="82" w:author="Author" w:date="2025-07-16T17:32:00Z">
        <w:r w:rsidRPr="00AA179E">
          <w:rPr>
            <w:rFonts w:ascii="Calibri" w:eastAsia="MS Mincho" w:hAnsi="Calibri" w:hint="eastAsia"/>
            <w:szCs w:val="20"/>
            <w:lang w:val="en-GB" w:eastAsia="ja-JP"/>
          </w:rPr>
          <w:t>;</w:t>
        </w:r>
      </w:ins>
    </w:p>
    <w:p w14:paraId="664FBE17" w14:textId="38AB2E79"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rPr>
      </w:pPr>
      <w:del w:id="83" w:author="SoftBank" w:date="2025-09-17T19:26:00Z">
        <w:r w:rsidRPr="000454BB" w:rsidDel="0007017A">
          <w:rPr>
            <w:rFonts w:ascii="Calibri" w:eastAsia="MS Mincho" w:hAnsi="Calibri"/>
            <w:i/>
            <w:szCs w:val="20"/>
            <w:lang w:val="en-GB"/>
          </w:rPr>
          <w:delText>ad</w:delText>
        </w:r>
      </w:del>
      <w:ins w:id="84" w:author="Author" w:date="2025-07-16T17:18:00Z">
        <w:del w:id="85" w:author="SoftBank" w:date="2025-08-31T21:33:00Z">
          <w:r w:rsidRPr="00AA179E" w:rsidDel="00686C88">
            <w:rPr>
              <w:rFonts w:ascii="Calibri" w:eastAsia="MS Mincho" w:hAnsi="Calibri" w:hint="eastAsia"/>
              <w:i/>
              <w:szCs w:val="20"/>
              <w:lang w:val="en-GB" w:eastAsia="ja-JP"/>
            </w:rPr>
            <w:delText>c</w:delText>
          </w:r>
        </w:del>
      </w:ins>
      <w:ins w:id="86" w:author="SoftBank" w:date="2025-09-17T19:26:00Z">
        <w:r w:rsidR="0007017A">
          <w:rPr>
            <w:rFonts w:ascii="Calibri" w:eastAsia="MS Mincho" w:hAnsi="Calibri" w:hint="eastAsia"/>
            <w:i/>
            <w:szCs w:val="20"/>
            <w:lang w:val="en-GB" w:eastAsia="ja-JP"/>
          </w:rPr>
          <w:t>ad</w:t>
        </w:r>
      </w:ins>
      <w:r w:rsidRPr="000454BB">
        <w:rPr>
          <w:rFonts w:ascii="Calibri" w:eastAsia="MS Mincho" w:hAnsi="Calibri"/>
          <w:i/>
          <w:szCs w:val="20"/>
          <w:lang w:val="en-GB"/>
        </w:rPr>
        <w:t>)</w:t>
      </w:r>
      <w:r w:rsidRPr="000454BB">
        <w:rPr>
          <w:rFonts w:ascii="Calibri" w:eastAsia="MS Mincho" w:hAnsi="Calibri"/>
          <w:szCs w:val="20"/>
          <w:lang w:val="en-GB"/>
        </w:rPr>
        <w:tab/>
        <w:t>the role of the ITU/</w:t>
      </w:r>
      <w:del w:id="87" w:author="Author" w:date="2025-07-16T17:18:00Z">
        <w:r w:rsidRPr="000454BB" w:rsidDel="00041DC4">
          <w:rPr>
            <w:rFonts w:ascii="Calibri" w:eastAsia="MS Mincho" w:hAnsi="Calibri"/>
            <w:szCs w:val="20"/>
            <w:lang w:val="en-GB"/>
          </w:rPr>
          <w:delText>World Meteorological Organization (</w:delText>
        </w:r>
      </w:del>
      <w:r w:rsidRPr="000454BB">
        <w:rPr>
          <w:rFonts w:ascii="Calibri" w:eastAsia="MS Mincho" w:hAnsi="Calibri"/>
          <w:szCs w:val="20"/>
          <w:lang w:val="en-GB"/>
        </w:rPr>
        <w:t>WMO</w:t>
      </w:r>
      <w:del w:id="88" w:author="Author" w:date="2025-07-16T17:18:00Z">
        <w:r w:rsidRPr="000454BB" w:rsidDel="00041DC4">
          <w:rPr>
            <w:rFonts w:ascii="Calibri" w:eastAsia="MS Mincho" w:hAnsi="Calibri"/>
            <w:szCs w:val="20"/>
            <w:lang w:val="en-GB"/>
          </w:rPr>
          <w:delText>)</w:delText>
        </w:r>
      </w:del>
      <w:r w:rsidRPr="000454BB">
        <w:rPr>
          <w:rFonts w:ascii="Calibri" w:eastAsia="MS Mincho" w:hAnsi="Calibri"/>
          <w:szCs w:val="20"/>
          <w:lang w:val="en-GB"/>
        </w:rPr>
        <w:t>/United Nations Educational, Scientific and Cultural Organization Intergovernmental Oceanographic Commission (IOC-UNESCO) Joint Task Force on SMART cable systems (JTF SMART Cable Systems) in developing a strategy and roadmap that could lead to enabling the availability of submarine repeaters equipped with scientific sensors for ocean and climate monitoring and disaster risk reduction (tsunamis), so that a global network could be established providing real-time data for ocean and climate monitoring and disaster mitigation;</w:t>
      </w:r>
    </w:p>
    <w:p w14:paraId="1C3C69B9" w14:textId="5227C5B0"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rPr>
      </w:pPr>
      <w:del w:id="89" w:author="SoftBank" w:date="2025-09-17T19:26:00Z">
        <w:r w:rsidRPr="000454BB" w:rsidDel="0007017A">
          <w:rPr>
            <w:rFonts w:ascii="Calibri" w:eastAsia="MS Mincho" w:hAnsi="Calibri"/>
            <w:i/>
            <w:szCs w:val="20"/>
            <w:lang w:val="en-GB"/>
          </w:rPr>
          <w:delText>ae</w:delText>
        </w:r>
      </w:del>
      <w:ins w:id="90" w:author="Author" w:date="2025-07-16T17:18:00Z">
        <w:del w:id="91" w:author="SoftBank" w:date="2025-08-31T21:33:00Z">
          <w:r w:rsidRPr="00AA179E" w:rsidDel="00686C88">
            <w:rPr>
              <w:rFonts w:ascii="Calibri" w:eastAsia="MS Mincho" w:hAnsi="Calibri" w:hint="eastAsia"/>
              <w:i/>
              <w:szCs w:val="20"/>
              <w:lang w:val="en-GB" w:eastAsia="ja-JP"/>
            </w:rPr>
            <w:delText>d</w:delText>
          </w:r>
        </w:del>
      </w:ins>
      <w:ins w:id="92" w:author="SoftBank" w:date="2025-09-17T19:26:00Z">
        <w:r w:rsidR="0007017A">
          <w:rPr>
            <w:rFonts w:ascii="Calibri" w:eastAsia="MS Mincho" w:hAnsi="Calibri" w:hint="eastAsia"/>
            <w:i/>
            <w:szCs w:val="20"/>
            <w:lang w:val="en-GB" w:eastAsia="ja-JP"/>
          </w:rPr>
          <w:t>ae</w:t>
        </w:r>
      </w:ins>
      <w:r w:rsidRPr="000454BB">
        <w:rPr>
          <w:rFonts w:ascii="Calibri" w:eastAsia="MS Mincho" w:hAnsi="Calibri"/>
          <w:i/>
          <w:szCs w:val="20"/>
          <w:lang w:val="en-GB"/>
        </w:rPr>
        <w:t>)</w:t>
      </w:r>
      <w:r w:rsidRPr="000454BB">
        <w:rPr>
          <w:rFonts w:ascii="Calibri" w:eastAsia="MS Mincho" w:hAnsi="Calibri"/>
          <w:szCs w:val="20"/>
          <w:lang w:val="en-GB"/>
        </w:rPr>
        <w:tab/>
        <w:t xml:space="preserve">the need to investigate the use of submarine telecommunication cables for ocean and climate monitoring and disaster </w:t>
      </w:r>
      <w:proofErr w:type="gramStart"/>
      <w:r w:rsidRPr="000454BB">
        <w:rPr>
          <w:rFonts w:ascii="Calibri" w:eastAsia="MS Mincho" w:hAnsi="Calibri"/>
          <w:szCs w:val="20"/>
          <w:lang w:val="en-GB"/>
        </w:rPr>
        <w:t>warning;</w:t>
      </w:r>
      <w:proofErr w:type="gramEnd"/>
    </w:p>
    <w:p w14:paraId="54B0B13A" w14:textId="3B290303"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rPr>
      </w:pPr>
      <w:del w:id="93" w:author="SoftBank" w:date="2025-09-17T19:26:00Z">
        <w:r w:rsidRPr="000454BB" w:rsidDel="0007017A">
          <w:rPr>
            <w:rFonts w:ascii="Calibri" w:eastAsia="MS Mincho" w:hAnsi="Calibri"/>
            <w:i/>
            <w:szCs w:val="20"/>
            <w:lang w:val="en-GB"/>
          </w:rPr>
          <w:delText>af</w:delText>
        </w:r>
      </w:del>
      <w:ins w:id="94" w:author="Author" w:date="2025-07-16T17:18:00Z">
        <w:del w:id="95" w:author="SoftBank" w:date="2025-08-31T21:33:00Z">
          <w:r w:rsidRPr="00AA179E" w:rsidDel="00686C88">
            <w:rPr>
              <w:rFonts w:ascii="Calibri" w:eastAsia="MS Mincho" w:hAnsi="Calibri" w:hint="eastAsia"/>
              <w:i/>
              <w:szCs w:val="20"/>
              <w:lang w:val="en-GB" w:eastAsia="ja-JP"/>
            </w:rPr>
            <w:delText>e</w:delText>
          </w:r>
        </w:del>
      </w:ins>
      <w:proofErr w:type="spellStart"/>
      <w:ins w:id="96" w:author="SoftBank" w:date="2025-09-17T19:26:00Z">
        <w:r w:rsidR="0007017A">
          <w:rPr>
            <w:rFonts w:ascii="Calibri" w:eastAsia="MS Mincho" w:hAnsi="Calibri" w:hint="eastAsia"/>
            <w:i/>
            <w:szCs w:val="20"/>
            <w:lang w:val="en-GB" w:eastAsia="ja-JP"/>
          </w:rPr>
          <w:t>af</w:t>
        </w:r>
      </w:ins>
      <w:proofErr w:type="spellEnd"/>
      <w:r w:rsidRPr="000454BB">
        <w:rPr>
          <w:rFonts w:ascii="Calibri" w:eastAsia="MS Mincho" w:hAnsi="Calibri"/>
          <w:i/>
          <w:szCs w:val="20"/>
          <w:lang w:val="en-GB"/>
        </w:rPr>
        <w:t>)</w:t>
      </w:r>
      <w:r w:rsidRPr="000454BB">
        <w:rPr>
          <w:rFonts w:ascii="Calibri" w:eastAsia="MS Mincho" w:hAnsi="Calibri"/>
          <w:szCs w:val="20"/>
          <w:lang w:val="en-GB"/>
        </w:rPr>
        <w:tab/>
        <w:t xml:space="preserve">that oceanographic sensors on undersea telecommunication cables constitute a promising solution for obtaining the extensive, longitudinal, real-time data that are critical for understanding and managing urgent environmental issues such as climate change and tsunami hazard </w:t>
      </w:r>
      <w:proofErr w:type="gramStart"/>
      <w:r w:rsidRPr="000454BB">
        <w:rPr>
          <w:rFonts w:ascii="Calibri" w:eastAsia="MS Mincho" w:hAnsi="Calibri"/>
          <w:szCs w:val="20"/>
          <w:lang w:val="en-GB"/>
        </w:rPr>
        <w:t>mitigation;</w:t>
      </w:r>
      <w:proofErr w:type="gramEnd"/>
    </w:p>
    <w:p w14:paraId="198BE1CD" w14:textId="56058F7C"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rPr>
      </w:pPr>
      <w:del w:id="97" w:author="SoftBank" w:date="2025-09-17T19:26:00Z">
        <w:r w:rsidRPr="000454BB" w:rsidDel="0007017A">
          <w:rPr>
            <w:rFonts w:ascii="Calibri" w:eastAsia="MS Mincho" w:hAnsi="Calibri"/>
            <w:i/>
            <w:iCs/>
            <w:szCs w:val="20"/>
            <w:lang w:val="en-GB"/>
          </w:rPr>
          <w:delText>ag</w:delText>
        </w:r>
      </w:del>
      <w:ins w:id="98" w:author="Author" w:date="2025-07-16T17:18:00Z">
        <w:del w:id="99" w:author="SoftBank" w:date="2025-08-31T21:33:00Z">
          <w:r w:rsidRPr="00AA179E" w:rsidDel="00686C88">
            <w:rPr>
              <w:rFonts w:ascii="Calibri" w:eastAsia="MS Mincho" w:hAnsi="Calibri" w:hint="eastAsia"/>
              <w:i/>
              <w:iCs/>
              <w:szCs w:val="20"/>
              <w:lang w:val="en-GB" w:eastAsia="ja-JP"/>
            </w:rPr>
            <w:delText>f</w:delText>
          </w:r>
        </w:del>
      </w:ins>
      <w:ins w:id="100" w:author="SoftBank" w:date="2025-09-17T19:26:00Z">
        <w:r w:rsidR="0007017A">
          <w:rPr>
            <w:rFonts w:ascii="Calibri" w:eastAsia="MS Mincho" w:hAnsi="Calibri" w:hint="eastAsia"/>
            <w:i/>
            <w:iCs/>
            <w:szCs w:val="20"/>
            <w:lang w:val="en-GB" w:eastAsia="ja-JP"/>
          </w:rPr>
          <w:t>ag</w:t>
        </w:r>
      </w:ins>
      <w:r w:rsidRPr="000454BB">
        <w:rPr>
          <w:rFonts w:ascii="Calibri" w:eastAsia="MS Mincho" w:hAnsi="Calibri"/>
          <w:i/>
          <w:iCs/>
          <w:szCs w:val="20"/>
          <w:lang w:val="en-GB"/>
        </w:rPr>
        <w:t>)</w:t>
      </w:r>
      <w:r w:rsidRPr="000454BB">
        <w:rPr>
          <w:rFonts w:ascii="Calibri" w:eastAsia="MS Mincho" w:hAnsi="Calibri"/>
          <w:szCs w:val="20"/>
          <w:lang w:val="en-GB"/>
        </w:rPr>
        <w:tab/>
        <w:t>the United Nations Secretary-General's Roadmap for digital cooperation, which highlights the importance of accelerating discussions on connectivity as part of emergency preparedness, response and aid,</w:t>
      </w:r>
    </w:p>
    <w:p w14:paraId="2662463F" w14:textId="77777777" w:rsidR="002721F4" w:rsidRPr="000454BB" w:rsidRDefault="002721F4" w:rsidP="002721F4">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Calibri" w:eastAsia="Calibri" w:hAnsi="Calibri"/>
          <w:i/>
          <w:szCs w:val="20"/>
          <w:lang w:val="en-GB"/>
        </w:rPr>
      </w:pPr>
      <w:r w:rsidRPr="000454BB">
        <w:rPr>
          <w:rFonts w:ascii="Calibri" w:eastAsia="Calibri" w:hAnsi="Calibri"/>
          <w:i/>
          <w:szCs w:val="20"/>
          <w:lang w:val="en-GB"/>
        </w:rPr>
        <w:t>noting</w:t>
      </w:r>
    </w:p>
    <w:p w14:paraId="232DB163" w14:textId="77777777" w:rsidR="002721F4" w:rsidRPr="000454BB" w:rsidRDefault="002721F4" w:rsidP="002721F4">
      <w:pPr>
        <w:tabs>
          <w:tab w:val="left" w:pos="1134"/>
          <w:tab w:val="left" w:pos="1871"/>
          <w:tab w:val="left" w:pos="2268"/>
        </w:tabs>
        <w:spacing w:before="120" w:after="120"/>
        <w:jc w:val="both"/>
        <w:rPr>
          <w:rFonts w:ascii="Calibri" w:eastAsia="Calibri" w:hAnsi="Calibri"/>
          <w:lang w:val="en-GB"/>
        </w:rPr>
      </w:pPr>
      <w:r w:rsidRPr="000454BB">
        <w:rPr>
          <w:rFonts w:ascii="Calibri" w:eastAsia="Calibri" w:hAnsi="Calibri"/>
          <w:i/>
          <w:lang w:val="en-GB"/>
        </w:rPr>
        <w:t>a)</w:t>
      </w:r>
      <w:r w:rsidRPr="000454BB">
        <w:rPr>
          <w:rFonts w:ascii="Calibri" w:eastAsia="Calibri" w:hAnsi="Calibri"/>
          <w:lang w:val="en-GB"/>
        </w:rPr>
        <w:tab/>
        <w:t xml:space="preserve">the continued pursuit by ITU and other relevant organizations of joint activities being undertaken at the international, regional and national levels to establish internationally agreed means to operate systems for PPDR on a harmonized and coordinated basis, and the successful role of BDT through its programme activities in this </w:t>
      </w:r>
      <w:proofErr w:type="gramStart"/>
      <w:r w:rsidRPr="000454BB">
        <w:rPr>
          <w:rFonts w:ascii="Calibri" w:eastAsia="Calibri" w:hAnsi="Calibri"/>
          <w:lang w:val="en-GB"/>
        </w:rPr>
        <w:t>area;</w:t>
      </w:r>
      <w:proofErr w:type="gramEnd"/>
    </w:p>
    <w:p w14:paraId="2AFAD5EB" w14:textId="77777777" w:rsidR="002721F4" w:rsidRPr="000454BB" w:rsidRDefault="002721F4" w:rsidP="002721F4">
      <w:pPr>
        <w:tabs>
          <w:tab w:val="left" w:pos="1134"/>
          <w:tab w:val="left" w:pos="1871"/>
          <w:tab w:val="left" w:pos="2268"/>
        </w:tabs>
        <w:spacing w:before="120" w:after="120"/>
        <w:jc w:val="both"/>
        <w:rPr>
          <w:rFonts w:ascii="Calibri" w:eastAsia="MS Mincho" w:hAnsi="Calibri"/>
          <w:lang w:val="en-GB"/>
        </w:rPr>
      </w:pPr>
      <w:r w:rsidRPr="000454BB">
        <w:rPr>
          <w:rFonts w:ascii="Calibri" w:eastAsia="Calibri" w:hAnsi="Calibri"/>
          <w:i/>
          <w:iCs/>
          <w:lang w:val="en-GB"/>
        </w:rPr>
        <w:t>b)</w:t>
      </w:r>
      <w:r w:rsidRPr="000454BB">
        <w:rPr>
          <w:rFonts w:ascii="Calibri" w:eastAsia="Calibri" w:hAnsi="Calibri"/>
          <w:i/>
          <w:iCs/>
          <w:lang w:val="en-GB"/>
        </w:rPr>
        <w:tab/>
      </w:r>
      <w:r w:rsidRPr="000454BB">
        <w:rPr>
          <w:rFonts w:ascii="Calibri" w:eastAsia="Calibri" w:hAnsi="Calibri"/>
          <w:lang w:val="en-GB"/>
        </w:rPr>
        <w:t xml:space="preserve">the successful role of BDT, in partnership with the ITU membership, </w:t>
      </w:r>
      <w:r w:rsidRPr="000454BB">
        <w:rPr>
          <w:rFonts w:ascii="Calibri" w:eastAsia="Calibri" w:hAnsi="Calibri"/>
          <w:szCs w:val="20"/>
          <w:lang w:val="en-GB"/>
        </w:rPr>
        <w:t>and in coordination with the Emergency Telecommunications Cluster (ETC),</w:t>
      </w:r>
      <w:r w:rsidRPr="000454BB">
        <w:rPr>
          <w:rFonts w:ascii="Calibri" w:eastAsia="Calibri" w:hAnsi="Calibri"/>
          <w:lang w:val="en-GB"/>
        </w:rPr>
        <w:t xml:space="preserve"> with respect to rapid intervention in enabling and facilitating telecommunications/ICTs for countries which have suffered </w:t>
      </w:r>
      <w:proofErr w:type="gramStart"/>
      <w:r w:rsidRPr="000454BB">
        <w:rPr>
          <w:rFonts w:ascii="Calibri" w:eastAsia="Calibri" w:hAnsi="Calibri"/>
          <w:lang w:val="en-GB"/>
        </w:rPr>
        <w:t>disasters;</w:t>
      </w:r>
      <w:proofErr w:type="gramEnd"/>
    </w:p>
    <w:p w14:paraId="73ED5FA0" w14:textId="77777777" w:rsidR="002721F4" w:rsidRPr="000454BB" w:rsidRDefault="002721F4" w:rsidP="002721F4">
      <w:pPr>
        <w:tabs>
          <w:tab w:val="left" w:pos="1134"/>
          <w:tab w:val="left" w:pos="1871"/>
          <w:tab w:val="left" w:pos="2268"/>
        </w:tabs>
        <w:spacing w:before="120" w:after="120"/>
        <w:jc w:val="both"/>
        <w:rPr>
          <w:rFonts w:ascii="Calibri" w:eastAsia="Calibri" w:hAnsi="Calibri"/>
          <w:lang w:val="en-GB"/>
        </w:rPr>
      </w:pPr>
      <w:r w:rsidRPr="000454BB">
        <w:rPr>
          <w:rFonts w:ascii="Calibri" w:eastAsia="Calibri" w:hAnsi="Calibri"/>
          <w:i/>
          <w:iCs/>
          <w:lang w:val="en-GB"/>
        </w:rPr>
        <w:t>c)</w:t>
      </w:r>
      <w:r w:rsidRPr="000454BB">
        <w:rPr>
          <w:rFonts w:ascii="Calibri" w:eastAsia="Calibri" w:hAnsi="Calibri"/>
          <w:i/>
          <w:iCs/>
          <w:lang w:val="en-GB"/>
        </w:rPr>
        <w:tab/>
      </w:r>
      <w:r w:rsidRPr="000454BB">
        <w:rPr>
          <w:rFonts w:ascii="Calibri" w:eastAsia="Calibri" w:hAnsi="Calibri"/>
          <w:lang w:val="en-GB"/>
        </w:rPr>
        <w:t xml:space="preserve">that all phases of disaster operations can be greatly facilitated by national emergency telecommunication plans that enable the pre-positioning, rapid deployment and effective utilization of ICT </w:t>
      </w:r>
      <w:proofErr w:type="gramStart"/>
      <w:r w:rsidRPr="000454BB">
        <w:rPr>
          <w:rFonts w:ascii="Calibri" w:eastAsia="Calibri" w:hAnsi="Calibri"/>
          <w:lang w:val="en-GB"/>
        </w:rPr>
        <w:t>equipment;</w:t>
      </w:r>
      <w:proofErr w:type="gramEnd"/>
    </w:p>
    <w:p w14:paraId="747A735C" w14:textId="77777777" w:rsidR="002721F4" w:rsidRPr="000454BB" w:rsidRDefault="002721F4" w:rsidP="002721F4">
      <w:pPr>
        <w:tabs>
          <w:tab w:val="left" w:pos="1134"/>
          <w:tab w:val="left" w:pos="1871"/>
          <w:tab w:val="left" w:pos="2268"/>
        </w:tabs>
        <w:spacing w:before="120" w:after="120"/>
        <w:jc w:val="both"/>
        <w:rPr>
          <w:rFonts w:ascii="Calibri" w:eastAsia="MS Mincho" w:hAnsi="Calibri"/>
          <w:lang w:val="en-GB"/>
        </w:rPr>
      </w:pPr>
      <w:r w:rsidRPr="000454BB">
        <w:rPr>
          <w:rFonts w:ascii="Calibri" w:eastAsia="Calibri" w:hAnsi="Calibri"/>
          <w:i/>
          <w:iCs/>
          <w:lang w:val="en-GB"/>
        </w:rPr>
        <w:t>d)</w:t>
      </w:r>
      <w:r w:rsidRPr="000454BB">
        <w:rPr>
          <w:rFonts w:ascii="Calibri" w:eastAsia="Calibri" w:hAnsi="Calibri"/>
          <w:lang w:val="en-GB"/>
        </w:rPr>
        <w:tab/>
        <w:t xml:space="preserve">that including the </w:t>
      </w:r>
      <w:r w:rsidRPr="000454BB">
        <w:rPr>
          <w:rFonts w:ascii="Calibri" w:eastAsia="MS Mincho" w:hAnsi="Calibri"/>
          <w:lang w:val="en-GB"/>
        </w:rPr>
        <w:t>use of telecommunication/ICT tools in infrastructure development planning can avert the risk of disasters and mitigate their effects,</w:t>
      </w:r>
    </w:p>
    <w:p w14:paraId="18A8828A" w14:textId="77777777" w:rsidR="002721F4" w:rsidRPr="000454BB" w:rsidRDefault="002721F4" w:rsidP="002721F4">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Calibri" w:eastAsia="Calibri" w:hAnsi="Calibri"/>
          <w:i/>
          <w:szCs w:val="20"/>
          <w:lang w:val="en-GB"/>
        </w:rPr>
      </w:pPr>
      <w:r w:rsidRPr="000454BB">
        <w:rPr>
          <w:rFonts w:ascii="Calibri" w:eastAsia="Calibri" w:hAnsi="Calibri"/>
          <w:i/>
          <w:szCs w:val="20"/>
          <w:lang w:val="en-GB"/>
        </w:rPr>
        <w:t>noting further</w:t>
      </w:r>
    </w:p>
    <w:p w14:paraId="13A4B430"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Calibri" w:hAnsi="Calibri"/>
          <w:szCs w:val="20"/>
          <w:lang w:val="en-GB"/>
        </w:rPr>
      </w:pPr>
      <w:r w:rsidRPr="000454BB">
        <w:rPr>
          <w:rFonts w:ascii="Calibri" w:eastAsia="Calibri" w:hAnsi="Calibri"/>
          <w:i/>
          <w:iCs/>
          <w:szCs w:val="20"/>
          <w:lang w:val="en-GB"/>
        </w:rPr>
        <w:t>a)</w:t>
      </w:r>
      <w:r w:rsidRPr="000454BB">
        <w:rPr>
          <w:rFonts w:ascii="Calibri" w:eastAsia="Calibri" w:hAnsi="Calibri"/>
          <w:i/>
          <w:iCs/>
          <w:szCs w:val="20"/>
          <w:lang w:val="en-GB"/>
        </w:rPr>
        <w:tab/>
      </w:r>
      <w:r w:rsidRPr="000454BB">
        <w:rPr>
          <w:rFonts w:ascii="Calibri" w:eastAsia="Calibri" w:hAnsi="Calibri"/>
          <w:szCs w:val="20"/>
          <w:lang w:val="en-GB"/>
        </w:rPr>
        <w:t>the latest version of the ITU Telecommunication Development Sector (ITU</w:t>
      </w:r>
      <w:r w:rsidRPr="000454BB">
        <w:rPr>
          <w:rFonts w:ascii="Calibri" w:eastAsia="Calibri" w:hAnsi="Calibri"/>
          <w:szCs w:val="20"/>
          <w:lang w:val="en-GB"/>
        </w:rPr>
        <w:noBreakHyphen/>
        <w:t xml:space="preserve">D) Handbook on emergency telecommunications (2014), the Compendium of the ITU's work on emergency telecommunications (2007), the ITU Handbook on best practice on emergency </w:t>
      </w:r>
      <w:r w:rsidRPr="000454BB">
        <w:rPr>
          <w:rFonts w:ascii="Calibri" w:eastAsia="Calibri" w:hAnsi="Calibri"/>
          <w:szCs w:val="20"/>
          <w:lang w:val="en-GB"/>
        </w:rPr>
        <w:lastRenderedPageBreak/>
        <w:t>telecommunications (2008), and the adoption of Recommendation ITU</w:t>
      </w:r>
      <w:r w:rsidRPr="000454BB">
        <w:rPr>
          <w:rFonts w:ascii="Calibri" w:eastAsia="Calibri" w:hAnsi="Calibri"/>
          <w:szCs w:val="20"/>
          <w:lang w:val="en-GB"/>
        </w:rPr>
        <w:noBreakHyphen/>
        <w:t>D 13 (Rev. 2005), on effective utilization of the amateur radio services in disaster-mitigation and relief operations, as well as the reports on disruptive technologies and their use in disaster risk reduction and management and to protect the environment and tackle climate change;</w:t>
      </w:r>
    </w:p>
    <w:p w14:paraId="30A156ED" w14:textId="77777777" w:rsidR="002721F4" w:rsidRPr="000D2DD2"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Theme="minorEastAsia" w:hAnsi="Calibri"/>
          <w:szCs w:val="20"/>
          <w:lang w:val="en-GB" w:eastAsia="ja-JP"/>
        </w:rPr>
      </w:pPr>
      <w:r w:rsidRPr="000454BB">
        <w:rPr>
          <w:rFonts w:ascii="Calibri" w:eastAsia="Calibri" w:hAnsi="Calibri"/>
          <w:i/>
          <w:iCs/>
          <w:szCs w:val="20"/>
          <w:lang w:val="en-GB"/>
        </w:rPr>
        <w:t>b)</w:t>
      </w:r>
      <w:r w:rsidRPr="000454BB">
        <w:rPr>
          <w:rFonts w:ascii="Calibri" w:eastAsia="Calibri" w:hAnsi="Calibri"/>
          <w:i/>
          <w:iCs/>
          <w:szCs w:val="20"/>
          <w:lang w:val="en-GB"/>
        </w:rPr>
        <w:tab/>
      </w:r>
      <w:r w:rsidRPr="000454BB">
        <w:rPr>
          <w:rFonts w:ascii="Calibri" w:eastAsia="Calibri" w:hAnsi="Calibri"/>
          <w:szCs w:val="20"/>
          <w:lang w:val="en-GB"/>
        </w:rPr>
        <w:t>that further guidance for ITU members on disaster-communication management is provided by the successful conclusions and outputs of ITU</w:t>
      </w:r>
      <w:r w:rsidRPr="000454BB">
        <w:rPr>
          <w:rFonts w:ascii="Calibri" w:eastAsia="Calibri" w:hAnsi="Calibri"/>
          <w:szCs w:val="20"/>
          <w:lang w:val="en-GB"/>
        </w:rPr>
        <w:noBreakHyphen/>
        <w:t>D Study Group 2</w:t>
      </w:r>
      <w:ins w:id="101" w:author="Author" w:date="2025-07-16T17:19:00Z">
        <w:r w:rsidRPr="00AA179E">
          <w:rPr>
            <w:rFonts w:ascii="Calibri" w:eastAsiaTheme="minorEastAsia" w:hAnsi="Calibri" w:hint="eastAsia"/>
            <w:szCs w:val="20"/>
            <w:lang w:val="en-GB" w:eastAsia="ja-JP"/>
          </w:rPr>
          <w:t xml:space="preserve"> </w:t>
        </w:r>
      </w:ins>
      <w:ins w:id="102" w:author="Author" w:date="2025-07-16T17:18:00Z">
        <w:r w:rsidRPr="00AA179E">
          <w:rPr>
            <w:rFonts w:ascii="Calibri" w:eastAsiaTheme="minorEastAsia" w:hAnsi="Calibri" w:cs="Calibri"/>
            <w:lang w:eastAsia="ja-JP"/>
          </w:rPr>
          <w:t>(before 2022)</w:t>
        </w:r>
      </w:ins>
      <w:r w:rsidRPr="000454BB">
        <w:rPr>
          <w:rFonts w:ascii="Calibri" w:eastAsia="Calibri" w:hAnsi="Calibri"/>
          <w:szCs w:val="20"/>
          <w:lang w:val="en-GB"/>
        </w:rPr>
        <w:t>, notably under Question 5/2, including the Guidelines for conducting national-level ICT drills and exercises, the Handbook on outside plant for areas frequently exposed to natural disasters, and an online toolkit which will be updated on a regular basis</w:t>
      </w:r>
      <w:ins w:id="103" w:author="Author" w:date="2025-07-16T17:20:00Z">
        <w:r w:rsidRPr="00AA179E">
          <w:rPr>
            <w:rFonts w:ascii="Calibri" w:eastAsiaTheme="minorEastAsia" w:hAnsi="Calibri" w:hint="eastAsia"/>
            <w:szCs w:val="20"/>
            <w:lang w:val="en-GB" w:eastAsia="ja-JP"/>
          </w:rPr>
          <w:t>,</w:t>
        </w:r>
      </w:ins>
      <w:ins w:id="104" w:author="Author" w:date="2025-07-16T17:19:00Z">
        <w:r w:rsidRPr="00AA179E">
          <w:rPr>
            <w:rFonts w:ascii="Calibri" w:eastAsiaTheme="minorEastAsia" w:hAnsi="Calibri"/>
            <w:szCs w:val="20"/>
            <w:lang w:val="en-GB" w:eastAsia="ja-JP"/>
          </w:rPr>
          <w:t xml:space="preserve"> and also outputs of ITU D Study Group 1, notably under Question 3/1 (2022-2025), including the Guidelines for early warning systems, disaster drills</w:t>
        </w:r>
      </w:ins>
      <w:r>
        <w:rPr>
          <w:rFonts w:ascii="Calibri" w:eastAsiaTheme="minorEastAsia" w:hAnsi="Calibri" w:hint="eastAsia"/>
          <w:szCs w:val="20"/>
          <w:lang w:val="en-GB" w:eastAsia="ja-JP"/>
        </w:rPr>
        <w:t>;</w:t>
      </w:r>
    </w:p>
    <w:p w14:paraId="3890927F"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Calibri" w:hAnsi="Calibri"/>
          <w:i/>
          <w:iCs/>
          <w:szCs w:val="20"/>
          <w:lang w:val="en-GB"/>
        </w:rPr>
      </w:pPr>
      <w:r w:rsidRPr="000454BB">
        <w:rPr>
          <w:rFonts w:ascii="Calibri" w:eastAsia="Calibri" w:hAnsi="Calibri"/>
          <w:i/>
          <w:iCs/>
          <w:szCs w:val="20"/>
          <w:lang w:val="en-GB"/>
        </w:rPr>
        <w:t>c)</w:t>
      </w:r>
      <w:r w:rsidRPr="000454BB">
        <w:rPr>
          <w:rFonts w:ascii="Calibri" w:eastAsia="Calibri" w:hAnsi="Calibri"/>
          <w:i/>
          <w:iCs/>
          <w:szCs w:val="20"/>
          <w:lang w:val="en-GB"/>
        </w:rPr>
        <w:tab/>
      </w:r>
      <w:r w:rsidRPr="000454BB">
        <w:rPr>
          <w:rFonts w:ascii="Calibri" w:eastAsia="Calibri" w:hAnsi="Calibri"/>
          <w:szCs w:val="20"/>
          <w:lang w:val="en-GB"/>
        </w:rPr>
        <w:t>the results of work done by ITU-R Study Groups 4, 5, 6 and 7 on the use of different radiocommunication systems in emergency situations, and in particular Recommendations ITU</w:t>
      </w:r>
      <w:r w:rsidRPr="000454BB">
        <w:rPr>
          <w:rFonts w:ascii="Calibri" w:eastAsia="Calibri" w:hAnsi="Calibri"/>
          <w:szCs w:val="20"/>
          <w:lang w:val="en-GB"/>
        </w:rPr>
        <w:noBreakHyphen/>
        <w:t>R S.1001, ITU-R M.1637, ITU-R BS.2107 and ITU-R RS-</w:t>
      </w:r>
      <w:proofErr w:type="gramStart"/>
      <w:r w:rsidRPr="000454BB">
        <w:rPr>
          <w:rFonts w:ascii="Calibri" w:eastAsia="Calibri" w:hAnsi="Calibri"/>
          <w:szCs w:val="20"/>
          <w:lang w:val="en-GB"/>
        </w:rPr>
        <w:t>1859;</w:t>
      </w:r>
      <w:proofErr w:type="gramEnd"/>
    </w:p>
    <w:p w14:paraId="1D50E828"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Calibri" w:hAnsi="Calibri"/>
          <w:szCs w:val="20"/>
          <w:lang w:val="en-GB"/>
        </w:rPr>
      </w:pPr>
      <w:r w:rsidRPr="000454BB">
        <w:rPr>
          <w:rFonts w:ascii="Calibri" w:eastAsia="Calibri" w:hAnsi="Calibri"/>
          <w:i/>
          <w:iCs/>
          <w:szCs w:val="20"/>
          <w:lang w:val="en-GB"/>
        </w:rPr>
        <w:t>d)</w:t>
      </w:r>
      <w:r w:rsidRPr="000454BB">
        <w:rPr>
          <w:rFonts w:ascii="Calibri" w:eastAsia="Calibri" w:hAnsi="Calibri"/>
          <w:szCs w:val="20"/>
          <w:lang w:val="en-GB"/>
        </w:rPr>
        <w:tab/>
      </w:r>
      <w:del w:id="105" w:author="Author" w:date="2025-07-16T17:21:00Z">
        <w:r w:rsidRPr="000454BB" w:rsidDel="00B92348">
          <w:rPr>
            <w:rFonts w:ascii="Calibri" w:eastAsia="Calibri" w:hAnsi="Calibri"/>
            <w:szCs w:val="20"/>
            <w:lang w:val="en-GB"/>
          </w:rPr>
          <w:delText xml:space="preserve">that </w:delText>
        </w:r>
      </w:del>
      <w:r w:rsidRPr="000454BB">
        <w:rPr>
          <w:rFonts w:ascii="Calibri" w:eastAsia="Calibri" w:hAnsi="Calibri"/>
          <w:szCs w:val="20"/>
          <w:lang w:val="en-GB"/>
        </w:rPr>
        <w:t xml:space="preserve">the online toolkit maintained by </w:t>
      </w:r>
      <w:ins w:id="106" w:author="Author" w:date="2025-07-16T17:21:00Z">
        <w:r w:rsidRPr="00AA179E">
          <w:rPr>
            <w:rFonts w:ascii="Calibri" w:eastAsiaTheme="minorEastAsia" w:hAnsi="Calibri" w:hint="eastAsia"/>
            <w:szCs w:val="20"/>
            <w:lang w:val="en-GB" w:eastAsia="ja-JP"/>
          </w:rPr>
          <w:t>BDT</w:t>
        </w:r>
      </w:ins>
      <w:del w:id="107" w:author="Author" w:date="2025-07-16T17:21:00Z">
        <w:r w:rsidRPr="000454BB" w:rsidDel="00940580">
          <w:rPr>
            <w:rFonts w:ascii="Calibri" w:eastAsia="Calibri" w:hAnsi="Calibri"/>
            <w:szCs w:val="20"/>
            <w:lang w:val="en-GB"/>
          </w:rPr>
          <w:delText>ITU-D Question 5/2 and BDT serves as a publicly available resource with references and links to all relevant ITU resolutions, Recommendations, reports and handbooks</w:delText>
        </w:r>
      </w:del>
      <w:r w:rsidRPr="000454BB">
        <w:rPr>
          <w:rFonts w:ascii="Calibri" w:eastAsia="Calibri" w:hAnsi="Calibri"/>
          <w:szCs w:val="20"/>
          <w:lang w:val="en-GB"/>
        </w:rPr>
        <w:t>;</w:t>
      </w:r>
    </w:p>
    <w:p w14:paraId="43E70E16"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Calibri" w:hAnsi="Calibri"/>
          <w:szCs w:val="20"/>
          <w:lang w:val="en-GB"/>
        </w:rPr>
      </w:pPr>
      <w:r w:rsidRPr="000454BB">
        <w:rPr>
          <w:rFonts w:ascii="Calibri" w:eastAsia="Calibri" w:hAnsi="Calibri"/>
          <w:i/>
          <w:iCs/>
          <w:szCs w:val="20"/>
          <w:lang w:val="en-GB"/>
        </w:rPr>
        <w:t>e)</w:t>
      </w:r>
      <w:r w:rsidRPr="000454BB">
        <w:rPr>
          <w:rFonts w:ascii="Calibri" w:eastAsia="Calibri" w:hAnsi="Calibri"/>
          <w:i/>
          <w:iCs/>
          <w:szCs w:val="20"/>
          <w:lang w:val="en-GB"/>
        </w:rPr>
        <w:tab/>
      </w:r>
      <w:r w:rsidRPr="000454BB">
        <w:rPr>
          <w:rFonts w:ascii="Calibri" w:eastAsia="Calibri" w:hAnsi="Calibri"/>
          <w:szCs w:val="20"/>
          <w:lang w:val="en-GB"/>
        </w:rPr>
        <w:t xml:space="preserve">that the ITU regional offices can be particularly helpful prior to and following emergencies, owing to their proximity to affected countries, </w:t>
      </w:r>
    </w:p>
    <w:p w14:paraId="12144DBE" w14:textId="77777777" w:rsidR="002721F4" w:rsidRPr="000454BB" w:rsidRDefault="002721F4" w:rsidP="002721F4">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Calibri" w:eastAsia="Calibri" w:hAnsi="Calibri"/>
          <w:i/>
          <w:szCs w:val="20"/>
          <w:lang w:val="en-GB"/>
        </w:rPr>
      </w:pPr>
      <w:r w:rsidRPr="000454BB">
        <w:rPr>
          <w:rFonts w:ascii="Calibri" w:eastAsia="Calibri" w:hAnsi="Calibri"/>
          <w:i/>
          <w:szCs w:val="20"/>
          <w:lang w:val="en-GB"/>
        </w:rPr>
        <w:t xml:space="preserve">resolves to instruct the Director of the Telecommunication Development Bureau </w:t>
      </w:r>
    </w:p>
    <w:p w14:paraId="2FF72D25" w14:textId="77777777" w:rsidR="002721F4" w:rsidRPr="000454BB" w:rsidRDefault="002721F4" w:rsidP="002721F4">
      <w:pPr>
        <w:tabs>
          <w:tab w:val="left" w:pos="0"/>
          <w:tab w:val="left" w:pos="851"/>
          <w:tab w:val="left" w:pos="1134"/>
          <w:tab w:val="left" w:pos="1871"/>
          <w:tab w:val="left" w:pos="2268"/>
        </w:tabs>
        <w:overflowPunct w:val="0"/>
        <w:autoSpaceDE w:val="0"/>
        <w:autoSpaceDN w:val="0"/>
        <w:adjustRightInd w:val="0"/>
        <w:spacing w:before="120"/>
        <w:jc w:val="both"/>
        <w:textAlignment w:val="baseline"/>
        <w:rPr>
          <w:rFonts w:ascii="Calibri" w:eastAsia="Calibri" w:hAnsi="Calibri"/>
          <w:szCs w:val="20"/>
          <w:lang w:val="en-GB"/>
        </w:rPr>
      </w:pPr>
      <w:r w:rsidRPr="000454BB">
        <w:rPr>
          <w:rFonts w:ascii="Calibri" w:eastAsia="Calibri" w:hAnsi="Calibri"/>
          <w:szCs w:val="20"/>
          <w:lang w:val="en-GB"/>
        </w:rPr>
        <w:t>1</w:t>
      </w:r>
      <w:r w:rsidRPr="000454BB">
        <w:rPr>
          <w:rFonts w:ascii="Calibri" w:eastAsia="Calibri" w:hAnsi="Calibri"/>
          <w:szCs w:val="20"/>
          <w:lang w:val="en-GB"/>
        </w:rPr>
        <w:tab/>
        <w:t xml:space="preserve">to continue to ensure that priority consideration is given to emergency communications </w:t>
      </w:r>
      <w:ins w:id="108" w:author="Author" w:date="2025-07-16T17:23:00Z">
        <w:r w:rsidRPr="00AA179E">
          <w:rPr>
            <w:rFonts w:ascii="Calibri" w:eastAsia="Calibri" w:hAnsi="Calibri"/>
            <w:szCs w:val="20"/>
            <w:lang w:val="en-GB"/>
          </w:rPr>
          <w:t>and disaster management</w:t>
        </w:r>
      </w:ins>
      <w:ins w:id="109" w:author="Author" w:date="2025-07-16T17:46:00Z">
        <w:r w:rsidRPr="00416590">
          <w:rPr>
            <w:rFonts w:ascii="Calibri" w:eastAsia="Calibri" w:hAnsi="Calibri"/>
            <w:position w:val="6"/>
            <w:sz w:val="18"/>
            <w:lang w:val="en-GB"/>
          </w:rPr>
          <w:footnoteReference w:id="2"/>
        </w:r>
      </w:ins>
      <w:ins w:id="112" w:author="Author" w:date="2025-07-16T17:23:00Z">
        <w:r w:rsidRPr="00AA179E">
          <w:rPr>
            <w:rFonts w:ascii="Calibri" w:eastAsiaTheme="minorEastAsia" w:hAnsi="Calibri" w:hint="eastAsia"/>
            <w:szCs w:val="20"/>
            <w:lang w:val="en-GB" w:eastAsia="ja-JP"/>
          </w:rPr>
          <w:t xml:space="preserve"> </w:t>
        </w:r>
      </w:ins>
      <w:r w:rsidRPr="000454BB">
        <w:rPr>
          <w:rFonts w:ascii="Calibri" w:eastAsia="Calibri" w:hAnsi="Calibri"/>
          <w:szCs w:val="20"/>
          <w:lang w:val="en-GB"/>
        </w:rPr>
        <w:t>as an element of telecommunication/ICT development, including continued close coordination and collaboration with ITU</w:t>
      </w:r>
      <w:r w:rsidRPr="000454BB">
        <w:rPr>
          <w:rFonts w:ascii="Calibri" w:eastAsia="Calibri" w:hAnsi="Calibri"/>
          <w:szCs w:val="20"/>
          <w:lang w:val="en-GB"/>
        </w:rPr>
        <w:noBreakHyphen/>
        <w:t>R and ITU</w:t>
      </w:r>
      <w:r w:rsidRPr="000454BB">
        <w:rPr>
          <w:rFonts w:ascii="Calibri" w:eastAsia="Calibri" w:hAnsi="Calibri"/>
          <w:szCs w:val="20"/>
          <w:lang w:val="en-GB"/>
        </w:rPr>
        <w:noBreakHyphen/>
        <w:t>T and relevant international organizations</w:t>
      </w:r>
      <w:del w:id="113" w:author="Author" w:date="2025-07-16T17:23:00Z">
        <w:r w:rsidRPr="000454BB" w:rsidDel="00156F81">
          <w:rPr>
            <w:rFonts w:ascii="Calibri" w:eastAsia="Calibri" w:hAnsi="Calibri"/>
            <w:szCs w:val="20"/>
            <w:lang w:val="en-GB"/>
          </w:rPr>
          <w:delText>, and that coordination with BR must take into consideration the outcomes of studies, especially those which provide for harmonized models for PPDR networks, as well as those aspects of telecommunications/ICTs that are relevant to early warning, disaster prediction, detection, mitigation and relief operations, as resolved by Resolution ITU-R 55-3 (Rev. Sharm el-Sheikh, 2019) and Resolutions 646 and</w:delText>
        </w:r>
        <w:r w:rsidRPr="000454BB" w:rsidDel="00156F81">
          <w:rPr>
            <w:rFonts w:ascii="Calibri" w:eastAsia="MS Mincho" w:hAnsi="Calibri"/>
            <w:szCs w:val="20"/>
            <w:lang w:val="en-GB"/>
          </w:rPr>
          <w:delText> </w:delText>
        </w:r>
        <w:r w:rsidRPr="000454BB" w:rsidDel="00156F81">
          <w:rPr>
            <w:rFonts w:ascii="Calibri" w:eastAsia="Calibri" w:hAnsi="Calibri"/>
            <w:szCs w:val="20"/>
            <w:lang w:val="en-GB"/>
          </w:rPr>
          <w:delText>647 (Rev. WRC-19)</w:delText>
        </w:r>
      </w:del>
      <w:r w:rsidRPr="000454BB">
        <w:rPr>
          <w:rFonts w:ascii="Calibri" w:eastAsia="Calibri" w:hAnsi="Calibri"/>
          <w:szCs w:val="20"/>
          <w:lang w:val="en-GB"/>
        </w:rPr>
        <w:t>;</w:t>
      </w:r>
    </w:p>
    <w:p w14:paraId="388BA3FB" w14:textId="77777777" w:rsidR="002721F4" w:rsidRPr="000454BB" w:rsidRDefault="002721F4" w:rsidP="002721F4">
      <w:pPr>
        <w:tabs>
          <w:tab w:val="left" w:pos="0"/>
          <w:tab w:val="left" w:pos="851"/>
          <w:tab w:val="left" w:pos="1134"/>
          <w:tab w:val="left" w:pos="1871"/>
          <w:tab w:val="left" w:pos="2268"/>
        </w:tabs>
        <w:overflowPunct w:val="0"/>
        <w:autoSpaceDE w:val="0"/>
        <w:autoSpaceDN w:val="0"/>
        <w:adjustRightInd w:val="0"/>
        <w:spacing w:before="120"/>
        <w:jc w:val="both"/>
        <w:textAlignment w:val="baseline"/>
        <w:rPr>
          <w:rFonts w:ascii="Calibri" w:eastAsia="Calibri" w:hAnsi="Calibri"/>
          <w:szCs w:val="20"/>
          <w:lang w:val="en-GB"/>
        </w:rPr>
      </w:pPr>
      <w:r w:rsidRPr="000454BB">
        <w:rPr>
          <w:rFonts w:ascii="Calibri" w:eastAsia="Calibri" w:hAnsi="Calibri"/>
          <w:szCs w:val="20"/>
          <w:lang w:val="en-GB"/>
        </w:rPr>
        <w:t>2</w:t>
      </w:r>
      <w:r w:rsidRPr="000454BB">
        <w:rPr>
          <w:rFonts w:ascii="Calibri" w:eastAsia="Calibri" w:hAnsi="Calibri"/>
          <w:szCs w:val="20"/>
          <w:lang w:val="en-GB"/>
        </w:rPr>
        <w:tab/>
        <w:t>to organize a forum on emergency communications</w:t>
      </w:r>
      <w:ins w:id="114" w:author="Author" w:date="2025-07-16T17:24:00Z">
        <w:r w:rsidRPr="00AA179E">
          <w:rPr>
            <w:rFonts w:ascii="Calibri" w:eastAsiaTheme="minorEastAsia" w:hAnsi="Calibri" w:cs="Calibri"/>
            <w:lang w:eastAsia="ja-JP"/>
          </w:rPr>
          <w:t xml:space="preserve"> and disaster management</w:t>
        </w:r>
      </w:ins>
      <w:r w:rsidRPr="000454BB">
        <w:rPr>
          <w:rFonts w:ascii="Calibri" w:eastAsia="Calibri" w:hAnsi="Calibri"/>
          <w:szCs w:val="20"/>
          <w:lang w:val="en-GB"/>
        </w:rPr>
        <w:t xml:space="preserve">, periodically, and within budgetary resources, to provide administrations with best practices in terms of mechanisms, procedures and coordination for the use of </w:t>
      </w:r>
      <w:r w:rsidRPr="000454BB">
        <w:rPr>
          <w:rFonts w:ascii="Calibri" w:eastAsia="MS Mincho" w:hAnsi="Calibri"/>
          <w:szCs w:val="20"/>
          <w:lang w:val="en-GB"/>
        </w:rPr>
        <w:t xml:space="preserve">telecommunications/ICTs in emergency </w:t>
      </w:r>
      <w:proofErr w:type="gramStart"/>
      <w:r w:rsidRPr="000454BB">
        <w:rPr>
          <w:rFonts w:ascii="Calibri" w:eastAsia="MS Mincho" w:hAnsi="Calibri"/>
          <w:szCs w:val="20"/>
          <w:lang w:val="en-GB"/>
        </w:rPr>
        <w:t>situations</w:t>
      </w:r>
      <w:r w:rsidRPr="000454BB">
        <w:rPr>
          <w:rFonts w:ascii="Calibri" w:eastAsia="Calibri" w:hAnsi="Calibri"/>
          <w:szCs w:val="20"/>
          <w:lang w:val="en-GB"/>
        </w:rPr>
        <w:t>;</w:t>
      </w:r>
      <w:proofErr w:type="gramEnd"/>
    </w:p>
    <w:p w14:paraId="601EAF38" w14:textId="77777777" w:rsidR="002721F4" w:rsidRPr="00DA6046" w:rsidRDefault="002721F4" w:rsidP="002721F4">
      <w:pPr>
        <w:tabs>
          <w:tab w:val="left" w:pos="0"/>
          <w:tab w:val="left" w:pos="851"/>
          <w:tab w:val="left" w:pos="1134"/>
          <w:tab w:val="left" w:pos="1871"/>
          <w:tab w:val="left" w:pos="2268"/>
        </w:tabs>
        <w:overflowPunct w:val="0"/>
        <w:autoSpaceDE w:val="0"/>
        <w:autoSpaceDN w:val="0"/>
        <w:adjustRightInd w:val="0"/>
        <w:spacing w:before="120"/>
        <w:jc w:val="both"/>
        <w:textAlignment w:val="baseline"/>
        <w:rPr>
          <w:rFonts w:ascii="Calibri" w:eastAsiaTheme="minorEastAsia" w:hAnsi="Calibri"/>
          <w:szCs w:val="20"/>
          <w:lang w:val="en-GB" w:eastAsia="ja-JP"/>
        </w:rPr>
      </w:pPr>
      <w:r w:rsidRPr="000454BB">
        <w:rPr>
          <w:rFonts w:ascii="Calibri" w:eastAsia="Calibri" w:hAnsi="Calibri"/>
          <w:szCs w:val="20"/>
          <w:lang w:val="en-GB"/>
        </w:rPr>
        <w:t>3</w:t>
      </w:r>
      <w:r w:rsidRPr="000454BB">
        <w:rPr>
          <w:rFonts w:ascii="Calibri" w:eastAsia="Calibri" w:hAnsi="Calibri"/>
          <w:szCs w:val="20"/>
          <w:lang w:val="en-GB"/>
        </w:rPr>
        <w:tab/>
        <w:t>to establish contact points at the level of BDT and the ITU regional offices, enabling affected Member States to request capacity building and direct assistance in terms of emergency communications</w:t>
      </w:r>
      <w:ins w:id="115" w:author="Author" w:date="2025-07-16T17:51:00Z">
        <w:r w:rsidRPr="000B15CC">
          <w:rPr>
            <w:rFonts w:ascii="Calibri" w:eastAsiaTheme="minorEastAsia" w:hAnsi="Calibri" w:hint="eastAsia"/>
            <w:szCs w:val="20"/>
            <w:lang w:val="en-GB" w:eastAsia="ja-JP"/>
          </w:rPr>
          <w:t xml:space="preserve"> </w:t>
        </w:r>
        <w:r w:rsidRPr="000B15CC">
          <w:rPr>
            <w:rFonts w:ascii="Calibri" w:eastAsiaTheme="minorEastAsia" w:hAnsi="Calibri" w:cs="Calibri"/>
            <w:lang w:eastAsia="ja-JP"/>
          </w:rPr>
          <w:t xml:space="preserve">and </w:t>
        </w:r>
        <w:bookmarkStart w:id="116" w:name="_Hlk201676676"/>
        <w:r w:rsidRPr="000B15CC">
          <w:rPr>
            <w:rFonts w:ascii="Calibri" w:eastAsiaTheme="minorEastAsia" w:hAnsi="Calibri" w:cs="Calibri"/>
            <w:lang w:eastAsia="ja-JP"/>
          </w:rPr>
          <w:t>disaster management</w:t>
        </w:r>
      </w:ins>
      <w:bookmarkEnd w:id="116"/>
      <w:r w:rsidRPr="000454BB">
        <w:rPr>
          <w:rFonts w:ascii="Calibri" w:eastAsia="Calibri" w:hAnsi="Calibri"/>
          <w:szCs w:val="20"/>
          <w:lang w:val="en-GB"/>
        </w:rPr>
        <w:t>, whereby the contact numbers of these points are to be circulated to ITU members and contact points are to be responsible for coordinating ITU assistance to disaster-struck countries and with relevant United Nations and international organizations that coordinate and/or provide emergency communications;</w:t>
      </w:r>
    </w:p>
    <w:p w14:paraId="1434EBC9" w14:textId="3E412036"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Calibri" w:hAnsi="Calibri"/>
          <w:szCs w:val="20"/>
          <w:lang w:val="en-GB"/>
        </w:rPr>
      </w:pPr>
      <w:r w:rsidRPr="000454BB">
        <w:rPr>
          <w:rFonts w:ascii="Calibri" w:eastAsia="Calibri" w:hAnsi="Calibri"/>
          <w:szCs w:val="20"/>
          <w:lang w:val="en-GB"/>
        </w:rPr>
        <w:t>4</w:t>
      </w:r>
      <w:r w:rsidRPr="000454BB">
        <w:rPr>
          <w:rFonts w:ascii="Calibri" w:eastAsia="Calibri" w:hAnsi="Calibri"/>
          <w:szCs w:val="20"/>
          <w:lang w:val="en-GB"/>
        </w:rPr>
        <w:tab/>
        <w:t xml:space="preserve">to facilitate and encourage the use by members of telecommunications/ICTs that are appropriate and commonly available for early warning, disaster response, mitigation and </w:t>
      </w:r>
      <w:r w:rsidRPr="000454BB">
        <w:rPr>
          <w:rFonts w:ascii="Calibri" w:eastAsia="Calibri" w:hAnsi="Calibri"/>
          <w:szCs w:val="20"/>
          <w:lang w:val="en-GB"/>
        </w:rPr>
        <w:lastRenderedPageBreak/>
        <w:t>relief operations, including those provided by amateur radio services</w:t>
      </w:r>
      <w:r w:rsidRPr="00A52E78">
        <w:rPr>
          <w:rFonts w:ascii="Calibri" w:eastAsia="Calibri" w:hAnsi="Calibri"/>
          <w:szCs w:val="20"/>
          <w:lang w:val="en-GB"/>
        </w:rPr>
        <w:t xml:space="preserve">, </w:t>
      </w:r>
      <w:del w:id="117" w:author="SoftBank" w:date="2025-08-28T22:47:00Z">
        <w:r w:rsidRPr="00A52E78" w:rsidDel="00234B27">
          <w:rPr>
            <w:rFonts w:ascii="Calibri" w:eastAsia="Calibri" w:hAnsi="Calibri"/>
            <w:szCs w:val="20"/>
            <w:lang w:val="en-GB"/>
          </w:rPr>
          <w:delText xml:space="preserve">satellite and </w:delText>
        </w:r>
      </w:del>
      <w:r w:rsidRPr="00A52E78">
        <w:rPr>
          <w:rFonts w:ascii="Calibri" w:eastAsia="Calibri" w:hAnsi="Calibri"/>
          <w:szCs w:val="20"/>
          <w:lang w:val="en-GB"/>
        </w:rPr>
        <w:t xml:space="preserve">terrestrial </w:t>
      </w:r>
      <w:ins w:id="118" w:author="SoftBank" w:date="2025-09-17T19:37:00Z">
        <w:r w:rsidR="00AD4B60" w:rsidRPr="00A52E78">
          <w:rPr>
            <w:rFonts w:ascii="Calibri" w:eastAsiaTheme="minorEastAsia" w:hAnsi="Calibri" w:hint="eastAsia"/>
            <w:szCs w:val="20"/>
            <w:lang w:val="en-GB" w:eastAsia="ja-JP"/>
          </w:rPr>
          <w:t>and</w:t>
        </w:r>
      </w:ins>
      <w:ins w:id="119" w:author="SoftBank" w:date="2025-08-28T22:48:00Z">
        <w:r w:rsidR="00234B27" w:rsidRPr="00A52E78">
          <w:rPr>
            <w:rFonts w:ascii="Calibri" w:eastAsiaTheme="minorEastAsia" w:hAnsi="Calibri"/>
            <w:szCs w:val="20"/>
            <w:lang w:val="en-GB" w:eastAsia="ja-JP"/>
          </w:rPr>
          <w:t xml:space="preserve"> </w:t>
        </w:r>
      </w:ins>
      <w:ins w:id="120" w:author="SoftBank" w:date="2025-09-17T19:27:00Z">
        <w:r w:rsidR="0007017A" w:rsidRPr="00A52E78">
          <w:rPr>
            <w:rFonts w:ascii="Calibri" w:eastAsiaTheme="minorEastAsia" w:hAnsi="Calibri"/>
            <w:szCs w:val="20"/>
            <w:lang w:val="en-GB" w:eastAsia="ja-JP"/>
          </w:rPr>
          <w:t xml:space="preserve">non-terrestrial </w:t>
        </w:r>
      </w:ins>
      <w:del w:id="121" w:author="Forhadul Parvez" w:date="2025-09-18T09:39:00Z">
        <w:r w:rsidRPr="00A52E78" w:rsidDel="003E6D14">
          <w:rPr>
            <w:rFonts w:ascii="Calibri" w:eastAsia="Calibri" w:hAnsi="Calibri"/>
            <w:szCs w:val="20"/>
            <w:lang w:val="en-GB"/>
          </w:rPr>
          <w:delText>network</w:delText>
        </w:r>
        <w:r w:rsidRPr="000454BB" w:rsidDel="003E6D14">
          <w:rPr>
            <w:rFonts w:ascii="Calibri" w:eastAsia="Calibri" w:hAnsi="Calibri"/>
            <w:szCs w:val="20"/>
            <w:lang w:val="en-GB"/>
          </w:rPr>
          <w:delText xml:space="preserve"> </w:delText>
        </w:r>
      </w:del>
      <w:r w:rsidRPr="000454BB">
        <w:rPr>
          <w:rFonts w:ascii="Calibri" w:eastAsia="Calibri" w:hAnsi="Calibri"/>
          <w:szCs w:val="20"/>
          <w:lang w:val="en-GB"/>
        </w:rPr>
        <w:t xml:space="preserve">services/facilities as well as undersea sensing </w:t>
      </w:r>
      <w:proofErr w:type="gramStart"/>
      <w:r w:rsidRPr="000454BB">
        <w:rPr>
          <w:rFonts w:ascii="Calibri" w:eastAsia="Calibri" w:hAnsi="Calibri"/>
          <w:szCs w:val="20"/>
          <w:lang w:val="en-GB"/>
        </w:rPr>
        <w:t>technologies;</w:t>
      </w:r>
      <w:proofErr w:type="gramEnd"/>
    </w:p>
    <w:p w14:paraId="4D463BD6" w14:textId="77777777" w:rsidR="002721F4" w:rsidRPr="000454BB" w:rsidRDefault="002721F4" w:rsidP="002721F4">
      <w:pPr>
        <w:tabs>
          <w:tab w:val="left" w:pos="1134"/>
          <w:tab w:val="left" w:pos="1871"/>
          <w:tab w:val="left" w:pos="2268"/>
        </w:tabs>
        <w:spacing w:before="120" w:after="120"/>
        <w:jc w:val="both"/>
        <w:rPr>
          <w:rFonts w:ascii="Calibri" w:eastAsia="MS Mincho" w:hAnsi="Calibri"/>
          <w:lang w:val="en-GB"/>
        </w:rPr>
      </w:pPr>
      <w:r w:rsidRPr="000454BB">
        <w:rPr>
          <w:rFonts w:ascii="Calibri" w:eastAsia="Calibri" w:hAnsi="Calibri"/>
          <w:lang w:val="en-GB"/>
        </w:rPr>
        <w:t>5</w:t>
      </w:r>
      <w:r w:rsidRPr="000454BB">
        <w:rPr>
          <w:rFonts w:ascii="Calibri" w:eastAsia="MS Mincho" w:hAnsi="Calibri"/>
          <w:lang w:val="en-GB"/>
        </w:rPr>
        <w:tab/>
        <w:t>to promote, in close collaboration with ITU</w:t>
      </w:r>
      <w:r w:rsidRPr="000454BB">
        <w:rPr>
          <w:rFonts w:ascii="Calibri" w:eastAsia="MS Mincho" w:hAnsi="Calibri"/>
          <w:lang w:val="en-GB"/>
        </w:rPr>
        <w:noBreakHyphen/>
        <w:t>R and ITU</w:t>
      </w:r>
      <w:r w:rsidRPr="000454BB">
        <w:rPr>
          <w:rFonts w:ascii="Calibri" w:eastAsia="MS Mincho" w:hAnsi="Calibri"/>
          <w:lang w:val="en-GB"/>
        </w:rPr>
        <w:noBreakHyphen/>
        <w:t>T, the implementation of early-warning systems, and emergency information broadcasting, for example audio and TV broadcasting, mobile messages</w:t>
      </w:r>
      <w:ins w:id="122" w:author="Author" w:date="2025-07-16T17:24:00Z">
        <w:r w:rsidRPr="00AA179E">
          <w:rPr>
            <w:rFonts w:ascii="Calibri" w:eastAsiaTheme="minorEastAsia" w:hAnsi="Calibri" w:cs="Calibri"/>
            <w:lang w:eastAsia="ja-JP"/>
          </w:rPr>
          <w:t xml:space="preserve"> including cell broadcasting</w:t>
        </w:r>
      </w:ins>
      <w:r w:rsidRPr="000454BB">
        <w:rPr>
          <w:rFonts w:ascii="Calibri" w:eastAsia="MS Mincho" w:hAnsi="Calibri"/>
          <w:lang w:val="en-GB"/>
        </w:rPr>
        <w:t xml:space="preserve">, etc., and the use of the CAP, </w:t>
      </w:r>
      <w:proofErr w:type="gramStart"/>
      <w:r w:rsidRPr="000454BB">
        <w:rPr>
          <w:rFonts w:ascii="Calibri" w:eastAsia="MS Mincho" w:hAnsi="Calibri"/>
          <w:lang w:val="en-GB"/>
        </w:rPr>
        <w:t>taking into account</w:t>
      </w:r>
      <w:proofErr w:type="gramEnd"/>
      <w:r w:rsidRPr="000454BB">
        <w:rPr>
          <w:rFonts w:ascii="Calibri" w:eastAsia="MS Mincho" w:hAnsi="Calibri"/>
          <w:lang w:val="en-GB"/>
        </w:rPr>
        <w:t xml:space="preserve"> persons with disabilities and persons with specific </w:t>
      </w:r>
      <w:proofErr w:type="gramStart"/>
      <w:r w:rsidRPr="000454BB">
        <w:rPr>
          <w:rFonts w:ascii="Calibri" w:eastAsia="MS Mincho" w:hAnsi="Calibri"/>
          <w:lang w:val="en-GB"/>
        </w:rPr>
        <w:t>needs;</w:t>
      </w:r>
      <w:proofErr w:type="gramEnd"/>
    </w:p>
    <w:p w14:paraId="1A7254F7"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Calibri" w:hAnsi="Calibri"/>
          <w:szCs w:val="20"/>
          <w:lang w:val="en-GB"/>
        </w:rPr>
      </w:pPr>
      <w:r w:rsidRPr="000454BB">
        <w:rPr>
          <w:rFonts w:ascii="Calibri" w:eastAsia="Calibri" w:hAnsi="Calibri"/>
          <w:szCs w:val="20"/>
          <w:lang w:val="en-GB"/>
        </w:rPr>
        <w:t>6</w:t>
      </w:r>
      <w:r w:rsidRPr="000454BB">
        <w:rPr>
          <w:rFonts w:ascii="Calibri" w:eastAsia="Calibri" w:hAnsi="Calibri"/>
          <w:szCs w:val="20"/>
          <w:lang w:val="en-GB"/>
        </w:rPr>
        <w:tab/>
        <w:t xml:space="preserve">to support administrations in their work towards the implementation of this resolution as well as ratification and implementation of the Tampere </w:t>
      </w:r>
      <w:proofErr w:type="gramStart"/>
      <w:r w:rsidRPr="000454BB">
        <w:rPr>
          <w:rFonts w:ascii="Calibri" w:eastAsia="Calibri" w:hAnsi="Calibri"/>
          <w:szCs w:val="20"/>
          <w:lang w:val="en-GB"/>
        </w:rPr>
        <w:t>Convention;</w:t>
      </w:r>
      <w:proofErr w:type="gramEnd"/>
    </w:p>
    <w:p w14:paraId="2F324180"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Calibri" w:hAnsi="Calibri"/>
          <w:szCs w:val="20"/>
          <w:lang w:val="en-GB"/>
        </w:rPr>
      </w:pPr>
      <w:r w:rsidRPr="000454BB">
        <w:rPr>
          <w:rFonts w:ascii="Calibri" w:eastAsia="Calibri" w:hAnsi="Calibri"/>
          <w:szCs w:val="20"/>
          <w:lang w:val="en-GB"/>
        </w:rPr>
        <w:t>7</w:t>
      </w:r>
      <w:r w:rsidRPr="000454BB">
        <w:rPr>
          <w:rFonts w:ascii="Calibri" w:eastAsia="Calibri" w:hAnsi="Calibri"/>
          <w:szCs w:val="20"/>
          <w:lang w:val="en-GB"/>
        </w:rPr>
        <w:tab/>
        <w:t xml:space="preserve">to report to the next world telecommunication development conference on the status of ratification and implementation of the Tampere </w:t>
      </w:r>
      <w:proofErr w:type="gramStart"/>
      <w:r w:rsidRPr="000454BB">
        <w:rPr>
          <w:rFonts w:ascii="Calibri" w:eastAsia="Calibri" w:hAnsi="Calibri"/>
          <w:szCs w:val="20"/>
          <w:lang w:val="en-GB"/>
        </w:rPr>
        <w:t>Convention;</w:t>
      </w:r>
      <w:proofErr w:type="gramEnd"/>
    </w:p>
    <w:p w14:paraId="3607A710"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Calibri" w:hAnsi="Calibri"/>
          <w:szCs w:val="20"/>
          <w:lang w:val="en-GB"/>
        </w:rPr>
      </w:pPr>
      <w:r w:rsidRPr="000454BB">
        <w:rPr>
          <w:rFonts w:ascii="Calibri" w:eastAsia="Calibri" w:hAnsi="Calibri"/>
          <w:szCs w:val="20"/>
          <w:lang w:val="en-GB"/>
        </w:rPr>
        <w:t>8</w:t>
      </w:r>
      <w:r w:rsidRPr="000454BB">
        <w:rPr>
          <w:rFonts w:ascii="Calibri" w:eastAsia="Calibri" w:hAnsi="Calibri"/>
          <w:szCs w:val="20"/>
          <w:lang w:val="en-GB"/>
        </w:rPr>
        <w:tab/>
        <w:t>to support administrations and regulators in the areas identified in this resolution by taking appropriate measures during the implementation of the ITU</w:t>
      </w:r>
      <w:r w:rsidRPr="000454BB">
        <w:rPr>
          <w:rFonts w:ascii="Calibri" w:eastAsia="Calibri" w:hAnsi="Calibri"/>
          <w:szCs w:val="20"/>
          <w:lang w:val="en-GB"/>
        </w:rPr>
        <w:noBreakHyphen/>
        <w:t xml:space="preserve">D action </w:t>
      </w:r>
      <w:proofErr w:type="gramStart"/>
      <w:r w:rsidRPr="000454BB">
        <w:rPr>
          <w:rFonts w:ascii="Calibri" w:eastAsia="Calibri" w:hAnsi="Calibri"/>
          <w:szCs w:val="20"/>
          <w:lang w:val="en-GB"/>
        </w:rPr>
        <w:t>plan;</w:t>
      </w:r>
      <w:proofErr w:type="gramEnd"/>
    </w:p>
    <w:p w14:paraId="5EA0E94D"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Calibri" w:hAnsi="Calibri"/>
          <w:szCs w:val="20"/>
          <w:lang w:val="en-GB"/>
        </w:rPr>
      </w:pPr>
      <w:r w:rsidRPr="000454BB">
        <w:rPr>
          <w:rFonts w:ascii="Calibri" w:eastAsia="Calibri" w:hAnsi="Calibri"/>
          <w:szCs w:val="20"/>
          <w:lang w:val="en-GB"/>
        </w:rPr>
        <w:t>9</w:t>
      </w:r>
      <w:r w:rsidRPr="000454BB">
        <w:rPr>
          <w:rFonts w:ascii="Calibri" w:eastAsia="Calibri" w:hAnsi="Calibri"/>
          <w:szCs w:val="20"/>
          <w:lang w:val="en-GB"/>
        </w:rPr>
        <w:tab/>
        <w:t xml:space="preserve">to continue to support administrations in preparing their national disaster response and relief plans, including consideration of the necessary enabling national regulatory and policy environments to support the development and effective use of telecommunications/ICTs for disaster mitigation, relief and </w:t>
      </w:r>
      <w:proofErr w:type="gramStart"/>
      <w:r w:rsidRPr="000454BB">
        <w:rPr>
          <w:rFonts w:ascii="Calibri" w:eastAsia="Calibri" w:hAnsi="Calibri"/>
          <w:szCs w:val="20"/>
          <w:lang w:val="en-GB"/>
        </w:rPr>
        <w:t>response;</w:t>
      </w:r>
      <w:proofErr w:type="gramEnd"/>
    </w:p>
    <w:p w14:paraId="5E231CAB" w14:textId="77777777" w:rsidR="002721F4" w:rsidRPr="000D2DD2"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Theme="minorEastAsia" w:hAnsi="Calibri"/>
          <w:szCs w:val="20"/>
          <w:lang w:val="en-GB" w:eastAsia="ja-JP"/>
        </w:rPr>
      </w:pPr>
      <w:r w:rsidRPr="000454BB">
        <w:rPr>
          <w:rFonts w:ascii="Calibri" w:eastAsia="Calibri" w:hAnsi="Calibri"/>
          <w:szCs w:val="20"/>
          <w:lang w:val="en-GB"/>
        </w:rPr>
        <w:t>10</w:t>
      </w:r>
      <w:r w:rsidRPr="000454BB">
        <w:rPr>
          <w:rFonts w:ascii="Calibri" w:eastAsia="Calibri" w:hAnsi="Calibri"/>
          <w:szCs w:val="20"/>
          <w:lang w:val="en-GB"/>
        </w:rPr>
        <w:tab/>
        <w:t>to strengthen the role of the ITU regional offices, in coordination with the above-mentioned points of contact, in assisting Member States and Sector Members in developing emergency preparedness plans, national emergency telecommunication plans and early-warning systems, in organizing training workshops on emergency relief and response, in providing equipment training, in fostering collaboration with all parties involved and in helping deploy communication equipment during emergencies;</w:t>
      </w:r>
    </w:p>
    <w:p w14:paraId="040FA2F8"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Calibri" w:hAnsi="Calibri"/>
          <w:szCs w:val="20"/>
          <w:lang w:val="en-GB"/>
        </w:rPr>
      </w:pPr>
      <w:r w:rsidRPr="000454BB">
        <w:rPr>
          <w:rFonts w:ascii="Calibri" w:eastAsia="Calibri" w:hAnsi="Calibri"/>
          <w:szCs w:val="20"/>
          <w:lang w:val="en-GB"/>
        </w:rPr>
        <w:t>11</w:t>
      </w:r>
      <w:r w:rsidRPr="000454BB">
        <w:rPr>
          <w:rFonts w:ascii="Calibri" w:eastAsia="Calibri" w:hAnsi="Calibri"/>
          <w:szCs w:val="20"/>
          <w:lang w:val="en-GB"/>
        </w:rPr>
        <w:tab/>
        <w:t xml:space="preserve">as part of the ITU IFCE, to continue </w:t>
      </w:r>
      <w:proofErr w:type="gramStart"/>
      <w:r w:rsidRPr="000454BB">
        <w:rPr>
          <w:rFonts w:ascii="Calibri" w:eastAsia="Calibri" w:hAnsi="Calibri"/>
          <w:szCs w:val="20"/>
          <w:lang w:val="en-GB"/>
        </w:rPr>
        <w:t>providing assistance to</w:t>
      </w:r>
      <w:proofErr w:type="gramEnd"/>
      <w:r w:rsidRPr="000454BB">
        <w:rPr>
          <w:rFonts w:ascii="Calibri" w:eastAsia="Calibri" w:hAnsi="Calibri"/>
          <w:szCs w:val="20"/>
          <w:lang w:val="en-GB"/>
        </w:rPr>
        <w:t xml:space="preserve"> administrations, in coordination with the above-mentioned points of contact, within available resources, and in collaboration with the ITU membership and other partners, through the temporary supply of emergency communication/ICT equipment and services, especially during the initial phases of </w:t>
      </w:r>
      <w:proofErr w:type="gramStart"/>
      <w:r w:rsidRPr="000454BB">
        <w:rPr>
          <w:rFonts w:ascii="Calibri" w:eastAsia="Calibri" w:hAnsi="Calibri"/>
          <w:szCs w:val="20"/>
          <w:lang w:val="en-GB"/>
        </w:rPr>
        <w:t>disasters;</w:t>
      </w:r>
      <w:proofErr w:type="gramEnd"/>
    </w:p>
    <w:p w14:paraId="66EBA536"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rPr>
      </w:pPr>
      <w:r w:rsidRPr="000454BB">
        <w:rPr>
          <w:rFonts w:ascii="Calibri" w:eastAsia="MS Mincho" w:hAnsi="Calibri"/>
          <w:szCs w:val="20"/>
          <w:lang w:val="en-GB"/>
        </w:rPr>
        <w:t>12</w:t>
      </w:r>
      <w:r w:rsidRPr="000454BB">
        <w:rPr>
          <w:rFonts w:ascii="Calibri" w:eastAsia="MS Mincho" w:hAnsi="Calibri"/>
          <w:szCs w:val="20"/>
          <w:lang w:val="en-GB"/>
        </w:rPr>
        <w:tab/>
        <w:t xml:space="preserve">to assist administrations in the use of telecommunication networks, including mobile networks, for the timely dissemination of alert messages and warnings in situations of risk or emergency, for those in potentially affected </w:t>
      </w:r>
      <w:proofErr w:type="gramStart"/>
      <w:r w:rsidRPr="000454BB">
        <w:rPr>
          <w:rFonts w:ascii="Calibri" w:eastAsia="MS Mincho" w:hAnsi="Calibri"/>
          <w:szCs w:val="20"/>
          <w:lang w:val="en-GB"/>
        </w:rPr>
        <w:t>areas;</w:t>
      </w:r>
      <w:proofErr w:type="gramEnd"/>
    </w:p>
    <w:p w14:paraId="792DED64" w14:textId="01074D10"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rPr>
      </w:pPr>
      <w:r w:rsidRPr="000454BB">
        <w:rPr>
          <w:rFonts w:ascii="Calibri" w:eastAsia="MS Mincho" w:hAnsi="Calibri"/>
          <w:szCs w:val="20"/>
          <w:lang w:val="en-GB"/>
        </w:rPr>
        <w:t>13</w:t>
      </w:r>
      <w:r w:rsidRPr="000454BB">
        <w:rPr>
          <w:rFonts w:ascii="Calibri" w:eastAsia="MS Mincho" w:hAnsi="Calibri"/>
          <w:szCs w:val="20"/>
          <w:lang w:val="en-GB"/>
        </w:rPr>
        <w:tab/>
        <w:t>to assist Member States in enhancing and strengthening the use of all available services, includi</w:t>
      </w:r>
      <w:r w:rsidRPr="00A52E78">
        <w:rPr>
          <w:rFonts w:ascii="Calibri" w:eastAsia="MS Mincho" w:hAnsi="Calibri"/>
          <w:szCs w:val="20"/>
          <w:lang w:val="en-GB"/>
        </w:rPr>
        <w:t>ng</w:t>
      </w:r>
      <w:del w:id="123" w:author="SoftBank" w:date="2025-08-28T22:48:00Z">
        <w:r w:rsidRPr="00A52E78" w:rsidDel="00234B27">
          <w:rPr>
            <w:rFonts w:ascii="Calibri" w:eastAsia="MS Mincho" w:hAnsi="Calibri"/>
            <w:szCs w:val="20"/>
            <w:lang w:val="en-GB"/>
          </w:rPr>
          <w:delText xml:space="preserve"> satellite</w:delText>
        </w:r>
      </w:del>
      <w:ins w:id="124" w:author="SoftBank" w:date="2025-08-28T22:48:00Z">
        <w:r w:rsidR="00234B27" w:rsidRPr="00A52E78">
          <w:t xml:space="preserve"> </w:t>
        </w:r>
        <w:r w:rsidR="00234B27" w:rsidRPr="00A52E78">
          <w:rPr>
            <w:rFonts w:ascii="Calibri" w:eastAsia="MS Mincho" w:hAnsi="Calibri"/>
            <w:szCs w:val="20"/>
            <w:lang w:val="en-GB"/>
          </w:rPr>
          <w:t>terrestrial</w:t>
        </w:r>
      </w:ins>
      <w:ins w:id="125" w:author="SoftBank" w:date="2025-09-17T19:38:00Z">
        <w:r w:rsidR="00AD4B60" w:rsidRPr="00A52E78">
          <w:rPr>
            <w:rFonts w:ascii="Calibri" w:eastAsia="MS Mincho" w:hAnsi="Calibri" w:hint="eastAsia"/>
            <w:szCs w:val="20"/>
            <w:lang w:val="en-GB" w:eastAsia="ja-JP"/>
          </w:rPr>
          <w:t xml:space="preserve"> and</w:t>
        </w:r>
      </w:ins>
      <w:ins w:id="126" w:author="SoftBank" w:date="2025-08-28T22:48:00Z">
        <w:r w:rsidR="00234B27" w:rsidRPr="00A52E78">
          <w:rPr>
            <w:rFonts w:ascii="Calibri" w:eastAsia="MS Mincho" w:hAnsi="Calibri"/>
            <w:szCs w:val="20"/>
            <w:lang w:val="en-GB"/>
          </w:rPr>
          <w:t xml:space="preserve"> </w:t>
        </w:r>
      </w:ins>
      <w:ins w:id="127" w:author="SoftBank" w:date="2025-09-17T19:28:00Z">
        <w:r w:rsidR="0007017A" w:rsidRPr="00A52E78">
          <w:rPr>
            <w:rFonts w:ascii="Calibri" w:eastAsia="MS Mincho" w:hAnsi="Calibri"/>
            <w:szCs w:val="20"/>
            <w:lang w:val="en-GB"/>
          </w:rPr>
          <w:t>non-terrestrial</w:t>
        </w:r>
      </w:ins>
      <w:r w:rsidRPr="00A52E78">
        <w:rPr>
          <w:rFonts w:ascii="Calibri" w:eastAsia="MS Mincho" w:hAnsi="Calibri"/>
          <w:szCs w:val="20"/>
          <w:lang w:val="en-GB"/>
        </w:rPr>
        <w:t>,</w:t>
      </w:r>
      <w:r w:rsidR="009C24A0">
        <w:rPr>
          <w:rFonts w:ascii="Calibri" w:eastAsia="MS Mincho" w:hAnsi="Calibri"/>
          <w:szCs w:val="20"/>
          <w:lang w:val="en-GB"/>
        </w:rPr>
        <w:t xml:space="preserve"> </w:t>
      </w:r>
      <w:r w:rsidRPr="000454BB">
        <w:rPr>
          <w:rFonts w:ascii="Calibri" w:eastAsia="MS Mincho" w:hAnsi="Calibri"/>
          <w:szCs w:val="20"/>
          <w:lang w:val="en-GB"/>
        </w:rPr>
        <w:t xml:space="preserve">amateur radio and broadcasting services, in emergency situations, when conventional sources of electricity supply or telecommunications are often </w:t>
      </w:r>
      <w:proofErr w:type="gramStart"/>
      <w:r w:rsidRPr="000454BB">
        <w:rPr>
          <w:rFonts w:ascii="Calibri" w:eastAsia="MS Mincho" w:hAnsi="Calibri"/>
          <w:szCs w:val="20"/>
          <w:lang w:val="en-GB"/>
        </w:rPr>
        <w:t>interrupted;</w:t>
      </w:r>
      <w:proofErr w:type="gramEnd"/>
    </w:p>
    <w:p w14:paraId="71F9214B"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Calibri" w:hAnsi="Calibri"/>
          <w:szCs w:val="20"/>
          <w:lang w:val="en-GB"/>
        </w:rPr>
      </w:pPr>
      <w:r w:rsidRPr="000454BB">
        <w:rPr>
          <w:rFonts w:ascii="Calibri" w:eastAsia="Calibri" w:hAnsi="Calibri"/>
          <w:szCs w:val="20"/>
          <w:lang w:val="en-GB"/>
        </w:rPr>
        <w:t>14</w:t>
      </w:r>
      <w:r w:rsidRPr="000454BB">
        <w:rPr>
          <w:rFonts w:ascii="Calibri" w:eastAsia="Calibri" w:hAnsi="Calibri"/>
          <w:szCs w:val="20"/>
          <w:lang w:val="en-GB"/>
        </w:rPr>
        <w:tab/>
        <w:t>to expedite the study of aspects of telecommunications/ICTs related to flexibility and continuity in the event of disasters, as part of national disaster plans, including promoting the use of broadband networks for emergency communications through the work of the ITU</w:t>
      </w:r>
      <w:r w:rsidRPr="000454BB">
        <w:rPr>
          <w:rFonts w:ascii="Calibri" w:eastAsia="Calibri" w:hAnsi="Calibri"/>
          <w:szCs w:val="20"/>
          <w:lang w:val="en-GB"/>
        </w:rPr>
        <w:noBreakHyphen/>
        <w:t>D study groups, in collaboration with expert organizations, taking account of the activities of the other ITU Sectors and relevant United Nations and other international organizations;</w:t>
      </w:r>
    </w:p>
    <w:p w14:paraId="7D7F1FC5"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Calibri" w:hAnsi="Calibri"/>
          <w:szCs w:val="20"/>
          <w:lang w:val="en-GB"/>
        </w:rPr>
      </w:pPr>
      <w:r w:rsidRPr="000454BB">
        <w:rPr>
          <w:rFonts w:ascii="Calibri" w:eastAsia="Calibri" w:hAnsi="Calibri"/>
          <w:szCs w:val="20"/>
          <w:lang w:val="en-GB"/>
        </w:rPr>
        <w:t>15</w:t>
      </w:r>
      <w:r w:rsidRPr="000454BB">
        <w:rPr>
          <w:rFonts w:ascii="Calibri" w:eastAsia="Calibri" w:hAnsi="Calibri"/>
          <w:szCs w:val="20"/>
          <w:lang w:val="en-GB"/>
        </w:rPr>
        <w:tab/>
      </w:r>
      <w:del w:id="128" w:author="Author" w:date="2025-07-16T17:26:00Z">
        <w:r w:rsidRPr="000454BB" w:rsidDel="00252200">
          <w:rPr>
            <w:rFonts w:ascii="Calibri" w:eastAsia="Calibri" w:hAnsi="Calibri"/>
            <w:szCs w:val="20"/>
            <w:lang w:val="en-GB"/>
          </w:rPr>
          <w:delText xml:space="preserve">for 2022-2025, </w:delText>
        </w:r>
      </w:del>
      <w:r w:rsidRPr="000454BB">
        <w:rPr>
          <w:rFonts w:ascii="Calibri" w:eastAsia="Calibri" w:hAnsi="Calibri"/>
          <w:szCs w:val="20"/>
          <w:lang w:val="en-GB"/>
        </w:rPr>
        <w:t>to work collaboratively with the ITU</w:t>
      </w:r>
      <w:r w:rsidRPr="000454BB">
        <w:rPr>
          <w:rFonts w:ascii="Calibri" w:eastAsia="Calibri" w:hAnsi="Calibri"/>
          <w:szCs w:val="20"/>
          <w:lang w:val="en-GB"/>
        </w:rPr>
        <w:noBreakHyphen/>
        <w:t xml:space="preserve">D study Questions, as well as with the other two Sectors, ITU regional offices, the ITU membership and other relevant expert organizations, in implementing this resolution, and to report regularly on programme activities and relevant regional initiatives to the study </w:t>
      </w:r>
      <w:proofErr w:type="gramStart"/>
      <w:r w:rsidRPr="000454BB">
        <w:rPr>
          <w:rFonts w:ascii="Calibri" w:eastAsia="Calibri" w:hAnsi="Calibri"/>
          <w:szCs w:val="20"/>
          <w:lang w:val="en-GB"/>
        </w:rPr>
        <w:t>groups</w:t>
      </w:r>
      <w:r w:rsidRPr="000454BB">
        <w:rPr>
          <w:rFonts w:ascii="Calibri" w:eastAsia="MS Mincho" w:hAnsi="Calibri"/>
          <w:szCs w:val="20"/>
          <w:lang w:val="en-GB"/>
        </w:rPr>
        <w:t>;</w:t>
      </w:r>
      <w:proofErr w:type="gramEnd"/>
    </w:p>
    <w:p w14:paraId="10F2CD91"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rPr>
      </w:pPr>
      <w:r w:rsidRPr="000454BB">
        <w:rPr>
          <w:rFonts w:ascii="Calibri" w:eastAsia="MS Mincho" w:hAnsi="Calibri"/>
          <w:szCs w:val="20"/>
          <w:lang w:val="en-GB"/>
        </w:rPr>
        <w:lastRenderedPageBreak/>
        <w:t>16</w:t>
      </w:r>
      <w:r w:rsidRPr="000454BB">
        <w:rPr>
          <w:rFonts w:ascii="Calibri" w:eastAsia="MS Mincho" w:hAnsi="Calibri"/>
          <w:szCs w:val="20"/>
          <w:lang w:val="en-GB"/>
        </w:rPr>
        <w:tab/>
        <w:t xml:space="preserve">to include, in the ITU Academy's training plans, programmes on the use of telecommunications/ICTs for disaster management and </w:t>
      </w:r>
      <w:proofErr w:type="gramStart"/>
      <w:r w:rsidRPr="000454BB">
        <w:rPr>
          <w:rFonts w:ascii="Calibri" w:eastAsia="MS Mincho" w:hAnsi="Calibri"/>
          <w:szCs w:val="20"/>
          <w:lang w:val="en-GB"/>
        </w:rPr>
        <w:t>mitigation;</w:t>
      </w:r>
      <w:proofErr w:type="gramEnd"/>
    </w:p>
    <w:p w14:paraId="4DC4F709"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rPr>
      </w:pPr>
      <w:r w:rsidRPr="000454BB">
        <w:rPr>
          <w:rFonts w:ascii="Calibri" w:eastAsia="MS Mincho" w:hAnsi="Calibri"/>
          <w:szCs w:val="20"/>
          <w:lang w:val="en-GB"/>
        </w:rPr>
        <w:t>17</w:t>
      </w:r>
      <w:r w:rsidRPr="000454BB">
        <w:rPr>
          <w:rFonts w:ascii="Calibri" w:eastAsia="MS Mincho" w:hAnsi="Calibri"/>
          <w:szCs w:val="20"/>
          <w:lang w:val="en-GB"/>
        </w:rPr>
        <w:tab/>
        <w:t xml:space="preserve">to promote the implementation of decisions of the ITU Global Forum on Emergency Telecommunications, within existing budgetary </w:t>
      </w:r>
      <w:proofErr w:type="gramStart"/>
      <w:r w:rsidRPr="000454BB">
        <w:rPr>
          <w:rFonts w:ascii="Calibri" w:eastAsia="MS Mincho" w:hAnsi="Calibri"/>
          <w:szCs w:val="20"/>
          <w:lang w:val="en-GB"/>
        </w:rPr>
        <w:t>resources;</w:t>
      </w:r>
      <w:proofErr w:type="gramEnd"/>
    </w:p>
    <w:p w14:paraId="1845F96D"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eastAsia="ja-JP"/>
        </w:rPr>
      </w:pPr>
      <w:r w:rsidRPr="000454BB">
        <w:rPr>
          <w:rFonts w:ascii="Calibri" w:eastAsia="MS Mincho" w:hAnsi="Calibri"/>
          <w:szCs w:val="20"/>
          <w:lang w:val="en-GB"/>
        </w:rPr>
        <w:t>18</w:t>
      </w:r>
      <w:r w:rsidRPr="000454BB">
        <w:rPr>
          <w:rFonts w:ascii="Calibri" w:eastAsia="MS Mincho" w:hAnsi="Calibri"/>
          <w:szCs w:val="20"/>
          <w:lang w:val="en-GB"/>
        </w:rPr>
        <w:tab/>
        <w:t xml:space="preserve">to strengthen the ability of Member States to make digital infrastructure more resilient to disasters, including those caused by climate change, and to promote more effective communication and response </w:t>
      </w:r>
      <w:proofErr w:type="gramStart"/>
      <w:r w:rsidRPr="000454BB">
        <w:rPr>
          <w:rFonts w:ascii="Calibri" w:eastAsia="MS Mincho" w:hAnsi="Calibri"/>
          <w:szCs w:val="20"/>
          <w:lang w:val="en-GB"/>
        </w:rPr>
        <w:t>efforts;</w:t>
      </w:r>
      <w:proofErr w:type="gramEnd"/>
    </w:p>
    <w:p w14:paraId="4F7E8651"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rPr>
      </w:pPr>
      <w:r w:rsidRPr="000454BB">
        <w:rPr>
          <w:rFonts w:ascii="Calibri" w:eastAsia="MS Mincho" w:hAnsi="Calibri"/>
          <w:szCs w:val="20"/>
          <w:lang w:val="en-GB"/>
        </w:rPr>
        <w:t>19</w:t>
      </w:r>
      <w:r w:rsidRPr="000454BB">
        <w:rPr>
          <w:rFonts w:ascii="Calibri" w:eastAsia="MS Mincho" w:hAnsi="Calibri"/>
          <w:szCs w:val="20"/>
          <w:lang w:val="en-GB"/>
        </w:rPr>
        <w:tab/>
        <w:t xml:space="preserve">to continue to give high priority to studies/investigations related to frontier technologies and disruptive technologies, including oceanographic sensors on undersea telecommunication cables, </w:t>
      </w:r>
      <w:proofErr w:type="gramStart"/>
      <w:r w:rsidRPr="000454BB">
        <w:rPr>
          <w:rFonts w:ascii="Calibri" w:eastAsia="MS Mincho" w:hAnsi="Calibri"/>
          <w:szCs w:val="20"/>
          <w:lang w:val="en-GB"/>
        </w:rPr>
        <w:t>in order to</w:t>
      </w:r>
      <w:proofErr w:type="gramEnd"/>
      <w:r w:rsidRPr="000454BB">
        <w:rPr>
          <w:rFonts w:ascii="Calibri" w:eastAsia="MS Mincho" w:hAnsi="Calibri"/>
          <w:szCs w:val="20"/>
          <w:lang w:val="en-GB"/>
        </w:rPr>
        <w:t xml:space="preserve"> help Member States assess, mitigate and adapt to climate change, as well as their use in disaster risk reduction and </w:t>
      </w:r>
      <w:proofErr w:type="gramStart"/>
      <w:r w:rsidRPr="000454BB">
        <w:rPr>
          <w:rFonts w:ascii="Calibri" w:eastAsia="MS Mincho" w:hAnsi="Calibri"/>
          <w:szCs w:val="20"/>
          <w:lang w:val="en-GB"/>
        </w:rPr>
        <w:t>management;</w:t>
      </w:r>
      <w:proofErr w:type="gramEnd"/>
    </w:p>
    <w:p w14:paraId="43F3A259"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rPr>
      </w:pPr>
      <w:r w:rsidRPr="000454BB">
        <w:rPr>
          <w:rFonts w:ascii="Calibri" w:eastAsia="MS Mincho" w:hAnsi="Calibri"/>
          <w:szCs w:val="20"/>
          <w:lang w:val="en-GB"/>
        </w:rPr>
        <w:t>20</w:t>
      </w:r>
      <w:r w:rsidRPr="000454BB">
        <w:rPr>
          <w:rFonts w:ascii="Calibri" w:eastAsia="MS Mincho" w:hAnsi="Calibri"/>
          <w:szCs w:val="20"/>
          <w:lang w:val="en-GB"/>
        </w:rPr>
        <w:tab/>
        <w:t xml:space="preserve">to support the ITU study groups in examining the benefits of </w:t>
      </w:r>
      <w:r w:rsidRPr="000454BB">
        <w:rPr>
          <w:rFonts w:ascii="Calibri" w:eastAsia="Calibri" w:hAnsi="Calibri"/>
          <w:szCs w:val="20"/>
          <w:lang w:val="en-GB"/>
        </w:rPr>
        <w:t>undersea sensing technologies</w:t>
      </w:r>
      <w:r w:rsidRPr="000454BB">
        <w:rPr>
          <w:rFonts w:ascii="Calibri" w:eastAsia="MS Mincho" w:hAnsi="Calibri"/>
          <w:szCs w:val="20"/>
          <w:lang w:val="en-GB"/>
        </w:rPr>
        <w:t xml:space="preserve"> and in studying the technical, financial, legal and regulatory issues, including the standardization and specification of sensors and cables undertaken in ITU-T that could foster their adoption, </w:t>
      </w:r>
      <w:proofErr w:type="gramStart"/>
      <w:r w:rsidRPr="000454BB">
        <w:rPr>
          <w:rFonts w:ascii="Calibri" w:eastAsia="MS Mincho" w:hAnsi="Calibri"/>
          <w:szCs w:val="20"/>
          <w:lang w:val="en-GB"/>
        </w:rPr>
        <w:t>in particular in</w:t>
      </w:r>
      <w:proofErr w:type="gramEnd"/>
      <w:r w:rsidRPr="000454BB">
        <w:rPr>
          <w:rFonts w:ascii="Calibri" w:eastAsia="MS Mincho" w:hAnsi="Calibri"/>
          <w:szCs w:val="20"/>
          <w:lang w:val="en-GB"/>
        </w:rPr>
        <w:t xml:space="preserve"> relation to </w:t>
      </w:r>
      <w:r w:rsidRPr="000454BB">
        <w:rPr>
          <w:rFonts w:ascii="Calibri" w:eastAsia="MS Mincho" w:hAnsi="Calibri"/>
          <w:iCs/>
          <w:color w:val="000000"/>
          <w:szCs w:val="20"/>
          <w:lang w:val="en-GB"/>
        </w:rPr>
        <w:t>near-to-far field</w:t>
      </w:r>
      <w:r w:rsidRPr="000454BB">
        <w:rPr>
          <w:rFonts w:ascii="Calibri" w:eastAsia="MS Mincho" w:hAnsi="Calibri"/>
          <w:iCs/>
          <w:szCs w:val="20"/>
          <w:lang w:val="en-GB"/>
        </w:rPr>
        <w:t xml:space="preserve"> tsunami and earthquake early warning and seismic </w:t>
      </w:r>
      <w:proofErr w:type="gramStart"/>
      <w:r w:rsidRPr="000454BB">
        <w:rPr>
          <w:rFonts w:ascii="Calibri" w:eastAsia="MS Mincho" w:hAnsi="Calibri"/>
          <w:iCs/>
          <w:szCs w:val="20"/>
          <w:lang w:val="en-GB"/>
        </w:rPr>
        <w:t>monitoring</w:t>
      </w:r>
      <w:r w:rsidRPr="000454BB">
        <w:rPr>
          <w:rFonts w:ascii="Calibri" w:eastAsia="MS Mincho" w:hAnsi="Calibri"/>
          <w:szCs w:val="20"/>
          <w:lang w:val="en-GB"/>
        </w:rPr>
        <w:t>;</w:t>
      </w:r>
      <w:proofErr w:type="gramEnd"/>
    </w:p>
    <w:p w14:paraId="74A810C3"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rPr>
      </w:pPr>
      <w:r w:rsidRPr="000454BB">
        <w:rPr>
          <w:rFonts w:ascii="Calibri" w:eastAsia="MS Mincho" w:hAnsi="Calibri"/>
          <w:szCs w:val="20"/>
          <w:lang w:val="en-GB"/>
        </w:rPr>
        <w:t>21</w:t>
      </w:r>
      <w:r w:rsidRPr="000454BB">
        <w:rPr>
          <w:rFonts w:ascii="Calibri" w:eastAsia="MS Mincho" w:hAnsi="Calibri"/>
          <w:szCs w:val="20"/>
          <w:lang w:val="en-GB"/>
        </w:rPr>
        <w:tab/>
        <w:t xml:space="preserve">to continue collaboration with relevant stakeholders </w:t>
      </w:r>
      <w:proofErr w:type="gramStart"/>
      <w:r w:rsidRPr="000454BB">
        <w:rPr>
          <w:rFonts w:ascii="Calibri" w:eastAsia="MS Mincho" w:hAnsi="Calibri"/>
          <w:szCs w:val="20"/>
          <w:lang w:val="en-GB"/>
        </w:rPr>
        <w:t>in order to</w:t>
      </w:r>
      <w:proofErr w:type="gramEnd"/>
      <w:r w:rsidRPr="000454BB">
        <w:rPr>
          <w:rFonts w:ascii="Calibri" w:eastAsia="MS Mincho" w:hAnsi="Calibri"/>
          <w:szCs w:val="20"/>
          <w:lang w:val="en-GB"/>
        </w:rPr>
        <w:t xml:space="preserve"> increase ITU members' awareness and knowledge of </w:t>
      </w:r>
      <w:r w:rsidRPr="000454BB">
        <w:rPr>
          <w:rFonts w:ascii="Calibri" w:eastAsia="Calibri" w:hAnsi="Calibri"/>
          <w:szCs w:val="20"/>
          <w:lang w:val="en-GB"/>
        </w:rPr>
        <w:t>undersea sensing technologies,</w:t>
      </w:r>
    </w:p>
    <w:p w14:paraId="6E980046" w14:textId="77777777" w:rsidR="002721F4" w:rsidRPr="000454BB" w:rsidRDefault="002721F4" w:rsidP="002721F4">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Calibri" w:eastAsia="Calibri" w:hAnsi="Calibri"/>
          <w:i/>
          <w:szCs w:val="20"/>
          <w:lang w:val="en-GB"/>
        </w:rPr>
      </w:pPr>
      <w:r w:rsidRPr="000454BB">
        <w:rPr>
          <w:rFonts w:ascii="Calibri" w:eastAsia="Calibri" w:hAnsi="Calibri"/>
          <w:i/>
          <w:szCs w:val="20"/>
          <w:lang w:val="en-GB"/>
        </w:rPr>
        <w:t>requests the Secretary-General</w:t>
      </w:r>
    </w:p>
    <w:p w14:paraId="584F6BF3" w14:textId="6936E136" w:rsidR="002721F4" w:rsidRPr="000454BB" w:rsidRDefault="002721F4" w:rsidP="002721F4">
      <w:pPr>
        <w:tabs>
          <w:tab w:val="left" w:pos="1134"/>
          <w:tab w:val="left" w:pos="1871"/>
          <w:tab w:val="left" w:pos="2268"/>
        </w:tabs>
        <w:spacing w:before="120" w:after="120"/>
        <w:jc w:val="both"/>
        <w:rPr>
          <w:rFonts w:ascii="Calibri" w:eastAsia="Calibri" w:hAnsi="Calibri"/>
          <w:lang w:val="en-GB"/>
        </w:rPr>
      </w:pPr>
      <w:r w:rsidRPr="000454BB">
        <w:rPr>
          <w:rFonts w:ascii="Calibri" w:eastAsia="Calibri" w:hAnsi="Calibri"/>
          <w:lang w:val="en-GB"/>
        </w:rPr>
        <w:t xml:space="preserve">to continue to work closely with the office of the United Nations Emergency Relief Coordinator, </w:t>
      </w:r>
      <w:r w:rsidRPr="000454BB">
        <w:rPr>
          <w:rFonts w:ascii="Calibri" w:eastAsia="Calibri" w:hAnsi="Calibri"/>
          <w:szCs w:val="20"/>
          <w:lang w:val="en-GB"/>
        </w:rPr>
        <w:t>the ETC</w:t>
      </w:r>
      <w:r w:rsidRPr="000454BB">
        <w:rPr>
          <w:rFonts w:ascii="Calibri" w:eastAsia="Calibri" w:hAnsi="Calibri"/>
          <w:lang w:val="en-GB"/>
        </w:rPr>
        <w:t xml:space="preserve"> and other relevant external organizations with a view to further increasing the Union's involvement in, and support of, emergency communications and early-warning systems, and to report on outcomes of related international conferences, relief activities and meetings so that the Plenipotentiary Conference</w:t>
      </w:r>
      <w:del w:id="129" w:author="Author" w:date="2025-07-16T17:26:00Z">
        <w:r w:rsidRPr="000454BB" w:rsidDel="00252200">
          <w:rPr>
            <w:rFonts w:ascii="Calibri" w:eastAsia="Calibri" w:hAnsi="Calibri"/>
            <w:lang w:val="en-GB"/>
          </w:rPr>
          <w:delText xml:space="preserve"> (Bucharest, 2022)</w:delText>
        </w:r>
      </w:del>
      <w:r w:rsidR="009C24A0">
        <w:rPr>
          <w:rFonts w:ascii="Calibri" w:eastAsia="Calibri" w:hAnsi="Calibri"/>
          <w:lang w:val="en-GB"/>
        </w:rPr>
        <w:t xml:space="preserve"> </w:t>
      </w:r>
      <w:del w:id="130" w:author="Forhadul Parvez" w:date="2025-09-17T15:22:00Z">
        <w:r w:rsidRPr="000454BB" w:rsidDel="00696C36">
          <w:rPr>
            <w:rFonts w:ascii="Calibri" w:eastAsia="Calibri" w:hAnsi="Calibri"/>
            <w:lang w:val="en-GB"/>
          </w:rPr>
          <w:delText xml:space="preserve"> </w:delText>
        </w:r>
      </w:del>
      <w:r w:rsidRPr="000454BB">
        <w:rPr>
          <w:rFonts w:ascii="Calibri" w:eastAsia="Calibri" w:hAnsi="Calibri"/>
          <w:lang w:val="en-GB"/>
        </w:rPr>
        <w:t>may take any action that it deems necessary,</w:t>
      </w:r>
    </w:p>
    <w:p w14:paraId="79ED201E" w14:textId="77777777" w:rsidR="002721F4" w:rsidRPr="000454BB" w:rsidRDefault="002721F4" w:rsidP="002721F4">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Calibri" w:eastAsia="Calibri" w:hAnsi="Calibri"/>
          <w:i/>
          <w:szCs w:val="20"/>
          <w:lang w:val="en-GB"/>
        </w:rPr>
      </w:pPr>
      <w:r w:rsidRPr="000454BB">
        <w:rPr>
          <w:rFonts w:ascii="Calibri" w:eastAsia="Calibri" w:hAnsi="Calibri"/>
          <w:i/>
          <w:szCs w:val="20"/>
          <w:lang w:val="en-GB"/>
        </w:rPr>
        <w:t>invites Member States</w:t>
      </w:r>
    </w:p>
    <w:p w14:paraId="18F60CBF" w14:textId="77777777" w:rsidR="002721F4" w:rsidRPr="00DA6046"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Theme="minorEastAsia" w:hAnsi="Calibri"/>
          <w:szCs w:val="20"/>
          <w:lang w:val="en-GB" w:eastAsia="ja-JP"/>
        </w:rPr>
      </w:pPr>
      <w:r w:rsidRPr="000454BB">
        <w:rPr>
          <w:rFonts w:ascii="Calibri" w:eastAsia="Calibri" w:hAnsi="Calibri"/>
          <w:szCs w:val="20"/>
          <w:lang w:val="en-GB"/>
        </w:rPr>
        <w:t>1</w:t>
      </w:r>
      <w:r w:rsidRPr="000454BB">
        <w:rPr>
          <w:rFonts w:ascii="Calibri" w:eastAsia="Calibri" w:hAnsi="Calibri"/>
          <w:szCs w:val="20"/>
          <w:lang w:val="en-GB"/>
        </w:rPr>
        <w:tab/>
        <w:t>to continue to deploy all necessary efforts to integrate disaster risk reduction, disaster mitigation, disaster relief and resilience into telecommunication/ICT development plans, as well as to incorporate ICTs into national regulations, national or regional disaster-management plans and frameworks, so that they provide the necessary telecommunication/ICT services, considering the specific needs of persons with disabilities, children, older persons, displaced persons and the illiterate, and the importance of collaborating with all stakeholders in all disaster phases;</w:t>
      </w:r>
    </w:p>
    <w:p w14:paraId="3253B9F4" w14:textId="77777777" w:rsidR="002721F4" w:rsidRPr="000454BB" w:rsidRDefault="002721F4" w:rsidP="002721F4">
      <w:pPr>
        <w:tabs>
          <w:tab w:val="left" w:pos="1134"/>
          <w:tab w:val="left" w:pos="1871"/>
          <w:tab w:val="left" w:pos="2268"/>
        </w:tabs>
        <w:spacing w:before="120" w:after="120"/>
        <w:jc w:val="both"/>
        <w:rPr>
          <w:rFonts w:ascii="Calibri" w:eastAsia="MS Mincho" w:hAnsi="Calibri"/>
          <w:lang w:val="en-GB"/>
        </w:rPr>
      </w:pPr>
      <w:r w:rsidRPr="000454BB">
        <w:rPr>
          <w:rFonts w:ascii="Calibri" w:eastAsia="MS Mincho" w:hAnsi="Calibri"/>
          <w:lang w:val="en-GB"/>
        </w:rPr>
        <w:t>2</w:t>
      </w:r>
      <w:r w:rsidRPr="000454BB">
        <w:rPr>
          <w:rFonts w:ascii="Calibri" w:eastAsia="MS Mincho" w:hAnsi="Calibri"/>
          <w:lang w:val="en-GB"/>
        </w:rPr>
        <w:tab/>
        <w:t xml:space="preserve">to develop preparedness and disaster recovery and to assist businesses in creating plans that provide a resilient environment for essential government information </w:t>
      </w:r>
      <w:proofErr w:type="gramStart"/>
      <w:r w:rsidRPr="000454BB">
        <w:rPr>
          <w:rFonts w:ascii="Calibri" w:eastAsia="MS Mincho" w:hAnsi="Calibri"/>
          <w:lang w:val="en-GB"/>
        </w:rPr>
        <w:t>systems;</w:t>
      </w:r>
      <w:proofErr w:type="gramEnd"/>
    </w:p>
    <w:p w14:paraId="511192D1"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Calibri" w:hAnsi="Calibri"/>
          <w:szCs w:val="20"/>
          <w:lang w:val="en-GB"/>
        </w:rPr>
      </w:pPr>
      <w:r w:rsidRPr="000454BB">
        <w:rPr>
          <w:rFonts w:ascii="Calibri" w:eastAsia="Calibri" w:hAnsi="Calibri"/>
          <w:szCs w:val="20"/>
          <w:lang w:val="en-GB"/>
        </w:rPr>
        <w:t>3</w:t>
      </w:r>
      <w:r w:rsidRPr="000454BB">
        <w:rPr>
          <w:rFonts w:ascii="Calibri" w:eastAsia="Calibri" w:hAnsi="Calibri"/>
          <w:szCs w:val="20"/>
          <w:lang w:val="en-GB"/>
        </w:rPr>
        <w:tab/>
        <w:t xml:space="preserve">to consider the appropriate and effective mechanisms to facilitate disaster communications preparedness and response </w:t>
      </w:r>
      <w:proofErr w:type="gramStart"/>
      <w:r w:rsidRPr="000454BB">
        <w:rPr>
          <w:rFonts w:ascii="Calibri" w:eastAsia="Calibri" w:hAnsi="Calibri"/>
          <w:szCs w:val="20"/>
          <w:lang w:val="en-GB"/>
        </w:rPr>
        <w:t>efforts;</w:t>
      </w:r>
      <w:proofErr w:type="gramEnd"/>
    </w:p>
    <w:p w14:paraId="2A3A3937"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Calibri" w:hAnsi="Calibri"/>
          <w:szCs w:val="20"/>
          <w:lang w:val="en-GB"/>
        </w:rPr>
      </w:pPr>
      <w:r w:rsidRPr="000454BB">
        <w:rPr>
          <w:rFonts w:ascii="Calibri" w:eastAsia="Calibri" w:hAnsi="Calibri"/>
          <w:szCs w:val="20"/>
          <w:lang w:val="en-GB"/>
        </w:rPr>
        <w:t>4</w:t>
      </w:r>
      <w:r w:rsidRPr="000454BB">
        <w:rPr>
          <w:rFonts w:ascii="Calibri" w:eastAsia="Calibri" w:hAnsi="Calibri"/>
          <w:szCs w:val="20"/>
          <w:lang w:val="en-GB"/>
        </w:rPr>
        <w:tab/>
        <w:t xml:space="preserve">to facilitate, to the extent practicable, cross-border circulation of radiocommunication equipment intended for use in emergency situations, rescue and relief operations and disaster-relief situations, through </w:t>
      </w:r>
      <w:proofErr w:type="gramStart"/>
      <w:r w:rsidRPr="000454BB">
        <w:rPr>
          <w:rFonts w:ascii="Calibri" w:eastAsia="Calibri" w:hAnsi="Calibri"/>
          <w:szCs w:val="20"/>
          <w:lang w:val="en-GB"/>
        </w:rPr>
        <w:t>mutual cooperation</w:t>
      </w:r>
      <w:proofErr w:type="gramEnd"/>
      <w:r w:rsidRPr="000454BB">
        <w:rPr>
          <w:rFonts w:ascii="Calibri" w:eastAsia="Calibri" w:hAnsi="Calibri"/>
          <w:szCs w:val="20"/>
          <w:lang w:val="en-GB"/>
        </w:rPr>
        <w:t xml:space="preserve"> and consultation, without prejudice to national legislation, in accordance with Resolution 646 (Rev.WRC</w:t>
      </w:r>
      <w:r w:rsidRPr="000454BB">
        <w:rPr>
          <w:rFonts w:ascii="Calibri" w:eastAsia="Calibri" w:hAnsi="Calibri"/>
          <w:szCs w:val="20"/>
          <w:lang w:val="en-GB"/>
        </w:rPr>
        <w:noBreakHyphen/>
        <w:t>19</w:t>
      </w:r>
      <w:proofErr w:type="gramStart"/>
      <w:r w:rsidRPr="000454BB">
        <w:rPr>
          <w:rFonts w:ascii="Calibri" w:eastAsia="Calibri" w:hAnsi="Calibri"/>
          <w:szCs w:val="20"/>
          <w:lang w:val="en-GB"/>
        </w:rPr>
        <w:t>);</w:t>
      </w:r>
      <w:proofErr w:type="gramEnd"/>
    </w:p>
    <w:p w14:paraId="16B1ABEE"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rPr>
      </w:pPr>
      <w:r w:rsidRPr="000454BB">
        <w:rPr>
          <w:rFonts w:ascii="Calibri" w:eastAsia="MS Mincho" w:hAnsi="Calibri"/>
          <w:szCs w:val="20"/>
          <w:lang w:val="en-GB"/>
        </w:rPr>
        <w:lastRenderedPageBreak/>
        <w:t>5</w:t>
      </w:r>
      <w:r w:rsidRPr="000454BB">
        <w:rPr>
          <w:rFonts w:ascii="Calibri" w:eastAsia="MS Mincho" w:hAnsi="Calibri"/>
          <w:szCs w:val="20"/>
          <w:lang w:val="en-GB"/>
        </w:rPr>
        <w:tab/>
        <w:t xml:space="preserve">to encourage authorized operating companies to inform all users, including roaming users, in good time and free of charge, of the number to be used for calls to the emergency </w:t>
      </w:r>
      <w:proofErr w:type="gramStart"/>
      <w:r w:rsidRPr="000454BB">
        <w:rPr>
          <w:rFonts w:ascii="Calibri" w:eastAsia="MS Mincho" w:hAnsi="Calibri"/>
          <w:szCs w:val="20"/>
          <w:lang w:val="en-GB"/>
        </w:rPr>
        <w:t>services;</w:t>
      </w:r>
      <w:proofErr w:type="gramEnd"/>
    </w:p>
    <w:p w14:paraId="391D7EBC"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rPr>
      </w:pPr>
      <w:r w:rsidRPr="000454BB">
        <w:rPr>
          <w:rFonts w:ascii="Calibri" w:eastAsia="MS Mincho" w:hAnsi="Calibri"/>
          <w:szCs w:val="20"/>
          <w:lang w:val="en-GB"/>
        </w:rPr>
        <w:t>6</w:t>
      </w:r>
      <w:r w:rsidRPr="000454BB">
        <w:rPr>
          <w:rFonts w:ascii="Calibri" w:eastAsia="MS Mincho" w:hAnsi="Calibri"/>
          <w:szCs w:val="20"/>
          <w:lang w:val="en-GB"/>
        </w:rPr>
        <w:tab/>
        <w:t xml:space="preserve">to consider introducing, in addition to their existing national emergency numbers, a harmonized national/regional number for access to emergency services, </w:t>
      </w:r>
      <w:proofErr w:type="gramStart"/>
      <w:r w:rsidRPr="000454BB">
        <w:rPr>
          <w:rFonts w:ascii="Calibri" w:eastAsia="MS Mincho" w:hAnsi="Calibri"/>
          <w:szCs w:val="20"/>
          <w:lang w:val="en-GB"/>
        </w:rPr>
        <w:t>taking into account</w:t>
      </w:r>
      <w:proofErr w:type="gramEnd"/>
      <w:r w:rsidRPr="000454BB">
        <w:rPr>
          <w:rFonts w:ascii="Calibri" w:eastAsia="MS Mincho" w:hAnsi="Calibri"/>
          <w:szCs w:val="20"/>
          <w:lang w:val="en-GB"/>
        </w:rPr>
        <w:t xml:space="preserve"> the relevant ITU</w:t>
      </w:r>
      <w:r w:rsidRPr="000454BB">
        <w:rPr>
          <w:rFonts w:ascii="Calibri" w:eastAsia="MS Mincho" w:hAnsi="Calibri"/>
          <w:szCs w:val="20"/>
          <w:lang w:val="en-GB"/>
        </w:rPr>
        <w:noBreakHyphen/>
        <w:t xml:space="preserve">T </w:t>
      </w:r>
      <w:proofErr w:type="gramStart"/>
      <w:r w:rsidRPr="000454BB">
        <w:rPr>
          <w:rFonts w:ascii="Calibri" w:eastAsia="MS Mincho" w:hAnsi="Calibri"/>
          <w:szCs w:val="20"/>
          <w:lang w:val="en-GB"/>
        </w:rPr>
        <w:t>Recommendations;</w:t>
      </w:r>
      <w:proofErr w:type="gramEnd"/>
    </w:p>
    <w:p w14:paraId="3B93D1C2" w14:textId="77777777" w:rsidR="002721F4" w:rsidRPr="000454BB" w:rsidRDefault="002721F4" w:rsidP="002721F4">
      <w:pPr>
        <w:tabs>
          <w:tab w:val="left" w:pos="1134"/>
          <w:tab w:val="left" w:pos="1871"/>
          <w:tab w:val="left" w:pos="2268"/>
        </w:tabs>
        <w:spacing w:before="120" w:after="120"/>
        <w:jc w:val="both"/>
        <w:rPr>
          <w:rFonts w:ascii="Calibri" w:eastAsia="MS Mincho" w:hAnsi="Calibri"/>
          <w:color w:val="000000"/>
          <w:lang w:val="en-GB"/>
        </w:rPr>
      </w:pPr>
      <w:r w:rsidRPr="000454BB">
        <w:rPr>
          <w:rFonts w:ascii="Calibri" w:eastAsia="MS Mincho" w:hAnsi="Calibri"/>
          <w:lang w:val="en-GB"/>
        </w:rPr>
        <w:t>7</w:t>
      </w:r>
      <w:r w:rsidRPr="000454BB">
        <w:rPr>
          <w:rFonts w:ascii="Calibri" w:eastAsia="MS Mincho" w:hAnsi="Calibri"/>
          <w:szCs w:val="20"/>
          <w:lang w:val="en-GB"/>
        </w:rPr>
        <w:tab/>
      </w:r>
      <w:r w:rsidRPr="000454BB">
        <w:rPr>
          <w:rFonts w:ascii="Calibri" w:eastAsia="MS Mincho" w:hAnsi="Calibri"/>
          <w:color w:val="000000"/>
          <w:lang w:val="en-GB"/>
        </w:rPr>
        <w:t xml:space="preserve">to foster the training and updating of knowledge of the actors involved in the implementation, maintenance and updating of the telecommunication/ICT systems intended to be used in situations of </w:t>
      </w:r>
      <w:proofErr w:type="gramStart"/>
      <w:r w:rsidRPr="000454BB">
        <w:rPr>
          <w:rFonts w:ascii="Calibri" w:eastAsia="MS Mincho" w:hAnsi="Calibri"/>
          <w:color w:val="000000"/>
          <w:lang w:val="en-GB"/>
        </w:rPr>
        <w:t>emergency;</w:t>
      </w:r>
      <w:proofErr w:type="gramEnd"/>
    </w:p>
    <w:p w14:paraId="30E2C2B0"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rPr>
      </w:pPr>
      <w:r w:rsidRPr="000454BB">
        <w:rPr>
          <w:rFonts w:ascii="Calibri" w:eastAsia="MS Mincho" w:hAnsi="Calibri"/>
          <w:szCs w:val="20"/>
          <w:lang w:val="en-GB"/>
        </w:rPr>
        <w:t>8</w:t>
      </w:r>
      <w:r w:rsidRPr="000454BB">
        <w:rPr>
          <w:rFonts w:ascii="Calibri" w:eastAsia="MS Mincho" w:hAnsi="Calibri"/>
          <w:szCs w:val="20"/>
          <w:lang w:val="en-GB"/>
        </w:rPr>
        <w:tab/>
        <w:t xml:space="preserve">to coordinate on a regional basis, with the help of ITU bodies and regional and international specialized organizations, </w:t>
      </w:r>
      <w:proofErr w:type="gramStart"/>
      <w:r w:rsidRPr="000454BB">
        <w:rPr>
          <w:rFonts w:ascii="Calibri" w:eastAsia="MS Mincho" w:hAnsi="Calibri"/>
          <w:szCs w:val="20"/>
          <w:lang w:val="en-GB"/>
        </w:rPr>
        <w:t>in order to</w:t>
      </w:r>
      <w:proofErr w:type="gramEnd"/>
      <w:r w:rsidRPr="000454BB">
        <w:rPr>
          <w:rFonts w:ascii="Calibri" w:eastAsia="MS Mincho" w:hAnsi="Calibri"/>
          <w:szCs w:val="20"/>
          <w:lang w:val="en-GB"/>
        </w:rPr>
        <w:t xml:space="preserve"> draw up regional response plans in the event of a </w:t>
      </w:r>
      <w:proofErr w:type="gramStart"/>
      <w:r w:rsidRPr="000454BB">
        <w:rPr>
          <w:rFonts w:ascii="Calibri" w:eastAsia="MS Mincho" w:hAnsi="Calibri"/>
          <w:szCs w:val="20"/>
          <w:lang w:val="en-GB"/>
        </w:rPr>
        <w:t>disaster;</w:t>
      </w:r>
      <w:proofErr w:type="gramEnd"/>
    </w:p>
    <w:p w14:paraId="0653B128" w14:textId="77777777" w:rsidR="002721F4" w:rsidRPr="00AA179E" w:rsidRDefault="002721F4" w:rsidP="002721F4">
      <w:pPr>
        <w:tabs>
          <w:tab w:val="left" w:pos="1134"/>
          <w:tab w:val="left" w:pos="1871"/>
          <w:tab w:val="left" w:pos="2268"/>
        </w:tabs>
        <w:overflowPunct w:val="0"/>
        <w:autoSpaceDE w:val="0"/>
        <w:autoSpaceDN w:val="0"/>
        <w:adjustRightInd w:val="0"/>
        <w:spacing w:before="120"/>
        <w:jc w:val="both"/>
        <w:textAlignment w:val="baseline"/>
        <w:rPr>
          <w:ins w:id="131" w:author="Author" w:date="2025-07-16T17:26:00Z"/>
          <w:rFonts w:ascii="Calibri" w:eastAsia="MS Mincho" w:hAnsi="Calibri"/>
          <w:szCs w:val="20"/>
          <w:lang w:val="en-GB" w:eastAsia="ja-JP"/>
        </w:rPr>
      </w:pPr>
      <w:r w:rsidRPr="000454BB">
        <w:rPr>
          <w:rFonts w:ascii="Calibri" w:eastAsia="MS Mincho" w:hAnsi="Calibri"/>
          <w:szCs w:val="20"/>
          <w:lang w:val="en-GB"/>
        </w:rPr>
        <w:t>9</w:t>
      </w:r>
      <w:r w:rsidRPr="000454BB">
        <w:rPr>
          <w:rFonts w:ascii="Calibri" w:eastAsia="MS Mincho" w:hAnsi="Calibri"/>
          <w:szCs w:val="20"/>
          <w:lang w:val="en-GB"/>
        </w:rPr>
        <w:tab/>
        <w:t xml:space="preserve">to develop partnerships, </w:t>
      </w:r>
      <w:proofErr w:type="gramStart"/>
      <w:r w:rsidRPr="000454BB">
        <w:rPr>
          <w:rFonts w:ascii="Calibri" w:eastAsia="MS Mincho" w:hAnsi="Calibri"/>
          <w:szCs w:val="20"/>
          <w:lang w:val="en-GB"/>
        </w:rPr>
        <w:t>in order to</w:t>
      </w:r>
      <w:proofErr w:type="gramEnd"/>
      <w:r w:rsidRPr="000454BB">
        <w:rPr>
          <w:rFonts w:ascii="Calibri" w:eastAsia="MS Mincho" w:hAnsi="Calibri"/>
          <w:szCs w:val="20"/>
          <w:lang w:val="en-GB"/>
        </w:rPr>
        <w:t xml:space="preserve"> reduce barriers to access to relevant data obtained </w:t>
      </w:r>
      <w:proofErr w:type="gramStart"/>
      <w:r w:rsidRPr="000454BB">
        <w:rPr>
          <w:rFonts w:ascii="Calibri" w:eastAsia="MS Mincho" w:hAnsi="Calibri"/>
          <w:szCs w:val="20"/>
          <w:lang w:val="en-GB"/>
        </w:rPr>
        <w:t>through the use of</w:t>
      </w:r>
      <w:proofErr w:type="gramEnd"/>
      <w:r w:rsidRPr="000454BB">
        <w:rPr>
          <w:rFonts w:ascii="Calibri" w:eastAsia="MS Mincho" w:hAnsi="Calibri"/>
          <w:szCs w:val="20"/>
          <w:lang w:val="en-GB"/>
        </w:rPr>
        <w:t xml:space="preserve"> telecommunications/ICTs required for the purpose of assisting rescue operations</w:t>
      </w:r>
      <w:del w:id="132" w:author="Author" w:date="2025-07-16T17:26:00Z">
        <w:r w:rsidRPr="000454BB" w:rsidDel="00FA2690">
          <w:rPr>
            <w:rFonts w:ascii="Calibri" w:eastAsia="MS Mincho" w:hAnsi="Calibri"/>
            <w:szCs w:val="20"/>
            <w:lang w:val="en-GB"/>
          </w:rPr>
          <w:delText>,</w:delText>
        </w:r>
      </w:del>
      <w:ins w:id="133" w:author="Author" w:date="2025-07-16T17:26:00Z">
        <w:r w:rsidRPr="00AA179E">
          <w:rPr>
            <w:rFonts w:ascii="Calibri" w:eastAsia="MS Mincho" w:hAnsi="Calibri" w:hint="eastAsia"/>
            <w:szCs w:val="20"/>
            <w:lang w:val="en-GB" w:eastAsia="ja-JP"/>
          </w:rPr>
          <w:t>;</w:t>
        </w:r>
      </w:ins>
    </w:p>
    <w:p w14:paraId="53C00F7E" w14:textId="60B85404" w:rsidR="002721F4" w:rsidRPr="00E454DF" w:rsidRDefault="002721F4" w:rsidP="002721F4">
      <w:pPr>
        <w:tabs>
          <w:tab w:val="left" w:pos="1134"/>
          <w:tab w:val="left" w:pos="1871"/>
          <w:tab w:val="left" w:pos="2268"/>
        </w:tabs>
        <w:overflowPunct w:val="0"/>
        <w:autoSpaceDE w:val="0"/>
        <w:autoSpaceDN w:val="0"/>
        <w:adjustRightInd w:val="0"/>
        <w:spacing w:before="120"/>
        <w:jc w:val="both"/>
        <w:textAlignment w:val="baseline"/>
        <w:rPr>
          <w:ins w:id="134" w:author="Forhadul Parvez" w:date="2025-09-15T14:20:00Z"/>
          <w:rFonts w:ascii="Calibri" w:eastAsia="MS Mincho" w:hAnsi="Calibri"/>
          <w:i/>
          <w:iCs/>
          <w:szCs w:val="20"/>
          <w:lang w:eastAsia="ja-JP"/>
          <w:rPrChange w:id="135" w:author="Forhadul Parvez" w:date="2025-09-17T15:20:00Z">
            <w:rPr>
              <w:ins w:id="136" w:author="Forhadul Parvez" w:date="2025-09-15T14:20:00Z"/>
              <w:rFonts w:ascii="Calibri" w:eastAsia="MS Mincho" w:hAnsi="Calibri"/>
              <w:szCs w:val="20"/>
              <w:lang w:eastAsia="ja-JP"/>
            </w:rPr>
          </w:rPrChange>
        </w:rPr>
      </w:pPr>
      <w:ins w:id="137" w:author="Author" w:date="2025-07-16T17:26:00Z">
        <w:r w:rsidRPr="00AA179E">
          <w:rPr>
            <w:rFonts w:ascii="Calibri" w:eastAsia="MS Mincho" w:hAnsi="Calibri"/>
            <w:szCs w:val="20"/>
            <w:lang w:eastAsia="ja-JP"/>
          </w:rPr>
          <w:t>10</w:t>
        </w:r>
        <w:r w:rsidRPr="00AA179E">
          <w:rPr>
            <w:rFonts w:ascii="Calibri" w:eastAsia="MS Mincho" w:hAnsi="Calibri"/>
            <w:szCs w:val="20"/>
            <w:lang w:eastAsia="ja-JP"/>
          </w:rPr>
          <w:tab/>
          <w:t>to promote GIS based mapping of ICT infrastructure especially the critical ones, in disaster prone zone for better-informed decision-making, enhancing preparedness, response, and recovery efforts while minimizing damage and loss of life</w:t>
        </w:r>
        <w:r w:rsidRPr="00A52E78">
          <w:rPr>
            <w:rFonts w:ascii="Calibri" w:eastAsia="MS Mincho" w:hAnsi="Calibri"/>
            <w:szCs w:val="20"/>
            <w:lang w:eastAsia="ja-JP"/>
          </w:rPr>
          <w:t>,</w:t>
        </w:r>
      </w:ins>
      <w:ins w:id="138" w:author="Forhadul Parvez" w:date="2025-09-18T09:36:00Z">
        <w:r w:rsidR="003E6D14" w:rsidRPr="00A52E78">
          <w:rPr>
            <w:rFonts w:ascii="Calibri" w:eastAsia="MS Mincho" w:hAnsi="Calibri"/>
            <w:szCs w:val="20"/>
            <w:lang w:eastAsia="ja-JP"/>
          </w:rPr>
          <w:t xml:space="preserve"> in accordance </w:t>
        </w:r>
      </w:ins>
      <w:ins w:id="139" w:author="Forhadul Parvez" w:date="2025-09-18T09:37:00Z">
        <w:r w:rsidR="003E6D14" w:rsidRPr="00A52E78">
          <w:rPr>
            <w:rFonts w:ascii="Calibri" w:eastAsia="MS Mincho" w:hAnsi="Calibri"/>
            <w:szCs w:val="20"/>
            <w:lang w:eastAsia="ja-JP"/>
          </w:rPr>
          <w:t>with their</w:t>
        </w:r>
      </w:ins>
      <w:ins w:id="140" w:author="Forhadul Parvez" w:date="2025-09-18T09:36:00Z">
        <w:r w:rsidR="003E6D14" w:rsidRPr="00A52E78">
          <w:rPr>
            <w:rFonts w:ascii="Calibri" w:eastAsia="MS Mincho" w:hAnsi="Calibri"/>
            <w:szCs w:val="20"/>
            <w:lang w:eastAsia="ja-JP"/>
          </w:rPr>
          <w:t xml:space="preserve"> national policies</w:t>
        </w:r>
      </w:ins>
      <w:r w:rsidR="009C525E" w:rsidRPr="00A52E78">
        <w:rPr>
          <w:rFonts w:ascii="Calibri" w:eastAsia="Malgun Gothic" w:hAnsi="Calibri" w:hint="eastAsia"/>
          <w:szCs w:val="20"/>
          <w:lang w:eastAsia="ko-KR"/>
        </w:rPr>
        <w:t>,</w:t>
      </w:r>
    </w:p>
    <w:p w14:paraId="0A1F24F3" w14:textId="77777777" w:rsidR="002721F4" w:rsidRPr="000454BB" w:rsidRDefault="002721F4" w:rsidP="002721F4">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Calibri" w:eastAsia="Calibri" w:hAnsi="Calibri"/>
          <w:i/>
          <w:szCs w:val="20"/>
          <w:lang w:val="en-GB"/>
        </w:rPr>
      </w:pPr>
      <w:r w:rsidRPr="000454BB">
        <w:rPr>
          <w:rFonts w:ascii="Calibri" w:eastAsia="Calibri" w:hAnsi="Calibri"/>
          <w:i/>
          <w:szCs w:val="20"/>
          <w:lang w:val="en-GB"/>
        </w:rPr>
        <w:t>invites also</w:t>
      </w:r>
    </w:p>
    <w:p w14:paraId="67D93F63" w14:textId="77777777" w:rsidR="002721F4" w:rsidRPr="000D2DD2"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Theme="minorEastAsia" w:hAnsi="Calibri"/>
          <w:szCs w:val="20"/>
          <w:lang w:val="en-GB" w:eastAsia="ja-JP"/>
        </w:rPr>
      </w:pPr>
      <w:r w:rsidRPr="000454BB">
        <w:rPr>
          <w:rFonts w:ascii="Calibri" w:eastAsia="Calibri" w:hAnsi="Calibri"/>
          <w:szCs w:val="20"/>
          <w:lang w:val="en-GB"/>
        </w:rPr>
        <w:t>1</w:t>
      </w:r>
      <w:r w:rsidRPr="000454BB">
        <w:rPr>
          <w:rFonts w:ascii="Calibri" w:eastAsia="Calibri" w:hAnsi="Calibri"/>
          <w:szCs w:val="20"/>
          <w:lang w:val="en-GB"/>
        </w:rPr>
        <w:tab/>
        <w:t xml:space="preserve">Member States and Sector Members to work together on the study of emerging technologies, standards and related technical issues for improving radio broadcasting systems for sending and receiving information concerning public warning, rescue, disaster mitigation and </w:t>
      </w:r>
      <w:proofErr w:type="gramStart"/>
      <w:r w:rsidRPr="000454BB">
        <w:rPr>
          <w:rFonts w:ascii="Calibri" w:eastAsia="Calibri" w:hAnsi="Calibri"/>
          <w:szCs w:val="20"/>
          <w:lang w:val="en-GB"/>
        </w:rPr>
        <w:t>relief;</w:t>
      </w:r>
      <w:proofErr w:type="gramEnd"/>
    </w:p>
    <w:p w14:paraId="1461B340"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MS Mincho" w:hAnsi="Calibri"/>
          <w:szCs w:val="20"/>
          <w:lang w:val="en-GB"/>
        </w:rPr>
      </w:pPr>
      <w:r w:rsidRPr="000454BB">
        <w:rPr>
          <w:rFonts w:ascii="Calibri" w:eastAsia="MS Mincho" w:hAnsi="Calibri"/>
          <w:szCs w:val="20"/>
          <w:lang w:val="en-GB"/>
        </w:rPr>
        <w:t>2</w:t>
      </w:r>
      <w:r w:rsidRPr="000454BB">
        <w:rPr>
          <w:rFonts w:ascii="Calibri" w:eastAsia="MS Mincho" w:hAnsi="Calibri"/>
          <w:szCs w:val="20"/>
          <w:lang w:val="en-GB"/>
        </w:rPr>
        <w:tab/>
        <w:t xml:space="preserve">Sector Members to make the necessary efforts to enable the operation of telecommunication services in emergency or disaster situations, giving priority, in all cases, to telecommunications/ICTs concerning safety of life in the affected areas, and providing contingency plans for such </w:t>
      </w:r>
      <w:proofErr w:type="gramStart"/>
      <w:r w:rsidRPr="000454BB">
        <w:rPr>
          <w:rFonts w:ascii="Calibri" w:eastAsia="MS Mincho" w:hAnsi="Calibri"/>
          <w:szCs w:val="20"/>
          <w:lang w:val="en-GB"/>
        </w:rPr>
        <w:t>purpose;</w:t>
      </w:r>
      <w:proofErr w:type="gramEnd"/>
    </w:p>
    <w:p w14:paraId="03266284" w14:textId="009853E5" w:rsidR="002721F4" w:rsidRPr="000454BB" w:rsidRDefault="002721F4" w:rsidP="002721F4">
      <w:pPr>
        <w:tabs>
          <w:tab w:val="left" w:pos="1134"/>
          <w:tab w:val="left" w:pos="1871"/>
          <w:tab w:val="left" w:pos="2268"/>
        </w:tabs>
        <w:spacing w:before="120" w:after="120"/>
        <w:jc w:val="both"/>
        <w:rPr>
          <w:rFonts w:ascii="Calibri" w:eastAsia="MS Mincho" w:hAnsi="Calibri"/>
          <w:lang w:val="en-GB"/>
        </w:rPr>
      </w:pPr>
      <w:r w:rsidRPr="000454BB">
        <w:rPr>
          <w:rFonts w:ascii="Calibri" w:eastAsia="Calibri" w:hAnsi="Calibri"/>
          <w:szCs w:val="20"/>
          <w:lang w:val="en-GB"/>
        </w:rPr>
        <w:t>3</w:t>
      </w:r>
      <w:r w:rsidRPr="000454BB">
        <w:rPr>
          <w:rFonts w:ascii="Calibri" w:eastAsia="Calibri" w:hAnsi="Calibri"/>
          <w:szCs w:val="20"/>
          <w:lang w:val="en-GB"/>
        </w:rPr>
        <w:tab/>
        <w:t xml:space="preserve">BDT to consider </w:t>
      </w:r>
      <w:r w:rsidRPr="00A52E78">
        <w:rPr>
          <w:rFonts w:ascii="Calibri" w:eastAsia="Calibri" w:hAnsi="Calibri"/>
          <w:szCs w:val="20"/>
          <w:lang w:val="en-GB"/>
        </w:rPr>
        <w:t xml:space="preserve">how </w:t>
      </w:r>
      <w:ins w:id="141" w:author="SoftBank" w:date="2025-08-28T22:49:00Z">
        <w:r w:rsidR="00234B27" w:rsidRPr="00A52E78">
          <w:rPr>
            <w:rFonts w:ascii="Calibri" w:eastAsia="Calibri" w:hAnsi="Calibri"/>
            <w:szCs w:val="20"/>
            <w:lang w:val="en-GB"/>
          </w:rPr>
          <w:t>terrestrial</w:t>
        </w:r>
      </w:ins>
      <w:ins w:id="142" w:author="SoftBank" w:date="2025-09-17T19:39:00Z">
        <w:r w:rsidR="00AD4B60" w:rsidRPr="00A52E78">
          <w:rPr>
            <w:rFonts w:ascii="Calibri" w:eastAsiaTheme="minorEastAsia" w:hAnsi="Calibri"/>
            <w:szCs w:val="20"/>
            <w:lang w:val="en-GB" w:eastAsia="ja-JP"/>
          </w:rPr>
          <w:t xml:space="preserve"> and </w:t>
        </w:r>
      </w:ins>
      <w:ins w:id="143" w:author="SoftBank" w:date="2025-09-17T19:29:00Z">
        <w:r w:rsidR="0007017A" w:rsidRPr="00A52E78">
          <w:rPr>
            <w:rFonts w:ascii="Calibri" w:eastAsia="Calibri" w:hAnsi="Calibri"/>
            <w:szCs w:val="20"/>
            <w:lang w:val="en-GB"/>
          </w:rPr>
          <w:t xml:space="preserve">non-terrestrial </w:t>
        </w:r>
      </w:ins>
      <w:del w:id="144" w:author="SoftBank" w:date="2025-09-17T19:29:00Z">
        <w:r w:rsidRPr="00A52E78" w:rsidDel="0007017A">
          <w:rPr>
            <w:rFonts w:ascii="Calibri" w:eastAsia="Calibri" w:hAnsi="Calibri"/>
            <w:szCs w:val="20"/>
            <w:lang w:val="en-GB"/>
          </w:rPr>
          <w:delText>space</w:delText>
        </w:r>
        <w:r w:rsidRPr="000454BB" w:rsidDel="0007017A">
          <w:rPr>
            <w:rFonts w:ascii="Calibri" w:eastAsia="Calibri" w:hAnsi="Calibri"/>
            <w:szCs w:val="20"/>
            <w:lang w:val="en-GB"/>
          </w:rPr>
          <w:delText>-based</w:delText>
        </w:r>
      </w:del>
      <w:r w:rsidRPr="000454BB">
        <w:rPr>
          <w:rFonts w:ascii="Calibri" w:eastAsia="Calibri" w:hAnsi="Calibri"/>
          <w:szCs w:val="20"/>
          <w:lang w:val="en-GB"/>
        </w:rPr>
        <w:t xml:space="preserve"> technologies, submarine telecommunication cable networks and associated sensor technologies can be used to help ITU Member States collect and disseminate data on the effects of climate change and support early warning, having regard to the link between climate change and natural </w:t>
      </w:r>
      <w:proofErr w:type="gramStart"/>
      <w:r w:rsidRPr="000454BB">
        <w:rPr>
          <w:rFonts w:ascii="Calibri" w:eastAsia="Calibri" w:hAnsi="Calibri"/>
          <w:szCs w:val="20"/>
          <w:lang w:val="en-GB"/>
        </w:rPr>
        <w:t>disasters;</w:t>
      </w:r>
      <w:proofErr w:type="gramEnd"/>
    </w:p>
    <w:p w14:paraId="729E0145"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Calibri" w:hAnsi="Calibri"/>
          <w:szCs w:val="20"/>
          <w:lang w:val="en-GB"/>
        </w:rPr>
      </w:pPr>
      <w:r w:rsidRPr="000454BB">
        <w:rPr>
          <w:rFonts w:ascii="Calibri" w:eastAsia="Calibri" w:hAnsi="Calibri"/>
          <w:szCs w:val="20"/>
          <w:lang w:val="en-GB"/>
        </w:rPr>
        <w:t>4</w:t>
      </w:r>
      <w:r w:rsidRPr="000454BB">
        <w:rPr>
          <w:rFonts w:ascii="Calibri" w:eastAsia="Calibri" w:hAnsi="Calibri"/>
          <w:szCs w:val="20"/>
          <w:lang w:val="en-GB"/>
        </w:rPr>
        <w:tab/>
        <w:t>ITU</w:t>
      </w:r>
      <w:r w:rsidRPr="000454BB">
        <w:rPr>
          <w:rFonts w:ascii="Calibri" w:eastAsia="Calibri" w:hAnsi="Calibri"/>
          <w:szCs w:val="20"/>
          <w:lang w:val="en-GB"/>
        </w:rPr>
        <w:noBreakHyphen/>
        <w:t xml:space="preserve">D to take account of the </w:t>
      </w:r>
      <w:proofErr w:type="gramStart"/>
      <w:r w:rsidRPr="000454BB">
        <w:rPr>
          <w:rFonts w:ascii="Calibri" w:eastAsia="Calibri" w:hAnsi="Calibri"/>
          <w:szCs w:val="20"/>
          <w:lang w:val="en-GB"/>
        </w:rPr>
        <w:t>particular telecommunication</w:t>
      </w:r>
      <w:proofErr w:type="gramEnd"/>
      <w:r w:rsidRPr="000454BB">
        <w:rPr>
          <w:rFonts w:ascii="Calibri" w:eastAsia="Calibri" w:hAnsi="Calibri"/>
          <w:szCs w:val="20"/>
          <w:lang w:val="en-GB"/>
        </w:rPr>
        <w:t xml:space="preserve"> requirements of LDCs, LLDCs, SIDS and low-lying coastal countries in terms of disaster preparedness, rescue, relief and </w:t>
      </w:r>
      <w:proofErr w:type="gramStart"/>
      <w:r w:rsidRPr="000454BB">
        <w:rPr>
          <w:rFonts w:ascii="Calibri" w:eastAsia="Calibri" w:hAnsi="Calibri"/>
          <w:szCs w:val="20"/>
          <w:lang w:val="en-GB"/>
        </w:rPr>
        <w:t>recovery;</w:t>
      </w:r>
      <w:proofErr w:type="gramEnd"/>
    </w:p>
    <w:p w14:paraId="32A3B16D" w14:textId="77777777" w:rsidR="002721F4" w:rsidRPr="000454BB"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Calibri" w:hAnsi="Calibri"/>
          <w:szCs w:val="20"/>
          <w:lang w:val="en-GB"/>
        </w:rPr>
      </w:pPr>
      <w:r w:rsidRPr="000454BB">
        <w:rPr>
          <w:rFonts w:ascii="Calibri" w:eastAsia="Calibri" w:hAnsi="Calibri"/>
          <w:szCs w:val="20"/>
          <w:lang w:val="en-GB"/>
        </w:rPr>
        <w:t>5</w:t>
      </w:r>
      <w:r w:rsidRPr="000454BB">
        <w:rPr>
          <w:rFonts w:ascii="Calibri" w:eastAsia="Calibri" w:hAnsi="Calibri"/>
          <w:szCs w:val="20"/>
          <w:lang w:val="en-GB"/>
        </w:rPr>
        <w:tab/>
        <w:t>ITU</w:t>
      </w:r>
      <w:r w:rsidRPr="000454BB">
        <w:rPr>
          <w:rFonts w:ascii="Calibri" w:eastAsia="Calibri" w:hAnsi="Calibri"/>
          <w:szCs w:val="20"/>
          <w:lang w:val="en-GB"/>
        </w:rPr>
        <w:noBreakHyphen/>
        <w:t xml:space="preserve">D, </w:t>
      </w:r>
      <w:r w:rsidRPr="000454BB">
        <w:rPr>
          <w:rFonts w:ascii="Calibri" w:eastAsia="MS Mincho" w:hAnsi="Calibri"/>
          <w:szCs w:val="20"/>
          <w:lang w:val="en-GB"/>
        </w:rPr>
        <w:t xml:space="preserve">within its studies on the role of telecommunications/ICTs in disaster preparedness, early warning, rescue, mitigation, relief and response, </w:t>
      </w:r>
      <w:r w:rsidRPr="000454BB">
        <w:rPr>
          <w:rFonts w:ascii="Calibri" w:eastAsia="Calibri" w:hAnsi="Calibri"/>
          <w:szCs w:val="20"/>
          <w:lang w:val="en-GB"/>
        </w:rPr>
        <w:t xml:space="preserve">to take account of the work of other ITU Sectors and dedicated working groups, considering the increased use of mobile and portable communication devices which can be used by first responders to transmit and receive critical </w:t>
      </w:r>
      <w:proofErr w:type="gramStart"/>
      <w:r w:rsidRPr="000454BB">
        <w:rPr>
          <w:rFonts w:ascii="Calibri" w:eastAsia="Calibri" w:hAnsi="Calibri"/>
          <w:szCs w:val="20"/>
          <w:lang w:val="en-GB"/>
        </w:rPr>
        <w:t>information;</w:t>
      </w:r>
      <w:proofErr w:type="gramEnd"/>
    </w:p>
    <w:p w14:paraId="4CDA68A8" w14:textId="77777777" w:rsidR="002721F4"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Theme="minorEastAsia" w:hAnsi="Calibri"/>
          <w:szCs w:val="20"/>
          <w:lang w:val="en-GB" w:eastAsia="ja-JP"/>
        </w:rPr>
      </w:pPr>
      <w:r w:rsidRPr="000454BB">
        <w:rPr>
          <w:rFonts w:ascii="Calibri" w:eastAsia="Calibri" w:hAnsi="Calibri"/>
          <w:szCs w:val="20"/>
          <w:lang w:val="en-GB"/>
        </w:rPr>
        <w:t>6</w:t>
      </w:r>
      <w:r w:rsidRPr="000454BB">
        <w:rPr>
          <w:rFonts w:ascii="Calibri" w:eastAsia="Calibri" w:hAnsi="Calibri"/>
          <w:szCs w:val="20"/>
          <w:lang w:val="en-GB"/>
        </w:rPr>
        <w:tab/>
        <w:t xml:space="preserve">the United Nations Emergency Relief Coordinator, the Working Group on Emergency Telecommunications and other relevant external organizations or bodies to ensure follow-up and continue collaborating with ITU, specifically BDT, in working towards </w:t>
      </w:r>
      <w:r w:rsidRPr="000454BB">
        <w:rPr>
          <w:rFonts w:ascii="Calibri" w:eastAsia="Calibri" w:hAnsi="Calibri"/>
          <w:szCs w:val="20"/>
          <w:lang w:val="en-GB"/>
        </w:rPr>
        <w:lastRenderedPageBreak/>
        <w:t>implementing this resolution and the Tampere Convention, and supporting administrations and international and regional telecommunication/ICT organizations in the implementation of that Convention</w:t>
      </w:r>
      <w:del w:id="145" w:author="Author" w:date="2025-07-16T17:33:00Z">
        <w:r w:rsidRPr="000454BB" w:rsidDel="00A4718E">
          <w:rPr>
            <w:rFonts w:ascii="Calibri" w:eastAsia="Calibri" w:hAnsi="Calibri"/>
            <w:szCs w:val="20"/>
            <w:lang w:val="en-GB"/>
          </w:rPr>
          <w:delText>.</w:delText>
        </w:r>
      </w:del>
      <w:ins w:id="146" w:author="Author" w:date="2025-07-16T17:33:00Z">
        <w:r w:rsidRPr="00AA179E">
          <w:rPr>
            <w:rFonts w:ascii="Calibri" w:eastAsiaTheme="minorEastAsia" w:hAnsi="Calibri" w:hint="eastAsia"/>
            <w:szCs w:val="20"/>
            <w:lang w:val="en-GB" w:eastAsia="ja-JP"/>
          </w:rPr>
          <w:t>;</w:t>
        </w:r>
      </w:ins>
    </w:p>
    <w:p w14:paraId="71EDC880" w14:textId="77777777" w:rsidR="002721F4" w:rsidRPr="0091329C" w:rsidRDefault="002721F4" w:rsidP="002721F4">
      <w:pPr>
        <w:tabs>
          <w:tab w:val="left" w:pos="1134"/>
          <w:tab w:val="left" w:pos="1871"/>
          <w:tab w:val="left" w:pos="2268"/>
        </w:tabs>
        <w:overflowPunct w:val="0"/>
        <w:autoSpaceDE w:val="0"/>
        <w:autoSpaceDN w:val="0"/>
        <w:adjustRightInd w:val="0"/>
        <w:spacing w:before="120"/>
        <w:jc w:val="both"/>
        <w:textAlignment w:val="baseline"/>
        <w:rPr>
          <w:rFonts w:ascii="Calibri" w:eastAsiaTheme="minorEastAsia" w:hAnsi="Calibri"/>
          <w:szCs w:val="20"/>
          <w:lang w:val="en-GB" w:eastAsia="ja-JP"/>
        </w:rPr>
      </w:pPr>
      <w:ins w:id="147" w:author="Author" w:date="2025-07-16T17:53:00Z">
        <w:r w:rsidRPr="0091329C">
          <w:rPr>
            <w:rFonts w:ascii="Calibri" w:eastAsiaTheme="minorEastAsia" w:hAnsi="Calibri"/>
            <w:szCs w:val="20"/>
            <w:lang w:val="en-GB" w:eastAsia="ja-JP"/>
          </w:rPr>
          <w:t>7</w:t>
        </w:r>
        <w:r w:rsidRPr="0091329C">
          <w:rPr>
            <w:rFonts w:ascii="Calibri" w:eastAsiaTheme="minorEastAsia" w:hAnsi="Calibri"/>
            <w:szCs w:val="20"/>
            <w:lang w:val="en-GB" w:eastAsia="ja-JP"/>
          </w:rPr>
          <w:tab/>
          <w:t>Members States and Sector Members to provide training programs for network operators, emergency responders, and community volunteers, and to promote cross-border disaster information dissemination for seamless coordination, faster information sharing, and better preparedness.</w:t>
        </w:r>
      </w:ins>
    </w:p>
    <w:p w14:paraId="06861645" w14:textId="77777777" w:rsidR="002721F4" w:rsidRPr="002721F4" w:rsidRDefault="002721F4" w:rsidP="002E2B2D">
      <w:pPr>
        <w:rPr>
          <w:rFonts w:eastAsiaTheme="minorEastAsia"/>
          <w:lang w:val="en-GB" w:eastAsia="ja-JP"/>
        </w:rPr>
      </w:pPr>
    </w:p>
    <w:sectPr w:rsidR="002721F4" w:rsidRPr="002721F4" w:rsidSect="002E2B2D">
      <w:headerReference w:type="default" r:id="rId11"/>
      <w:footerReference w:type="even" r:id="rId12"/>
      <w:footerReference w:type="default" r:id="rId13"/>
      <w:footerReference w:type="first" r:id="rId14"/>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E39F94" w14:textId="77777777" w:rsidR="00464E8C" w:rsidRDefault="00464E8C">
      <w:r>
        <w:separator/>
      </w:r>
    </w:p>
  </w:endnote>
  <w:endnote w:type="continuationSeparator" w:id="0">
    <w:p w14:paraId="6D7231EA" w14:textId="77777777" w:rsidR="00464E8C" w:rsidRDefault="00464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altName w:val="Malgun Gothic"/>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atangChe">
    <w:altName w:val="Malgun Gothic"/>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0B7A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92EE24"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2DC0D" w14:textId="136D4656" w:rsidR="0097693B" w:rsidRDefault="00261C3B" w:rsidP="00341CD0">
    <w:pPr>
      <w:pStyle w:val="Footer"/>
      <w:tabs>
        <w:tab w:val="clear" w:pos="4320"/>
        <w:tab w:val="clear" w:pos="8640"/>
        <w:tab w:val="right" w:pos="9180"/>
      </w:tabs>
      <w:ind w:right="-7"/>
      <w:jc w:val="right"/>
    </w:pPr>
    <w:r>
      <w:rPr>
        <w:rStyle w:val="PageNumber"/>
      </w:rPr>
      <w:t>PACP-11</w:t>
    </w:r>
    <w:r w:rsidR="00341CD0">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B53AE4">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B53AE4">
      <w:rPr>
        <w:rStyle w:val="PageNumber"/>
        <w:noProof/>
      </w:rPr>
      <w:t>3</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jc w:val="center"/>
      <w:tblBorders>
        <w:top w:val="single" w:sz="8" w:space="0" w:color="auto"/>
      </w:tblBorders>
      <w:tblLayout w:type="fixed"/>
      <w:tblCellMar>
        <w:left w:w="57" w:type="dxa"/>
        <w:right w:w="57" w:type="dxa"/>
      </w:tblCellMar>
      <w:tblLook w:val="0000" w:firstRow="0" w:lastRow="0" w:firstColumn="0" w:lastColumn="0" w:noHBand="0" w:noVBand="0"/>
    </w:tblPr>
    <w:tblGrid>
      <w:gridCol w:w="1152"/>
      <w:gridCol w:w="4660"/>
      <w:gridCol w:w="3476"/>
    </w:tblGrid>
    <w:tr w:rsidR="007D49B4" w:rsidRPr="005E75F4" w14:paraId="324B9429" w14:textId="77777777" w:rsidTr="00F7330E">
      <w:trPr>
        <w:cantSplit/>
        <w:trHeight w:val="204"/>
        <w:jc w:val="center"/>
      </w:trPr>
      <w:tc>
        <w:tcPr>
          <w:tcW w:w="1152" w:type="dxa"/>
        </w:tcPr>
        <w:p w14:paraId="46638323" w14:textId="77777777" w:rsidR="007D49B4" w:rsidRPr="005E75F4" w:rsidRDefault="007D49B4" w:rsidP="007D49B4">
          <w:pPr>
            <w:rPr>
              <w:b/>
              <w:bCs/>
            </w:rPr>
          </w:pPr>
          <w:r w:rsidRPr="005E75F4">
            <w:rPr>
              <w:b/>
              <w:bCs/>
            </w:rPr>
            <w:t>Contact:</w:t>
          </w:r>
        </w:p>
      </w:tc>
      <w:tc>
        <w:tcPr>
          <w:tcW w:w="4660" w:type="dxa"/>
        </w:tcPr>
        <w:p w14:paraId="3B9C42C6" w14:textId="452A3ED0" w:rsidR="007D49B4" w:rsidRPr="005E75F4" w:rsidRDefault="007D49B4" w:rsidP="007D49B4">
          <w:pPr>
            <w:rPr>
              <w:rFonts w:eastAsia="Batang"/>
            </w:rPr>
          </w:pPr>
        </w:p>
      </w:tc>
      <w:tc>
        <w:tcPr>
          <w:tcW w:w="3476" w:type="dxa"/>
        </w:tcPr>
        <w:p w14:paraId="74BA834A" w14:textId="2EE18D82" w:rsidR="007D49B4" w:rsidRPr="005E75F4" w:rsidRDefault="007D49B4" w:rsidP="007D49B4">
          <w:pPr>
            <w:rPr>
              <w:lang w:eastAsia="ja-JP"/>
            </w:rPr>
          </w:pPr>
          <w:r w:rsidRPr="005E75F4">
            <w:t xml:space="preserve">Email: </w:t>
          </w:r>
        </w:p>
      </w:tc>
    </w:tr>
  </w:tbl>
  <w:p w14:paraId="23BB73B0" w14:textId="77777777" w:rsidR="00341CD0" w:rsidRPr="00341CD0" w:rsidRDefault="00341CD0" w:rsidP="00341CD0">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446D1" w14:textId="77777777" w:rsidR="00464E8C" w:rsidRDefault="00464E8C">
      <w:r>
        <w:separator/>
      </w:r>
    </w:p>
  </w:footnote>
  <w:footnote w:type="continuationSeparator" w:id="0">
    <w:p w14:paraId="134F56E4" w14:textId="77777777" w:rsidR="00464E8C" w:rsidRDefault="00464E8C">
      <w:r>
        <w:continuationSeparator/>
      </w:r>
    </w:p>
  </w:footnote>
  <w:footnote w:id="1">
    <w:p w14:paraId="4A31BDAD" w14:textId="77777777" w:rsidR="002721F4" w:rsidRPr="009D1148" w:rsidRDefault="002721F4" w:rsidP="002721F4">
      <w:pPr>
        <w:pStyle w:val="FootnoteText"/>
        <w:rPr>
          <w:rFonts w:ascii="Calibri" w:hAnsi="Calibri" w:cs="Calibri"/>
          <w:szCs w:val="22"/>
          <w:lang w:val="en-US"/>
        </w:rPr>
      </w:pPr>
      <w:r w:rsidRPr="00865E6E">
        <w:rPr>
          <w:rStyle w:val="FootnoteReference"/>
          <w:rFonts w:ascii="Calibri" w:hAnsi="Calibri"/>
          <w:szCs w:val="22"/>
        </w:rPr>
        <w:footnoteRef/>
      </w:r>
      <w:r w:rsidRPr="009D1148">
        <w:rPr>
          <w:rFonts w:ascii="Calibri" w:hAnsi="Calibri" w:cs="Calibri"/>
          <w:szCs w:val="22"/>
        </w:rPr>
        <w:t xml:space="preserve"> </w:t>
      </w:r>
      <w:r w:rsidRPr="009D1148">
        <w:rPr>
          <w:rFonts w:ascii="Calibri" w:hAnsi="Calibri" w:cs="Calibri"/>
          <w:szCs w:val="22"/>
        </w:rPr>
        <w:tab/>
      </w:r>
      <w:r w:rsidRPr="009D1148">
        <w:rPr>
          <w:rFonts w:ascii="Calibri" w:hAnsi="Calibri" w:cs="Calibri"/>
          <w:szCs w:val="22"/>
          <w:lang w:val="en-US"/>
        </w:rPr>
        <w:t>These include the least developed countries, small island developing states, landlocked developing countries and countries with economies in transition.</w:t>
      </w:r>
    </w:p>
  </w:footnote>
  <w:footnote w:id="2">
    <w:p w14:paraId="71467454" w14:textId="77777777" w:rsidR="002721F4" w:rsidRPr="00A6499B" w:rsidRDefault="002721F4" w:rsidP="002721F4">
      <w:pPr>
        <w:pStyle w:val="FootnoteText"/>
        <w:rPr>
          <w:ins w:id="110" w:author="Author" w:date="2025-07-16T17:46:00Z"/>
          <w:rFonts w:ascii="Calibri" w:hAnsi="Calibri" w:cs="Calibri"/>
          <w:szCs w:val="22"/>
          <w:lang w:val="en-US"/>
        </w:rPr>
      </w:pPr>
      <w:ins w:id="111" w:author="Author" w:date="2025-07-16T17:46:00Z">
        <w:r w:rsidRPr="00A6499B">
          <w:rPr>
            <w:rStyle w:val="FootnoteReference"/>
            <w:rFonts w:ascii="Calibri" w:hAnsi="Calibri"/>
            <w:szCs w:val="22"/>
          </w:rPr>
          <w:footnoteRef/>
        </w:r>
        <w:r w:rsidRPr="00A6499B">
          <w:rPr>
            <w:rFonts w:ascii="Calibri" w:hAnsi="Calibri" w:cs="Calibri"/>
            <w:szCs w:val="22"/>
          </w:rPr>
          <w:t xml:space="preserve"> </w:t>
        </w:r>
        <w:r w:rsidRPr="00A6499B">
          <w:rPr>
            <w:rFonts w:ascii="Calibri" w:hAnsi="Calibri" w:cs="Calibri"/>
            <w:szCs w:val="22"/>
          </w:rPr>
          <w:tab/>
        </w:r>
        <w:r w:rsidRPr="00E667F0">
          <w:rPr>
            <w:rFonts w:ascii="Calibri" w:hAnsi="Calibri" w:cs="Calibri"/>
            <w:szCs w:val="22"/>
            <w:lang w:val="en-US"/>
          </w:rPr>
          <w:t>Note: “disaster management” in this Resolution covers disaster preparedness, early warning, rescue, mitigation, relief and response</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6E4D0" w14:textId="77777777" w:rsidR="0097693B" w:rsidRDefault="0097693B" w:rsidP="00341CD0">
    <w:pPr>
      <w:pStyle w:val="Header"/>
      <w:tabs>
        <w:tab w:val="clear" w:pos="4320"/>
        <w:tab w:val="clear" w:pos="8640"/>
      </w:tabs>
      <w:rPr>
        <w:lang w:eastAsia="ko-KR"/>
      </w:rPr>
    </w:pPr>
  </w:p>
  <w:p w14:paraId="57D4BB82" w14:textId="77777777" w:rsidR="0097693B" w:rsidRDefault="0097693B"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14516"/>
    <w:multiLevelType w:val="hybridMultilevel"/>
    <w:tmpl w:val="2974D06C"/>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6A03E34"/>
    <w:multiLevelType w:val="hybridMultilevel"/>
    <w:tmpl w:val="20AA6FDE"/>
    <w:lvl w:ilvl="0" w:tplc="89C261B6">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200A54B3"/>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877051E"/>
    <w:multiLevelType w:val="hybridMultilevel"/>
    <w:tmpl w:val="1B1455C2"/>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57A80B13"/>
    <w:multiLevelType w:val="hybridMultilevel"/>
    <w:tmpl w:val="184EB0C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6A33C88"/>
    <w:multiLevelType w:val="hybridMultilevel"/>
    <w:tmpl w:val="001C8F7E"/>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E0A41C7"/>
    <w:multiLevelType w:val="hybridMultilevel"/>
    <w:tmpl w:val="658AC410"/>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7339533">
    <w:abstractNumId w:val="9"/>
  </w:num>
  <w:num w:numId="2" w16cid:durableId="463038237">
    <w:abstractNumId w:val="6"/>
  </w:num>
  <w:num w:numId="3" w16cid:durableId="1325280805">
    <w:abstractNumId w:val="5"/>
  </w:num>
  <w:num w:numId="4" w16cid:durableId="833568768">
    <w:abstractNumId w:val="14"/>
  </w:num>
  <w:num w:numId="5" w16cid:durableId="1760712114">
    <w:abstractNumId w:val="8"/>
  </w:num>
  <w:num w:numId="6" w16cid:durableId="369377615">
    <w:abstractNumId w:val="10"/>
  </w:num>
  <w:num w:numId="7" w16cid:durableId="1945188512">
    <w:abstractNumId w:val="3"/>
  </w:num>
  <w:num w:numId="8" w16cid:durableId="207374960">
    <w:abstractNumId w:val="1"/>
  </w:num>
  <w:num w:numId="9" w16cid:durableId="1467893072">
    <w:abstractNumId w:val="15"/>
  </w:num>
  <w:num w:numId="10" w16cid:durableId="1479954964">
    <w:abstractNumId w:val="0"/>
  </w:num>
  <w:num w:numId="11" w16cid:durableId="1775906401">
    <w:abstractNumId w:val="13"/>
  </w:num>
  <w:num w:numId="12" w16cid:durableId="1522354824">
    <w:abstractNumId w:val="11"/>
  </w:num>
  <w:num w:numId="13" w16cid:durableId="124546022">
    <w:abstractNumId w:val="7"/>
  </w:num>
  <w:num w:numId="14" w16cid:durableId="719520132">
    <w:abstractNumId w:val="4"/>
  </w:num>
  <w:num w:numId="15" w16cid:durableId="162401790">
    <w:abstractNumId w:val="12"/>
  </w:num>
  <w:num w:numId="16" w16cid:durableId="33576869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rson w15:author="SoftBank">
    <w15:presenceInfo w15:providerId="None" w15:userId="SoftBank"/>
  </w15:person>
  <w15:person w15:author="Forhadul Parvez">
    <w15:presenceInfo w15:providerId="AD" w15:userId="S::parvez@APT.INT::380ee2ef-4f84-40df-b032-cbd4fc4670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3972"/>
    <w:rsid w:val="000074F5"/>
    <w:rsid w:val="00010385"/>
    <w:rsid w:val="000158A7"/>
    <w:rsid w:val="00022F2A"/>
    <w:rsid w:val="0003595B"/>
    <w:rsid w:val="000551E8"/>
    <w:rsid w:val="0006669E"/>
    <w:rsid w:val="0007017A"/>
    <w:rsid w:val="000713CF"/>
    <w:rsid w:val="0007672B"/>
    <w:rsid w:val="00083FA0"/>
    <w:rsid w:val="00084C85"/>
    <w:rsid w:val="00090630"/>
    <w:rsid w:val="00090708"/>
    <w:rsid w:val="00090720"/>
    <w:rsid w:val="00094B87"/>
    <w:rsid w:val="000A4826"/>
    <w:rsid w:val="000A5418"/>
    <w:rsid w:val="000C15F0"/>
    <w:rsid w:val="000D01C7"/>
    <w:rsid w:val="000D4B39"/>
    <w:rsid w:val="000F517C"/>
    <w:rsid w:val="000F5540"/>
    <w:rsid w:val="00103C8B"/>
    <w:rsid w:val="00104ACB"/>
    <w:rsid w:val="0011475B"/>
    <w:rsid w:val="001539DD"/>
    <w:rsid w:val="00155AB1"/>
    <w:rsid w:val="00167EA9"/>
    <w:rsid w:val="001715E9"/>
    <w:rsid w:val="00182505"/>
    <w:rsid w:val="00182C10"/>
    <w:rsid w:val="00184519"/>
    <w:rsid w:val="001926FD"/>
    <w:rsid w:val="0019389F"/>
    <w:rsid w:val="00196568"/>
    <w:rsid w:val="001A2F16"/>
    <w:rsid w:val="001A4F89"/>
    <w:rsid w:val="001A7545"/>
    <w:rsid w:val="001B18C2"/>
    <w:rsid w:val="001C2B9C"/>
    <w:rsid w:val="001C5A66"/>
    <w:rsid w:val="001C6230"/>
    <w:rsid w:val="001C66A1"/>
    <w:rsid w:val="001C78A5"/>
    <w:rsid w:val="001D5D7E"/>
    <w:rsid w:val="001E08FB"/>
    <w:rsid w:val="001E63A3"/>
    <w:rsid w:val="001F2466"/>
    <w:rsid w:val="002035DF"/>
    <w:rsid w:val="00203628"/>
    <w:rsid w:val="0020769A"/>
    <w:rsid w:val="00213077"/>
    <w:rsid w:val="0021588B"/>
    <w:rsid w:val="002216AC"/>
    <w:rsid w:val="00233679"/>
    <w:rsid w:val="00234B27"/>
    <w:rsid w:val="00250CFE"/>
    <w:rsid w:val="00254A1B"/>
    <w:rsid w:val="00254E60"/>
    <w:rsid w:val="00261350"/>
    <w:rsid w:val="00261C3B"/>
    <w:rsid w:val="002624D9"/>
    <w:rsid w:val="00266899"/>
    <w:rsid w:val="002721F4"/>
    <w:rsid w:val="0028454D"/>
    <w:rsid w:val="00291C9E"/>
    <w:rsid w:val="002926D4"/>
    <w:rsid w:val="00294C06"/>
    <w:rsid w:val="00295713"/>
    <w:rsid w:val="002A3EED"/>
    <w:rsid w:val="002B290C"/>
    <w:rsid w:val="002B4101"/>
    <w:rsid w:val="002C07DA"/>
    <w:rsid w:val="002C403C"/>
    <w:rsid w:val="002C7EA9"/>
    <w:rsid w:val="002E1BF8"/>
    <w:rsid w:val="002E2B2D"/>
    <w:rsid w:val="002F5401"/>
    <w:rsid w:val="002F6D7F"/>
    <w:rsid w:val="00305C8B"/>
    <w:rsid w:val="00316416"/>
    <w:rsid w:val="00341CD0"/>
    <w:rsid w:val="00342F20"/>
    <w:rsid w:val="003478EF"/>
    <w:rsid w:val="003500E0"/>
    <w:rsid w:val="0035222B"/>
    <w:rsid w:val="003539D6"/>
    <w:rsid w:val="003566E3"/>
    <w:rsid w:val="003669CB"/>
    <w:rsid w:val="003809C7"/>
    <w:rsid w:val="00382004"/>
    <w:rsid w:val="00390180"/>
    <w:rsid w:val="00392BE1"/>
    <w:rsid w:val="00397451"/>
    <w:rsid w:val="003A3B9E"/>
    <w:rsid w:val="003A7F16"/>
    <w:rsid w:val="003B6263"/>
    <w:rsid w:val="003C11A1"/>
    <w:rsid w:val="003C167B"/>
    <w:rsid w:val="003C64A7"/>
    <w:rsid w:val="003D23FF"/>
    <w:rsid w:val="003D3FDA"/>
    <w:rsid w:val="003E6D14"/>
    <w:rsid w:val="003F1629"/>
    <w:rsid w:val="00417015"/>
    <w:rsid w:val="00420822"/>
    <w:rsid w:val="004327B5"/>
    <w:rsid w:val="00441ADF"/>
    <w:rsid w:val="004467D5"/>
    <w:rsid w:val="0045458F"/>
    <w:rsid w:val="00460753"/>
    <w:rsid w:val="00461D09"/>
    <w:rsid w:val="004633B4"/>
    <w:rsid w:val="00464E8C"/>
    <w:rsid w:val="00470093"/>
    <w:rsid w:val="00473BBB"/>
    <w:rsid w:val="004745C7"/>
    <w:rsid w:val="00491442"/>
    <w:rsid w:val="004919C6"/>
    <w:rsid w:val="00493F99"/>
    <w:rsid w:val="00495E04"/>
    <w:rsid w:val="0049757A"/>
    <w:rsid w:val="004A3B46"/>
    <w:rsid w:val="004A77F7"/>
    <w:rsid w:val="004B3553"/>
    <w:rsid w:val="004B6106"/>
    <w:rsid w:val="004C057E"/>
    <w:rsid w:val="004C1F24"/>
    <w:rsid w:val="004D362A"/>
    <w:rsid w:val="004F2ED5"/>
    <w:rsid w:val="00507894"/>
    <w:rsid w:val="005154C0"/>
    <w:rsid w:val="005170B1"/>
    <w:rsid w:val="00522179"/>
    <w:rsid w:val="00530E8C"/>
    <w:rsid w:val="00532959"/>
    <w:rsid w:val="0054121D"/>
    <w:rsid w:val="00545933"/>
    <w:rsid w:val="0055089F"/>
    <w:rsid w:val="00557544"/>
    <w:rsid w:val="00567E26"/>
    <w:rsid w:val="00587875"/>
    <w:rsid w:val="005939B5"/>
    <w:rsid w:val="00595DA7"/>
    <w:rsid w:val="00595E16"/>
    <w:rsid w:val="00595F1B"/>
    <w:rsid w:val="00596770"/>
    <w:rsid w:val="005A561F"/>
    <w:rsid w:val="005C57DF"/>
    <w:rsid w:val="005F5EC0"/>
    <w:rsid w:val="00603DA6"/>
    <w:rsid w:val="00607282"/>
    <w:rsid w:val="00607E2B"/>
    <w:rsid w:val="00611DDD"/>
    <w:rsid w:val="006139D6"/>
    <w:rsid w:val="00615134"/>
    <w:rsid w:val="00623CE1"/>
    <w:rsid w:val="00626A1E"/>
    <w:rsid w:val="0063062B"/>
    <w:rsid w:val="0064269D"/>
    <w:rsid w:val="00643B73"/>
    <w:rsid w:val="0065057B"/>
    <w:rsid w:val="00662815"/>
    <w:rsid w:val="006653EC"/>
    <w:rsid w:val="00667229"/>
    <w:rsid w:val="00682BE5"/>
    <w:rsid w:val="00683409"/>
    <w:rsid w:val="00686C88"/>
    <w:rsid w:val="00690FED"/>
    <w:rsid w:val="006939A5"/>
    <w:rsid w:val="00696442"/>
    <w:rsid w:val="00696C36"/>
    <w:rsid w:val="006B190B"/>
    <w:rsid w:val="006B335F"/>
    <w:rsid w:val="006C5A78"/>
    <w:rsid w:val="006D7290"/>
    <w:rsid w:val="006F09C5"/>
    <w:rsid w:val="00712451"/>
    <w:rsid w:val="00727998"/>
    <w:rsid w:val="007305E2"/>
    <w:rsid w:val="00731041"/>
    <w:rsid w:val="007319FC"/>
    <w:rsid w:val="00732F08"/>
    <w:rsid w:val="0074190C"/>
    <w:rsid w:val="00754B88"/>
    <w:rsid w:val="00762576"/>
    <w:rsid w:val="00772AA0"/>
    <w:rsid w:val="00772F3C"/>
    <w:rsid w:val="00791060"/>
    <w:rsid w:val="00795A97"/>
    <w:rsid w:val="00796084"/>
    <w:rsid w:val="007A6A04"/>
    <w:rsid w:val="007B5626"/>
    <w:rsid w:val="007D49B4"/>
    <w:rsid w:val="007F3D5D"/>
    <w:rsid w:val="007F4ECE"/>
    <w:rsid w:val="0080570B"/>
    <w:rsid w:val="008148E1"/>
    <w:rsid w:val="00831557"/>
    <w:rsid w:val="008319BF"/>
    <w:rsid w:val="00857A11"/>
    <w:rsid w:val="008655EC"/>
    <w:rsid w:val="008833E3"/>
    <w:rsid w:val="008841F1"/>
    <w:rsid w:val="00891FE4"/>
    <w:rsid w:val="00896C8D"/>
    <w:rsid w:val="008A396A"/>
    <w:rsid w:val="008C3D35"/>
    <w:rsid w:val="008C4699"/>
    <w:rsid w:val="008C7BA1"/>
    <w:rsid w:val="008D0E09"/>
    <w:rsid w:val="008D1DB6"/>
    <w:rsid w:val="008E3045"/>
    <w:rsid w:val="008E6B7B"/>
    <w:rsid w:val="008F0F70"/>
    <w:rsid w:val="009106C8"/>
    <w:rsid w:val="009121CA"/>
    <w:rsid w:val="00941269"/>
    <w:rsid w:val="00942816"/>
    <w:rsid w:val="00943AF3"/>
    <w:rsid w:val="00957ED6"/>
    <w:rsid w:val="0097693B"/>
    <w:rsid w:val="009905DD"/>
    <w:rsid w:val="00991084"/>
    <w:rsid w:val="00992351"/>
    <w:rsid w:val="00993355"/>
    <w:rsid w:val="009A4A6D"/>
    <w:rsid w:val="009B1C18"/>
    <w:rsid w:val="009C05C2"/>
    <w:rsid w:val="009C24A0"/>
    <w:rsid w:val="009C525E"/>
    <w:rsid w:val="009E5BCA"/>
    <w:rsid w:val="009E7ACB"/>
    <w:rsid w:val="009F7E54"/>
    <w:rsid w:val="00A066DA"/>
    <w:rsid w:val="00A13265"/>
    <w:rsid w:val="00A260DD"/>
    <w:rsid w:val="00A27F16"/>
    <w:rsid w:val="00A4164C"/>
    <w:rsid w:val="00A41F75"/>
    <w:rsid w:val="00A4589D"/>
    <w:rsid w:val="00A52E78"/>
    <w:rsid w:val="00A552AE"/>
    <w:rsid w:val="00A55820"/>
    <w:rsid w:val="00A62A20"/>
    <w:rsid w:val="00A6687A"/>
    <w:rsid w:val="00A71136"/>
    <w:rsid w:val="00A849DD"/>
    <w:rsid w:val="00A860CC"/>
    <w:rsid w:val="00AA474C"/>
    <w:rsid w:val="00AA6C59"/>
    <w:rsid w:val="00AC324E"/>
    <w:rsid w:val="00AC5F7C"/>
    <w:rsid w:val="00AD4B60"/>
    <w:rsid w:val="00AD7E5F"/>
    <w:rsid w:val="00AE6E55"/>
    <w:rsid w:val="00AF4C64"/>
    <w:rsid w:val="00B00A8E"/>
    <w:rsid w:val="00B01AA1"/>
    <w:rsid w:val="00B05FE5"/>
    <w:rsid w:val="00B25B90"/>
    <w:rsid w:val="00B30C81"/>
    <w:rsid w:val="00B4793B"/>
    <w:rsid w:val="00B53AE4"/>
    <w:rsid w:val="00B60228"/>
    <w:rsid w:val="00B60CE5"/>
    <w:rsid w:val="00B623AD"/>
    <w:rsid w:val="00B90441"/>
    <w:rsid w:val="00B90D0A"/>
    <w:rsid w:val="00BA70D3"/>
    <w:rsid w:val="00BC6D6B"/>
    <w:rsid w:val="00BE75A2"/>
    <w:rsid w:val="00BF5ABC"/>
    <w:rsid w:val="00C041D2"/>
    <w:rsid w:val="00C10614"/>
    <w:rsid w:val="00C15633"/>
    <w:rsid w:val="00C15799"/>
    <w:rsid w:val="00C357AD"/>
    <w:rsid w:val="00C3695D"/>
    <w:rsid w:val="00C44BF5"/>
    <w:rsid w:val="00C4785B"/>
    <w:rsid w:val="00C544BA"/>
    <w:rsid w:val="00C6069C"/>
    <w:rsid w:val="00C72A51"/>
    <w:rsid w:val="00C75D92"/>
    <w:rsid w:val="00C85119"/>
    <w:rsid w:val="00C900BC"/>
    <w:rsid w:val="00CA478D"/>
    <w:rsid w:val="00CB75C8"/>
    <w:rsid w:val="00CC4B55"/>
    <w:rsid w:val="00CD5431"/>
    <w:rsid w:val="00CF2491"/>
    <w:rsid w:val="00CF53BB"/>
    <w:rsid w:val="00CF63F8"/>
    <w:rsid w:val="00D06C0C"/>
    <w:rsid w:val="00D1252E"/>
    <w:rsid w:val="00D215AF"/>
    <w:rsid w:val="00D2234C"/>
    <w:rsid w:val="00D348D1"/>
    <w:rsid w:val="00D421BD"/>
    <w:rsid w:val="00D43E8F"/>
    <w:rsid w:val="00D52305"/>
    <w:rsid w:val="00D57772"/>
    <w:rsid w:val="00D643DC"/>
    <w:rsid w:val="00D715CA"/>
    <w:rsid w:val="00D72AE3"/>
    <w:rsid w:val="00D75244"/>
    <w:rsid w:val="00D75A4D"/>
    <w:rsid w:val="00D76479"/>
    <w:rsid w:val="00D76F29"/>
    <w:rsid w:val="00D8355B"/>
    <w:rsid w:val="00D8478B"/>
    <w:rsid w:val="00D86151"/>
    <w:rsid w:val="00D957E2"/>
    <w:rsid w:val="00DA7595"/>
    <w:rsid w:val="00DB0A68"/>
    <w:rsid w:val="00DC26A9"/>
    <w:rsid w:val="00DC43A3"/>
    <w:rsid w:val="00DD0603"/>
    <w:rsid w:val="00DD7C09"/>
    <w:rsid w:val="00DE2BB7"/>
    <w:rsid w:val="00DF5673"/>
    <w:rsid w:val="00E0124F"/>
    <w:rsid w:val="00E05CD9"/>
    <w:rsid w:val="00E2344A"/>
    <w:rsid w:val="00E37840"/>
    <w:rsid w:val="00E4334A"/>
    <w:rsid w:val="00E454DF"/>
    <w:rsid w:val="00E45B4D"/>
    <w:rsid w:val="00E534CE"/>
    <w:rsid w:val="00E5739B"/>
    <w:rsid w:val="00E65189"/>
    <w:rsid w:val="00E674D3"/>
    <w:rsid w:val="00E70FD0"/>
    <w:rsid w:val="00E77018"/>
    <w:rsid w:val="00E82230"/>
    <w:rsid w:val="00E86073"/>
    <w:rsid w:val="00EA6162"/>
    <w:rsid w:val="00EB49C2"/>
    <w:rsid w:val="00EB4DC0"/>
    <w:rsid w:val="00EC7F2B"/>
    <w:rsid w:val="00ED10DD"/>
    <w:rsid w:val="00ED4B58"/>
    <w:rsid w:val="00ED7C64"/>
    <w:rsid w:val="00EE47CA"/>
    <w:rsid w:val="00EF042F"/>
    <w:rsid w:val="00EF189C"/>
    <w:rsid w:val="00EF6F3E"/>
    <w:rsid w:val="00F00B60"/>
    <w:rsid w:val="00F11135"/>
    <w:rsid w:val="00F14BA8"/>
    <w:rsid w:val="00F21C70"/>
    <w:rsid w:val="00F36FD6"/>
    <w:rsid w:val="00F402F6"/>
    <w:rsid w:val="00F51A81"/>
    <w:rsid w:val="00F66584"/>
    <w:rsid w:val="00F72430"/>
    <w:rsid w:val="00F84067"/>
    <w:rsid w:val="00F9112A"/>
    <w:rsid w:val="00FA06E7"/>
    <w:rsid w:val="00FA74DA"/>
    <w:rsid w:val="00FC47B7"/>
    <w:rsid w:val="00FC6EC3"/>
    <w:rsid w:val="00FE3DE5"/>
    <w:rsid w:val="00FF7341"/>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602B46"/>
  <w15:docId w15:val="{6D5CF89F-CD09-4586-9194-DCFD350F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basedOn w:val="Normal"/>
    <w:link w:val="ListParagraphChar"/>
    <w:uiPriority w:val="34"/>
    <w:qFormat/>
    <w:rsid w:val="00D06C0C"/>
    <w:pPr>
      <w:ind w:left="720"/>
      <w:contextualSpacing/>
    </w:pPr>
  </w:style>
  <w:style w:type="character" w:customStyle="1" w:styleId="ListParagraphChar">
    <w:name w:val="List Paragraph Char"/>
    <w:link w:val="ListParagraph"/>
    <w:uiPriority w:val="34"/>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rsid w:val="00BF5ABC"/>
    <w:rPr>
      <w:rFonts w:asciiTheme="minorHAnsi" w:hAnsiTheme="minorHAnsi"/>
    </w:rPr>
  </w:style>
  <w:style w:type="character" w:styleId="CommentReference">
    <w:name w:val="annotation reference"/>
    <w:basedOn w:val="DefaultParagraphFont"/>
    <w:semiHidden/>
    <w:unhideWhenUsed/>
    <w:rsid w:val="00390180"/>
    <w:rPr>
      <w:sz w:val="18"/>
      <w:szCs w:val="18"/>
    </w:rPr>
  </w:style>
  <w:style w:type="paragraph" w:styleId="CommentText">
    <w:name w:val="annotation text"/>
    <w:basedOn w:val="Normal"/>
    <w:link w:val="CommentTextChar"/>
    <w:unhideWhenUsed/>
    <w:rsid w:val="00390180"/>
  </w:style>
  <w:style w:type="character" w:customStyle="1" w:styleId="CommentTextChar">
    <w:name w:val="Comment Text Char"/>
    <w:basedOn w:val="DefaultParagraphFont"/>
    <w:link w:val="CommentText"/>
    <w:rsid w:val="00390180"/>
    <w:rPr>
      <w:rFonts w:eastAsia="BatangChe"/>
      <w:sz w:val="24"/>
      <w:szCs w:val="24"/>
    </w:rPr>
  </w:style>
  <w:style w:type="paragraph" w:styleId="CommentSubject">
    <w:name w:val="annotation subject"/>
    <w:basedOn w:val="CommentText"/>
    <w:next w:val="CommentText"/>
    <w:link w:val="CommentSubjectChar"/>
    <w:semiHidden/>
    <w:unhideWhenUsed/>
    <w:rsid w:val="00390180"/>
    <w:rPr>
      <w:b/>
      <w:bCs/>
    </w:rPr>
  </w:style>
  <w:style w:type="character" w:customStyle="1" w:styleId="CommentSubjectChar">
    <w:name w:val="Comment Subject Char"/>
    <w:basedOn w:val="CommentTextChar"/>
    <w:link w:val="CommentSubject"/>
    <w:semiHidden/>
    <w:rsid w:val="00390180"/>
    <w:rPr>
      <w:rFonts w:eastAsia="BatangChe"/>
      <w:b/>
      <w:bCs/>
      <w:sz w:val="24"/>
      <w:szCs w:val="24"/>
    </w:rPr>
  </w:style>
  <w:style w:type="paragraph" w:styleId="FootnoteText">
    <w:name w:val="footnote text"/>
    <w:basedOn w:val="Normal"/>
    <w:link w:val="FootnoteTextChar"/>
    <w:unhideWhenUsed/>
    <w:qFormat/>
    <w:rsid w:val="002721F4"/>
    <w:pPr>
      <w:keepLines/>
      <w:tabs>
        <w:tab w:val="left" w:pos="255"/>
        <w:tab w:val="left" w:pos="1134"/>
        <w:tab w:val="left" w:pos="1871"/>
        <w:tab w:val="left" w:pos="2268"/>
      </w:tabs>
      <w:overflowPunct w:val="0"/>
      <w:autoSpaceDE w:val="0"/>
      <w:autoSpaceDN w:val="0"/>
      <w:adjustRightInd w:val="0"/>
      <w:spacing w:before="120"/>
      <w:jc w:val="both"/>
    </w:pPr>
    <w:rPr>
      <w:rFonts w:asciiTheme="minorHAnsi" w:eastAsia="Times New Roman" w:hAnsiTheme="minorHAnsi"/>
      <w:sz w:val="22"/>
      <w:szCs w:val="20"/>
      <w:lang w:val="en-GB"/>
    </w:rPr>
  </w:style>
  <w:style w:type="character" w:customStyle="1" w:styleId="FootnoteTextChar">
    <w:name w:val="Footnote Text Char"/>
    <w:basedOn w:val="DefaultParagraphFont"/>
    <w:link w:val="FootnoteText"/>
    <w:qFormat/>
    <w:rsid w:val="002721F4"/>
    <w:rPr>
      <w:rFonts w:asciiTheme="minorHAnsi" w:eastAsia="Times New Roman" w:hAnsiTheme="minorHAnsi"/>
      <w:sz w:val="22"/>
      <w:lang w:val="en-GB"/>
    </w:rPr>
  </w:style>
  <w:style w:type="character" w:styleId="FootnoteReference">
    <w:name w:val="footnote reference"/>
    <w:basedOn w:val="DefaultParagraphFont"/>
    <w:unhideWhenUsed/>
    <w:qFormat/>
    <w:rsid w:val="002721F4"/>
    <w:rPr>
      <w:rFonts w:asciiTheme="minorHAnsi" w:hAnsiTheme="minorHAnsi" w:cs="Calibri" w:hint="default"/>
      <w:position w:val="6"/>
      <w:sz w:val="18"/>
    </w:rPr>
  </w:style>
  <w:style w:type="paragraph" w:styleId="Revision">
    <w:name w:val="Revision"/>
    <w:hidden/>
    <w:uiPriority w:val="99"/>
    <w:semiHidden/>
    <w:rsid w:val="00234B27"/>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3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Note xmlns="8398743d-f1a1-4553-a233-ec1bd5105832">editorial changes made </Note>
    <TaxCatchAll xmlns="c7e771be-c3f3-4415-a01f-6b382566ad45" xsi:nil="true"/>
    <lcf76f155ced4ddcb4097134ff3c332f xmlns="8398743d-f1a1-4553-a233-ec1bd5105832">
      <Terms xmlns="http://schemas.microsoft.com/office/infopath/2007/PartnerControls"/>
    </lcf76f155ced4ddcb4097134ff3c332f>
    <Reviewed xmlns="8398743d-f1a1-4553-a233-ec1bd5105832">YES</Reviewe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0C85A0B969A774F87A7D55FBE62B5FC" ma:contentTypeVersion="14" ma:contentTypeDescription="Create a new document." ma:contentTypeScope="" ma:versionID="8a527d219c6a09289036ac2016accc54">
  <xsd:schema xmlns:xsd="http://www.w3.org/2001/XMLSchema" xmlns:xs="http://www.w3.org/2001/XMLSchema" xmlns:p="http://schemas.microsoft.com/office/2006/metadata/properties" xmlns:ns2="8398743d-f1a1-4553-a233-ec1bd5105832" xmlns:ns3="c7e771be-c3f3-4415-a01f-6b382566ad45" targetNamespace="http://schemas.microsoft.com/office/2006/metadata/properties" ma:root="true" ma:fieldsID="f7ef920e1df34eda14f31c37d51f1179" ns2:_="" ns3:_="">
    <xsd:import namespace="8398743d-f1a1-4553-a233-ec1bd5105832"/>
    <xsd:import namespace="c7e771be-c3f3-4415-a01f-6b382566ad4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Reviewed"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743d-f1a1-4553-a233-ec1bd510583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7f8a4516-4c1b-40a3-af95-dae598a73ad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Reviewed" ma:index="20" nillable="true" ma:displayName="Reviewed" ma:description="Consent to proceed to upload it" ma:format="Dropdown" ma:internalName="Reviewed">
      <xsd:simpleType>
        <xsd:restriction base="dms:Choice">
          <xsd:enumeration value="YES"/>
          <xsd:enumeration value="NO"/>
          <xsd:enumeration value="Pending"/>
          <xsd:enumeration value="Choice 4"/>
        </xsd:restriction>
      </xsd:simpleType>
    </xsd:element>
    <xsd:element name="Note" ma:index="21" nillable="true" ma:displayName="Note" ma:format="Dropdown" ma:internalName="No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771be-c3f3-4415-a01f-6b382566ad4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66d084f-d2bf-4f72-8d7b-287019b78728}" ma:internalName="TaxCatchAll" ma:showField="CatchAllData" ma:web="c7e771be-c3f3-4415-a01f-6b382566ad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8D8797-9B12-4A84-BF3C-2F37EDBB2EC7}">
  <ds:schemaRefs>
    <ds:schemaRef ds:uri="http://schemas.openxmlformats.org/officeDocument/2006/bibliography"/>
  </ds:schemaRefs>
</ds:datastoreItem>
</file>

<file path=customXml/itemProps2.xml><?xml version="1.0" encoding="utf-8"?>
<ds:datastoreItem xmlns:ds="http://schemas.openxmlformats.org/officeDocument/2006/customXml" ds:itemID="{DE633A20-E46F-41C9-88C4-E6FEF5A672AB}">
  <ds:schemaRefs>
    <ds:schemaRef ds:uri="http://purl.org/dc/dcmitype/"/>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schemas.microsoft.com/office/infopath/2007/PartnerControls"/>
    <ds:schemaRef ds:uri="http://purl.org/dc/elements/1.1/"/>
    <ds:schemaRef ds:uri="c7e771be-c3f3-4415-a01f-6b382566ad45"/>
    <ds:schemaRef ds:uri="8398743d-f1a1-4553-a233-ec1bd5105832"/>
    <ds:schemaRef ds:uri="http://purl.org/dc/terms/"/>
  </ds:schemaRefs>
</ds:datastoreItem>
</file>

<file path=customXml/itemProps3.xml><?xml version="1.0" encoding="utf-8"?>
<ds:datastoreItem xmlns:ds="http://schemas.openxmlformats.org/officeDocument/2006/customXml" ds:itemID="{6A2E0CF3-5B0F-4EF4-8D9F-4B474CF11C05}">
  <ds:schemaRefs>
    <ds:schemaRef ds:uri="http://schemas.microsoft.com/sharepoint/v3/contenttype/forms"/>
  </ds:schemaRefs>
</ds:datastoreItem>
</file>

<file path=customXml/itemProps4.xml><?xml version="1.0" encoding="utf-8"?>
<ds:datastoreItem xmlns:ds="http://schemas.openxmlformats.org/officeDocument/2006/customXml" ds:itemID="{35440F25-2AAE-4824-BDE2-E958877CE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98743d-f1a1-4553-a233-ec1bd5105832"/>
    <ds:schemaRef ds:uri="c7e771be-c3f3-4415-a01f-6b382566ad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3897</Words>
  <Characters>25508</Characters>
  <Application>Microsoft Office Word</Application>
  <DocSecurity>0</DocSecurity>
  <Lines>212</Lines>
  <Paragraphs>58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APT</Company>
  <LinksUpToDate>false</LinksUpToDate>
  <CharactersWithSpaces>29347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Nidup Gyeltshen</cp:lastModifiedBy>
  <cp:revision>11</cp:revision>
  <cp:lastPrinted>2004-07-28T02:14:00Z</cp:lastPrinted>
  <dcterms:created xsi:type="dcterms:W3CDTF">2025-09-18T13:55:00Z</dcterms:created>
  <dcterms:modified xsi:type="dcterms:W3CDTF">2025-09-23T07:29:00Z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0x010100D0C85A0B969A774F87A7D55FBE62B5FC</vt:lpwstr>
  </property>
  <property fmtid="{D5CDD505-2E9C-101B-9397-08002B2CF9AE}" pid="3" name="MediaServiceImageTags">
    <vt:lpwstr/>
  </property>
</Properties>
</file>