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A7030" w14:textId="75DC6977" w:rsidR="00F72430" w:rsidRPr="001E3267" w:rsidRDefault="001E3267" w:rsidP="001E3267">
      <w:pPr>
        <w:jc w:val="right"/>
        <w:rPr>
          <w:rFonts w:asciiTheme="minorHAnsi" w:eastAsiaTheme="minorEastAsia" w:hAnsiTheme="minorHAnsi" w:cstheme="minorHAnsi"/>
          <w:b/>
          <w:u w:val="single"/>
          <w:lang w:eastAsia="ja-JP"/>
        </w:rPr>
      </w:pPr>
      <w:r w:rsidRPr="001E3267">
        <w:rPr>
          <w:rFonts w:asciiTheme="minorHAnsi" w:eastAsiaTheme="minorEastAsia" w:hAnsiTheme="minorHAnsi" w:cstheme="minorHAnsi"/>
          <w:b/>
          <w:u w:val="single"/>
          <w:lang w:eastAsia="ja-JP"/>
        </w:rPr>
        <w:t>PACP-12</w:t>
      </w:r>
    </w:p>
    <w:p w14:paraId="307AAC42" w14:textId="5ED5F0D6" w:rsidR="00643CBE" w:rsidRPr="007B637F" w:rsidRDefault="00643CBE" w:rsidP="00643CBE">
      <w:pPr>
        <w:jc w:val="center"/>
        <w:rPr>
          <w:rFonts w:asciiTheme="minorHAnsi" w:eastAsiaTheme="minorEastAsia" w:hAnsiTheme="minorHAnsi" w:cstheme="minorHAnsi"/>
          <w:bCs/>
          <w:lang w:eastAsia="ja-JP"/>
        </w:rPr>
      </w:pPr>
    </w:p>
    <w:p w14:paraId="6D2F22F6" w14:textId="77777777" w:rsidR="00643CBE" w:rsidRPr="007B637F" w:rsidRDefault="00643CBE" w:rsidP="00643CBE">
      <w:pPr>
        <w:jc w:val="center"/>
        <w:rPr>
          <w:rFonts w:asciiTheme="minorHAnsi" w:eastAsiaTheme="minorEastAsia" w:hAnsiTheme="minorHAnsi" w:cstheme="minorHAnsi"/>
          <w:bCs/>
          <w:lang w:eastAsia="ja-JP"/>
        </w:rPr>
      </w:pPr>
    </w:p>
    <w:p w14:paraId="445D200B" w14:textId="4BB9C374" w:rsidR="00643CBE" w:rsidRPr="00D75CBB" w:rsidRDefault="00643CBE" w:rsidP="00643CBE">
      <w:pPr>
        <w:jc w:val="center"/>
        <w:rPr>
          <w:rFonts w:eastAsiaTheme="minorEastAsia"/>
          <w:b/>
          <w:lang w:eastAsia="ja-JP"/>
        </w:rPr>
      </w:pPr>
      <w:r w:rsidRPr="00D75CBB">
        <w:rPr>
          <w:rFonts w:eastAsiaTheme="minorEastAsia"/>
          <w:b/>
          <w:lang w:eastAsia="ja-JP"/>
        </w:rPr>
        <w:t>PRELIMINARY APT COMMON PROPOSAL</w:t>
      </w:r>
    </w:p>
    <w:p w14:paraId="43A31665" w14:textId="77777777" w:rsidR="00643CBE" w:rsidRPr="00D75CBB" w:rsidRDefault="00643CBE" w:rsidP="00643CBE">
      <w:pPr>
        <w:jc w:val="center"/>
        <w:rPr>
          <w:rFonts w:eastAsiaTheme="minorEastAsia"/>
          <w:b/>
          <w:lang w:eastAsia="ja-JP"/>
        </w:rPr>
      </w:pPr>
    </w:p>
    <w:p w14:paraId="629EF6B5" w14:textId="7F4B74FC" w:rsidR="00643CBE" w:rsidRPr="00D75CBB" w:rsidRDefault="00643CBE" w:rsidP="00643CBE">
      <w:pPr>
        <w:jc w:val="center"/>
        <w:rPr>
          <w:rFonts w:eastAsiaTheme="minorEastAsia"/>
          <w:b/>
          <w:lang w:eastAsia="ja-JP"/>
        </w:rPr>
      </w:pPr>
      <w:r w:rsidRPr="00D75CBB">
        <w:rPr>
          <w:rFonts w:eastAsiaTheme="minorEastAsia"/>
          <w:b/>
          <w:lang w:eastAsia="ja-JP"/>
        </w:rPr>
        <w:t>MODIFICATIONS TO WTDC RESOLUTION 37</w:t>
      </w:r>
    </w:p>
    <w:p w14:paraId="440C5A2D" w14:textId="49A475D7" w:rsidR="00D75CBB" w:rsidRPr="00D75CBB" w:rsidRDefault="00D75CBB" w:rsidP="00643CBE">
      <w:pPr>
        <w:jc w:val="center"/>
        <w:rPr>
          <w:b/>
        </w:rPr>
      </w:pPr>
      <w:r w:rsidRPr="00D75CBB">
        <w:rPr>
          <w:rFonts w:eastAsiaTheme="minorEastAsia"/>
          <w:b/>
          <w:lang w:eastAsia="ja-JP"/>
        </w:rPr>
        <w:t>BRIDGING THE DIGITAL DIVIDE</w:t>
      </w:r>
    </w:p>
    <w:p w14:paraId="7F5D3257" w14:textId="77777777" w:rsidR="00B53AE4" w:rsidRPr="00D75CBB" w:rsidRDefault="00B53AE4" w:rsidP="00EF0E95">
      <w:pPr>
        <w:rPr>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A62A20" w:rsidRPr="007B637F" w14:paraId="5A3E3298" w14:textId="77777777" w:rsidTr="00A62A20">
        <w:tc>
          <w:tcPr>
            <w:tcW w:w="9163" w:type="dxa"/>
          </w:tcPr>
          <w:p w14:paraId="77A0626A" w14:textId="77777777" w:rsidR="00261350" w:rsidRPr="00D75CBB" w:rsidRDefault="00261350" w:rsidP="009C05C2">
            <w:pPr>
              <w:rPr>
                <w:b/>
                <w:bCs/>
              </w:rPr>
            </w:pPr>
            <w:r w:rsidRPr="00D75CBB">
              <w:rPr>
                <w:b/>
                <w:bCs/>
              </w:rPr>
              <w:t>Summary:</w:t>
            </w:r>
          </w:p>
          <w:p w14:paraId="0B1F6AF9" w14:textId="77777777" w:rsidR="00331755" w:rsidRPr="00D75CBB" w:rsidRDefault="00331755" w:rsidP="009C05C2">
            <w:pPr>
              <w:rPr>
                <w:b/>
                <w:bCs/>
              </w:rPr>
            </w:pPr>
          </w:p>
          <w:p w14:paraId="09D83FD7" w14:textId="716976D2" w:rsidR="00331755" w:rsidRPr="00D75CBB" w:rsidRDefault="00331755" w:rsidP="00331755">
            <w:r w:rsidRPr="00D75CBB">
              <w:t xml:space="preserve">It is proposed to amend </w:t>
            </w:r>
            <w:r w:rsidR="00DB5A3C" w:rsidRPr="00D75CBB">
              <w:t xml:space="preserve">the </w:t>
            </w:r>
            <w:r w:rsidRPr="00D75CBB">
              <w:t>text of Resolution 37 (Rev. Kigali, 2022) of “Bridging the Digital Divide”</w:t>
            </w:r>
            <w:r w:rsidR="00445A64" w:rsidRPr="00D75CBB">
              <w:t>.</w:t>
            </w:r>
          </w:p>
          <w:p w14:paraId="5EEC68A1" w14:textId="77777777" w:rsidR="00261350" w:rsidRPr="00D75CBB" w:rsidRDefault="00261350" w:rsidP="009C05C2">
            <w:pPr>
              <w:rPr>
                <w:b/>
                <w:bCs/>
              </w:rPr>
            </w:pPr>
          </w:p>
          <w:p w14:paraId="2D6E3702" w14:textId="74D599E5" w:rsidR="003B2C21" w:rsidRPr="00D75CBB" w:rsidRDefault="005D70F7" w:rsidP="003B2C21">
            <w:pPr>
              <w:pStyle w:val="ECCTabletext"/>
              <w:rPr>
                <w:rFonts w:ascii="Times New Roman" w:hAnsi="Times New Roman"/>
                <w:sz w:val="24"/>
                <w:szCs w:val="24"/>
              </w:rPr>
            </w:pPr>
            <w:r w:rsidRPr="00D75CBB">
              <w:rPr>
                <w:rFonts w:ascii="Times New Roman" w:hAnsi="Times New Roman"/>
                <w:sz w:val="24"/>
                <w:szCs w:val="24"/>
              </w:rPr>
              <w:t xml:space="preserve">The proposed edits </w:t>
            </w:r>
            <w:r w:rsidR="006E78D8" w:rsidRPr="00D75CBB">
              <w:rPr>
                <w:rFonts w:ascii="Times New Roman" w:hAnsi="Times New Roman"/>
                <w:sz w:val="24"/>
                <w:szCs w:val="24"/>
                <w:lang w:eastAsia="zh-CN"/>
              </w:rPr>
              <w:t>highlight the importance of emerging technologies and digital infrastructure to bridging the digital divide</w:t>
            </w:r>
            <w:r w:rsidR="0007529A" w:rsidRPr="00D75CBB">
              <w:rPr>
                <w:rFonts w:ascii="Times New Roman" w:hAnsi="Times New Roman"/>
                <w:sz w:val="24"/>
                <w:szCs w:val="24"/>
              </w:rPr>
              <w:t xml:space="preserve"> and</w:t>
            </w:r>
            <w:r w:rsidR="00A37016" w:rsidRPr="00D75CBB">
              <w:rPr>
                <w:rFonts w:ascii="Times New Roman" w:hAnsi="Times New Roman"/>
                <w:sz w:val="24"/>
                <w:szCs w:val="24"/>
              </w:rPr>
              <w:t xml:space="preserve"> </w:t>
            </w:r>
            <w:r w:rsidRPr="00D75CBB">
              <w:rPr>
                <w:rFonts w:ascii="Times New Roman" w:hAnsi="Times New Roman"/>
                <w:sz w:val="24"/>
                <w:szCs w:val="24"/>
              </w:rPr>
              <w:t xml:space="preserve">aim to incorporate available data on the </w:t>
            </w:r>
            <w:r w:rsidR="0007529A" w:rsidRPr="00D75CBB">
              <w:rPr>
                <w:rFonts w:ascii="Times New Roman" w:hAnsi="Times New Roman"/>
                <w:sz w:val="24"/>
                <w:szCs w:val="24"/>
              </w:rPr>
              <w:t xml:space="preserve">issue </w:t>
            </w:r>
            <w:r w:rsidR="00B80E9E" w:rsidRPr="00D75CBB">
              <w:rPr>
                <w:rFonts w:ascii="Times New Roman" w:hAnsi="Times New Roman"/>
                <w:sz w:val="24"/>
                <w:szCs w:val="24"/>
              </w:rPr>
              <w:t xml:space="preserve">by </w:t>
            </w:r>
            <w:r w:rsidRPr="00D75CBB">
              <w:rPr>
                <w:rFonts w:ascii="Times New Roman" w:hAnsi="Times New Roman"/>
                <w:sz w:val="24"/>
                <w:szCs w:val="24"/>
              </w:rPr>
              <w:t>clarify</w:t>
            </w:r>
            <w:r w:rsidR="0004500D" w:rsidRPr="00D75CBB">
              <w:rPr>
                <w:rFonts w:ascii="Times New Roman" w:hAnsi="Times New Roman"/>
                <w:sz w:val="24"/>
                <w:szCs w:val="24"/>
              </w:rPr>
              <w:t>ing</w:t>
            </w:r>
            <w:r w:rsidRPr="00D75CBB">
              <w:rPr>
                <w:rFonts w:ascii="Times New Roman" w:hAnsi="Times New Roman"/>
                <w:sz w:val="24"/>
                <w:szCs w:val="24"/>
              </w:rPr>
              <w:t xml:space="preserve"> that efforts to close </w:t>
            </w:r>
            <w:r w:rsidR="00B80E9E" w:rsidRPr="00D75CBB">
              <w:rPr>
                <w:rFonts w:ascii="Times New Roman" w:hAnsi="Times New Roman"/>
                <w:sz w:val="24"/>
                <w:szCs w:val="24"/>
              </w:rPr>
              <w:t>this</w:t>
            </w:r>
            <w:r w:rsidRPr="00D75CBB">
              <w:rPr>
                <w:rFonts w:ascii="Times New Roman" w:hAnsi="Times New Roman"/>
                <w:sz w:val="24"/>
                <w:szCs w:val="24"/>
              </w:rPr>
              <w:t xml:space="preserve"> divide involve tackling two parallel challenges: expanding </w:t>
            </w:r>
            <w:r w:rsidR="00331755" w:rsidRPr="00D75CBB">
              <w:rPr>
                <w:rFonts w:ascii="Times New Roman" w:hAnsi="Times New Roman"/>
                <w:sz w:val="24"/>
                <w:szCs w:val="24"/>
              </w:rPr>
              <w:t xml:space="preserve">Telecommunications/ICT </w:t>
            </w:r>
            <w:r w:rsidRPr="00D75CBB">
              <w:rPr>
                <w:rFonts w:ascii="Times New Roman" w:hAnsi="Times New Roman"/>
                <w:sz w:val="24"/>
                <w:szCs w:val="24"/>
              </w:rPr>
              <w:t xml:space="preserve">network coverage and encouraging </w:t>
            </w:r>
            <w:r w:rsidR="00331755" w:rsidRPr="00D75CBB">
              <w:rPr>
                <w:rFonts w:ascii="Times New Roman" w:hAnsi="Times New Roman"/>
                <w:sz w:val="24"/>
                <w:szCs w:val="24"/>
              </w:rPr>
              <w:t xml:space="preserve">Internet </w:t>
            </w:r>
            <w:r w:rsidRPr="00D75CBB">
              <w:rPr>
                <w:rFonts w:ascii="Times New Roman" w:hAnsi="Times New Roman"/>
                <w:sz w:val="24"/>
                <w:szCs w:val="24"/>
              </w:rPr>
              <w:t xml:space="preserve">adoption and usage. </w:t>
            </w:r>
          </w:p>
          <w:p w14:paraId="5FF8035E" w14:textId="77777777" w:rsidR="00A71C33" w:rsidRPr="00D75CBB" w:rsidRDefault="00A71C33" w:rsidP="003B2C21">
            <w:pPr>
              <w:pStyle w:val="ECCTabletext"/>
              <w:rPr>
                <w:rFonts w:ascii="Times New Roman" w:hAnsi="Times New Roman"/>
                <w:sz w:val="24"/>
                <w:szCs w:val="24"/>
                <w:lang w:eastAsia="zh-CN"/>
              </w:rPr>
            </w:pPr>
          </w:p>
          <w:p w14:paraId="729C48C6" w14:textId="6DD259AA" w:rsidR="00B80E9E" w:rsidRPr="00D75CBB" w:rsidRDefault="00B80E9E" w:rsidP="00B80E9E">
            <w:pPr>
              <w:pStyle w:val="ECCTabletext"/>
              <w:rPr>
                <w:rFonts w:ascii="Times New Roman" w:hAnsi="Times New Roman"/>
                <w:sz w:val="24"/>
                <w:szCs w:val="24"/>
              </w:rPr>
            </w:pPr>
            <w:r w:rsidRPr="00D75CBB">
              <w:rPr>
                <w:rFonts w:ascii="Times New Roman" w:hAnsi="Times New Roman"/>
                <w:sz w:val="24"/>
                <w:szCs w:val="24"/>
              </w:rPr>
              <w:t xml:space="preserve">Noting that most people who remain offline live in areas already covered by Telecommunications/ICT networks, this contribution </w:t>
            </w:r>
            <w:r w:rsidR="00A71C33" w:rsidRPr="00D75CBB">
              <w:rPr>
                <w:rFonts w:ascii="Times New Roman" w:hAnsi="Times New Roman"/>
                <w:sz w:val="24"/>
                <w:szCs w:val="24"/>
              </w:rPr>
              <w:t xml:space="preserve">also </w:t>
            </w:r>
            <w:r w:rsidRPr="00D75CBB">
              <w:rPr>
                <w:rFonts w:ascii="Times New Roman" w:hAnsi="Times New Roman"/>
                <w:sz w:val="24"/>
                <w:szCs w:val="24"/>
              </w:rPr>
              <w:t>highlights the urgency of addressing the barriers which hold people back from adopting and using the Internet and calls on the BDT and on ITU Members to intensify their efforts in this regard.</w:t>
            </w:r>
          </w:p>
          <w:p w14:paraId="4332A8CE" w14:textId="77777777" w:rsidR="00280DD8" w:rsidRPr="00D75CBB" w:rsidRDefault="00280DD8" w:rsidP="00B80E9E">
            <w:pPr>
              <w:pStyle w:val="ECCTabletext"/>
              <w:rPr>
                <w:rFonts w:ascii="Times New Roman" w:hAnsi="Times New Roman"/>
                <w:sz w:val="24"/>
                <w:szCs w:val="24"/>
              </w:rPr>
            </w:pPr>
          </w:p>
          <w:p w14:paraId="0A54ECCC" w14:textId="038C924E" w:rsidR="0071209B" w:rsidRPr="00D75CBB" w:rsidRDefault="00B80E9E" w:rsidP="0071209B">
            <w:pPr>
              <w:jc w:val="both"/>
              <w:rPr>
                <w:rFonts w:eastAsia="SimSun"/>
                <w:lang w:eastAsia="zh-CN"/>
              </w:rPr>
            </w:pPr>
            <w:r w:rsidRPr="00D75CBB">
              <w:rPr>
                <w:rFonts w:eastAsia="SimSun"/>
                <w:lang w:val="en-GB" w:eastAsia="zh-CN"/>
              </w:rPr>
              <w:t>There a</w:t>
            </w:r>
            <w:r w:rsidR="0077378F" w:rsidRPr="00D75CBB">
              <w:rPr>
                <w:rFonts w:eastAsia="SimSun"/>
                <w:lang w:val="en-GB" w:eastAsia="zh-CN"/>
              </w:rPr>
              <w:t xml:space="preserve">re also </w:t>
            </w:r>
            <w:r w:rsidR="0071209B" w:rsidRPr="00D75CBB">
              <w:rPr>
                <w:rFonts w:eastAsia="SimSun"/>
                <w:lang w:eastAsia="zh-CN"/>
              </w:rPr>
              <w:t xml:space="preserve">editorial refinements and updated references </w:t>
            </w:r>
            <w:r w:rsidR="00280DD8" w:rsidRPr="00D75CBB">
              <w:rPr>
                <w:rFonts w:eastAsia="SimSun"/>
                <w:lang w:eastAsia="zh-CN"/>
              </w:rPr>
              <w:t xml:space="preserve">as </w:t>
            </w:r>
            <w:r w:rsidR="0071209B" w:rsidRPr="00D75CBB">
              <w:rPr>
                <w:rFonts w:eastAsia="SimSun"/>
                <w:lang w:eastAsia="zh-CN"/>
              </w:rPr>
              <w:t>to ensure consistency</w:t>
            </w:r>
            <w:r w:rsidR="0077378F" w:rsidRPr="00D75CBB">
              <w:rPr>
                <w:rFonts w:eastAsia="SimSun"/>
                <w:lang w:eastAsia="zh-CN"/>
              </w:rPr>
              <w:t xml:space="preserve"> throughout the document</w:t>
            </w:r>
            <w:r w:rsidR="0071209B" w:rsidRPr="00D75CBB">
              <w:rPr>
                <w:rFonts w:eastAsia="SimSun"/>
                <w:lang w:eastAsia="zh-CN"/>
              </w:rPr>
              <w:t xml:space="preserve">. </w:t>
            </w:r>
          </w:p>
          <w:p w14:paraId="17BD0ADD" w14:textId="77777777" w:rsidR="00C72A51" w:rsidRPr="00D75CBB" w:rsidRDefault="00C72A51" w:rsidP="009C05C2">
            <w:pPr>
              <w:rPr>
                <w:b/>
                <w:bCs/>
              </w:rPr>
            </w:pPr>
          </w:p>
          <w:p w14:paraId="2E76C686" w14:textId="77777777" w:rsidR="00261350" w:rsidRPr="00D75CBB" w:rsidRDefault="00261350" w:rsidP="009C05C2">
            <w:pPr>
              <w:rPr>
                <w:b/>
                <w:bCs/>
              </w:rPr>
            </w:pPr>
            <w:r w:rsidRPr="00D75CBB">
              <w:rPr>
                <w:b/>
                <w:bCs/>
              </w:rPr>
              <w:t>Expected Results:</w:t>
            </w:r>
          </w:p>
          <w:p w14:paraId="1DAADAF3" w14:textId="77777777" w:rsidR="008833E3" w:rsidRPr="00D75CBB" w:rsidRDefault="008833E3" w:rsidP="009C05C2">
            <w:pPr>
              <w:rPr>
                <w:b/>
                <w:bCs/>
              </w:rPr>
            </w:pPr>
          </w:p>
          <w:p w14:paraId="5C1E362D" w14:textId="5BA5AA6E" w:rsidR="00F402F6" w:rsidRPr="00D75CBB" w:rsidRDefault="005D70F7" w:rsidP="009C05C2">
            <w:r w:rsidRPr="00D75CBB">
              <w:t>APT Member</w:t>
            </w:r>
            <w:r w:rsidR="005A6608" w:rsidRPr="00D75CBB">
              <w:t xml:space="preserve"> administrations invite WTDC to examine the proposal and approve the changes to Resolution 37.</w:t>
            </w:r>
            <w:r w:rsidRPr="00D75CBB">
              <w:t xml:space="preserve"> </w:t>
            </w:r>
          </w:p>
          <w:p w14:paraId="4D09E0A1" w14:textId="77777777" w:rsidR="00F402F6" w:rsidRPr="00D75CBB" w:rsidRDefault="00F402F6" w:rsidP="009C05C2">
            <w:pPr>
              <w:rPr>
                <w:b/>
                <w:bCs/>
              </w:rPr>
            </w:pPr>
          </w:p>
          <w:p w14:paraId="702173BF" w14:textId="77777777" w:rsidR="008833E3" w:rsidRPr="00D75CBB" w:rsidRDefault="008833E3" w:rsidP="009C05C2">
            <w:pPr>
              <w:rPr>
                <w:b/>
                <w:bCs/>
              </w:rPr>
            </w:pPr>
            <w:r w:rsidRPr="00D75CBB">
              <w:rPr>
                <w:b/>
                <w:bCs/>
              </w:rPr>
              <w:t>References:</w:t>
            </w:r>
          </w:p>
          <w:p w14:paraId="58173737" w14:textId="77777777" w:rsidR="005D70F7" w:rsidRPr="00D75CBB" w:rsidRDefault="005D70F7" w:rsidP="009C05C2"/>
          <w:p w14:paraId="5C355A19" w14:textId="77777777" w:rsidR="005D70F7" w:rsidRPr="00D75CBB" w:rsidRDefault="005D70F7" w:rsidP="005D70F7">
            <w:r w:rsidRPr="00D75CBB">
              <w:rPr>
                <w:rFonts w:eastAsia="SimSun"/>
                <w:lang w:eastAsia="zh-CN"/>
              </w:rPr>
              <w:t xml:space="preserve">WTDC </w:t>
            </w:r>
            <w:r w:rsidRPr="00D75CBB">
              <w:t xml:space="preserve">Resolution </w:t>
            </w:r>
            <w:r w:rsidRPr="00D75CBB">
              <w:rPr>
                <w:rFonts w:eastAsia="SimSun"/>
                <w:lang w:eastAsia="zh-CN"/>
              </w:rPr>
              <w:t>37</w:t>
            </w:r>
            <w:r w:rsidRPr="00D75CBB">
              <w:t xml:space="preserve"> (Rev. Kigali, 2022)</w:t>
            </w:r>
          </w:p>
          <w:p w14:paraId="31A319EC" w14:textId="6AC041C6" w:rsidR="00807C43" w:rsidRPr="00D75CBB" w:rsidRDefault="00807C43" w:rsidP="005D70F7">
            <w:r w:rsidRPr="00D75CBB">
              <w:t>APT WTDC25-4/TMP-29</w:t>
            </w:r>
          </w:p>
          <w:p w14:paraId="0B6915D0" w14:textId="585EB77C" w:rsidR="00C60CEA" w:rsidRPr="00D75CBB" w:rsidRDefault="00C60CEA" w:rsidP="005D70F7">
            <w:r w:rsidRPr="00D75CBB">
              <w:t>ITU Data Hub</w:t>
            </w:r>
          </w:p>
          <w:p w14:paraId="1DCCA88D" w14:textId="15FE4B00" w:rsidR="00B03A2E" w:rsidRPr="00D75CBB" w:rsidRDefault="00B03A2E" w:rsidP="005D70F7">
            <w:r w:rsidRPr="00D75CBB">
              <w:t>United Nations, Achieving Universal and Meaningful Connectivity</w:t>
            </w:r>
            <w:r w:rsidR="00C97345" w:rsidRPr="00D75CBB">
              <w:t>-</w:t>
            </w:r>
            <w:r w:rsidRPr="00D75CBB">
              <w:t xml:space="preserve"> Setting a Baseline and Targets for 2030</w:t>
            </w:r>
          </w:p>
          <w:p w14:paraId="3E9E4EB4" w14:textId="77777777" w:rsidR="00F402F6" w:rsidRPr="007B637F" w:rsidRDefault="00F402F6" w:rsidP="009C05C2">
            <w:pPr>
              <w:rPr>
                <w:rFonts w:asciiTheme="minorHAnsi" w:hAnsiTheme="minorHAnsi" w:cstheme="minorHAnsi"/>
                <w:b/>
                <w:bCs/>
              </w:rPr>
            </w:pPr>
          </w:p>
        </w:tc>
      </w:tr>
    </w:tbl>
    <w:p w14:paraId="52D07376" w14:textId="77777777" w:rsidR="00445A64" w:rsidRPr="007B637F" w:rsidRDefault="00445A64" w:rsidP="00D055F1">
      <w:pPr>
        <w:pStyle w:val="Level1"/>
        <w:rPr>
          <w:rFonts w:asciiTheme="minorHAnsi" w:hAnsiTheme="minorHAnsi" w:cstheme="minorHAnsi"/>
          <w:szCs w:val="24"/>
        </w:rPr>
      </w:pPr>
    </w:p>
    <w:p w14:paraId="1156C4F6" w14:textId="77777777" w:rsidR="008860ED" w:rsidRPr="00D75CBB" w:rsidRDefault="008860ED" w:rsidP="008860ED">
      <w:pPr>
        <w:pStyle w:val="Level1"/>
        <w:numPr>
          <w:ilvl w:val="0"/>
          <w:numId w:val="30"/>
        </w:numPr>
        <w:rPr>
          <w:rFonts w:cs="Times New Roman"/>
          <w:b/>
          <w:bCs/>
          <w:szCs w:val="24"/>
        </w:rPr>
      </w:pPr>
      <w:r w:rsidRPr="00D75CBB">
        <w:rPr>
          <w:rFonts w:cs="Times New Roman"/>
          <w:b/>
          <w:bCs/>
          <w:szCs w:val="24"/>
        </w:rPr>
        <w:t>PROPOSALS</w:t>
      </w:r>
    </w:p>
    <w:p w14:paraId="38C55272" w14:textId="77777777" w:rsidR="00D52ABF" w:rsidRPr="00D75CBB" w:rsidRDefault="00D52ABF" w:rsidP="00D52ABF"/>
    <w:p w14:paraId="366218A7" w14:textId="1B2305F7" w:rsidR="00C132BB" w:rsidRPr="00D75CBB" w:rsidRDefault="00EB00ED" w:rsidP="00E725FD">
      <w:pPr>
        <w:pStyle w:val="Level1"/>
        <w:rPr>
          <w:rFonts w:cs="Times New Roman"/>
          <w:szCs w:val="24"/>
        </w:rPr>
      </w:pPr>
      <w:r w:rsidRPr="00D75CBB">
        <w:rPr>
          <w:rFonts w:cs="Times New Roman"/>
          <w:szCs w:val="24"/>
        </w:rPr>
        <w:t xml:space="preserve">APT Member </w:t>
      </w:r>
      <w:proofErr w:type="gramStart"/>
      <w:r w:rsidRPr="00D75CBB">
        <w:rPr>
          <w:rFonts w:cs="Times New Roman"/>
          <w:szCs w:val="24"/>
        </w:rPr>
        <w:t>administrations propose</w:t>
      </w:r>
      <w:proofErr w:type="gramEnd"/>
      <w:r w:rsidRPr="00D75CBB">
        <w:rPr>
          <w:rFonts w:cs="Times New Roman"/>
          <w:szCs w:val="24"/>
        </w:rPr>
        <w:t xml:space="preserve"> to modify WTDC Resolution 37, according to the annex below. </w:t>
      </w:r>
    </w:p>
    <w:p w14:paraId="29A8A0DC" w14:textId="452FE061" w:rsidR="009C3F93" w:rsidRPr="007B637F" w:rsidRDefault="009C3F93" w:rsidP="009C3F93">
      <w:pPr>
        <w:rPr>
          <w:rFonts w:asciiTheme="minorHAnsi" w:hAnsiTheme="minorHAnsi" w:cstheme="minorHAnsi"/>
        </w:rPr>
      </w:pPr>
    </w:p>
    <w:p w14:paraId="58BFB584" w14:textId="77777777" w:rsidR="009C3F93" w:rsidRPr="007B637F" w:rsidRDefault="009C3F93" w:rsidP="009C3F93">
      <w:pPr>
        <w:rPr>
          <w:rFonts w:asciiTheme="minorHAnsi" w:hAnsiTheme="minorHAnsi" w:cstheme="minorHAnsi"/>
        </w:rPr>
      </w:pPr>
    </w:p>
    <w:p w14:paraId="1FC0BC2C" w14:textId="77777777" w:rsidR="00D75CBB" w:rsidRDefault="005020F0" w:rsidP="00487979">
      <w:pPr>
        <w:pStyle w:val="Restitle"/>
        <w:jc w:val="left"/>
        <w:rPr>
          <w:rFonts w:eastAsia="SimSun" w:cstheme="minorHAnsi"/>
          <w:sz w:val="24"/>
          <w:szCs w:val="24"/>
          <w:lang w:eastAsia="zh-CN"/>
        </w:rPr>
      </w:pPr>
      <w:r w:rsidRPr="007B637F">
        <w:rPr>
          <w:rFonts w:eastAsia="SimSun" w:cstheme="minorHAnsi"/>
          <w:sz w:val="24"/>
          <w:szCs w:val="24"/>
          <w:lang w:eastAsia="zh-CN"/>
        </w:rPr>
        <w:tab/>
      </w:r>
      <w:r w:rsidRPr="007B637F">
        <w:rPr>
          <w:rFonts w:eastAsia="SimSun" w:cstheme="minorHAnsi"/>
          <w:sz w:val="24"/>
          <w:szCs w:val="24"/>
          <w:lang w:eastAsia="zh-CN"/>
        </w:rPr>
        <w:tab/>
      </w:r>
      <w:r w:rsidRPr="007B637F">
        <w:rPr>
          <w:rFonts w:eastAsia="SimSun" w:cstheme="minorHAnsi"/>
          <w:sz w:val="24"/>
          <w:szCs w:val="24"/>
          <w:lang w:eastAsia="zh-CN"/>
        </w:rPr>
        <w:tab/>
      </w:r>
      <w:r w:rsidRPr="007B637F">
        <w:rPr>
          <w:rFonts w:eastAsia="SimSun" w:cstheme="minorHAnsi"/>
          <w:sz w:val="24"/>
          <w:szCs w:val="24"/>
          <w:lang w:eastAsia="zh-CN"/>
        </w:rPr>
        <w:tab/>
      </w:r>
      <w:r w:rsidRPr="007B637F">
        <w:rPr>
          <w:rFonts w:eastAsia="SimSun" w:cstheme="minorHAnsi"/>
          <w:sz w:val="24"/>
          <w:szCs w:val="24"/>
          <w:lang w:eastAsia="zh-CN"/>
        </w:rPr>
        <w:tab/>
      </w:r>
      <w:r w:rsidRPr="007B637F">
        <w:rPr>
          <w:rFonts w:eastAsia="SimSun" w:cstheme="minorHAnsi"/>
          <w:sz w:val="24"/>
          <w:szCs w:val="24"/>
          <w:lang w:eastAsia="zh-CN"/>
        </w:rPr>
        <w:tab/>
      </w:r>
      <w:r w:rsidRPr="007B637F">
        <w:rPr>
          <w:rFonts w:eastAsia="SimSun" w:cstheme="minorHAnsi"/>
          <w:sz w:val="24"/>
          <w:szCs w:val="24"/>
          <w:lang w:eastAsia="zh-CN"/>
        </w:rPr>
        <w:tab/>
      </w:r>
      <w:r w:rsidRPr="007B637F">
        <w:rPr>
          <w:rFonts w:eastAsia="SimSun" w:cstheme="minorHAnsi"/>
          <w:sz w:val="24"/>
          <w:szCs w:val="24"/>
          <w:lang w:eastAsia="zh-CN"/>
        </w:rPr>
        <w:tab/>
      </w:r>
      <w:r w:rsidRPr="007B637F">
        <w:rPr>
          <w:rFonts w:eastAsia="SimSun" w:cstheme="minorHAnsi"/>
          <w:sz w:val="24"/>
          <w:szCs w:val="24"/>
          <w:lang w:eastAsia="zh-CN"/>
        </w:rPr>
        <w:tab/>
      </w:r>
      <w:r w:rsidRPr="007B637F">
        <w:rPr>
          <w:rFonts w:eastAsia="SimSun" w:cstheme="minorHAnsi"/>
          <w:sz w:val="24"/>
          <w:szCs w:val="24"/>
          <w:lang w:eastAsia="zh-CN"/>
        </w:rPr>
        <w:tab/>
      </w:r>
      <w:r w:rsidRPr="007B637F">
        <w:rPr>
          <w:rFonts w:eastAsia="SimSun" w:cstheme="minorHAnsi"/>
          <w:sz w:val="24"/>
          <w:szCs w:val="24"/>
          <w:lang w:eastAsia="zh-CN"/>
        </w:rPr>
        <w:tab/>
      </w:r>
      <w:r w:rsidRPr="007B637F">
        <w:rPr>
          <w:rFonts w:eastAsia="SimSun" w:cstheme="minorHAnsi"/>
          <w:sz w:val="24"/>
          <w:szCs w:val="24"/>
          <w:lang w:eastAsia="zh-CN"/>
        </w:rPr>
        <w:tab/>
      </w:r>
      <w:r w:rsidRPr="007B637F">
        <w:rPr>
          <w:rFonts w:eastAsia="SimSun" w:cstheme="minorHAnsi"/>
          <w:sz w:val="24"/>
          <w:szCs w:val="24"/>
          <w:lang w:eastAsia="zh-CN"/>
        </w:rPr>
        <w:tab/>
      </w:r>
    </w:p>
    <w:p w14:paraId="02ACD615" w14:textId="661B3C1D" w:rsidR="005020F0" w:rsidRPr="00D75CBB" w:rsidRDefault="00D75CBB" w:rsidP="00487979">
      <w:pPr>
        <w:pStyle w:val="Restitle"/>
        <w:jc w:val="left"/>
        <w:rPr>
          <w:rFonts w:eastAsia="SimSun" w:cstheme="minorHAnsi"/>
          <w:szCs w:val="28"/>
          <w:lang w:eastAsia="zh-CN"/>
        </w:rPr>
      </w:pPr>
      <w:r>
        <w:rPr>
          <w:rFonts w:eastAsia="SimSun" w:cstheme="minorHAnsi"/>
          <w:sz w:val="24"/>
          <w:szCs w:val="24"/>
          <w:lang w:eastAsia="zh-CN"/>
        </w:rPr>
        <w:lastRenderedPageBreak/>
        <w:tab/>
      </w:r>
      <w:r>
        <w:rPr>
          <w:rFonts w:eastAsia="SimSun" w:cstheme="minorHAnsi"/>
          <w:sz w:val="24"/>
          <w:szCs w:val="24"/>
          <w:lang w:eastAsia="zh-CN"/>
        </w:rPr>
        <w:tab/>
      </w:r>
      <w:r>
        <w:rPr>
          <w:rFonts w:eastAsia="SimSun" w:cstheme="minorHAnsi"/>
          <w:sz w:val="24"/>
          <w:szCs w:val="24"/>
          <w:lang w:eastAsia="zh-CN"/>
        </w:rPr>
        <w:tab/>
      </w:r>
      <w:r>
        <w:rPr>
          <w:rFonts w:eastAsia="SimSun" w:cstheme="minorHAnsi"/>
          <w:sz w:val="24"/>
          <w:szCs w:val="24"/>
          <w:lang w:eastAsia="zh-CN"/>
        </w:rPr>
        <w:tab/>
      </w:r>
      <w:r>
        <w:rPr>
          <w:rFonts w:eastAsia="SimSun" w:cstheme="minorHAnsi"/>
          <w:sz w:val="24"/>
          <w:szCs w:val="24"/>
          <w:lang w:eastAsia="zh-CN"/>
        </w:rPr>
        <w:tab/>
      </w:r>
      <w:r>
        <w:rPr>
          <w:rFonts w:eastAsia="SimSun" w:cstheme="minorHAnsi"/>
          <w:sz w:val="24"/>
          <w:szCs w:val="24"/>
          <w:lang w:eastAsia="zh-CN"/>
        </w:rPr>
        <w:tab/>
      </w:r>
      <w:r>
        <w:rPr>
          <w:rFonts w:eastAsia="SimSun" w:cstheme="minorHAnsi"/>
          <w:sz w:val="24"/>
          <w:szCs w:val="24"/>
          <w:lang w:eastAsia="zh-CN"/>
        </w:rPr>
        <w:tab/>
      </w:r>
      <w:r>
        <w:rPr>
          <w:rFonts w:eastAsia="SimSun" w:cstheme="minorHAnsi"/>
          <w:sz w:val="24"/>
          <w:szCs w:val="24"/>
          <w:lang w:eastAsia="zh-CN"/>
        </w:rPr>
        <w:tab/>
      </w:r>
      <w:r>
        <w:rPr>
          <w:rFonts w:eastAsia="SimSun" w:cstheme="minorHAnsi"/>
          <w:sz w:val="24"/>
          <w:szCs w:val="24"/>
          <w:lang w:eastAsia="zh-CN"/>
        </w:rPr>
        <w:tab/>
      </w:r>
      <w:r>
        <w:rPr>
          <w:rFonts w:eastAsia="SimSun" w:cstheme="minorHAnsi"/>
          <w:sz w:val="24"/>
          <w:szCs w:val="24"/>
          <w:lang w:eastAsia="zh-CN"/>
        </w:rPr>
        <w:tab/>
      </w:r>
      <w:r>
        <w:rPr>
          <w:rFonts w:eastAsia="SimSun" w:cstheme="minorHAnsi"/>
          <w:sz w:val="24"/>
          <w:szCs w:val="24"/>
          <w:lang w:eastAsia="zh-CN"/>
        </w:rPr>
        <w:tab/>
      </w:r>
      <w:r>
        <w:rPr>
          <w:rFonts w:eastAsia="SimSun" w:cstheme="minorHAnsi"/>
          <w:sz w:val="24"/>
          <w:szCs w:val="24"/>
          <w:lang w:eastAsia="zh-CN"/>
        </w:rPr>
        <w:tab/>
      </w:r>
      <w:r>
        <w:rPr>
          <w:rFonts w:eastAsia="SimSun" w:cstheme="minorHAnsi"/>
          <w:sz w:val="24"/>
          <w:szCs w:val="24"/>
          <w:lang w:eastAsia="zh-CN"/>
        </w:rPr>
        <w:tab/>
      </w:r>
      <w:r w:rsidR="005020F0" w:rsidRPr="00D75CBB">
        <w:rPr>
          <w:rFonts w:eastAsia="SimSun" w:cstheme="minorHAnsi"/>
          <w:szCs w:val="28"/>
          <w:lang w:eastAsia="zh-CN"/>
        </w:rPr>
        <w:t>ANNEX</w:t>
      </w:r>
    </w:p>
    <w:p w14:paraId="6470D53F" w14:textId="4A10D449" w:rsidR="00487979" w:rsidRPr="00D75CBB" w:rsidRDefault="00487979" w:rsidP="00487979">
      <w:pPr>
        <w:pStyle w:val="Restitle"/>
        <w:jc w:val="left"/>
        <w:rPr>
          <w:rFonts w:eastAsia="SimSun" w:cstheme="minorHAnsi"/>
          <w:szCs w:val="28"/>
          <w:lang w:eastAsia="zh-CN"/>
        </w:rPr>
      </w:pPr>
      <w:r w:rsidRPr="00D75CBB">
        <w:rPr>
          <w:rFonts w:eastAsia="SimSun" w:cstheme="minorHAnsi"/>
          <w:szCs w:val="28"/>
          <w:lang w:eastAsia="zh-CN"/>
        </w:rPr>
        <w:t>MOD</w:t>
      </w:r>
    </w:p>
    <w:p w14:paraId="57B1CA98" w14:textId="77777777" w:rsidR="00487979" w:rsidRPr="007B637F" w:rsidRDefault="00487979" w:rsidP="00487979">
      <w:pPr>
        <w:pStyle w:val="Restitle"/>
        <w:rPr>
          <w:rFonts w:eastAsia="SimSun" w:cstheme="minorHAnsi"/>
          <w:sz w:val="24"/>
          <w:szCs w:val="24"/>
          <w:lang w:eastAsia="zh-CN"/>
        </w:rPr>
      </w:pPr>
      <w:r w:rsidRPr="007B637F">
        <w:rPr>
          <w:rFonts w:cstheme="minorHAnsi"/>
          <w:sz w:val="24"/>
          <w:szCs w:val="24"/>
          <w:lang w:eastAsia="zh-CN"/>
        </w:rPr>
        <w:t xml:space="preserve">Resolution </w:t>
      </w:r>
      <w:r w:rsidRPr="007B637F">
        <w:rPr>
          <w:rFonts w:eastAsia="SimSun" w:cstheme="minorHAnsi"/>
          <w:sz w:val="24"/>
          <w:szCs w:val="24"/>
          <w:lang w:eastAsia="zh-CN"/>
        </w:rPr>
        <w:t>37</w:t>
      </w:r>
      <w:r w:rsidRPr="007B637F">
        <w:rPr>
          <w:rFonts w:cstheme="minorHAnsi"/>
          <w:sz w:val="24"/>
          <w:szCs w:val="24"/>
          <w:lang w:eastAsia="zh-CN"/>
        </w:rPr>
        <w:t xml:space="preserve"> (Rev.</w:t>
      </w:r>
      <w:r w:rsidRPr="007B637F">
        <w:rPr>
          <w:rFonts w:eastAsia="SimSun" w:cstheme="minorHAnsi"/>
          <w:sz w:val="24"/>
          <w:szCs w:val="24"/>
          <w:lang w:eastAsia="zh-CN"/>
        </w:rPr>
        <w:t xml:space="preserve"> </w:t>
      </w:r>
      <w:ins w:id="0" w:author="Author">
        <w:r w:rsidRPr="007B637F">
          <w:rPr>
            <w:rFonts w:eastAsia="SimSun" w:cstheme="minorHAnsi"/>
            <w:sz w:val="24"/>
            <w:szCs w:val="24"/>
            <w:lang w:eastAsia="zh-CN"/>
          </w:rPr>
          <w:t>Baku</w:t>
        </w:r>
      </w:ins>
      <w:del w:id="1" w:author="Author">
        <w:r w:rsidRPr="007B637F">
          <w:rPr>
            <w:rFonts w:eastAsia="SimSun" w:cstheme="minorHAnsi"/>
            <w:sz w:val="24"/>
            <w:szCs w:val="24"/>
            <w:lang w:eastAsia="zh-CN"/>
          </w:rPr>
          <w:delText>Kigali</w:delText>
        </w:r>
      </w:del>
      <w:r w:rsidRPr="007B637F">
        <w:rPr>
          <w:rFonts w:eastAsia="SimSun" w:cstheme="minorHAnsi"/>
          <w:sz w:val="24"/>
          <w:szCs w:val="24"/>
          <w:lang w:eastAsia="zh-CN"/>
        </w:rPr>
        <w:t xml:space="preserve">, </w:t>
      </w:r>
      <w:del w:id="2" w:author="Author">
        <w:r w:rsidRPr="007B637F">
          <w:rPr>
            <w:rFonts w:cstheme="minorHAnsi"/>
            <w:sz w:val="24"/>
            <w:szCs w:val="24"/>
            <w:lang w:eastAsia="zh-CN"/>
          </w:rPr>
          <w:delText>202</w:delText>
        </w:r>
        <w:r w:rsidRPr="007B637F">
          <w:rPr>
            <w:rFonts w:eastAsia="SimSun" w:cstheme="minorHAnsi"/>
            <w:sz w:val="24"/>
            <w:szCs w:val="24"/>
            <w:lang w:eastAsia="zh-CN"/>
          </w:rPr>
          <w:delText>2</w:delText>
        </w:r>
      </w:del>
      <w:ins w:id="3" w:author="Author">
        <w:r w:rsidRPr="007B637F">
          <w:rPr>
            <w:rFonts w:eastAsia="SimSun" w:cstheme="minorHAnsi"/>
            <w:sz w:val="24"/>
            <w:szCs w:val="24"/>
            <w:lang w:eastAsia="zh-CN"/>
          </w:rPr>
          <w:t>2025</w:t>
        </w:r>
      </w:ins>
      <w:r w:rsidRPr="007B637F">
        <w:rPr>
          <w:rFonts w:eastAsia="SimSun" w:cstheme="minorHAnsi"/>
          <w:sz w:val="24"/>
          <w:szCs w:val="24"/>
          <w:lang w:eastAsia="zh-CN"/>
        </w:rPr>
        <w:t>)</w:t>
      </w:r>
    </w:p>
    <w:p w14:paraId="5AB61AF5" w14:textId="77777777" w:rsidR="00487979" w:rsidRPr="007B637F" w:rsidRDefault="00487979" w:rsidP="00487979">
      <w:pPr>
        <w:jc w:val="center"/>
        <w:rPr>
          <w:rFonts w:asciiTheme="minorHAnsi" w:eastAsia="SimHei" w:hAnsiTheme="minorHAnsi" w:cstheme="minorHAnsi"/>
          <w:b/>
          <w:lang w:val="en-GB" w:eastAsia="zh-CN"/>
        </w:rPr>
      </w:pPr>
      <w:r w:rsidRPr="007B637F">
        <w:rPr>
          <w:rFonts w:asciiTheme="minorHAnsi" w:eastAsia="SimHei" w:hAnsiTheme="minorHAnsi" w:cstheme="minorHAnsi"/>
          <w:b/>
          <w:lang w:val="en-GB" w:eastAsia="zh-CN"/>
        </w:rPr>
        <w:t>Bridging the digital divide</w:t>
      </w:r>
    </w:p>
    <w:p w14:paraId="17351EDE" w14:textId="77777777" w:rsidR="00487979" w:rsidRPr="007B637F" w:rsidRDefault="00487979" w:rsidP="00487979">
      <w:pPr>
        <w:jc w:val="center"/>
        <w:rPr>
          <w:rFonts w:asciiTheme="minorHAnsi" w:eastAsia="SimHei" w:hAnsiTheme="minorHAnsi" w:cstheme="minorHAnsi"/>
          <w:b/>
          <w:lang w:val="en-GB" w:eastAsia="zh-CN"/>
        </w:rPr>
      </w:pPr>
    </w:p>
    <w:p w14:paraId="6BEDF9C5" w14:textId="77777777" w:rsidR="00487979" w:rsidRPr="007B637F" w:rsidRDefault="00487979" w:rsidP="003756A2">
      <w:pPr>
        <w:spacing w:before="160" w:after="160" w:line="276" w:lineRule="auto"/>
        <w:jc w:val="both"/>
        <w:rPr>
          <w:rFonts w:asciiTheme="minorHAnsi" w:eastAsia="SimSun" w:hAnsiTheme="minorHAnsi" w:cstheme="minorHAnsi"/>
          <w:lang w:eastAsia="zh-CN"/>
        </w:rPr>
      </w:pPr>
      <w:r w:rsidRPr="007B637F">
        <w:rPr>
          <w:rFonts w:asciiTheme="minorHAnsi" w:hAnsiTheme="minorHAnsi" w:cstheme="minorHAnsi"/>
        </w:rPr>
        <w:t>The World Telecommunication Development Conference (</w:t>
      </w:r>
      <w:ins w:id="4" w:author="Author">
        <w:r w:rsidRPr="007B637F">
          <w:rPr>
            <w:rFonts w:asciiTheme="minorHAnsi" w:eastAsia="SimSun" w:hAnsiTheme="minorHAnsi" w:cstheme="minorHAnsi"/>
            <w:lang w:eastAsia="zh-CN"/>
          </w:rPr>
          <w:t>Baku</w:t>
        </w:r>
      </w:ins>
      <w:del w:id="5" w:author="Author">
        <w:r w:rsidRPr="007B637F">
          <w:rPr>
            <w:rFonts w:asciiTheme="minorHAnsi" w:hAnsiTheme="minorHAnsi" w:cstheme="minorHAnsi"/>
          </w:rPr>
          <w:delText>Kigali</w:delText>
        </w:r>
      </w:del>
      <w:r w:rsidRPr="007B637F">
        <w:rPr>
          <w:rFonts w:asciiTheme="minorHAnsi" w:hAnsiTheme="minorHAnsi" w:cstheme="minorHAnsi"/>
        </w:rPr>
        <w:t xml:space="preserve">, </w:t>
      </w:r>
      <w:del w:id="6" w:author="Author">
        <w:r w:rsidRPr="007B637F">
          <w:rPr>
            <w:rFonts w:asciiTheme="minorHAnsi" w:hAnsiTheme="minorHAnsi" w:cstheme="minorHAnsi"/>
          </w:rPr>
          <w:delText>2022</w:delText>
        </w:r>
      </w:del>
      <w:ins w:id="7" w:author="Author">
        <w:r w:rsidRPr="007B637F">
          <w:rPr>
            <w:rFonts w:asciiTheme="minorHAnsi" w:eastAsia="SimSun" w:hAnsiTheme="minorHAnsi" w:cstheme="minorHAnsi"/>
            <w:lang w:eastAsia="zh-CN"/>
          </w:rPr>
          <w:t>2025</w:t>
        </w:r>
      </w:ins>
      <w:r w:rsidRPr="007B637F">
        <w:rPr>
          <w:rFonts w:asciiTheme="minorHAnsi" w:hAnsiTheme="minorHAnsi" w:cstheme="minorHAnsi"/>
        </w:rPr>
        <w:t>),</w:t>
      </w:r>
    </w:p>
    <w:p w14:paraId="2393F394" w14:textId="77777777" w:rsidR="00487979" w:rsidRPr="007B637F" w:rsidRDefault="00487979" w:rsidP="003756A2">
      <w:pPr>
        <w:pStyle w:val="Call"/>
        <w:spacing w:after="120" w:line="276" w:lineRule="auto"/>
        <w:jc w:val="both"/>
        <w:rPr>
          <w:rFonts w:asciiTheme="minorHAnsi" w:hAnsiTheme="minorHAnsi" w:cstheme="minorHAnsi"/>
          <w:i/>
          <w:szCs w:val="24"/>
          <w:lang w:eastAsia="zh-CN"/>
        </w:rPr>
      </w:pPr>
      <w:r w:rsidRPr="007B637F">
        <w:rPr>
          <w:rFonts w:asciiTheme="minorHAnsi" w:hAnsiTheme="minorHAnsi" w:cstheme="minorHAnsi"/>
          <w:szCs w:val="24"/>
        </w:rPr>
        <w:t xml:space="preserve"> </w:t>
      </w:r>
      <w:r w:rsidRPr="007B637F">
        <w:rPr>
          <w:rFonts w:asciiTheme="minorHAnsi" w:hAnsiTheme="minorHAnsi" w:cstheme="minorHAnsi"/>
          <w:i/>
          <w:szCs w:val="24"/>
          <w:lang w:eastAsia="zh-CN"/>
        </w:rPr>
        <w:t>recognizing</w:t>
      </w:r>
    </w:p>
    <w:p w14:paraId="7DF435BA" w14:textId="5D5CA0FC" w:rsidR="00487979" w:rsidRPr="007B637F" w:rsidRDefault="00487979" w:rsidP="003756A2">
      <w:pPr>
        <w:pStyle w:val="ListParagraph"/>
        <w:numPr>
          <w:ilvl w:val="0"/>
          <w:numId w:val="32"/>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the continuing disparity between those who have and those who do not have access to telecommunications/information and communication technologies (ICTs), cannot afford them or do not have the skills to use them, referred to as the "digital divide";</w:t>
      </w:r>
    </w:p>
    <w:p w14:paraId="1CBE0CEB" w14:textId="77777777" w:rsidR="00487979" w:rsidRPr="007B637F" w:rsidRDefault="00487979" w:rsidP="003756A2">
      <w:pPr>
        <w:pStyle w:val="ListParagraph"/>
        <w:numPr>
          <w:ilvl w:val="0"/>
          <w:numId w:val="32"/>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 xml:space="preserve">that the distribution of the benefits brought about by ICTs and the digital economy is not equitable between </w:t>
      </w:r>
      <w:bookmarkStart w:id="8" w:name="OLE_LINK15"/>
      <w:r w:rsidRPr="007B637F">
        <w:rPr>
          <w:rFonts w:asciiTheme="minorHAnsi" w:eastAsia="SimSun" w:hAnsiTheme="minorHAnsi" w:cstheme="minorHAnsi"/>
          <w:bCs/>
          <w:lang w:eastAsia="zh-CN"/>
        </w:rPr>
        <w:t>developing</w:t>
      </w:r>
      <w:bookmarkEnd w:id="8"/>
      <w:r w:rsidRPr="007B637F">
        <w:rPr>
          <w:rStyle w:val="FootnoteReference"/>
          <w:rFonts w:asciiTheme="minorHAnsi" w:eastAsia="SimSun" w:hAnsiTheme="minorHAnsi" w:cstheme="minorHAnsi"/>
          <w:bCs/>
          <w:lang w:eastAsia="zh-CN"/>
        </w:rPr>
        <w:footnoteReference w:id="1"/>
      </w:r>
      <w:r w:rsidRPr="007B637F">
        <w:rPr>
          <w:rFonts w:asciiTheme="minorHAnsi" w:eastAsia="SimSun" w:hAnsiTheme="minorHAnsi" w:cstheme="minorHAnsi"/>
          <w:bCs/>
          <w:lang w:eastAsia="zh-CN"/>
        </w:rPr>
        <w:t xml:space="preserve">and developed countries, and between social categories within countries, </w:t>
      </w:r>
      <w:proofErr w:type="gramStart"/>
      <w:r w:rsidRPr="007B637F">
        <w:rPr>
          <w:rFonts w:asciiTheme="minorHAnsi" w:eastAsia="SimSun" w:hAnsiTheme="minorHAnsi" w:cstheme="minorHAnsi"/>
          <w:bCs/>
          <w:lang w:eastAsia="zh-CN"/>
        </w:rPr>
        <w:t>taking into account</w:t>
      </w:r>
      <w:proofErr w:type="gramEnd"/>
      <w:r w:rsidRPr="007B637F">
        <w:rPr>
          <w:rFonts w:asciiTheme="minorHAnsi" w:eastAsia="SimSun" w:hAnsiTheme="minorHAnsi" w:cstheme="minorHAnsi"/>
          <w:bCs/>
          <w:lang w:eastAsia="zh-CN"/>
        </w:rPr>
        <w:t xml:space="preserve"> the commitments of both phases of the World Summit on the Information Society (WSIS) to bridge the digital divide and transform it into a digital opportunity;</w:t>
      </w:r>
    </w:p>
    <w:p w14:paraId="42026006" w14:textId="77777777" w:rsidR="00487979" w:rsidRPr="007B637F" w:rsidRDefault="00487979" w:rsidP="003756A2">
      <w:pPr>
        <w:pStyle w:val="ListParagraph"/>
        <w:numPr>
          <w:ilvl w:val="0"/>
          <w:numId w:val="32"/>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that telecommunications/ICTs</w:t>
      </w:r>
      <w:ins w:id="9" w:author="Author">
        <w:r w:rsidRPr="007B637F">
          <w:rPr>
            <w:rFonts w:asciiTheme="minorHAnsi" w:eastAsia="SimSun" w:hAnsiTheme="minorHAnsi" w:cstheme="minorHAnsi"/>
            <w:bCs/>
            <w:lang w:eastAsia="zh-CN"/>
          </w:rPr>
          <w:t>, including new and</w:t>
        </w:r>
      </w:ins>
      <w:r w:rsidRPr="007B637F">
        <w:rPr>
          <w:rFonts w:asciiTheme="minorHAnsi" w:eastAsia="SimSun" w:hAnsiTheme="minorHAnsi" w:cstheme="minorHAnsi"/>
          <w:bCs/>
          <w:lang w:eastAsia="zh-CN"/>
        </w:rPr>
        <w:t xml:space="preserve"> </w:t>
      </w:r>
      <w:ins w:id="10" w:author="Author">
        <w:r w:rsidRPr="007B637F">
          <w:rPr>
            <w:rFonts w:asciiTheme="minorHAnsi" w:eastAsia="SimSun" w:hAnsiTheme="minorHAnsi" w:cstheme="minorHAnsi"/>
            <w:bCs/>
            <w:lang w:eastAsia="zh-CN"/>
          </w:rPr>
          <w:t>emerging ones and their</w:t>
        </w:r>
      </w:ins>
      <w:r w:rsidRPr="007B637F">
        <w:rPr>
          <w:rFonts w:asciiTheme="minorHAnsi" w:eastAsia="SimSun" w:hAnsiTheme="minorHAnsi" w:cstheme="minorHAnsi"/>
          <w:bCs/>
          <w:lang w:eastAsia="zh-CN"/>
        </w:rPr>
        <w:t xml:space="preserve"> </w:t>
      </w:r>
      <w:del w:id="11" w:author="Author">
        <w:r w:rsidRPr="007B637F">
          <w:rPr>
            <w:rFonts w:asciiTheme="minorHAnsi" w:eastAsia="SimSun" w:hAnsiTheme="minorHAnsi" w:cstheme="minorHAnsi"/>
            <w:bCs/>
            <w:lang w:eastAsia="zh-CN"/>
          </w:rPr>
          <w:delText>and ICT</w:delText>
        </w:r>
      </w:del>
      <w:r w:rsidRPr="007B637F">
        <w:rPr>
          <w:rFonts w:asciiTheme="minorHAnsi" w:eastAsia="SimSun" w:hAnsiTheme="minorHAnsi" w:cstheme="minorHAnsi"/>
          <w:bCs/>
          <w:lang w:eastAsia="zh-CN"/>
        </w:rPr>
        <w:t xml:space="preserve"> applications are essential for political, economic, social and cultural development, that they play an important role in poverty alleviation, job creation, environmental protection and the prevention and mitigation of natural and other disasters (in addition to the importance of disaster prediction), and that they must be placed at the service of development in other sectors; and that, therefore, opportunities offered by ICTs should be accelerated and fully </w:t>
      </w:r>
      <w:ins w:id="12" w:author="Author">
        <w:r w:rsidRPr="007B637F">
          <w:rPr>
            <w:rFonts w:asciiTheme="minorHAnsi" w:eastAsia="SimSun" w:hAnsiTheme="minorHAnsi" w:cstheme="minorHAnsi"/>
            <w:bCs/>
            <w:lang w:eastAsia="zh-CN"/>
          </w:rPr>
          <w:t>leveraged</w:t>
        </w:r>
      </w:ins>
      <w:del w:id="13" w:author="Author">
        <w:r w:rsidRPr="007B637F">
          <w:rPr>
            <w:rFonts w:asciiTheme="minorHAnsi" w:eastAsia="SimSun" w:hAnsiTheme="minorHAnsi" w:cstheme="minorHAnsi"/>
            <w:bCs/>
            <w:lang w:eastAsia="zh-CN"/>
          </w:rPr>
          <w:delText>exploited</w:delText>
        </w:r>
      </w:del>
      <w:r w:rsidRPr="007B637F">
        <w:rPr>
          <w:rFonts w:asciiTheme="minorHAnsi" w:eastAsia="SimSun" w:hAnsiTheme="minorHAnsi" w:cstheme="minorHAnsi"/>
          <w:bCs/>
          <w:lang w:eastAsia="zh-CN"/>
        </w:rPr>
        <w:t xml:space="preserve"> in order to foster digital inclusion towards sustainable development;</w:t>
      </w:r>
    </w:p>
    <w:p w14:paraId="702A990C" w14:textId="661002D3" w:rsidR="0099780F" w:rsidRPr="007B637F" w:rsidRDefault="00487979" w:rsidP="003756A2">
      <w:pPr>
        <w:pStyle w:val="ListParagraph"/>
        <w:numPr>
          <w:ilvl w:val="0"/>
          <w:numId w:val="32"/>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that gaps in access to and adoption of ICTs would lead to an extreme escalation of economic and social disparities, with negative impacts on the social and economic environment in the various regions excluded from the use of ICTs;</w:t>
      </w:r>
    </w:p>
    <w:p w14:paraId="1070295F" w14:textId="7809A004" w:rsidR="008253F8" w:rsidRPr="007B637F" w:rsidRDefault="00487979" w:rsidP="003756A2">
      <w:pPr>
        <w:pStyle w:val="ListParagraph"/>
        <w:numPr>
          <w:ilvl w:val="0"/>
          <w:numId w:val="32"/>
        </w:numPr>
        <w:spacing w:before="160" w:after="120" w:line="276" w:lineRule="auto"/>
        <w:ind w:left="0" w:firstLine="0"/>
        <w:jc w:val="both"/>
        <w:rPr>
          <w:ins w:id="14" w:author="Author"/>
          <w:rFonts w:asciiTheme="minorHAnsi" w:eastAsia="SimSun" w:hAnsiTheme="minorHAnsi" w:cstheme="minorHAnsi"/>
          <w:bCs/>
          <w:lang w:eastAsia="zh-CN"/>
        </w:rPr>
      </w:pPr>
      <w:r w:rsidRPr="007B637F">
        <w:rPr>
          <w:rFonts w:asciiTheme="minorHAnsi" w:eastAsia="SimSun" w:hAnsiTheme="minorHAnsi" w:cstheme="minorHAnsi"/>
          <w:bCs/>
          <w:lang w:eastAsia="zh-CN"/>
        </w:rPr>
        <w:t xml:space="preserve">that the digital divide is characterized by inequality in the technical and economic availability of telecommunication/ICT </w:t>
      </w:r>
      <w:ins w:id="15" w:author="Author">
        <w:r w:rsidRPr="007B637F">
          <w:rPr>
            <w:rFonts w:asciiTheme="minorHAnsi" w:eastAsia="SimSun" w:hAnsiTheme="minorHAnsi" w:cstheme="minorHAnsi"/>
            <w:bCs/>
            <w:lang w:eastAsia="zh-CN"/>
          </w:rPr>
          <w:t>infrastructure</w:t>
        </w:r>
      </w:ins>
      <w:del w:id="16" w:author="Author">
        <w:r w:rsidRPr="007B637F">
          <w:rPr>
            <w:rFonts w:asciiTheme="minorHAnsi" w:eastAsia="SimSun" w:hAnsiTheme="minorHAnsi" w:cstheme="minorHAnsi"/>
            <w:bCs/>
            <w:lang w:eastAsia="zh-CN"/>
          </w:rPr>
          <w:delText>facilities</w:delText>
        </w:r>
      </w:del>
      <w:r w:rsidRPr="007B637F">
        <w:rPr>
          <w:rFonts w:asciiTheme="minorHAnsi" w:eastAsia="SimSun" w:hAnsiTheme="minorHAnsi" w:cstheme="minorHAnsi"/>
          <w:bCs/>
          <w:lang w:eastAsia="zh-CN"/>
        </w:rPr>
        <w:t xml:space="preserve"> and services, as well as in the </w:t>
      </w:r>
      <w:del w:id="17" w:author="Author">
        <w:r w:rsidRPr="007B637F">
          <w:rPr>
            <w:rFonts w:asciiTheme="minorHAnsi" w:eastAsia="SimSun" w:hAnsiTheme="minorHAnsi" w:cstheme="minorHAnsi"/>
            <w:bCs/>
            <w:lang w:eastAsia="zh-CN"/>
          </w:rPr>
          <w:delText xml:space="preserve">level of the </w:delText>
        </w:r>
      </w:del>
      <w:r w:rsidRPr="007B637F">
        <w:rPr>
          <w:rFonts w:asciiTheme="minorHAnsi" w:eastAsia="SimSun" w:hAnsiTheme="minorHAnsi" w:cstheme="minorHAnsi"/>
          <w:bCs/>
          <w:lang w:eastAsia="zh-CN"/>
        </w:rPr>
        <w:t xml:space="preserve">development of </w:t>
      </w:r>
      <w:del w:id="18" w:author="Author">
        <w:r w:rsidRPr="007B637F">
          <w:rPr>
            <w:rFonts w:asciiTheme="minorHAnsi" w:eastAsia="SimSun" w:hAnsiTheme="minorHAnsi" w:cstheme="minorHAnsi"/>
            <w:bCs/>
            <w:lang w:eastAsia="zh-CN"/>
          </w:rPr>
          <w:delText xml:space="preserve">the </w:delText>
        </w:r>
      </w:del>
      <w:ins w:id="19" w:author="Author">
        <w:r w:rsidR="00153041" w:rsidRPr="007B637F">
          <w:rPr>
            <w:rFonts w:asciiTheme="minorHAnsi" w:eastAsia="SimSun" w:hAnsiTheme="minorHAnsi" w:cstheme="minorHAnsi"/>
            <w:bCs/>
            <w:lang w:eastAsia="zh-CN"/>
          </w:rPr>
          <w:t xml:space="preserve">policy and </w:t>
        </w:r>
      </w:ins>
      <w:r w:rsidRPr="007B637F">
        <w:rPr>
          <w:rFonts w:asciiTheme="minorHAnsi" w:eastAsia="SimSun" w:hAnsiTheme="minorHAnsi" w:cstheme="minorHAnsi"/>
          <w:bCs/>
          <w:lang w:eastAsia="zh-CN"/>
        </w:rPr>
        <w:t xml:space="preserve">regulatory </w:t>
      </w:r>
      <w:del w:id="20" w:author="Author">
        <w:r w:rsidRPr="007B637F">
          <w:rPr>
            <w:rFonts w:asciiTheme="minorHAnsi" w:eastAsia="SimSun" w:hAnsiTheme="minorHAnsi" w:cstheme="minorHAnsi"/>
            <w:bCs/>
            <w:lang w:eastAsia="zh-CN"/>
          </w:rPr>
          <w:delText>environment</w:delText>
        </w:r>
      </w:del>
      <w:ins w:id="21" w:author="Author">
        <w:r w:rsidRPr="007B637F">
          <w:rPr>
            <w:rFonts w:asciiTheme="minorHAnsi" w:eastAsia="SimSun" w:hAnsiTheme="minorHAnsi" w:cstheme="minorHAnsi"/>
            <w:bCs/>
            <w:lang w:eastAsia="zh-CN"/>
          </w:rPr>
          <w:t>frameworks</w:t>
        </w:r>
      </w:ins>
      <w:r w:rsidRPr="007B637F">
        <w:rPr>
          <w:rFonts w:asciiTheme="minorHAnsi" w:eastAsia="SimSun" w:hAnsiTheme="minorHAnsi" w:cstheme="minorHAnsi"/>
          <w:bCs/>
          <w:lang w:eastAsia="zh-CN"/>
        </w:rPr>
        <w:t>, and in the level of awareness and skills required to use them;</w:t>
      </w:r>
    </w:p>
    <w:p w14:paraId="0ABD4FCC" w14:textId="751B070A" w:rsidR="008253F8" w:rsidRPr="007B637F" w:rsidRDefault="00CD6B94">
      <w:pPr>
        <w:pStyle w:val="ListParagraph"/>
        <w:numPr>
          <w:ilvl w:val="0"/>
          <w:numId w:val="32"/>
        </w:numPr>
        <w:spacing w:before="160" w:after="120" w:line="276" w:lineRule="auto"/>
        <w:ind w:left="0" w:firstLine="0"/>
        <w:jc w:val="both"/>
        <w:rPr>
          <w:ins w:id="22" w:author="Author"/>
          <w:rFonts w:asciiTheme="minorHAnsi" w:eastAsia="SimSun" w:hAnsiTheme="minorHAnsi" w:cstheme="minorHAnsi"/>
          <w:bCs/>
          <w:lang w:eastAsia="zh-CN"/>
        </w:rPr>
        <w:pPrChange w:id="23" w:author="Author">
          <w:pPr>
            <w:pStyle w:val="ListParagraph"/>
            <w:jc w:val="both"/>
          </w:pPr>
        </w:pPrChange>
      </w:pPr>
      <w:ins w:id="24" w:author="Author">
        <w:r w:rsidRPr="007B637F">
          <w:rPr>
            <w:rFonts w:asciiTheme="minorHAnsi" w:hAnsiTheme="minorHAnsi" w:cstheme="minorHAnsi"/>
            <w:color w:val="000000" w:themeColor="text1"/>
            <w:rPrChange w:id="25" w:author="Author">
              <w:rPr/>
            </w:rPrChange>
          </w:rPr>
          <w:t xml:space="preserve">that the </w:t>
        </w:r>
        <w:r w:rsidR="001E74B5" w:rsidRPr="007B637F">
          <w:rPr>
            <w:rFonts w:asciiTheme="minorHAnsi" w:eastAsia="SimSun" w:hAnsiTheme="minorHAnsi" w:cstheme="minorHAnsi"/>
            <w:bCs/>
            <w:lang w:eastAsia="zh-CN"/>
            <w:rPrChange w:id="26" w:author="Author">
              <w:rPr/>
            </w:rPrChange>
          </w:rPr>
          <w:t>unconnected include people who live out of reach of</w:t>
        </w:r>
        <w:r w:rsidR="00330CF1" w:rsidRPr="007B637F">
          <w:rPr>
            <w:rFonts w:asciiTheme="minorHAnsi" w:eastAsia="SimSun" w:hAnsiTheme="minorHAnsi" w:cstheme="minorHAnsi"/>
            <w:bCs/>
            <w:lang w:eastAsia="zh-CN"/>
            <w:rPrChange w:id="27" w:author="Author">
              <w:rPr/>
            </w:rPrChange>
          </w:rPr>
          <w:t xml:space="preserve"> adequate </w:t>
        </w:r>
        <w:r w:rsidR="001E4FE1" w:rsidRPr="007B637F">
          <w:rPr>
            <w:rFonts w:asciiTheme="minorHAnsi" w:eastAsia="SimSun" w:hAnsiTheme="minorHAnsi" w:cstheme="minorHAnsi"/>
            <w:bCs/>
            <w:lang w:eastAsia="zh-CN"/>
            <w:rPrChange w:id="28" w:author="Author">
              <w:rPr/>
            </w:rPrChange>
          </w:rPr>
          <w:t>telecommunication/</w:t>
        </w:r>
        <w:r w:rsidR="000563B4" w:rsidRPr="007B637F">
          <w:rPr>
            <w:rFonts w:asciiTheme="minorHAnsi" w:eastAsia="SimSun" w:hAnsiTheme="minorHAnsi" w:cstheme="minorHAnsi"/>
            <w:bCs/>
            <w:lang w:eastAsia="zh-CN"/>
            <w:rPrChange w:id="29" w:author="Author">
              <w:rPr/>
            </w:rPrChange>
          </w:rPr>
          <w:t>I</w:t>
        </w:r>
        <w:r w:rsidR="001E4FE1" w:rsidRPr="007B637F">
          <w:rPr>
            <w:rFonts w:asciiTheme="minorHAnsi" w:eastAsia="SimSun" w:hAnsiTheme="minorHAnsi" w:cstheme="minorHAnsi"/>
            <w:bCs/>
            <w:lang w:eastAsia="zh-CN"/>
            <w:rPrChange w:id="30" w:author="Author">
              <w:rPr/>
            </w:rPrChange>
          </w:rPr>
          <w:t>CT</w:t>
        </w:r>
        <w:r w:rsidR="000563B4" w:rsidRPr="007B637F">
          <w:rPr>
            <w:rFonts w:asciiTheme="minorHAnsi" w:eastAsia="SimSun" w:hAnsiTheme="minorHAnsi" w:cstheme="minorHAnsi"/>
            <w:bCs/>
            <w:lang w:eastAsia="zh-CN"/>
            <w:rPrChange w:id="31" w:author="Author">
              <w:rPr/>
            </w:rPrChange>
          </w:rPr>
          <w:t xml:space="preserve"> networks </w:t>
        </w:r>
        <w:r w:rsidRPr="007B637F">
          <w:rPr>
            <w:rFonts w:asciiTheme="minorHAnsi" w:eastAsia="SimSun" w:hAnsiTheme="minorHAnsi" w:cstheme="minorHAnsi"/>
            <w:bCs/>
            <w:lang w:eastAsia="zh-CN"/>
          </w:rPr>
          <w:footnoteReference w:id="2"/>
        </w:r>
        <w:r w:rsidRPr="007B637F">
          <w:rPr>
            <w:rFonts w:asciiTheme="minorHAnsi" w:eastAsia="SimSun" w:hAnsiTheme="minorHAnsi" w:cstheme="minorHAnsi"/>
            <w:bCs/>
            <w:lang w:eastAsia="zh-CN"/>
            <w:rPrChange w:id="32" w:author="Author">
              <w:rPr/>
            </w:rPrChange>
          </w:rPr>
          <w:t xml:space="preserve"> as well as p</w:t>
        </w:r>
        <w:r w:rsidR="001E74B5" w:rsidRPr="007B637F">
          <w:rPr>
            <w:rFonts w:asciiTheme="minorHAnsi" w:eastAsia="SimSun" w:hAnsiTheme="minorHAnsi" w:cstheme="minorHAnsi"/>
            <w:bCs/>
            <w:lang w:eastAsia="zh-CN"/>
            <w:rPrChange w:id="33" w:author="Author">
              <w:rPr/>
            </w:rPrChange>
          </w:rPr>
          <w:t xml:space="preserve">eople </w:t>
        </w:r>
        <w:r w:rsidR="0085063D" w:rsidRPr="007B637F">
          <w:rPr>
            <w:rFonts w:asciiTheme="minorHAnsi" w:eastAsia="SimSun" w:hAnsiTheme="minorHAnsi" w:cstheme="minorHAnsi"/>
            <w:bCs/>
            <w:lang w:eastAsia="zh-CN"/>
            <w:rPrChange w:id="34" w:author="Author">
              <w:rPr/>
            </w:rPrChange>
          </w:rPr>
          <w:t>who</w:t>
        </w:r>
        <w:r w:rsidRPr="007B637F">
          <w:rPr>
            <w:rFonts w:asciiTheme="minorHAnsi" w:eastAsia="SimSun" w:hAnsiTheme="minorHAnsi" w:cstheme="minorHAnsi"/>
            <w:bCs/>
            <w:lang w:eastAsia="zh-CN"/>
            <w:rPrChange w:id="35" w:author="Author">
              <w:rPr/>
            </w:rPrChange>
          </w:rPr>
          <w:t xml:space="preserve"> do not use the</w:t>
        </w:r>
        <w:r w:rsidR="00AD0FC2" w:rsidRPr="007B637F">
          <w:rPr>
            <w:rFonts w:asciiTheme="minorHAnsi" w:eastAsia="SimSun" w:hAnsiTheme="minorHAnsi" w:cstheme="minorHAnsi"/>
            <w:bCs/>
            <w:lang w:eastAsia="zh-CN"/>
            <w:rPrChange w:id="36" w:author="Author">
              <w:rPr/>
            </w:rPrChange>
          </w:rPr>
          <w:t xml:space="preserve"> Internet</w:t>
        </w:r>
        <w:r w:rsidRPr="007B637F">
          <w:rPr>
            <w:rFonts w:asciiTheme="minorHAnsi" w:eastAsia="SimSun" w:hAnsiTheme="minorHAnsi" w:cstheme="minorHAnsi"/>
            <w:bCs/>
            <w:lang w:eastAsia="zh-CN"/>
            <w:rPrChange w:id="37" w:author="Author">
              <w:rPr/>
            </w:rPrChange>
          </w:rPr>
          <w:t xml:space="preserve"> despite living in areas that are already covered, referred to as the "usage gap</w:t>
        </w:r>
        <w:r w:rsidR="00C60CEA" w:rsidRPr="007B637F">
          <w:rPr>
            <w:rFonts w:asciiTheme="minorHAnsi" w:eastAsia="SimSun" w:hAnsiTheme="minorHAnsi" w:cstheme="minorHAnsi"/>
            <w:bCs/>
            <w:lang w:eastAsia="zh-CN"/>
            <w:rPrChange w:id="38" w:author="Author">
              <w:rPr/>
            </w:rPrChange>
          </w:rPr>
          <w:t>"</w:t>
        </w:r>
        <w:r w:rsidR="00C14DAB" w:rsidRPr="007B637F">
          <w:rPr>
            <w:rFonts w:asciiTheme="minorHAnsi" w:eastAsia="SimSun" w:hAnsiTheme="minorHAnsi" w:cstheme="minorHAnsi"/>
            <w:bCs/>
            <w:lang w:eastAsia="zh-CN"/>
            <w:rPrChange w:id="39" w:author="Author">
              <w:rPr/>
            </w:rPrChange>
          </w:rPr>
          <w:t>;</w:t>
        </w:r>
      </w:ins>
    </w:p>
    <w:p w14:paraId="7DEBF7F5" w14:textId="4DB55EC7" w:rsidR="00344F3B" w:rsidRPr="007B637F" w:rsidRDefault="000E696D" w:rsidP="003756A2">
      <w:pPr>
        <w:pStyle w:val="ListParagraph"/>
        <w:numPr>
          <w:ilvl w:val="0"/>
          <w:numId w:val="32"/>
        </w:numPr>
        <w:spacing w:before="160" w:after="120" w:line="276" w:lineRule="auto"/>
        <w:ind w:left="0" w:firstLine="0"/>
        <w:jc w:val="both"/>
        <w:rPr>
          <w:ins w:id="40" w:author="Author"/>
          <w:rFonts w:asciiTheme="minorHAnsi" w:eastAsia="SimSun" w:hAnsiTheme="minorHAnsi" w:cstheme="minorHAnsi"/>
          <w:bCs/>
          <w:lang w:eastAsia="zh-CN"/>
        </w:rPr>
      </w:pPr>
      <w:ins w:id="41" w:author="Author">
        <w:r w:rsidRPr="007B637F">
          <w:rPr>
            <w:rFonts w:asciiTheme="minorHAnsi" w:eastAsia="SimSun" w:hAnsiTheme="minorHAnsi" w:cstheme="minorHAnsi"/>
            <w:bCs/>
            <w:lang w:eastAsia="zh-CN"/>
          </w:rPr>
          <w:t xml:space="preserve">that </w:t>
        </w:r>
        <w:proofErr w:type="gramStart"/>
        <w:r w:rsidRPr="007B637F">
          <w:rPr>
            <w:rFonts w:asciiTheme="minorHAnsi" w:eastAsia="SimSun" w:hAnsiTheme="minorHAnsi" w:cstheme="minorHAnsi"/>
            <w:bCs/>
            <w:lang w:eastAsia="zh-CN"/>
          </w:rPr>
          <w:t>the majority of</w:t>
        </w:r>
        <w:proofErr w:type="gramEnd"/>
        <w:r w:rsidRPr="007B637F">
          <w:rPr>
            <w:rFonts w:asciiTheme="minorHAnsi" w:eastAsia="SimSun" w:hAnsiTheme="minorHAnsi" w:cstheme="minorHAnsi"/>
            <w:bCs/>
            <w:lang w:eastAsia="zh-CN"/>
          </w:rPr>
          <w:t xml:space="preserve"> people who remain offline live in areas</w:t>
        </w:r>
        <w:r w:rsidR="000563B4" w:rsidRPr="007B637F">
          <w:rPr>
            <w:rFonts w:asciiTheme="minorHAnsi" w:eastAsia="SimSun" w:hAnsiTheme="minorHAnsi" w:cstheme="minorHAnsi"/>
            <w:bCs/>
            <w:lang w:eastAsia="zh-CN"/>
          </w:rPr>
          <w:t xml:space="preserve"> </w:t>
        </w:r>
        <w:r w:rsidRPr="007B637F">
          <w:rPr>
            <w:rFonts w:asciiTheme="minorHAnsi" w:eastAsia="SimSun" w:hAnsiTheme="minorHAnsi" w:cstheme="minorHAnsi"/>
            <w:bCs/>
            <w:lang w:eastAsia="zh-CN"/>
          </w:rPr>
          <w:t xml:space="preserve">covered by </w:t>
        </w:r>
        <w:r w:rsidR="000563B4" w:rsidRPr="007B637F">
          <w:rPr>
            <w:rFonts w:asciiTheme="minorHAnsi" w:eastAsia="SimSun" w:hAnsiTheme="minorHAnsi" w:cstheme="minorHAnsi"/>
            <w:bCs/>
            <w:lang w:eastAsia="zh-CN"/>
          </w:rPr>
          <w:t xml:space="preserve">adequate ICT </w:t>
        </w:r>
        <w:r w:rsidRPr="007B637F">
          <w:rPr>
            <w:rFonts w:asciiTheme="minorHAnsi" w:eastAsia="SimSun" w:hAnsiTheme="minorHAnsi" w:cstheme="minorHAnsi"/>
            <w:bCs/>
            <w:lang w:eastAsia="zh-CN"/>
          </w:rPr>
          <w:t xml:space="preserve"> </w:t>
        </w:r>
      </w:ins>
    </w:p>
    <w:p w14:paraId="0112DD6A" w14:textId="7C2DA3A5" w:rsidR="008253F8" w:rsidRPr="007B637F" w:rsidRDefault="000E696D">
      <w:pPr>
        <w:pStyle w:val="ListParagraph"/>
        <w:numPr>
          <w:ilvl w:val="0"/>
          <w:numId w:val="32"/>
        </w:numPr>
        <w:spacing w:before="160" w:after="120" w:line="276" w:lineRule="auto"/>
        <w:ind w:left="0" w:firstLine="0"/>
        <w:jc w:val="both"/>
        <w:rPr>
          <w:ins w:id="42" w:author="Author"/>
          <w:rFonts w:asciiTheme="minorHAnsi" w:eastAsia="SimSun" w:hAnsiTheme="minorHAnsi" w:cstheme="minorHAnsi"/>
          <w:bCs/>
          <w:lang w:eastAsia="zh-CN"/>
        </w:rPr>
        <w:pPrChange w:id="43" w:author="Author">
          <w:pPr>
            <w:pStyle w:val="ListParagraph"/>
            <w:numPr>
              <w:numId w:val="17"/>
            </w:numPr>
            <w:ind w:left="440" w:hanging="720"/>
            <w:jc w:val="both"/>
          </w:pPr>
        </w:pPrChange>
      </w:pPr>
      <w:ins w:id="44" w:author="Author">
        <w:r w:rsidRPr="007B637F">
          <w:rPr>
            <w:rFonts w:asciiTheme="minorHAnsi" w:eastAsia="SimSun" w:hAnsiTheme="minorHAnsi" w:cstheme="minorHAnsi"/>
            <w:bCs/>
            <w:lang w:eastAsia="zh-CN"/>
          </w:rPr>
          <w:t xml:space="preserve">networks and are not using the </w:t>
        </w:r>
        <w:r w:rsidR="00206BE7" w:rsidRPr="007B637F">
          <w:rPr>
            <w:rFonts w:asciiTheme="minorHAnsi" w:eastAsia="SimSun" w:hAnsiTheme="minorHAnsi" w:cstheme="minorHAnsi"/>
            <w:bCs/>
            <w:lang w:eastAsia="zh-CN"/>
          </w:rPr>
          <w:t>I</w:t>
        </w:r>
        <w:r w:rsidRPr="007B637F">
          <w:rPr>
            <w:rFonts w:asciiTheme="minorHAnsi" w:eastAsia="SimSun" w:hAnsiTheme="minorHAnsi" w:cstheme="minorHAnsi"/>
            <w:bCs/>
            <w:lang w:eastAsia="zh-CN"/>
          </w:rPr>
          <w:t xml:space="preserve">nternet due to </w:t>
        </w:r>
        <w:r w:rsidR="000563B4" w:rsidRPr="007B637F">
          <w:rPr>
            <w:rFonts w:asciiTheme="minorHAnsi" w:eastAsia="SimSun" w:hAnsiTheme="minorHAnsi" w:cstheme="minorHAnsi"/>
            <w:bCs/>
            <w:lang w:eastAsia="zh-CN"/>
          </w:rPr>
          <w:t>obstacles</w:t>
        </w:r>
        <w:r w:rsidR="0001499F" w:rsidRPr="007B637F">
          <w:rPr>
            <w:rFonts w:asciiTheme="minorHAnsi" w:eastAsia="SimSun" w:hAnsiTheme="minorHAnsi" w:cstheme="minorHAnsi"/>
            <w:bCs/>
            <w:lang w:eastAsia="zh-CN"/>
          </w:rPr>
          <w:t xml:space="preserve"> </w:t>
        </w:r>
        <w:r w:rsidRPr="007B637F">
          <w:rPr>
            <w:rFonts w:asciiTheme="minorHAnsi" w:eastAsia="SimSun" w:hAnsiTheme="minorHAnsi" w:cstheme="minorHAnsi"/>
            <w:bCs/>
            <w:lang w:eastAsia="zh-CN"/>
          </w:rPr>
          <w:t>including device</w:t>
        </w:r>
        <w:r w:rsidR="002A466F" w:rsidRPr="007B637F">
          <w:rPr>
            <w:rFonts w:asciiTheme="minorHAnsi" w:eastAsia="SimSun" w:hAnsiTheme="minorHAnsi" w:cstheme="minorHAnsi"/>
            <w:bCs/>
            <w:lang w:eastAsia="zh-CN"/>
          </w:rPr>
          <w:t xml:space="preserve"> and service </w:t>
        </w:r>
        <w:r w:rsidR="00090C87" w:rsidRPr="007B637F">
          <w:rPr>
            <w:rFonts w:asciiTheme="minorHAnsi" w:eastAsia="SimSun" w:hAnsiTheme="minorHAnsi" w:cstheme="minorHAnsi"/>
            <w:bCs/>
            <w:lang w:eastAsia="zh-CN"/>
          </w:rPr>
          <w:t xml:space="preserve"> </w:t>
        </w:r>
        <w:r w:rsidRPr="007B637F">
          <w:rPr>
            <w:rFonts w:asciiTheme="minorHAnsi" w:eastAsia="SimSun" w:hAnsiTheme="minorHAnsi" w:cstheme="minorHAnsi"/>
            <w:bCs/>
            <w:lang w:eastAsia="zh-CN"/>
          </w:rPr>
          <w:t>affordability, lack of digital skills</w:t>
        </w:r>
        <w:r w:rsidR="00BA1867" w:rsidRPr="007B637F">
          <w:rPr>
            <w:rFonts w:asciiTheme="minorHAnsi" w:eastAsia="SimSun" w:hAnsiTheme="minorHAnsi" w:cstheme="minorHAnsi"/>
            <w:bCs/>
            <w:lang w:eastAsia="zh-CN"/>
          </w:rPr>
          <w:t xml:space="preserve"> and literacy</w:t>
        </w:r>
        <w:r w:rsidRPr="007B637F">
          <w:rPr>
            <w:rFonts w:asciiTheme="minorHAnsi" w:eastAsia="SimSun" w:hAnsiTheme="minorHAnsi" w:cstheme="minorHAnsi"/>
            <w:bCs/>
            <w:lang w:eastAsia="zh-CN"/>
          </w:rPr>
          <w:t>, lack of relevant</w:t>
        </w:r>
        <w:r w:rsidR="00BB6A88" w:rsidRPr="007B637F">
          <w:rPr>
            <w:rFonts w:asciiTheme="minorHAnsi" w:eastAsia="SimSun" w:hAnsiTheme="minorHAnsi" w:cstheme="minorHAnsi"/>
            <w:bCs/>
            <w:lang w:eastAsia="zh-CN"/>
          </w:rPr>
          <w:t xml:space="preserve"> </w:t>
        </w:r>
        <w:r w:rsidRPr="007B637F">
          <w:rPr>
            <w:rFonts w:asciiTheme="minorHAnsi" w:eastAsia="SimSun" w:hAnsiTheme="minorHAnsi" w:cstheme="minorHAnsi"/>
            <w:bCs/>
            <w:lang w:eastAsia="zh-CN"/>
          </w:rPr>
          <w:t>content and applications, safety and security concerns</w:t>
        </w:r>
        <w:r w:rsidR="00430A86" w:rsidRPr="007B637F">
          <w:rPr>
            <w:rFonts w:asciiTheme="minorHAnsi" w:eastAsia="SimSun" w:hAnsiTheme="minorHAnsi" w:cstheme="minorHAnsi"/>
            <w:bCs/>
            <w:lang w:eastAsia="zh-CN"/>
          </w:rPr>
          <w:t>,</w:t>
        </w:r>
        <w:r w:rsidR="00982628" w:rsidRPr="007B637F">
          <w:rPr>
            <w:rFonts w:asciiTheme="minorHAnsi" w:eastAsia="SimSun" w:hAnsiTheme="minorHAnsi" w:cstheme="minorHAnsi"/>
            <w:bCs/>
            <w:lang w:eastAsia="zh-CN"/>
          </w:rPr>
          <w:t xml:space="preserve"> as well as </w:t>
        </w:r>
        <w:r w:rsidR="00FA5341" w:rsidRPr="007B637F">
          <w:rPr>
            <w:rFonts w:asciiTheme="minorHAnsi" w:eastAsia="SimSun" w:hAnsiTheme="minorHAnsi" w:cstheme="minorHAnsi"/>
            <w:bCs/>
            <w:lang w:eastAsia="zh-CN"/>
          </w:rPr>
          <w:t>barriers related to social n</w:t>
        </w:r>
        <w:r w:rsidR="00C27487" w:rsidRPr="007B637F">
          <w:rPr>
            <w:rFonts w:asciiTheme="minorHAnsi" w:eastAsia="SimSun" w:hAnsiTheme="minorHAnsi" w:cstheme="minorHAnsi"/>
            <w:bCs/>
            <w:lang w:eastAsia="zh-CN"/>
          </w:rPr>
          <w:t>orms</w:t>
        </w:r>
      </w:ins>
      <w:r w:rsidR="00C14DAB" w:rsidRPr="007B637F">
        <w:rPr>
          <w:rFonts w:asciiTheme="minorHAnsi" w:eastAsia="SimSun" w:hAnsiTheme="minorHAnsi" w:cstheme="minorHAnsi"/>
          <w:bCs/>
          <w:lang w:eastAsia="zh-CN"/>
        </w:rPr>
        <w:t>;</w:t>
      </w:r>
    </w:p>
    <w:p w14:paraId="62B84FC9" w14:textId="6926DC77" w:rsidR="00777E64" w:rsidRPr="007B637F" w:rsidRDefault="000D7B0C" w:rsidP="003756A2">
      <w:pPr>
        <w:pStyle w:val="ListParagraph"/>
        <w:numPr>
          <w:ilvl w:val="0"/>
          <w:numId w:val="32"/>
        </w:numPr>
        <w:spacing w:before="160" w:after="120" w:line="276" w:lineRule="auto"/>
        <w:ind w:left="0" w:firstLine="0"/>
        <w:jc w:val="both"/>
        <w:rPr>
          <w:ins w:id="45" w:author="Author"/>
          <w:rFonts w:asciiTheme="minorHAnsi" w:eastAsia="SimSun" w:hAnsiTheme="minorHAnsi" w:cstheme="minorHAnsi"/>
          <w:bCs/>
          <w:lang w:eastAsia="zh-CN"/>
        </w:rPr>
      </w:pPr>
      <w:ins w:id="46" w:author="Author">
        <w:r w:rsidRPr="007B637F">
          <w:rPr>
            <w:rFonts w:asciiTheme="minorHAnsi" w:eastAsia="SimSun" w:hAnsiTheme="minorHAnsi" w:cstheme="minorHAnsi"/>
            <w:bCs/>
            <w:lang w:eastAsia="zh-CN"/>
          </w:rPr>
          <w:lastRenderedPageBreak/>
          <w:t>that meaningful connectivity</w:t>
        </w:r>
        <w:r w:rsidR="007B3BFC" w:rsidRPr="007B637F">
          <w:rPr>
            <w:rFonts w:asciiTheme="minorHAnsi" w:hAnsiTheme="minorHAnsi" w:cstheme="minorHAnsi"/>
          </w:rPr>
          <w:footnoteReference w:id="3"/>
        </w:r>
        <w:r w:rsidR="0036633E" w:rsidRPr="007B637F">
          <w:rPr>
            <w:rFonts w:asciiTheme="minorHAnsi" w:eastAsia="SimSun" w:hAnsiTheme="minorHAnsi" w:cstheme="minorHAnsi"/>
            <w:bCs/>
            <w:lang w:eastAsia="zh-CN"/>
          </w:rPr>
          <w:t xml:space="preserve"> </w:t>
        </w:r>
        <w:r w:rsidRPr="007B637F">
          <w:rPr>
            <w:rFonts w:asciiTheme="minorHAnsi" w:eastAsia="SimSun" w:hAnsiTheme="minorHAnsi" w:cstheme="minorHAnsi"/>
            <w:bCs/>
            <w:lang w:eastAsia="zh-CN"/>
          </w:rPr>
          <w:t>ensure</w:t>
        </w:r>
        <w:r w:rsidR="004D3F4E" w:rsidRPr="007B637F">
          <w:rPr>
            <w:rFonts w:asciiTheme="minorHAnsi" w:eastAsia="SimSun" w:hAnsiTheme="minorHAnsi" w:cstheme="minorHAnsi"/>
            <w:bCs/>
            <w:lang w:eastAsia="zh-CN"/>
          </w:rPr>
          <w:t>s</w:t>
        </w:r>
        <w:r w:rsidRPr="007B637F">
          <w:rPr>
            <w:rFonts w:asciiTheme="minorHAnsi" w:eastAsia="SimSun" w:hAnsiTheme="minorHAnsi" w:cstheme="minorHAnsi"/>
            <w:bCs/>
            <w:lang w:eastAsia="zh-CN"/>
          </w:rPr>
          <w:t xml:space="preserve"> those who have</w:t>
        </w:r>
        <w:r w:rsidR="009C3ADF" w:rsidRPr="007B637F">
          <w:rPr>
            <w:rFonts w:asciiTheme="minorHAnsi" w:eastAsia="SimSun" w:hAnsiTheme="minorHAnsi" w:cstheme="minorHAnsi"/>
            <w:bCs/>
            <w:lang w:eastAsia="zh-CN"/>
          </w:rPr>
          <w:t xml:space="preserve"> ICT network </w:t>
        </w:r>
        <w:r w:rsidRPr="007B637F">
          <w:rPr>
            <w:rFonts w:asciiTheme="minorHAnsi" w:eastAsia="SimSun" w:hAnsiTheme="minorHAnsi" w:cstheme="minorHAnsi"/>
            <w:bCs/>
            <w:lang w:eastAsia="zh-CN"/>
          </w:rPr>
          <w:t>coverage may enjoy</w:t>
        </w:r>
        <w:r w:rsidR="00922CA7" w:rsidRPr="007B637F">
          <w:rPr>
            <w:rFonts w:asciiTheme="minorHAnsi" w:eastAsia="SimSun" w:hAnsiTheme="minorHAnsi" w:cstheme="minorHAnsi"/>
            <w:bCs/>
            <w:lang w:eastAsia="zh-CN"/>
          </w:rPr>
          <w:t xml:space="preserve"> adequate quality of service and reap</w:t>
        </w:r>
        <w:r w:rsidRPr="007B637F">
          <w:rPr>
            <w:rFonts w:asciiTheme="minorHAnsi" w:eastAsia="SimSun" w:hAnsiTheme="minorHAnsi" w:cstheme="minorHAnsi"/>
            <w:bCs/>
            <w:lang w:eastAsia="zh-CN"/>
          </w:rPr>
          <w:t xml:space="preserve"> the full benefits of the Internet</w:t>
        </w:r>
      </w:ins>
      <w:r w:rsidR="00C14DAB" w:rsidRPr="007B637F">
        <w:rPr>
          <w:rFonts w:asciiTheme="minorHAnsi" w:eastAsia="SimSun" w:hAnsiTheme="minorHAnsi" w:cstheme="minorHAnsi"/>
          <w:bCs/>
          <w:lang w:eastAsia="zh-CN"/>
        </w:rPr>
        <w:t>;</w:t>
      </w:r>
    </w:p>
    <w:p w14:paraId="1F8100A0" w14:textId="391B31D5" w:rsidR="000E696D" w:rsidRPr="007B637F" w:rsidRDefault="00D3754E" w:rsidP="003756A2">
      <w:pPr>
        <w:pStyle w:val="ListParagraph"/>
        <w:numPr>
          <w:ilvl w:val="0"/>
          <w:numId w:val="32"/>
        </w:numPr>
        <w:spacing w:before="160" w:after="120" w:line="276" w:lineRule="auto"/>
        <w:ind w:left="0" w:firstLine="0"/>
        <w:jc w:val="both"/>
        <w:rPr>
          <w:rFonts w:asciiTheme="minorHAnsi" w:eastAsia="SimSun" w:hAnsiTheme="minorHAnsi" w:cstheme="minorHAnsi"/>
          <w:lang w:eastAsia="zh-CN"/>
        </w:rPr>
      </w:pPr>
      <w:ins w:id="47" w:author="Author">
        <w:r w:rsidRPr="007B637F">
          <w:rPr>
            <w:rFonts w:asciiTheme="minorHAnsi" w:eastAsia="SimSun" w:hAnsiTheme="minorHAnsi" w:cstheme="minorHAnsi"/>
            <w:bCs/>
            <w:lang w:eastAsia="zh-CN"/>
          </w:rPr>
          <w:t xml:space="preserve">that </w:t>
        </w:r>
        <w:r w:rsidR="00ED5DD2" w:rsidRPr="007B637F">
          <w:rPr>
            <w:rFonts w:asciiTheme="minorHAnsi" w:eastAsia="SimSun" w:hAnsiTheme="minorHAnsi" w:cstheme="minorHAnsi"/>
            <w:bCs/>
            <w:lang w:eastAsia="zh-CN"/>
          </w:rPr>
          <w:t>tailored solutions for the</w:t>
        </w:r>
        <w:r w:rsidRPr="007B637F">
          <w:rPr>
            <w:rFonts w:asciiTheme="minorHAnsi" w:eastAsia="SimSun" w:hAnsiTheme="minorHAnsi" w:cstheme="minorHAnsi"/>
            <w:bCs/>
            <w:lang w:eastAsia="zh-CN"/>
          </w:rPr>
          <w:t xml:space="preserve"> </w:t>
        </w:r>
        <w:r w:rsidR="007230C3" w:rsidRPr="007B637F">
          <w:rPr>
            <w:rFonts w:asciiTheme="minorHAnsi" w:eastAsia="SimSun" w:hAnsiTheme="minorHAnsi" w:cstheme="minorHAnsi"/>
            <w:bCs/>
            <w:lang w:eastAsia="zh-CN"/>
          </w:rPr>
          <w:t xml:space="preserve">geographic coverage of </w:t>
        </w:r>
        <w:r w:rsidR="00E93CFD" w:rsidRPr="007B637F">
          <w:rPr>
            <w:rFonts w:asciiTheme="minorHAnsi" w:eastAsia="SimSun" w:hAnsiTheme="minorHAnsi" w:cstheme="minorHAnsi"/>
            <w:bCs/>
            <w:lang w:eastAsia="zh-CN"/>
          </w:rPr>
          <w:t xml:space="preserve">the </w:t>
        </w:r>
        <w:r w:rsidRPr="007B637F">
          <w:rPr>
            <w:rFonts w:asciiTheme="minorHAnsi" w:eastAsia="SimSun" w:hAnsiTheme="minorHAnsi" w:cstheme="minorHAnsi"/>
            <w:bCs/>
            <w:lang w:eastAsia="zh-CN"/>
          </w:rPr>
          <w:t>remaining unserved and underserved areas (including</w:t>
        </w:r>
        <w:r w:rsidRPr="007B637F">
          <w:rPr>
            <w:rFonts w:asciiTheme="minorHAnsi" w:hAnsiTheme="minorHAnsi" w:cstheme="minorHAnsi"/>
            <w:color w:val="000000" w:themeColor="text1"/>
          </w:rPr>
          <w:t xml:space="preserve"> in vast, sparsely populated regions) </w:t>
        </w:r>
        <w:r w:rsidR="0061136B" w:rsidRPr="007B637F">
          <w:rPr>
            <w:rFonts w:asciiTheme="minorHAnsi" w:hAnsiTheme="minorHAnsi" w:cstheme="minorHAnsi"/>
            <w:color w:val="000000" w:themeColor="text1"/>
          </w:rPr>
          <w:t>are</w:t>
        </w:r>
        <w:r w:rsidRPr="007B637F">
          <w:rPr>
            <w:rFonts w:asciiTheme="minorHAnsi" w:hAnsiTheme="minorHAnsi" w:cstheme="minorHAnsi"/>
            <w:color w:val="000000" w:themeColor="text1"/>
          </w:rPr>
          <w:t xml:space="preserve"> </w:t>
        </w:r>
        <w:r w:rsidR="000F4941" w:rsidRPr="007B637F">
          <w:rPr>
            <w:rFonts w:asciiTheme="minorHAnsi" w:hAnsiTheme="minorHAnsi" w:cstheme="minorHAnsi"/>
            <w:color w:val="000000" w:themeColor="text1"/>
          </w:rPr>
          <w:t xml:space="preserve">critical for the </w:t>
        </w:r>
        <w:r w:rsidRPr="007B637F">
          <w:rPr>
            <w:rFonts w:asciiTheme="minorHAnsi" w:hAnsiTheme="minorHAnsi" w:cstheme="minorHAnsi"/>
            <w:color w:val="000000" w:themeColor="text1"/>
          </w:rPr>
          <w:t>adoption of essential broadband and narrowband applications that can drive economic growth and enhance quality of life</w:t>
        </w:r>
      </w:ins>
      <w:r w:rsidR="00237701" w:rsidRPr="007B637F">
        <w:rPr>
          <w:rFonts w:asciiTheme="minorHAnsi" w:hAnsiTheme="minorHAnsi" w:cstheme="minorHAnsi"/>
          <w:color w:val="000000" w:themeColor="text1"/>
        </w:rPr>
        <w:t>,</w:t>
      </w:r>
    </w:p>
    <w:p w14:paraId="6651556F" w14:textId="22F07F5A" w:rsidR="00DC244B" w:rsidRPr="004E1A77" w:rsidDel="009E15FB" w:rsidRDefault="00487979" w:rsidP="004E1A77">
      <w:pPr>
        <w:spacing w:before="160" w:after="120" w:line="276" w:lineRule="auto"/>
        <w:jc w:val="both"/>
        <w:rPr>
          <w:del w:id="48" w:author="Author"/>
          <w:rFonts w:asciiTheme="minorHAnsi" w:eastAsia="SimSun" w:hAnsiTheme="minorHAnsi" w:cstheme="minorHAnsi"/>
          <w:bCs/>
          <w:lang w:eastAsia="zh-CN"/>
        </w:rPr>
      </w:pPr>
      <w:del w:id="49" w:author="Author">
        <w:r w:rsidRPr="007B637F" w:rsidDel="009E15FB">
          <w:rPr>
            <w:rFonts w:asciiTheme="minorHAnsi" w:eastAsia="SimSun" w:hAnsiTheme="minorHAnsi" w:cstheme="minorHAnsi"/>
            <w:bCs/>
            <w:lang w:eastAsia="zh-CN"/>
          </w:rPr>
          <w:delText>that there is a clear connection between, inter alia, the affordability of telecommunications/ICTs in general, Internet access in particular, and the level of their use,</w:delText>
        </w:r>
      </w:del>
    </w:p>
    <w:p w14:paraId="416F00B6" w14:textId="77777777" w:rsidR="00487979" w:rsidRPr="007B637F" w:rsidRDefault="00487979" w:rsidP="003756A2">
      <w:pPr>
        <w:pStyle w:val="Call"/>
        <w:spacing w:after="120" w:line="276" w:lineRule="auto"/>
        <w:jc w:val="both"/>
        <w:rPr>
          <w:rFonts w:asciiTheme="minorHAnsi" w:hAnsiTheme="minorHAnsi" w:cstheme="minorHAnsi"/>
          <w:i/>
          <w:szCs w:val="24"/>
          <w:lang w:eastAsia="zh-CN"/>
        </w:rPr>
      </w:pPr>
      <w:r w:rsidRPr="007B637F">
        <w:rPr>
          <w:rFonts w:asciiTheme="minorHAnsi" w:hAnsiTheme="minorHAnsi" w:cstheme="minorHAnsi"/>
          <w:i/>
          <w:szCs w:val="24"/>
          <w:lang w:eastAsia="zh-CN"/>
        </w:rPr>
        <w:t>recalling</w:t>
      </w:r>
    </w:p>
    <w:p w14:paraId="5A7B225A" w14:textId="77777777" w:rsidR="00487979" w:rsidRPr="007B637F" w:rsidRDefault="00487979" w:rsidP="003756A2">
      <w:pPr>
        <w:pStyle w:val="ListParagraph"/>
        <w:numPr>
          <w:ilvl w:val="0"/>
          <w:numId w:val="18"/>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United Nations General Assembly (UNGA) Resolution 70/1, on transforming our world: the 2030 Agenda for Sustainable Development;</w:t>
      </w:r>
    </w:p>
    <w:p w14:paraId="40E1C78A" w14:textId="77777777" w:rsidR="00487979" w:rsidRPr="007B637F" w:rsidRDefault="00487979" w:rsidP="003756A2">
      <w:pPr>
        <w:pStyle w:val="ListParagraph"/>
        <w:numPr>
          <w:ilvl w:val="0"/>
          <w:numId w:val="18"/>
        </w:numPr>
        <w:spacing w:before="160" w:after="120" w:line="276" w:lineRule="auto"/>
        <w:ind w:left="0" w:firstLine="0"/>
        <w:jc w:val="both"/>
        <w:rPr>
          <w:ins w:id="50" w:author="Author"/>
          <w:rFonts w:asciiTheme="minorHAnsi" w:eastAsia="SimSun" w:hAnsiTheme="minorHAnsi" w:cstheme="minorHAnsi"/>
          <w:bCs/>
          <w:lang w:eastAsia="zh-CN"/>
        </w:rPr>
      </w:pPr>
      <w:ins w:id="51" w:author="Author">
        <w:r w:rsidRPr="007B637F">
          <w:rPr>
            <w:rFonts w:asciiTheme="minorHAnsi" w:eastAsia="SimSun" w:hAnsiTheme="minorHAnsi" w:cstheme="minorHAnsi"/>
            <w:bCs/>
            <w:lang w:eastAsia="zh-CN"/>
          </w:rPr>
          <w:t>UNGA Resolution 78/132, on information and communications technologies for sustainable development;</w:t>
        </w:r>
      </w:ins>
    </w:p>
    <w:p w14:paraId="30B0C1BD" w14:textId="77777777" w:rsidR="00487979" w:rsidRPr="007B637F" w:rsidRDefault="00487979" w:rsidP="003756A2">
      <w:pPr>
        <w:pStyle w:val="ListParagraph"/>
        <w:numPr>
          <w:ilvl w:val="0"/>
          <w:numId w:val="18"/>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 xml:space="preserve">the Addis </w:t>
      </w:r>
      <w:proofErr w:type="gramStart"/>
      <w:r w:rsidRPr="007B637F">
        <w:rPr>
          <w:rFonts w:asciiTheme="minorHAnsi" w:eastAsia="SimSun" w:hAnsiTheme="minorHAnsi" w:cstheme="minorHAnsi"/>
          <w:bCs/>
          <w:lang w:eastAsia="zh-CN"/>
        </w:rPr>
        <w:t>Ababa Action</w:t>
      </w:r>
      <w:proofErr w:type="gramEnd"/>
      <w:r w:rsidRPr="007B637F">
        <w:rPr>
          <w:rFonts w:asciiTheme="minorHAnsi" w:eastAsia="SimSun" w:hAnsiTheme="minorHAnsi" w:cstheme="minorHAnsi"/>
          <w:bCs/>
          <w:lang w:eastAsia="zh-CN"/>
        </w:rPr>
        <w:t xml:space="preserve"> Agenda of the 2015 Third International Conference on Financing for Development, endorsed in UNGA Resolution 69/313, and its commitment to bridging the digital divide;</w:t>
      </w:r>
    </w:p>
    <w:p w14:paraId="080549E1" w14:textId="77777777" w:rsidR="00487979" w:rsidRPr="007B637F" w:rsidRDefault="00487979" w:rsidP="003756A2">
      <w:pPr>
        <w:pStyle w:val="ListParagraph"/>
        <w:numPr>
          <w:ilvl w:val="0"/>
          <w:numId w:val="18"/>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UNGA Resolution 70/125, on the outcome document of the high-level meeting of the General Assembly on the overall review of the implementation of the outcomes of the World Summit on the Information Society (WSIS);</w:t>
      </w:r>
    </w:p>
    <w:p w14:paraId="4DEFE486" w14:textId="1448FD86" w:rsidR="00487979" w:rsidRPr="007B637F" w:rsidRDefault="00487979" w:rsidP="003756A2">
      <w:pPr>
        <w:pStyle w:val="ListParagraph"/>
        <w:numPr>
          <w:ilvl w:val="0"/>
          <w:numId w:val="18"/>
        </w:numPr>
        <w:spacing w:before="160" w:after="120" w:line="276" w:lineRule="auto"/>
        <w:ind w:left="0" w:firstLine="0"/>
        <w:jc w:val="both"/>
        <w:rPr>
          <w:ins w:id="52" w:author="Author"/>
          <w:rFonts w:asciiTheme="minorHAnsi" w:eastAsia="SimSun" w:hAnsiTheme="minorHAnsi" w:cstheme="minorHAnsi"/>
          <w:bCs/>
          <w:lang w:eastAsia="zh-CN"/>
        </w:rPr>
      </w:pPr>
      <w:ins w:id="53" w:author="Author">
        <w:r w:rsidRPr="007B637F">
          <w:rPr>
            <w:rFonts w:asciiTheme="minorHAnsi" w:eastAsia="SimSun" w:hAnsiTheme="minorHAnsi" w:cstheme="minorHAnsi"/>
            <w:bCs/>
            <w:lang w:eastAsia="zh-CN"/>
          </w:rPr>
          <w:t>UNGA resolution 79/1</w:t>
        </w:r>
        <w:r w:rsidR="009971F5" w:rsidRPr="007B637F">
          <w:rPr>
            <w:rFonts w:asciiTheme="minorHAnsi" w:eastAsia="SimSun" w:hAnsiTheme="minorHAnsi" w:cstheme="minorHAnsi"/>
            <w:bCs/>
            <w:lang w:eastAsia="zh-CN"/>
          </w:rPr>
          <w:t xml:space="preserve">on </w:t>
        </w:r>
        <w:r w:rsidRPr="007B637F">
          <w:rPr>
            <w:rFonts w:asciiTheme="minorHAnsi" w:eastAsia="SimSun" w:hAnsiTheme="minorHAnsi" w:cstheme="minorHAnsi"/>
            <w:bCs/>
            <w:lang w:eastAsia="zh-CN"/>
          </w:rPr>
          <w:t xml:space="preserve">the </w:t>
        </w:r>
        <w:r w:rsidR="009133CD" w:rsidRPr="007B637F">
          <w:rPr>
            <w:rFonts w:asciiTheme="minorHAnsi" w:eastAsia="SimSun" w:hAnsiTheme="minorHAnsi" w:cstheme="minorHAnsi"/>
            <w:bCs/>
            <w:lang w:eastAsia="zh-CN"/>
          </w:rPr>
          <w:t>P</w:t>
        </w:r>
        <w:r w:rsidRPr="007B637F">
          <w:rPr>
            <w:rFonts w:asciiTheme="minorHAnsi" w:eastAsia="SimSun" w:hAnsiTheme="minorHAnsi" w:cstheme="minorHAnsi"/>
            <w:bCs/>
            <w:lang w:eastAsia="zh-CN"/>
          </w:rPr>
          <w:t xml:space="preserve">act for the </w:t>
        </w:r>
        <w:r w:rsidR="009133CD" w:rsidRPr="007B637F">
          <w:rPr>
            <w:rFonts w:asciiTheme="minorHAnsi" w:eastAsia="SimSun" w:hAnsiTheme="minorHAnsi" w:cstheme="minorHAnsi"/>
            <w:bCs/>
            <w:lang w:eastAsia="zh-CN"/>
          </w:rPr>
          <w:t>F</w:t>
        </w:r>
        <w:r w:rsidRPr="007B637F">
          <w:rPr>
            <w:rFonts w:asciiTheme="minorHAnsi" w:eastAsia="SimSun" w:hAnsiTheme="minorHAnsi" w:cstheme="minorHAnsi"/>
            <w:bCs/>
            <w:lang w:eastAsia="zh-CN"/>
          </w:rPr>
          <w:t>uture;</w:t>
        </w:r>
      </w:ins>
    </w:p>
    <w:p w14:paraId="071ED3D5" w14:textId="77777777" w:rsidR="00487979" w:rsidRPr="007B637F" w:rsidRDefault="00487979" w:rsidP="003756A2">
      <w:pPr>
        <w:pStyle w:val="ListParagraph"/>
        <w:numPr>
          <w:ilvl w:val="0"/>
          <w:numId w:val="18"/>
        </w:numPr>
        <w:spacing w:before="160" w:after="120" w:line="276" w:lineRule="auto"/>
        <w:ind w:left="0" w:firstLine="0"/>
        <w:jc w:val="both"/>
        <w:rPr>
          <w:ins w:id="54" w:author="Author"/>
          <w:rFonts w:asciiTheme="minorHAnsi" w:eastAsia="SimSun" w:hAnsiTheme="minorHAnsi" w:cstheme="minorHAnsi"/>
          <w:bCs/>
          <w:lang w:eastAsia="zh-CN"/>
        </w:rPr>
      </w:pPr>
      <w:r w:rsidRPr="007B637F">
        <w:rPr>
          <w:rFonts w:asciiTheme="minorHAnsi" w:eastAsia="SimSun" w:hAnsiTheme="minorHAnsi" w:cstheme="minorHAnsi"/>
          <w:bCs/>
          <w:lang w:eastAsia="zh-CN"/>
        </w:rPr>
        <w:t xml:space="preserve">Resolution 25 (Rev. </w:t>
      </w:r>
      <w:bookmarkStart w:id="55" w:name="OLE_LINK23"/>
      <w:ins w:id="56" w:author="Author">
        <w:r w:rsidRPr="007B637F">
          <w:rPr>
            <w:rFonts w:asciiTheme="minorHAnsi" w:eastAsia="SimSun" w:hAnsiTheme="minorHAnsi" w:cstheme="minorHAnsi"/>
            <w:bCs/>
            <w:lang w:eastAsia="zh-CN"/>
          </w:rPr>
          <w:t>Bucharest</w:t>
        </w:r>
      </w:ins>
      <w:bookmarkEnd w:id="55"/>
      <w:del w:id="57" w:author="Author">
        <w:r w:rsidRPr="007B637F">
          <w:rPr>
            <w:rFonts w:asciiTheme="minorHAnsi" w:eastAsia="SimSun" w:hAnsiTheme="minorHAnsi" w:cstheme="minorHAnsi"/>
            <w:bCs/>
            <w:lang w:eastAsia="zh-CN"/>
          </w:rPr>
          <w:delText>Dubai</w:delText>
        </w:r>
      </w:del>
      <w:r w:rsidRPr="007B637F">
        <w:rPr>
          <w:rFonts w:asciiTheme="minorHAnsi" w:eastAsia="SimSun" w:hAnsiTheme="minorHAnsi" w:cstheme="minorHAnsi"/>
          <w:bCs/>
          <w:lang w:eastAsia="zh-CN"/>
        </w:rPr>
        <w:t xml:space="preserve">, </w:t>
      </w:r>
      <w:ins w:id="58" w:author="Author">
        <w:r w:rsidRPr="007B637F">
          <w:rPr>
            <w:rFonts w:asciiTheme="minorHAnsi" w:eastAsia="SimSun" w:hAnsiTheme="minorHAnsi" w:cstheme="minorHAnsi"/>
            <w:bCs/>
            <w:lang w:eastAsia="zh-CN"/>
          </w:rPr>
          <w:t>2022</w:t>
        </w:r>
      </w:ins>
      <w:r w:rsidRPr="007B637F">
        <w:rPr>
          <w:rFonts w:asciiTheme="minorHAnsi" w:eastAsia="SimSun" w:hAnsiTheme="minorHAnsi" w:cstheme="minorHAnsi"/>
          <w:bCs/>
          <w:lang w:eastAsia="zh-CN"/>
        </w:rPr>
        <w:t xml:space="preserve">) of the Plenipotentiary Conference, on strengthening the </w:t>
      </w:r>
      <w:ins w:id="59" w:author="Author">
        <w:r w:rsidRPr="007B637F">
          <w:rPr>
            <w:rFonts w:asciiTheme="minorHAnsi" w:eastAsia="SimSun" w:hAnsiTheme="minorHAnsi" w:cstheme="minorHAnsi"/>
            <w:bCs/>
            <w:lang w:eastAsia="zh-CN"/>
          </w:rPr>
          <w:t xml:space="preserve">ITU </w:t>
        </w:r>
      </w:ins>
      <w:r w:rsidRPr="007B637F">
        <w:rPr>
          <w:rFonts w:asciiTheme="minorHAnsi" w:eastAsia="SimSun" w:hAnsiTheme="minorHAnsi" w:cstheme="minorHAnsi"/>
          <w:bCs/>
          <w:lang w:eastAsia="zh-CN"/>
        </w:rPr>
        <w:t>regional presence;</w:t>
      </w:r>
    </w:p>
    <w:p w14:paraId="44B13C1D" w14:textId="77777777" w:rsidR="00487979" w:rsidRPr="007B637F" w:rsidRDefault="00487979" w:rsidP="003756A2">
      <w:pPr>
        <w:pStyle w:val="ListParagraph"/>
        <w:numPr>
          <w:ilvl w:val="0"/>
          <w:numId w:val="18"/>
        </w:numPr>
        <w:spacing w:before="160" w:after="120" w:line="276" w:lineRule="auto"/>
        <w:ind w:left="0" w:firstLine="0"/>
        <w:jc w:val="both"/>
        <w:rPr>
          <w:rFonts w:asciiTheme="minorHAnsi" w:eastAsia="SimSun" w:hAnsiTheme="minorHAnsi" w:cstheme="minorHAnsi"/>
          <w:bCs/>
          <w:lang w:eastAsia="zh-CN"/>
        </w:rPr>
      </w:pPr>
      <w:ins w:id="60" w:author="Author">
        <w:r w:rsidRPr="007B637F">
          <w:rPr>
            <w:rFonts w:asciiTheme="minorHAnsi" w:eastAsia="SimSun" w:hAnsiTheme="minorHAnsi" w:cstheme="minorHAnsi"/>
            <w:bCs/>
            <w:lang w:eastAsia="zh-CN"/>
          </w:rPr>
          <w:t>Resolution 30 (Rev. Bucharest, 2022) of the Plenipotentiary Conference, on special measures for LDCs, SIDS, LLDCs and countries with economies in transition;</w:t>
        </w:r>
      </w:ins>
    </w:p>
    <w:p w14:paraId="5E5C050B" w14:textId="77777777" w:rsidR="00487979" w:rsidRPr="007B637F" w:rsidRDefault="00487979" w:rsidP="003756A2">
      <w:pPr>
        <w:pStyle w:val="ListParagraph"/>
        <w:numPr>
          <w:ilvl w:val="0"/>
          <w:numId w:val="18"/>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 xml:space="preserve">Resolution 135 (Rev. </w:t>
      </w:r>
      <w:ins w:id="61" w:author="Author">
        <w:r w:rsidRPr="007B637F">
          <w:rPr>
            <w:rFonts w:asciiTheme="minorHAnsi" w:eastAsia="SimSun" w:hAnsiTheme="minorHAnsi" w:cstheme="minorHAnsi"/>
            <w:bCs/>
            <w:lang w:eastAsia="zh-CN"/>
          </w:rPr>
          <w:t>Bucharest</w:t>
        </w:r>
      </w:ins>
      <w:del w:id="62" w:author="Author">
        <w:r w:rsidRPr="007B637F">
          <w:rPr>
            <w:rFonts w:asciiTheme="minorHAnsi" w:eastAsia="SimSun" w:hAnsiTheme="minorHAnsi" w:cstheme="minorHAnsi"/>
            <w:bCs/>
            <w:lang w:eastAsia="zh-CN"/>
          </w:rPr>
          <w:delText>Dubai</w:delText>
        </w:r>
      </w:del>
      <w:r w:rsidRPr="007B637F">
        <w:rPr>
          <w:rFonts w:asciiTheme="minorHAnsi" w:eastAsia="SimSun" w:hAnsiTheme="minorHAnsi" w:cstheme="minorHAnsi"/>
          <w:bCs/>
          <w:lang w:eastAsia="zh-CN"/>
        </w:rPr>
        <w:t xml:space="preserve">, </w:t>
      </w:r>
      <w:del w:id="63" w:author="Author">
        <w:r w:rsidRPr="007B637F">
          <w:rPr>
            <w:rFonts w:asciiTheme="minorHAnsi" w:eastAsia="SimSun" w:hAnsiTheme="minorHAnsi" w:cstheme="minorHAnsi"/>
            <w:bCs/>
            <w:lang w:eastAsia="zh-CN"/>
          </w:rPr>
          <w:delText>2018</w:delText>
        </w:r>
      </w:del>
      <w:ins w:id="64" w:author="Author">
        <w:r w:rsidRPr="007B637F">
          <w:rPr>
            <w:rFonts w:asciiTheme="minorHAnsi" w:eastAsia="SimSun" w:hAnsiTheme="minorHAnsi" w:cstheme="minorHAnsi"/>
            <w:bCs/>
            <w:lang w:eastAsia="zh-CN"/>
          </w:rPr>
          <w:t>2022</w:t>
        </w:r>
      </w:ins>
      <w:r w:rsidRPr="007B637F">
        <w:rPr>
          <w:rFonts w:asciiTheme="minorHAnsi" w:eastAsia="SimSun" w:hAnsiTheme="minorHAnsi" w:cstheme="minorHAnsi"/>
          <w:bCs/>
          <w:lang w:eastAsia="zh-CN"/>
        </w:rPr>
        <w:t>) of the Plenipotentiary Conference, on ITU's role in the durable and sustainable development of telecommunications/ ICTs, in providing technical assistance and advice to developing countries and in implementing relevant national, regional and interregional projects;</w:t>
      </w:r>
    </w:p>
    <w:p w14:paraId="0B3A4F0A" w14:textId="77777777" w:rsidR="00487979" w:rsidRPr="007B637F" w:rsidRDefault="00487979" w:rsidP="003756A2">
      <w:pPr>
        <w:pStyle w:val="ListParagraph"/>
        <w:numPr>
          <w:ilvl w:val="0"/>
          <w:numId w:val="18"/>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 xml:space="preserve">Resolution 139 (Rev. </w:t>
      </w:r>
      <w:bookmarkStart w:id="65" w:name="OLE_LINK24"/>
      <w:ins w:id="66" w:author="Author">
        <w:r w:rsidRPr="007B637F">
          <w:rPr>
            <w:rFonts w:asciiTheme="minorHAnsi" w:eastAsia="SimSun" w:hAnsiTheme="minorHAnsi" w:cstheme="minorHAnsi"/>
            <w:bCs/>
            <w:lang w:eastAsia="zh-CN"/>
          </w:rPr>
          <w:t>Bucharest</w:t>
        </w:r>
      </w:ins>
      <w:bookmarkEnd w:id="65"/>
      <w:del w:id="67" w:author="Author">
        <w:r w:rsidRPr="007B637F">
          <w:rPr>
            <w:rFonts w:asciiTheme="minorHAnsi" w:eastAsia="SimSun" w:hAnsiTheme="minorHAnsi" w:cstheme="minorHAnsi"/>
            <w:bCs/>
            <w:lang w:eastAsia="zh-CN"/>
          </w:rPr>
          <w:delText>Dubai</w:delText>
        </w:r>
      </w:del>
      <w:r w:rsidRPr="007B637F">
        <w:rPr>
          <w:rFonts w:asciiTheme="minorHAnsi" w:eastAsia="SimSun" w:hAnsiTheme="minorHAnsi" w:cstheme="minorHAnsi"/>
          <w:bCs/>
          <w:lang w:eastAsia="zh-CN"/>
        </w:rPr>
        <w:t xml:space="preserve">, </w:t>
      </w:r>
      <w:del w:id="68" w:author="Author">
        <w:r w:rsidRPr="007B637F">
          <w:rPr>
            <w:rFonts w:asciiTheme="minorHAnsi" w:eastAsia="SimSun" w:hAnsiTheme="minorHAnsi" w:cstheme="minorHAnsi"/>
            <w:bCs/>
            <w:lang w:eastAsia="zh-CN"/>
          </w:rPr>
          <w:delText>2018</w:delText>
        </w:r>
      </w:del>
      <w:ins w:id="69" w:author="Author">
        <w:r w:rsidRPr="007B637F">
          <w:rPr>
            <w:rFonts w:asciiTheme="minorHAnsi" w:eastAsia="SimSun" w:hAnsiTheme="minorHAnsi" w:cstheme="minorHAnsi"/>
            <w:bCs/>
            <w:lang w:eastAsia="zh-CN"/>
          </w:rPr>
          <w:t>2022</w:t>
        </w:r>
      </w:ins>
      <w:r w:rsidRPr="007B637F">
        <w:rPr>
          <w:rFonts w:asciiTheme="minorHAnsi" w:eastAsia="SimSun" w:hAnsiTheme="minorHAnsi" w:cstheme="minorHAnsi"/>
          <w:bCs/>
          <w:lang w:eastAsia="zh-CN"/>
        </w:rPr>
        <w:t>) of the Plenipotentiary Conference, on the use of telecommunications/ICTs to bridge the digital divide and build an inclusive information society;</w:t>
      </w:r>
    </w:p>
    <w:p w14:paraId="56F6F684" w14:textId="77777777" w:rsidR="00487979" w:rsidRPr="007B637F" w:rsidRDefault="00487979" w:rsidP="003756A2">
      <w:pPr>
        <w:pStyle w:val="ListParagraph"/>
        <w:numPr>
          <w:ilvl w:val="0"/>
          <w:numId w:val="18"/>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 xml:space="preserve">Resolution 191 (Rev. </w:t>
      </w:r>
      <w:bookmarkStart w:id="70" w:name="OLE_LINK25"/>
      <w:ins w:id="71" w:author="Author">
        <w:r w:rsidRPr="007B637F">
          <w:rPr>
            <w:rFonts w:asciiTheme="minorHAnsi" w:eastAsia="SimSun" w:hAnsiTheme="minorHAnsi" w:cstheme="minorHAnsi"/>
            <w:bCs/>
            <w:lang w:eastAsia="zh-CN"/>
          </w:rPr>
          <w:t>Bucharest</w:t>
        </w:r>
        <w:bookmarkEnd w:id="70"/>
        <w:r w:rsidRPr="007B637F">
          <w:rPr>
            <w:rFonts w:asciiTheme="minorHAnsi" w:eastAsia="SimSun" w:hAnsiTheme="minorHAnsi" w:cstheme="minorHAnsi"/>
            <w:bCs/>
            <w:lang w:eastAsia="zh-CN"/>
          </w:rPr>
          <w:t>,</w:t>
        </w:r>
      </w:ins>
      <w:del w:id="72" w:author="Author">
        <w:r w:rsidRPr="007B637F">
          <w:rPr>
            <w:rFonts w:asciiTheme="minorHAnsi" w:eastAsia="SimSun" w:hAnsiTheme="minorHAnsi" w:cstheme="minorHAnsi"/>
            <w:bCs/>
            <w:lang w:eastAsia="zh-CN"/>
          </w:rPr>
          <w:delText>Dubai</w:delText>
        </w:r>
      </w:del>
      <w:r w:rsidRPr="007B637F">
        <w:rPr>
          <w:rFonts w:asciiTheme="minorHAnsi" w:eastAsia="SimSun" w:hAnsiTheme="minorHAnsi" w:cstheme="minorHAnsi"/>
          <w:bCs/>
          <w:lang w:eastAsia="zh-CN"/>
        </w:rPr>
        <w:t xml:space="preserve"> </w:t>
      </w:r>
      <w:del w:id="73" w:author="Author">
        <w:r w:rsidRPr="007B637F">
          <w:rPr>
            <w:rFonts w:asciiTheme="minorHAnsi" w:eastAsia="SimSun" w:hAnsiTheme="minorHAnsi" w:cstheme="minorHAnsi"/>
            <w:bCs/>
            <w:lang w:eastAsia="zh-CN"/>
          </w:rPr>
          <w:delText>2018</w:delText>
        </w:r>
      </w:del>
      <w:ins w:id="74" w:author="Author">
        <w:r w:rsidRPr="007B637F">
          <w:rPr>
            <w:rFonts w:asciiTheme="minorHAnsi" w:eastAsia="SimSun" w:hAnsiTheme="minorHAnsi" w:cstheme="minorHAnsi"/>
            <w:bCs/>
            <w:lang w:eastAsia="zh-CN"/>
          </w:rPr>
          <w:t>2022</w:t>
        </w:r>
      </w:ins>
      <w:r w:rsidRPr="007B637F">
        <w:rPr>
          <w:rFonts w:asciiTheme="minorHAnsi" w:eastAsia="SimSun" w:hAnsiTheme="minorHAnsi" w:cstheme="minorHAnsi"/>
          <w:bCs/>
          <w:lang w:eastAsia="zh-CN"/>
        </w:rPr>
        <w:t>) of the Plenipotentiary Conference, on the strategy for the coordination of efforts among the three Sectors of the Union;</w:t>
      </w:r>
    </w:p>
    <w:p w14:paraId="5B5C1585" w14:textId="77777777" w:rsidR="00487979" w:rsidRPr="007B637F" w:rsidRDefault="00487979" w:rsidP="003756A2">
      <w:pPr>
        <w:pStyle w:val="ListParagraph"/>
        <w:numPr>
          <w:ilvl w:val="0"/>
          <w:numId w:val="18"/>
        </w:numPr>
        <w:spacing w:before="160" w:after="120" w:line="276" w:lineRule="auto"/>
        <w:ind w:left="0" w:firstLine="0"/>
        <w:jc w:val="both"/>
        <w:rPr>
          <w:ins w:id="75" w:author="Author"/>
          <w:rFonts w:asciiTheme="minorHAnsi" w:eastAsia="SimSun" w:hAnsiTheme="minorHAnsi" w:cstheme="minorHAnsi"/>
          <w:bCs/>
          <w:lang w:eastAsia="zh-CN"/>
        </w:rPr>
      </w:pPr>
      <w:r w:rsidRPr="007B637F">
        <w:rPr>
          <w:rFonts w:asciiTheme="minorHAnsi" w:eastAsia="SimSun" w:hAnsiTheme="minorHAnsi" w:cstheme="minorHAnsi"/>
          <w:bCs/>
          <w:lang w:eastAsia="zh-CN"/>
        </w:rPr>
        <w:t xml:space="preserve">Resolution 200 (Rev. </w:t>
      </w:r>
      <w:ins w:id="76" w:author="Author">
        <w:r w:rsidRPr="007B637F">
          <w:rPr>
            <w:rFonts w:asciiTheme="minorHAnsi" w:eastAsia="SimSun" w:hAnsiTheme="minorHAnsi" w:cstheme="minorHAnsi"/>
            <w:bCs/>
            <w:lang w:eastAsia="zh-CN"/>
          </w:rPr>
          <w:t>Bucharest,</w:t>
        </w:r>
      </w:ins>
      <w:del w:id="77" w:author="Author">
        <w:r w:rsidRPr="007B637F">
          <w:rPr>
            <w:rFonts w:asciiTheme="minorHAnsi" w:eastAsia="SimSun" w:hAnsiTheme="minorHAnsi" w:cstheme="minorHAnsi"/>
            <w:bCs/>
            <w:lang w:eastAsia="zh-CN"/>
          </w:rPr>
          <w:delText>Dubai</w:delText>
        </w:r>
      </w:del>
      <w:r w:rsidRPr="007B637F">
        <w:rPr>
          <w:rFonts w:asciiTheme="minorHAnsi" w:eastAsia="SimSun" w:hAnsiTheme="minorHAnsi" w:cstheme="minorHAnsi"/>
          <w:bCs/>
          <w:lang w:eastAsia="zh-CN"/>
        </w:rPr>
        <w:t xml:space="preserve"> </w:t>
      </w:r>
      <w:del w:id="78" w:author="Author">
        <w:r w:rsidRPr="007B637F">
          <w:rPr>
            <w:rFonts w:asciiTheme="minorHAnsi" w:eastAsia="SimSun" w:hAnsiTheme="minorHAnsi" w:cstheme="minorHAnsi"/>
            <w:bCs/>
            <w:lang w:eastAsia="zh-CN"/>
          </w:rPr>
          <w:delText>2018</w:delText>
        </w:r>
      </w:del>
      <w:ins w:id="79" w:author="Author">
        <w:r w:rsidRPr="007B637F">
          <w:rPr>
            <w:rFonts w:asciiTheme="minorHAnsi" w:eastAsia="SimSun" w:hAnsiTheme="minorHAnsi" w:cstheme="minorHAnsi"/>
            <w:bCs/>
            <w:lang w:eastAsia="zh-CN"/>
          </w:rPr>
          <w:t>2022</w:t>
        </w:r>
      </w:ins>
      <w:r w:rsidRPr="007B637F">
        <w:rPr>
          <w:rFonts w:asciiTheme="minorHAnsi" w:eastAsia="SimSun" w:hAnsiTheme="minorHAnsi" w:cstheme="minorHAnsi"/>
          <w:bCs/>
          <w:lang w:eastAsia="zh-CN"/>
        </w:rPr>
        <w:t xml:space="preserve">) of the Plenipotentiary Conference, on the Connect 2030 Agenda for global </w:t>
      </w:r>
      <w:proofErr w:type="gramStart"/>
      <w:r w:rsidRPr="007B637F">
        <w:rPr>
          <w:rFonts w:asciiTheme="minorHAnsi" w:eastAsia="SimSun" w:hAnsiTheme="minorHAnsi" w:cstheme="minorHAnsi"/>
          <w:bCs/>
          <w:lang w:eastAsia="zh-CN"/>
        </w:rPr>
        <w:t>telecommunication</w:t>
      </w:r>
      <w:proofErr w:type="gramEnd"/>
      <w:r w:rsidRPr="007B637F">
        <w:rPr>
          <w:rFonts w:asciiTheme="minorHAnsi" w:eastAsia="SimSun" w:hAnsiTheme="minorHAnsi" w:cstheme="minorHAnsi"/>
          <w:bCs/>
          <w:lang w:eastAsia="zh-CN"/>
        </w:rPr>
        <w:t>/ICT, including broadband, for sustainable development;</w:t>
      </w:r>
    </w:p>
    <w:p w14:paraId="76B27AE9" w14:textId="77777777" w:rsidR="00487979" w:rsidRPr="007B637F" w:rsidRDefault="00487979" w:rsidP="003756A2">
      <w:pPr>
        <w:pStyle w:val="ListParagraph"/>
        <w:numPr>
          <w:ilvl w:val="0"/>
          <w:numId w:val="18"/>
        </w:numPr>
        <w:spacing w:before="160" w:after="120" w:line="276" w:lineRule="auto"/>
        <w:ind w:left="0" w:firstLine="0"/>
        <w:jc w:val="both"/>
        <w:rPr>
          <w:rFonts w:asciiTheme="minorHAnsi" w:eastAsia="SimSun" w:hAnsiTheme="minorHAnsi" w:cstheme="minorHAnsi"/>
          <w:bCs/>
          <w:lang w:eastAsia="zh-CN"/>
        </w:rPr>
      </w:pPr>
      <w:ins w:id="80" w:author="Author">
        <w:r w:rsidRPr="007B637F">
          <w:rPr>
            <w:rFonts w:asciiTheme="minorHAnsi" w:eastAsia="SimSun" w:hAnsiTheme="minorHAnsi" w:cstheme="minorHAnsi"/>
            <w:bCs/>
            <w:lang w:eastAsia="zh-CN"/>
          </w:rPr>
          <w:t>Resolution 201 (Rev. Dubai, 2018) of the Plenipotentiary Conference, on creating an enabling environment for the deployment and use of ICT applications;</w:t>
        </w:r>
      </w:ins>
    </w:p>
    <w:p w14:paraId="3822368E" w14:textId="77777777" w:rsidR="00487979" w:rsidRPr="007B637F" w:rsidRDefault="00487979" w:rsidP="003756A2">
      <w:pPr>
        <w:pStyle w:val="ListParagraph"/>
        <w:numPr>
          <w:ilvl w:val="0"/>
          <w:numId w:val="18"/>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lastRenderedPageBreak/>
        <w:t xml:space="preserve">Resolution 11 (Rev. Kigali, 2022) of </w:t>
      </w:r>
      <w:ins w:id="81" w:author="Author">
        <w:r w:rsidRPr="007B637F">
          <w:rPr>
            <w:rFonts w:asciiTheme="minorHAnsi" w:eastAsia="SimSun" w:hAnsiTheme="minorHAnsi" w:cstheme="minorHAnsi"/>
            <w:bCs/>
            <w:lang w:eastAsia="zh-CN"/>
          </w:rPr>
          <w:t>the World Telecommunication Development Conference (WTDC)</w:t>
        </w:r>
      </w:ins>
      <w:del w:id="82" w:author="Author">
        <w:r w:rsidRPr="007B637F">
          <w:rPr>
            <w:rFonts w:asciiTheme="minorHAnsi" w:eastAsia="SimSun" w:hAnsiTheme="minorHAnsi" w:cstheme="minorHAnsi"/>
            <w:bCs/>
            <w:lang w:eastAsia="zh-CN"/>
          </w:rPr>
          <w:delText>this conference</w:delText>
        </w:r>
      </w:del>
      <w:r w:rsidRPr="007B637F">
        <w:rPr>
          <w:rFonts w:asciiTheme="minorHAnsi" w:eastAsia="SimSun" w:hAnsiTheme="minorHAnsi" w:cstheme="minorHAnsi"/>
          <w:bCs/>
          <w:lang w:eastAsia="zh-CN"/>
        </w:rPr>
        <w:t>, on telecommunication/ICT services in rural, isolated and poorly served areas;</w:t>
      </w:r>
    </w:p>
    <w:p w14:paraId="1393AD72" w14:textId="77777777" w:rsidR="00487979" w:rsidRPr="007B637F" w:rsidRDefault="00487979" w:rsidP="003756A2">
      <w:pPr>
        <w:pStyle w:val="ListParagraph"/>
        <w:numPr>
          <w:ilvl w:val="0"/>
          <w:numId w:val="18"/>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Resolution 16 (Rev. Buenos Aires, 2017) of</w:t>
      </w:r>
      <w:bookmarkStart w:id="83" w:name="OLE_LINK26"/>
      <w:r w:rsidRPr="007B637F">
        <w:rPr>
          <w:rFonts w:asciiTheme="minorHAnsi" w:eastAsia="SimSun" w:hAnsiTheme="minorHAnsi" w:cstheme="minorHAnsi"/>
          <w:bCs/>
          <w:lang w:eastAsia="zh-CN"/>
        </w:rPr>
        <w:t xml:space="preserve"> </w:t>
      </w:r>
      <w:bookmarkStart w:id="84" w:name="OLE_LINK27"/>
      <w:r w:rsidRPr="007B637F">
        <w:rPr>
          <w:rFonts w:asciiTheme="minorHAnsi" w:eastAsia="SimSun" w:hAnsiTheme="minorHAnsi" w:cstheme="minorHAnsi"/>
          <w:bCs/>
          <w:lang w:eastAsia="zh-CN"/>
        </w:rPr>
        <w:t>the World Telecommunication Development Conference</w:t>
      </w:r>
      <w:bookmarkEnd w:id="84"/>
      <w:r w:rsidRPr="007B637F">
        <w:rPr>
          <w:rFonts w:asciiTheme="minorHAnsi" w:eastAsia="SimSun" w:hAnsiTheme="minorHAnsi" w:cstheme="minorHAnsi"/>
          <w:bCs/>
          <w:lang w:eastAsia="zh-CN"/>
        </w:rPr>
        <w:t xml:space="preserve"> (WTDC)</w:t>
      </w:r>
      <w:bookmarkEnd w:id="83"/>
      <w:r w:rsidRPr="007B637F">
        <w:rPr>
          <w:rFonts w:asciiTheme="minorHAnsi" w:eastAsia="SimSun" w:hAnsiTheme="minorHAnsi" w:cstheme="minorHAnsi"/>
          <w:bCs/>
          <w:lang w:eastAsia="zh-CN"/>
        </w:rPr>
        <w:t>, on special actions and measures for the least developed countries (LDCs), small island developing states (SIDS), landlocked developing countries (LLDCs) and countries with economies in transition;</w:t>
      </w:r>
    </w:p>
    <w:p w14:paraId="2371A94F" w14:textId="77777777" w:rsidR="00487979" w:rsidRPr="007B637F" w:rsidRDefault="00487979" w:rsidP="003756A2">
      <w:pPr>
        <w:pStyle w:val="ListParagraph"/>
        <w:numPr>
          <w:ilvl w:val="0"/>
          <w:numId w:val="18"/>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 xml:space="preserve">Resolution 23 (Rev. Buenos Aires, 2017) of </w:t>
      </w:r>
      <w:bookmarkStart w:id="85" w:name="OLE_LINK28"/>
      <w:ins w:id="86" w:author="Author">
        <w:r w:rsidRPr="007B637F">
          <w:rPr>
            <w:rFonts w:asciiTheme="minorHAnsi" w:eastAsia="SimSun" w:hAnsiTheme="minorHAnsi" w:cstheme="minorHAnsi"/>
            <w:bCs/>
            <w:lang w:eastAsia="zh-CN"/>
          </w:rPr>
          <w:t>the World Telecommunication Development Conference (</w:t>
        </w:r>
      </w:ins>
      <w:r w:rsidRPr="007B637F">
        <w:rPr>
          <w:rFonts w:asciiTheme="minorHAnsi" w:eastAsia="SimSun" w:hAnsiTheme="minorHAnsi" w:cstheme="minorHAnsi"/>
          <w:bCs/>
          <w:lang w:eastAsia="zh-CN"/>
        </w:rPr>
        <w:t>WTDC</w:t>
      </w:r>
      <w:ins w:id="87" w:author="Author">
        <w:r w:rsidRPr="007B637F">
          <w:rPr>
            <w:rFonts w:asciiTheme="minorHAnsi" w:eastAsia="SimSun" w:hAnsiTheme="minorHAnsi" w:cstheme="minorHAnsi"/>
            <w:bCs/>
            <w:lang w:eastAsia="zh-CN"/>
          </w:rPr>
          <w:t>)</w:t>
        </w:r>
      </w:ins>
      <w:bookmarkEnd w:id="85"/>
      <w:r w:rsidRPr="007B637F">
        <w:rPr>
          <w:rFonts w:asciiTheme="minorHAnsi" w:eastAsia="SimSun" w:hAnsiTheme="minorHAnsi" w:cstheme="minorHAnsi"/>
          <w:bCs/>
          <w:lang w:eastAsia="zh-CN"/>
        </w:rPr>
        <w:t>, on Internet access and availability for developing countries and charging principles for international Internet connection;</w:t>
      </w:r>
    </w:p>
    <w:p w14:paraId="5A790CB2" w14:textId="77777777" w:rsidR="00487979" w:rsidRPr="007B637F" w:rsidRDefault="00487979" w:rsidP="003756A2">
      <w:pPr>
        <w:pStyle w:val="ListParagraph"/>
        <w:numPr>
          <w:ilvl w:val="0"/>
          <w:numId w:val="18"/>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 xml:space="preserve">Resolution 46 (Rev. Kigali, 2022) of </w:t>
      </w:r>
      <w:bookmarkStart w:id="88" w:name="OLE_LINK29"/>
      <w:ins w:id="89" w:author="Author">
        <w:r w:rsidRPr="007B637F">
          <w:rPr>
            <w:rFonts w:asciiTheme="minorHAnsi" w:eastAsia="SimSun" w:hAnsiTheme="minorHAnsi" w:cstheme="minorHAnsi"/>
            <w:bCs/>
            <w:lang w:eastAsia="zh-CN"/>
          </w:rPr>
          <w:t>the World Telecommunication Development Conference (WTDC)</w:t>
        </w:r>
      </w:ins>
      <w:bookmarkEnd w:id="88"/>
      <w:del w:id="90" w:author="Author">
        <w:r w:rsidRPr="007B637F">
          <w:rPr>
            <w:rFonts w:asciiTheme="minorHAnsi" w:eastAsia="SimSun" w:hAnsiTheme="minorHAnsi" w:cstheme="minorHAnsi"/>
            <w:bCs/>
            <w:lang w:eastAsia="zh-CN"/>
          </w:rPr>
          <w:delText>this conference</w:delText>
        </w:r>
      </w:del>
      <w:r w:rsidRPr="007B637F">
        <w:rPr>
          <w:rFonts w:asciiTheme="minorHAnsi" w:eastAsia="SimSun" w:hAnsiTheme="minorHAnsi" w:cstheme="minorHAnsi"/>
          <w:bCs/>
          <w:lang w:eastAsia="zh-CN"/>
        </w:rPr>
        <w:t>, on assistance to indigenous peoples and communities through ICTs;</w:t>
      </w:r>
    </w:p>
    <w:p w14:paraId="70E8F010" w14:textId="77777777" w:rsidR="00487979" w:rsidRPr="007B637F" w:rsidRDefault="00487979" w:rsidP="003756A2">
      <w:pPr>
        <w:pStyle w:val="ListParagraph"/>
        <w:numPr>
          <w:ilvl w:val="0"/>
          <w:numId w:val="18"/>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Recommendation ITU-D 19 (Dubai, 2014) of WTDC, on telecommunications for rural and remote areas;</w:t>
      </w:r>
    </w:p>
    <w:p w14:paraId="334E8921" w14:textId="276A5E8C" w:rsidR="00487979" w:rsidRPr="007B637F" w:rsidDel="00333885" w:rsidRDefault="00487979" w:rsidP="003756A2">
      <w:pPr>
        <w:pStyle w:val="ListParagraph"/>
        <w:numPr>
          <w:ilvl w:val="0"/>
          <w:numId w:val="18"/>
        </w:numPr>
        <w:spacing w:before="160" w:after="120" w:line="276" w:lineRule="auto"/>
        <w:ind w:left="0" w:firstLine="0"/>
        <w:jc w:val="both"/>
        <w:rPr>
          <w:del w:id="91" w:author="Nidup Gyeltshen" w:date="2025-09-24T08:13:00Z" w16du:dateUtc="2025-09-24T01:13:00Z"/>
          <w:rFonts w:asciiTheme="minorHAnsi" w:eastAsia="SimSun" w:hAnsiTheme="minorHAnsi" w:cstheme="minorHAnsi"/>
          <w:bCs/>
          <w:lang w:eastAsia="zh-CN"/>
        </w:rPr>
      </w:pPr>
      <w:del w:id="92" w:author="Nidup Gyeltshen" w:date="2025-09-24T08:13:00Z" w16du:dateUtc="2025-09-24T01:13:00Z">
        <w:r w:rsidRPr="007B637F" w:rsidDel="00333885">
          <w:rPr>
            <w:rFonts w:asciiTheme="minorHAnsi" w:eastAsia="SimSun" w:hAnsiTheme="minorHAnsi" w:cstheme="minorHAnsi"/>
            <w:bCs/>
            <w:lang w:eastAsia="zh-CN"/>
          </w:rPr>
          <w:delText>Resolution 30 (Rev.Dubai, 2018) of the Plenipotentiary Conference, on special measures for LDCs, SIDS, LLDCs and countries with economies in transition;</w:delText>
        </w:r>
      </w:del>
    </w:p>
    <w:p w14:paraId="66EF7F71" w14:textId="77777777" w:rsidR="00487979" w:rsidRPr="007B637F" w:rsidRDefault="00487979" w:rsidP="003756A2">
      <w:pPr>
        <w:pStyle w:val="ListParagraph"/>
        <w:numPr>
          <w:ilvl w:val="0"/>
          <w:numId w:val="18"/>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 xml:space="preserve">Resolution 58 (Rev. Kigali, 2022) of </w:t>
      </w:r>
      <w:ins w:id="93" w:author="Author">
        <w:r w:rsidRPr="007B637F">
          <w:rPr>
            <w:rFonts w:asciiTheme="minorHAnsi" w:eastAsia="SimSun" w:hAnsiTheme="minorHAnsi" w:cstheme="minorHAnsi"/>
            <w:bCs/>
            <w:lang w:eastAsia="zh-CN"/>
          </w:rPr>
          <w:t>the World Telecommunication Development Conference (WTDC)</w:t>
        </w:r>
      </w:ins>
      <w:del w:id="94" w:author="Author">
        <w:r w:rsidRPr="007B637F">
          <w:rPr>
            <w:rFonts w:asciiTheme="minorHAnsi" w:eastAsia="SimSun" w:hAnsiTheme="minorHAnsi" w:cstheme="minorHAnsi"/>
            <w:bCs/>
            <w:lang w:eastAsia="zh-CN"/>
          </w:rPr>
          <w:delText>this conference</w:delText>
        </w:r>
      </w:del>
      <w:r w:rsidRPr="007B637F">
        <w:rPr>
          <w:rFonts w:asciiTheme="minorHAnsi" w:eastAsia="SimSun" w:hAnsiTheme="minorHAnsi" w:cstheme="minorHAnsi"/>
          <w:bCs/>
          <w:lang w:eastAsia="zh-CN"/>
        </w:rPr>
        <w:t xml:space="preserve">, on telecommunication/ICT accessibility for </w:t>
      </w:r>
      <w:proofErr w:type="gramStart"/>
      <w:r w:rsidRPr="007B637F">
        <w:rPr>
          <w:rFonts w:asciiTheme="minorHAnsi" w:eastAsia="SimSun" w:hAnsiTheme="minorHAnsi" w:cstheme="minorHAnsi"/>
          <w:bCs/>
          <w:lang w:eastAsia="zh-CN"/>
        </w:rPr>
        <w:t>persons</w:t>
      </w:r>
      <w:proofErr w:type="gramEnd"/>
      <w:r w:rsidRPr="007B637F">
        <w:rPr>
          <w:rFonts w:asciiTheme="minorHAnsi" w:eastAsia="SimSun" w:hAnsiTheme="minorHAnsi" w:cstheme="minorHAnsi"/>
          <w:bCs/>
          <w:lang w:eastAsia="zh-CN"/>
        </w:rPr>
        <w:t xml:space="preserve"> with disabilities and </w:t>
      </w:r>
      <w:proofErr w:type="gramStart"/>
      <w:r w:rsidRPr="007B637F">
        <w:rPr>
          <w:rFonts w:asciiTheme="minorHAnsi" w:eastAsia="SimSun" w:hAnsiTheme="minorHAnsi" w:cstheme="minorHAnsi"/>
          <w:bCs/>
          <w:lang w:eastAsia="zh-CN"/>
        </w:rPr>
        <w:t>persons</w:t>
      </w:r>
      <w:proofErr w:type="gramEnd"/>
      <w:r w:rsidRPr="007B637F">
        <w:rPr>
          <w:rFonts w:asciiTheme="minorHAnsi" w:eastAsia="SimSun" w:hAnsiTheme="minorHAnsi" w:cstheme="minorHAnsi"/>
          <w:bCs/>
          <w:lang w:eastAsia="zh-CN"/>
        </w:rPr>
        <w:t xml:space="preserve"> with specific needs;</w:t>
      </w:r>
    </w:p>
    <w:p w14:paraId="0CF904B2" w14:textId="77777777" w:rsidR="00487979" w:rsidRPr="007B637F" w:rsidRDefault="00487979" w:rsidP="005E0A2E">
      <w:pPr>
        <w:pStyle w:val="ListParagraph"/>
        <w:spacing w:before="160" w:after="120" w:line="276" w:lineRule="auto"/>
        <w:ind w:left="0"/>
        <w:jc w:val="both"/>
        <w:rPr>
          <w:rFonts w:asciiTheme="minorHAnsi" w:eastAsia="SimSun" w:hAnsiTheme="minorHAnsi" w:cstheme="minorHAnsi"/>
          <w:bCs/>
          <w:lang w:eastAsia="zh-CN"/>
        </w:rPr>
        <w:pPrChange w:id="95" w:author="Nidup Gyeltshen" w:date="2025-09-24T09:42:00Z" w16du:dateUtc="2025-09-24T02:42:00Z">
          <w:pPr>
            <w:pStyle w:val="ListParagraph"/>
            <w:numPr>
              <w:numId w:val="18"/>
            </w:numPr>
            <w:spacing w:before="160" w:after="120" w:line="276" w:lineRule="auto"/>
            <w:ind w:left="0"/>
            <w:jc w:val="both"/>
          </w:pPr>
        </w:pPrChange>
      </w:pPr>
      <w:del w:id="96" w:author="Author">
        <w:r w:rsidRPr="007B637F">
          <w:rPr>
            <w:rFonts w:asciiTheme="minorHAnsi" w:eastAsia="SimSun" w:hAnsiTheme="minorHAnsi" w:cstheme="minorHAnsi"/>
            <w:bCs/>
            <w:lang w:eastAsia="zh-CN"/>
          </w:rPr>
          <w:delText>Resolution 201 (Rev. Dubai, 2018) of the Plenipotentiary Conference, on creating an enabling environment for the deployment and use of ICT applications;</w:delText>
        </w:r>
      </w:del>
    </w:p>
    <w:p w14:paraId="26803D29" w14:textId="779CB92C" w:rsidR="003F13AA" w:rsidRPr="004E1A77" w:rsidRDefault="00487979" w:rsidP="004E1A77">
      <w:pPr>
        <w:pStyle w:val="ListParagraph"/>
        <w:numPr>
          <w:ilvl w:val="0"/>
          <w:numId w:val="18"/>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bCs/>
          <w:lang w:eastAsia="zh-CN"/>
        </w:rPr>
        <w:t>Resolution ITU-R 69-</w:t>
      </w:r>
      <w:del w:id="97" w:author="Author">
        <w:r w:rsidRPr="007B637F">
          <w:rPr>
            <w:rFonts w:asciiTheme="minorHAnsi" w:eastAsia="SimSun" w:hAnsiTheme="minorHAnsi" w:cstheme="minorHAnsi"/>
            <w:bCs/>
            <w:lang w:eastAsia="zh-CN"/>
          </w:rPr>
          <w:delText>1</w:delText>
        </w:r>
      </w:del>
      <w:ins w:id="98" w:author="Author">
        <w:r w:rsidRPr="007B637F">
          <w:rPr>
            <w:rFonts w:asciiTheme="minorHAnsi" w:eastAsia="SimSun" w:hAnsiTheme="minorHAnsi" w:cstheme="minorHAnsi"/>
            <w:bCs/>
            <w:lang w:eastAsia="zh-CN"/>
          </w:rPr>
          <w:t>2</w:t>
        </w:r>
      </w:ins>
      <w:r w:rsidRPr="007B637F">
        <w:rPr>
          <w:rFonts w:asciiTheme="minorHAnsi" w:eastAsia="SimSun" w:hAnsiTheme="minorHAnsi" w:cstheme="minorHAnsi"/>
          <w:bCs/>
          <w:lang w:eastAsia="zh-CN"/>
        </w:rPr>
        <w:t xml:space="preserve"> (Rev. </w:t>
      </w:r>
      <w:del w:id="99" w:author="Author">
        <w:r w:rsidRPr="007B637F">
          <w:rPr>
            <w:rFonts w:asciiTheme="minorHAnsi" w:eastAsia="SimSun" w:hAnsiTheme="minorHAnsi" w:cstheme="minorHAnsi"/>
            <w:bCs/>
            <w:lang w:eastAsia="zh-CN"/>
          </w:rPr>
          <w:delText>Sharm el-Sheikh</w:delText>
        </w:r>
      </w:del>
      <w:ins w:id="100" w:author="Author">
        <w:r w:rsidRPr="007B637F">
          <w:rPr>
            <w:rFonts w:asciiTheme="minorHAnsi" w:eastAsia="SimSun" w:hAnsiTheme="minorHAnsi" w:cstheme="minorHAnsi"/>
            <w:bCs/>
            <w:lang w:eastAsia="zh-CN"/>
          </w:rPr>
          <w:t>Dubai</w:t>
        </w:r>
      </w:ins>
      <w:r w:rsidRPr="007B637F">
        <w:rPr>
          <w:rFonts w:asciiTheme="minorHAnsi" w:eastAsia="SimSun" w:hAnsiTheme="minorHAnsi" w:cstheme="minorHAnsi"/>
          <w:bCs/>
          <w:lang w:eastAsia="zh-CN"/>
        </w:rPr>
        <w:t>, 20</w:t>
      </w:r>
      <w:del w:id="101" w:author="Author">
        <w:r w:rsidRPr="007B637F">
          <w:rPr>
            <w:rFonts w:asciiTheme="minorHAnsi" w:eastAsia="SimSun" w:hAnsiTheme="minorHAnsi" w:cstheme="minorHAnsi"/>
            <w:bCs/>
            <w:lang w:eastAsia="zh-CN"/>
          </w:rPr>
          <w:delText>19</w:delText>
        </w:r>
      </w:del>
      <w:ins w:id="102" w:author="Author">
        <w:r w:rsidRPr="007B637F">
          <w:rPr>
            <w:rFonts w:asciiTheme="minorHAnsi" w:eastAsia="SimSun" w:hAnsiTheme="minorHAnsi" w:cstheme="minorHAnsi"/>
            <w:bCs/>
            <w:lang w:eastAsia="zh-CN"/>
          </w:rPr>
          <w:t>23</w:t>
        </w:r>
      </w:ins>
      <w:r w:rsidRPr="007B637F">
        <w:rPr>
          <w:rFonts w:asciiTheme="minorHAnsi" w:eastAsia="SimSun" w:hAnsiTheme="minorHAnsi" w:cstheme="minorHAnsi"/>
          <w:bCs/>
          <w:lang w:eastAsia="zh-CN"/>
        </w:rPr>
        <w:t>) of the Radiocommunication Assembly, on the development and deployment of international public telecommunications via satellite in developing countries,</w:t>
      </w:r>
      <w:bookmarkStart w:id="103" w:name="OLE_LINK1"/>
    </w:p>
    <w:p w14:paraId="539400B3" w14:textId="5A05AB0F" w:rsidR="00487979" w:rsidRPr="007B637F" w:rsidRDefault="00487979" w:rsidP="003756A2">
      <w:pPr>
        <w:pStyle w:val="Call"/>
        <w:spacing w:after="120" w:line="276" w:lineRule="auto"/>
        <w:jc w:val="both"/>
        <w:rPr>
          <w:rFonts w:asciiTheme="minorHAnsi" w:hAnsiTheme="minorHAnsi" w:cstheme="minorHAnsi"/>
          <w:i/>
          <w:szCs w:val="24"/>
          <w:lang w:eastAsia="zh-CN"/>
        </w:rPr>
      </w:pPr>
      <w:r w:rsidRPr="007B637F">
        <w:rPr>
          <w:rFonts w:asciiTheme="minorHAnsi" w:hAnsiTheme="minorHAnsi" w:cstheme="minorHAnsi"/>
          <w:i/>
          <w:szCs w:val="24"/>
          <w:lang w:eastAsia="zh-CN"/>
        </w:rPr>
        <w:t>noting</w:t>
      </w:r>
    </w:p>
    <w:p w14:paraId="6FEBAA2B" w14:textId="77777777" w:rsidR="00487979" w:rsidRPr="007B637F" w:rsidRDefault="00487979" w:rsidP="003756A2">
      <w:pPr>
        <w:pStyle w:val="ListParagraph"/>
        <w:numPr>
          <w:ilvl w:val="0"/>
          <w:numId w:val="19"/>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 xml:space="preserve">that broadband connectivity is critical to accelerate digital transformation </w:t>
      </w:r>
      <w:proofErr w:type="gramStart"/>
      <w:r w:rsidRPr="007B637F">
        <w:rPr>
          <w:rFonts w:asciiTheme="minorHAnsi" w:eastAsia="SimSun" w:hAnsiTheme="minorHAnsi" w:cstheme="minorHAnsi"/>
          <w:bCs/>
          <w:lang w:eastAsia="zh-CN"/>
        </w:rPr>
        <w:t>in order to</w:t>
      </w:r>
      <w:proofErr w:type="gramEnd"/>
      <w:r w:rsidRPr="007B637F">
        <w:rPr>
          <w:rFonts w:asciiTheme="minorHAnsi" w:eastAsia="SimSun" w:hAnsiTheme="minorHAnsi" w:cstheme="minorHAnsi"/>
          <w:bCs/>
          <w:lang w:eastAsia="zh-CN"/>
        </w:rPr>
        <w:t xml:space="preserve"> bridge the digital divide and to achieve, inter alia, digital inclusion;</w:t>
      </w:r>
    </w:p>
    <w:p w14:paraId="3EEC16FA" w14:textId="77777777" w:rsidR="00487979" w:rsidRPr="007B637F" w:rsidRDefault="00487979" w:rsidP="003756A2">
      <w:pPr>
        <w:pStyle w:val="ListParagraph"/>
        <w:numPr>
          <w:ilvl w:val="0"/>
          <w:numId w:val="19"/>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 xml:space="preserve">that </w:t>
      </w:r>
      <w:del w:id="104" w:author="Author">
        <w:r w:rsidRPr="007B637F">
          <w:rPr>
            <w:rFonts w:asciiTheme="minorHAnsi" w:eastAsia="SimSun" w:hAnsiTheme="minorHAnsi" w:cstheme="minorHAnsi"/>
            <w:bCs/>
            <w:lang w:eastAsia="zh-CN"/>
          </w:rPr>
          <w:delText>the coronavirus disease COVID-19</w:delText>
        </w:r>
      </w:del>
      <w:ins w:id="105" w:author="Author">
        <w:r w:rsidRPr="007B637F">
          <w:rPr>
            <w:rFonts w:asciiTheme="minorHAnsi" w:eastAsia="SimSun" w:hAnsiTheme="minorHAnsi" w:cstheme="minorHAnsi"/>
            <w:bCs/>
            <w:lang w:eastAsia="zh-CN"/>
          </w:rPr>
          <w:t>post</w:t>
        </w:r>
      </w:ins>
      <w:r w:rsidRPr="007B637F">
        <w:rPr>
          <w:rFonts w:asciiTheme="minorHAnsi" w:eastAsia="SimSun" w:hAnsiTheme="minorHAnsi" w:cstheme="minorHAnsi"/>
          <w:bCs/>
          <w:lang w:eastAsia="zh-CN"/>
        </w:rPr>
        <w:t xml:space="preserve"> pandemic </w:t>
      </w:r>
      <w:ins w:id="106" w:author="Author">
        <w:r w:rsidRPr="007B637F">
          <w:rPr>
            <w:rFonts w:asciiTheme="minorHAnsi" w:eastAsia="SimSun" w:hAnsiTheme="minorHAnsi" w:cstheme="minorHAnsi"/>
            <w:bCs/>
            <w:lang w:eastAsia="zh-CN"/>
          </w:rPr>
          <w:t xml:space="preserve">era </w:t>
        </w:r>
      </w:ins>
      <w:r w:rsidRPr="007B637F">
        <w:rPr>
          <w:rFonts w:asciiTheme="minorHAnsi" w:eastAsia="SimSun" w:hAnsiTheme="minorHAnsi" w:cstheme="minorHAnsi"/>
          <w:bCs/>
          <w:lang w:eastAsia="zh-CN"/>
        </w:rPr>
        <w:t>has intensified the global demand for Internet access, speed and affordability following major shifts in Internet use and traffic patterns, where ICTs have enabled billions of people to continue to work, study, shop and transact, care for others, and stay in touch with loved ones virtually;</w:t>
      </w:r>
    </w:p>
    <w:p w14:paraId="023A4945" w14:textId="1ABCED65" w:rsidR="00487979" w:rsidRPr="007B637F" w:rsidRDefault="00487979" w:rsidP="003756A2">
      <w:pPr>
        <w:pStyle w:val="ListParagraph"/>
        <w:numPr>
          <w:ilvl w:val="0"/>
          <w:numId w:val="19"/>
        </w:numPr>
        <w:spacing w:before="160" w:after="120" w:line="276" w:lineRule="auto"/>
        <w:ind w:left="0" w:firstLine="0"/>
        <w:jc w:val="both"/>
        <w:rPr>
          <w:ins w:id="107" w:author="Author"/>
          <w:rFonts w:asciiTheme="minorHAnsi" w:eastAsia="SimSun" w:hAnsiTheme="minorHAnsi" w:cstheme="minorHAnsi"/>
          <w:bCs/>
          <w:lang w:eastAsia="zh-CN"/>
        </w:rPr>
      </w:pPr>
      <w:r w:rsidRPr="007B637F">
        <w:rPr>
          <w:rFonts w:asciiTheme="minorHAnsi" w:eastAsia="SimSun" w:hAnsiTheme="minorHAnsi" w:cstheme="minorHAnsi"/>
          <w:bCs/>
          <w:lang w:eastAsia="zh-CN"/>
        </w:rPr>
        <w:t xml:space="preserve">that digital </w:t>
      </w:r>
      <w:ins w:id="108" w:author="Author">
        <w:r w:rsidR="006D2705" w:rsidRPr="007B637F">
          <w:rPr>
            <w:rFonts w:asciiTheme="minorHAnsi" w:eastAsia="SimSun" w:hAnsiTheme="minorHAnsi" w:cstheme="minorHAnsi"/>
            <w:bCs/>
            <w:lang w:eastAsia="zh-CN"/>
          </w:rPr>
          <w:t xml:space="preserve">skills and </w:t>
        </w:r>
      </w:ins>
      <w:r w:rsidRPr="007B637F">
        <w:rPr>
          <w:rFonts w:asciiTheme="minorHAnsi" w:eastAsia="SimSun" w:hAnsiTheme="minorHAnsi" w:cstheme="minorHAnsi"/>
          <w:bCs/>
          <w:lang w:eastAsia="zh-CN"/>
        </w:rPr>
        <w:t xml:space="preserve">literacy </w:t>
      </w:r>
      <w:del w:id="109" w:author="Author">
        <w:r w:rsidRPr="007B637F">
          <w:rPr>
            <w:rFonts w:asciiTheme="minorHAnsi" w:eastAsia="SimSun" w:hAnsiTheme="minorHAnsi" w:cstheme="minorHAnsi"/>
            <w:bCs/>
            <w:lang w:eastAsia="zh-CN"/>
          </w:rPr>
          <w:delText xml:space="preserve">is </w:delText>
        </w:r>
      </w:del>
      <w:ins w:id="110" w:author="Author">
        <w:r w:rsidR="006A4019" w:rsidRPr="007B637F">
          <w:rPr>
            <w:rFonts w:asciiTheme="minorHAnsi" w:eastAsia="SimSun" w:hAnsiTheme="minorHAnsi" w:cstheme="minorHAnsi"/>
            <w:bCs/>
            <w:lang w:eastAsia="zh-CN"/>
          </w:rPr>
          <w:t xml:space="preserve">are </w:t>
        </w:r>
      </w:ins>
      <w:del w:id="111" w:author="Author">
        <w:r w:rsidRPr="007B637F">
          <w:rPr>
            <w:rFonts w:asciiTheme="minorHAnsi" w:eastAsia="SimSun" w:hAnsiTheme="minorHAnsi" w:cstheme="minorHAnsi"/>
            <w:bCs/>
            <w:lang w:eastAsia="zh-CN"/>
          </w:rPr>
          <w:delText>a requirement</w:delText>
        </w:r>
      </w:del>
      <w:ins w:id="112" w:author="Author">
        <w:r w:rsidRPr="007B637F">
          <w:rPr>
            <w:rFonts w:asciiTheme="minorHAnsi" w:eastAsia="SimSun" w:hAnsiTheme="minorHAnsi" w:cstheme="minorHAnsi"/>
            <w:bCs/>
            <w:lang w:eastAsia="zh-CN"/>
          </w:rPr>
          <w:t>essential</w:t>
        </w:r>
      </w:ins>
      <w:r w:rsidRPr="007B637F">
        <w:rPr>
          <w:rFonts w:asciiTheme="minorHAnsi" w:eastAsia="SimSun" w:hAnsiTheme="minorHAnsi" w:cstheme="minorHAnsi"/>
          <w:bCs/>
          <w:lang w:eastAsia="zh-CN"/>
        </w:rPr>
        <w:t xml:space="preserve"> for </w:t>
      </w:r>
      <w:del w:id="113" w:author="Author">
        <w:r w:rsidRPr="007B637F">
          <w:rPr>
            <w:rFonts w:asciiTheme="minorHAnsi" w:eastAsia="SimSun" w:hAnsiTheme="minorHAnsi" w:cstheme="minorHAnsi"/>
            <w:bCs/>
            <w:lang w:eastAsia="zh-CN"/>
          </w:rPr>
          <w:delText>closing</w:delText>
        </w:r>
      </w:del>
      <w:ins w:id="114" w:author="Author">
        <w:r w:rsidRPr="007B637F">
          <w:rPr>
            <w:rFonts w:asciiTheme="minorHAnsi" w:eastAsia="SimSun" w:hAnsiTheme="minorHAnsi" w:cstheme="minorHAnsi"/>
            <w:bCs/>
            <w:lang w:eastAsia="zh-CN"/>
          </w:rPr>
          <w:t>bridging</w:t>
        </w:r>
      </w:ins>
      <w:r w:rsidRPr="007B637F">
        <w:rPr>
          <w:rFonts w:asciiTheme="minorHAnsi" w:eastAsia="SimSun" w:hAnsiTheme="minorHAnsi" w:cstheme="minorHAnsi"/>
          <w:bCs/>
          <w:lang w:eastAsia="zh-CN"/>
        </w:rPr>
        <w:t xml:space="preserve"> the digital divide;</w:t>
      </w:r>
    </w:p>
    <w:p w14:paraId="073ECB8A" w14:textId="491EEC1E" w:rsidR="00094B3D" w:rsidRPr="007B637F" w:rsidRDefault="00094B3D" w:rsidP="003756A2">
      <w:pPr>
        <w:pStyle w:val="ListParagraph"/>
        <w:numPr>
          <w:ilvl w:val="0"/>
          <w:numId w:val="19"/>
        </w:numPr>
        <w:spacing w:before="160" w:after="120" w:line="276" w:lineRule="auto"/>
        <w:ind w:left="0" w:firstLine="0"/>
        <w:jc w:val="both"/>
        <w:rPr>
          <w:rFonts w:asciiTheme="minorHAnsi" w:eastAsia="SimSun" w:hAnsiTheme="minorHAnsi" w:cstheme="minorHAnsi"/>
          <w:bCs/>
          <w:lang w:eastAsia="zh-CN"/>
        </w:rPr>
      </w:pPr>
      <w:ins w:id="115" w:author="Author">
        <w:r w:rsidRPr="007B637F">
          <w:rPr>
            <w:rFonts w:asciiTheme="minorHAnsi" w:hAnsiTheme="minorHAnsi" w:cstheme="minorHAnsi"/>
            <w:color w:val="000000"/>
          </w:rPr>
          <w:t>that extending connectivity to unserved and underserved areas and addressing availability of telecommunications/</w:t>
        </w:r>
        <w:r w:rsidR="00A528C4" w:rsidRPr="007B637F">
          <w:rPr>
            <w:rFonts w:asciiTheme="minorHAnsi" w:hAnsiTheme="minorHAnsi" w:cstheme="minorHAnsi"/>
            <w:color w:val="000000"/>
          </w:rPr>
          <w:t xml:space="preserve">ICT </w:t>
        </w:r>
        <w:r w:rsidR="0044512B" w:rsidRPr="007B637F">
          <w:rPr>
            <w:rFonts w:asciiTheme="minorHAnsi" w:hAnsiTheme="minorHAnsi" w:cstheme="minorHAnsi"/>
            <w:color w:val="000000"/>
          </w:rPr>
          <w:t>n</w:t>
        </w:r>
        <w:r w:rsidR="00A528C4" w:rsidRPr="007B637F">
          <w:rPr>
            <w:rFonts w:asciiTheme="minorHAnsi" w:hAnsiTheme="minorHAnsi" w:cstheme="minorHAnsi"/>
            <w:color w:val="000000"/>
          </w:rPr>
          <w:t xml:space="preserve">etworks and </w:t>
        </w:r>
        <w:r w:rsidR="0044512B" w:rsidRPr="007B637F">
          <w:rPr>
            <w:rFonts w:asciiTheme="minorHAnsi" w:hAnsiTheme="minorHAnsi" w:cstheme="minorHAnsi"/>
            <w:color w:val="000000"/>
          </w:rPr>
          <w:t>s</w:t>
        </w:r>
        <w:r w:rsidR="00A528C4" w:rsidRPr="007B637F">
          <w:rPr>
            <w:rFonts w:asciiTheme="minorHAnsi" w:hAnsiTheme="minorHAnsi" w:cstheme="minorHAnsi"/>
            <w:color w:val="000000"/>
          </w:rPr>
          <w:t>ervices</w:t>
        </w:r>
        <w:r w:rsidR="00BF4B2D" w:rsidRPr="007B637F">
          <w:rPr>
            <w:rFonts w:asciiTheme="minorHAnsi" w:hAnsiTheme="minorHAnsi" w:cstheme="minorHAnsi"/>
            <w:color w:val="000000"/>
          </w:rPr>
          <w:t xml:space="preserve"> are</w:t>
        </w:r>
      </w:ins>
      <w:r w:rsidR="00A528C4" w:rsidRPr="007B637F">
        <w:rPr>
          <w:rFonts w:asciiTheme="minorHAnsi" w:hAnsiTheme="minorHAnsi" w:cstheme="minorHAnsi"/>
          <w:color w:val="000000"/>
        </w:rPr>
        <w:t xml:space="preserve"> </w:t>
      </w:r>
      <w:ins w:id="116" w:author="Author">
        <w:r w:rsidR="00A528C4" w:rsidRPr="007B637F">
          <w:rPr>
            <w:rFonts w:asciiTheme="minorHAnsi" w:hAnsiTheme="minorHAnsi" w:cstheme="minorHAnsi"/>
            <w:color w:val="000000"/>
          </w:rPr>
          <w:t xml:space="preserve">required </w:t>
        </w:r>
        <w:r w:rsidRPr="007B637F">
          <w:rPr>
            <w:rFonts w:asciiTheme="minorHAnsi" w:hAnsiTheme="minorHAnsi" w:cstheme="minorHAnsi"/>
            <w:color w:val="000000"/>
          </w:rPr>
          <w:t>for closing the digital divide</w:t>
        </w:r>
        <w:r w:rsidR="00BA3DE2" w:rsidRPr="007B637F">
          <w:rPr>
            <w:rFonts w:asciiTheme="minorHAnsi" w:hAnsiTheme="minorHAnsi" w:cstheme="minorHAnsi"/>
            <w:color w:val="000000"/>
          </w:rPr>
          <w:t>;</w:t>
        </w:r>
      </w:ins>
    </w:p>
    <w:p w14:paraId="11198462" w14:textId="77777777" w:rsidR="00487979" w:rsidRPr="007B637F" w:rsidRDefault="00487979" w:rsidP="003756A2">
      <w:pPr>
        <w:pStyle w:val="ListParagraph"/>
        <w:numPr>
          <w:ilvl w:val="0"/>
          <w:numId w:val="19"/>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that digital transformation will benefit all walks of society, especially women and girls, youth, children, persons with disabilities, persons with specific needs, older persons and indigenous people, as well as people living in remote areas;</w:t>
      </w:r>
    </w:p>
    <w:p w14:paraId="1A706652" w14:textId="178B7AFB" w:rsidR="003F13AA" w:rsidRPr="004E1A77" w:rsidRDefault="00487979" w:rsidP="004E1A77">
      <w:pPr>
        <w:pStyle w:val="ListParagraph"/>
        <w:numPr>
          <w:ilvl w:val="0"/>
          <w:numId w:val="19"/>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lastRenderedPageBreak/>
        <w:t xml:space="preserve">that digital transformation is </w:t>
      </w:r>
      <w:del w:id="117" w:author="Author">
        <w:r w:rsidRPr="007B637F">
          <w:rPr>
            <w:rFonts w:asciiTheme="minorHAnsi" w:eastAsia="SimSun" w:hAnsiTheme="minorHAnsi" w:cstheme="minorHAnsi"/>
            <w:bCs/>
            <w:lang w:eastAsia="zh-CN"/>
          </w:rPr>
          <w:delText>a requirement</w:delText>
        </w:r>
      </w:del>
      <w:ins w:id="118" w:author="Author">
        <w:r w:rsidRPr="007B637F">
          <w:rPr>
            <w:rFonts w:asciiTheme="minorHAnsi" w:eastAsia="SimSun" w:hAnsiTheme="minorHAnsi" w:cstheme="minorHAnsi"/>
            <w:bCs/>
            <w:lang w:eastAsia="zh-CN"/>
          </w:rPr>
          <w:t>essential</w:t>
        </w:r>
      </w:ins>
      <w:r w:rsidRPr="007B637F">
        <w:rPr>
          <w:rFonts w:asciiTheme="minorHAnsi" w:eastAsia="SimSun" w:hAnsiTheme="minorHAnsi" w:cstheme="minorHAnsi"/>
          <w:bCs/>
          <w:lang w:eastAsia="zh-CN"/>
        </w:rPr>
        <w:t xml:space="preserve"> to bridge the digital divide and drive resilient recovery from and beyond the global pandemic and crisis, and will improve education and quality of life, assist in connecting all citizens globally, and facilitate effective use of national resources for the </w:t>
      </w:r>
      <w:ins w:id="119" w:author="Author">
        <w:r w:rsidRPr="007B637F">
          <w:rPr>
            <w:rFonts w:asciiTheme="minorHAnsi" w:eastAsia="SimSun" w:hAnsiTheme="minorHAnsi" w:cstheme="minorHAnsi"/>
            <w:bCs/>
            <w:lang w:eastAsia="zh-CN"/>
          </w:rPr>
          <w:t>sustainable development</w:t>
        </w:r>
      </w:ins>
      <w:del w:id="120" w:author="Author">
        <w:r w:rsidRPr="007B637F">
          <w:rPr>
            <w:rFonts w:asciiTheme="minorHAnsi" w:eastAsia="SimSun" w:hAnsiTheme="minorHAnsi" w:cstheme="minorHAnsi"/>
            <w:bCs/>
            <w:lang w:eastAsia="zh-CN"/>
          </w:rPr>
          <w:delText>future</w:delText>
        </w:r>
      </w:del>
      <w:r w:rsidRPr="007B637F">
        <w:rPr>
          <w:rFonts w:asciiTheme="minorHAnsi" w:eastAsia="SimSun" w:hAnsiTheme="minorHAnsi" w:cstheme="minorHAnsi"/>
          <w:bCs/>
          <w:lang w:eastAsia="zh-CN"/>
        </w:rPr>
        <w:t xml:space="preserve"> of society,</w:t>
      </w:r>
      <w:bookmarkEnd w:id="103"/>
    </w:p>
    <w:p w14:paraId="4299554E" w14:textId="247793DE" w:rsidR="00487979" w:rsidRPr="007B637F" w:rsidRDefault="00487979" w:rsidP="003756A2">
      <w:pPr>
        <w:pStyle w:val="Call"/>
        <w:spacing w:after="120" w:line="276" w:lineRule="auto"/>
        <w:jc w:val="both"/>
        <w:rPr>
          <w:rFonts w:asciiTheme="minorHAnsi" w:hAnsiTheme="minorHAnsi" w:cstheme="minorHAnsi"/>
          <w:i/>
          <w:szCs w:val="24"/>
          <w:lang w:eastAsia="zh-CN"/>
        </w:rPr>
      </w:pPr>
      <w:r w:rsidRPr="007B637F">
        <w:rPr>
          <w:rFonts w:asciiTheme="minorHAnsi" w:hAnsiTheme="minorHAnsi" w:cstheme="minorHAnsi"/>
          <w:i/>
          <w:szCs w:val="24"/>
          <w:lang w:eastAsia="zh-CN"/>
        </w:rPr>
        <w:t>noting further</w:t>
      </w:r>
    </w:p>
    <w:p w14:paraId="0F6A6B67" w14:textId="77777777" w:rsidR="00487979" w:rsidRPr="007B637F" w:rsidRDefault="00487979" w:rsidP="003756A2">
      <w:pPr>
        <w:pStyle w:val="ListParagraph"/>
        <w:numPr>
          <w:ilvl w:val="0"/>
          <w:numId w:val="20"/>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the provisions of the Tunis Agenda for the Information Society, defining WSIS action lines falling under ITU's responsibility;</w:t>
      </w:r>
    </w:p>
    <w:p w14:paraId="00A70EA3" w14:textId="77777777" w:rsidR="00487979" w:rsidRPr="007B637F" w:rsidRDefault="00487979" w:rsidP="003756A2">
      <w:pPr>
        <w:pStyle w:val="ListParagraph"/>
        <w:numPr>
          <w:ilvl w:val="0"/>
          <w:numId w:val="20"/>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the WSIS+10 statement on the implementation of WSIS outcomes and WSIS+10 vision for WSIS beyond 2015, adopted at the ITU-coordinated WSIS+10 High-Level Event (Geneva, 2014) and endorsed by the Plenipotentiary Conference (Busan, 2014);</w:t>
      </w:r>
    </w:p>
    <w:p w14:paraId="5B5CFCC9" w14:textId="0BD83F56" w:rsidR="003F13AA" w:rsidRPr="004E1A77" w:rsidRDefault="00487979" w:rsidP="004E1A77">
      <w:pPr>
        <w:pStyle w:val="ListParagraph"/>
        <w:numPr>
          <w:ilvl w:val="0"/>
          <w:numId w:val="20"/>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the global targets set by the Broadband Commission for Sustainable Development to be achieved by 2025;</w:t>
      </w:r>
      <w:bookmarkStart w:id="121" w:name="OLE_LINK2"/>
    </w:p>
    <w:p w14:paraId="4F577B0B" w14:textId="0B9E84E5" w:rsidR="00487979" w:rsidRPr="007B637F" w:rsidRDefault="00487979" w:rsidP="003756A2">
      <w:pPr>
        <w:pStyle w:val="Call"/>
        <w:spacing w:after="120" w:line="276" w:lineRule="auto"/>
        <w:jc w:val="both"/>
        <w:rPr>
          <w:rFonts w:asciiTheme="minorHAnsi" w:hAnsiTheme="minorHAnsi" w:cstheme="minorHAnsi"/>
          <w:i/>
          <w:szCs w:val="24"/>
          <w:lang w:eastAsia="zh-CN"/>
        </w:rPr>
      </w:pPr>
      <w:r w:rsidRPr="007B637F">
        <w:rPr>
          <w:rFonts w:asciiTheme="minorHAnsi" w:hAnsiTheme="minorHAnsi" w:cstheme="minorHAnsi"/>
          <w:i/>
          <w:szCs w:val="24"/>
          <w:lang w:eastAsia="zh-CN"/>
        </w:rPr>
        <w:t>acknowledging</w:t>
      </w:r>
    </w:p>
    <w:p w14:paraId="6A183E7E" w14:textId="77777777" w:rsidR="00487979" w:rsidRPr="007B637F" w:rsidRDefault="00487979" w:rsidP="003756A2">
      <w:pPr>
        <w:pStyle w:val="ListParagraph"/>
        <w:numPr>
          <w:ilvl w:val="0"/>
          <w:numId w:val="21"/>
        </w:numPr>
        <w:spacing w:before="160" w:after="120" w:line="276" w:lineRule="auto"/>
        <w:ind w:left="0" w:firstLine="0"/>
        <w:jc w:val="both"/>
        <w:rPr>
          <w:del w:id="122" w:author="Author"/>
          <w:rFonts w:asciiTheme="minorHAnsi" w:eastAsia="SimSun" w:hAnsiTheme="minorHAnsi" w:cstheme="minorHAnsi"/>
          <w:bCs/>
          <w:lang w:eastAsia="zh-CN"/>
        </w:rPr>
      </w:pPr>
      <w:bookmarkStart w:id="123" w:name="OLE_LINK3"/>
      <w:del w:id="124" w:author="Author">
        <w:r w:rsidRPr="007B637F">
          <w:rPr>
            <w:rFonts w:asciiTheme="minorHAnsi" w:eastAsia="SimSun" w:hAnsiTheme="minorHAnsi" w:cstheme="minorHAnsi"/>
            <w:bCs/>
            <w:lang w:eastAsia="zh-CN"/>
          </w:rPr>
          <w:delText>that the telecommunication environment has undergone significant changes due to a global surge in connectivity demand as a result of the COVID-19 pandemic that has shifted Internet use and traffic from offices to residential premises;</w:delText>
        </w:r>
      </w:del>
    </w:p>
    <w:p w14:paraId="3F225E63" w14:textId="14C42988" w:rsidR="00487979" w:rsidRPr="007B637F" w:rsidRDefault="0083558B" w:rsidP="003756A2">
      <w:pPr>
        <w:spacing w:before="160" w:after="120" w:line="276" w:lineRule="auto"/>
        <w:jc w:val="both"/>
        <w:rPr>
          <w:rFonts w:asciiTheme="minorHAnsi" w:eastAsia="SimSun" w:hAnsiTheme="minorHAnsi" w:cstheme="minorHAnsi"/>
          <w:bCs/>
          <w:lang w:eastAsia="zh-CN"/>
        </w:rPr>
      </w:pPr>
      <w:del w:id="125" w:author="Author">
        <w:r w:rsidRPr="007B637F" w:rsidDel="0083558B">
          <w:rPr>
            <w:rFonts w:asciiTheme="minorHAnsi" w:eastAsia="SimSun" w:hAnsiTheme="minorHAnsi" w:cstheme="minorHAnsi"/>
            <w:bCs/>
            <w:lang w:eastAsia="zh-CN"/>
          </w:rPr>
          <w:delText>b)</w:delText>
        </w:r>
      </w:del>
      <w:r w:rsidRPr="007B637F">
        <w:rPr>
          <w:rFonts w:asciiTheme="minorHAnsi" w:eastAsia="SimSun" w:hAnsiTheme="minorHAnsi" w:cstheme="minorHAnsi"/>
          <w:bCs/>
          <w:lang w:eastAsia="zh-CN"/>
        </w:rPr>
        <w:tab/>
      </w:r>
      <w:del w:id="126" w:author="Author">
        <w:r w:rsidR="00487979" w:rsidRPr="007B637F">
          <w:rPr>
            <w:rFonts w:asciiTheme="minorHAnsi" w:eastAsia="SimSun" w:hAnsiTheme="minorHAnsi" w:cstheme="minorHAnsi"/>
            <w:bCs/>
            <w:lang w:eastAsia="zh-CN"/>
          </w:rPr>
          <w:delText>that the COVID-19 pandemic has magnified the digital divides between and within countries, gender, age, disability, socio-economic status and geography;</w:delText>
        </w:r>
      </w:del>
    </w:p>
    <w:p w14:paraId="248BC40C" w14:textId="5922E2EE" w:rsidR="00487979" w:rsidRPr="007B637F" w:rsidRDefault="007E5DB8" w:rsidP="003756A2">
      <w:pPr>
        <w:spacing w:before="160" w:after="120" w:line="276" w:lineRule="auto"/>
        <w:jc w:val="both"/>
        <w:rPr>
          <w:rFonts w:asciiTheme="minorHAnsi" w:eastAsia="SimSun" w:hAnsiTheme="minorHAnsi" w:cstheme="minorHAnsi"/>
          <w:bCs/>
          <w:lang w:eastAsia="zh-CN"/>
        </w:rPr>
      </w:pPr>
      <w:ins w:id="127" w:author="Author">
        <w:r w:rsidRPr="007B637F">
          <w:rPr>
            <w:rFonts w:asciiTheme="minorHAnsi" w:eastAsia="SimSun" w:hAnsiTheme="minorHAnsi" w:cstheme="minorHAnsi"/>
            <w:bCs/>
            <w:i/>
            <w:iCs/>
            <w:lang w:eastAsia="zh-CN"/>
          </w:rPr>
          <w:t>a</w:t>
        </w:r>
      </w:ins>
      <w:del w:id="128" w:author="Author">
        <w:r w:rsidRPr="007B637F" w:rsidDel="007E5DB8">
          <w:rPr>
            <w:rFonts w:asciiTheme="minorHAnsi" w:eastAsia="SimSun" w:hAnsiTheme="minorHAnsi" w:cstheme="minorHAnsi"/>
            <w:bCs/>
            <w:i/>
            <w:iCs/>
            <w:lang w:eastAsia="zh-CN"/>
          </w:rPr>
          <w:delText>c</w:delText>
        </w:r>
      </w:del>
      <w:r w:rsidRPr="007B637F">
        <w:rPr>
          <w:rFonts w:asciiTheme="minorHAnsi" w:eastAsia="SimSun" w:hAnsiTheme="minorHAnsi" w:cstheme="minorHAnsi"/>
          <w:bCs/>
          <w:i/>
          <w:iCs/>
          <w:lang w:eastAsia="zh-CN"/>
        </w:rPr>
        <w:t>)</w:t>
      </w:r>
      <w:r w:rsidRPr="007B637F">
        <w:rPr>
          <w:rFonts w:asciiTheme="minorHAnsi" w:eastAsia="SimSun" w:hAnsiTheme="minorHAnsi" w:cstheme="minorHAnsi"/>
          <w:bCs/>
          <w:lang w:eastAsia="zh-CN"/>
        </w:rPr>
        <w:tab/>
      </w:r>
      <w:r w:rsidR="00487979" w:rsidRPr="007B637F">
        <w:rPr>
          <w:rFonts w:asciiTheme="minorHAnsi" w:eastAsia="SimSun" w:hAnsiTheme="minorHAnsi" w:cstheme="minorHAnsi"/>
          <w:bCs/>
          <w:lang w:eastAsia="zh-CN"/>
        </w:rPr>
        <w:t xml:space="preserve">that development of and increased demand for telecommunications/ICTs has contributed to reducing and should continue to reduce the cost of relevant equipment and services towards </w:t>
      </w:r>
      <w:bookmarkEnd w:id="121"/>
      <w:r w:rsidR="00487979" w:rsidRPr="007B637F">
        <w:rPr>
          <w:rFonts w:asciiTheme="minorHAnsi" w:eastAsia="SimSun" w:hAnsiTheme="minorHAnsi" w:cstheme="minorHAnsi"/>
          <w:bCs/>
          <w:lang w:eastAsia="zh-CN"/>
        </w:rPr>
        <w:t>ensuring equal access and use of ICTs for all;</w:t>
      </w:r>
    </w:p>
    <w:bookmarkEnd w:id="123"/>
    <w:p w14:paraId="20ECD029" w14:textId="5D891A64" w:rsidR="00487979" w:rsidRPr="007B637F" w:rsidRDefault="0008308E" w:rsidP="003756A2">
      <w:pPr>
        <w:spacing w:before="160" w:after="120" w:line="276" w:lineRule="auto"/>
        <w:jc w:val="both"/>
        <w:rPr>
          <w:rFonts w:asciiTheme="minorHAnsi" w:eastAsia="SimSun" w:hAnsiTheme="minorHAnsi" w:cstheme="minorHAnsi"/>
          <w:bCs/>
          <w:lang w:eastAsia="zh-CN"/>
        </w:rPr>
      </w:pPr>
      <w:ins w:id="129" w:author="Author">
        <w:r w:rsidRPr="007B637F">
          <w:rPr>
            <w:rFonts w:asciiTheme="minorHAnsi" w:eastAsia="SimSun" w:hAnsiTheme="minorHAnsi" w:cstheme="minorHAnsi"/>
            <w:bCs/>
            <w:i/>
            <w:iCs/>
            <w:lang w:eastAsia="zh-CN"/>
          </w:rPr>
          <w:t>b</w:t>
        </w:r>
      </w:ins>
      <w:del w:id="130" w:author="Author">
        <w:r w:rsidRPr="007B637F" w:rsidDel="0008308E">
          <w:rPr>
            <w:rFonts w:asciiTheme="minorHAnsi" w:eastAsia="SimSun" w:hAnsiTheme="minorHAnsi" w:cstheme="minorHAnsi"/>
            <w:bCs/>
            <w:i/>
            <w:iCs/>
            <w:lang w:eastAsia="zh-CN"/>
          </w:rPr>
          <w:delText>d</w:delText>
        </w:r>
      </w:del>
      <w:r w:rsidRPr="007B637F">
        <w:rPr>
          <w:rFonts w:asciiTheme="minorHAnsi" w:eastAsia="SimSun" w:hAnsiTheme="minorHAnsi" w:cstheme="minorHAnsi"/>
          <w:bCs/>
          <w:i/>
          <w:iCs/>
          <w:lang w:eastAsia="zh-CN"/>
        </w:rPr>
        <w:t>)</w:t>
      </w:r>
      <w:ins w:id="131" w:author="Author">
        <w:r w:rsidR="00777DED" w:rsidRPr="007B637F">
          <w:rPr>
            <w:rFonts w:asciiTheme="minorHAnsi" w:eastAsia="SimSun" w:hAnsiTheme="minorHAnsi" w:cstheme="minorHAnsi"/>
            <w:bCs/>
            <w:i/>
            <w:iCs/>
            <w:lang w:eastAsia="zh-CN"/>
          </w:rPr>
          <w:tab/>
        </w:r>
      </w:ins>
      <w:r w:rsidR="00487979" w:rsidRPr="007B637F">
        <w:rPr>
          <w:rFonts w:asciiTheme="minorHAnsi" w:eastAsia="SimSun" w:hAnsiTheme="minorHAnsi" w:cstheme="minorHAnsi"/>
          <w:bCs/>
          <w:lang w:eastAsia="zh-CN"/>
        </w:rPr>
        <w:t>that there is an urgent need to continue to create digital opportunities and accelerate the</w:t>
      </w:r>
      <w:r w:rsidR="008C5171" w:rsidRPr="007B637F">
        <w:rPr>
          <w:rFonts w:asciiTheme="minorHAnsi" w:eastAsia="SimSun" w:hAnsiTheme="minorHAnsi" w:cstheme="minorHAnsi"/>
          <w:bCs/>
          <w:lang w:eastAsia="zh-CN"/>
        </w:rPr>
        <w:t xml:space="preserve"> </w:t>
      </w:r>
      <w:r w:rsidR="00487979" w:rsidRPr="007B637F">
        <w:rPr>
          <w:rFonts w:asciiTheme="minorHAnsi" w:eastAsia="SimSun" w:hAnsiTheme="minorHAnsi" w:cstheme="minorHAnsi"/>
          <w:bCs/>
          <w:lang w:eastAsia="zh-CN"/>
        </w:rPr>
        <w:t>adoption of telecommunications/ICTs in developing countries, including LDCs, SIDS, LLDCs and countries with economies in transition, taking advantage of the revolution that ICTs have witnessed and are currently witnessing, and acknowledging the role ICTs will play in ensuring resilient recovery from global pandemic and crisis;</w:t>
      </w:r>
    </w:p>
    <w:p w14:paraId="37FA7988" w14:textId="47627BBF" w:rsidR="00487979" w:rsidRPr="007B637F" w:rsidRDefault="008C5171" w:rsidP="003756A2">
      <w:pPr>
        <w:spacing w:before="160" w:after="120" w:line="276" w:lineRule="auto"/>
        <w:jc w:val="both"/>
        <w:rPr>
          <w:rFonts w:asciiTheme="minorHAnsi" w:eastAsia="SimSun" w:hAnsiTheme="minorHAnsi" w:cstheme="minorHAnsi"/>
          <w:bCs/>
          <w:i/>
          <w:iCs/>
          <w:lang w:eastAsia="zh-CN"/>
        </w:rPr>
      </w:pPr>
      <w:ins w:id="132" w:author="Author">
        <w:r w:rsidRPr="007B637F">
          <w:rPr>
            <w:rFonts w:asciiTheme="minorHAnsi" w:eastAsia="SimSun" w:hAnsiTheme="minorHAnsi" w:cstheme="minorHAnsi"/>
            <w:bCs/>
            <w:i/>
            <w:iCs/>
            <w:lang w:eastAsia="zh-CN"/>
          </w:rPr>
          <w:t>c</w:t>
        </w:r>
      </w:ins>
      <w:del w:id="133" w:author="Author">
        <w:r w:rsidRPr="007B637F" w:rsidDel="008C5171">
          <w:rPr>
            <w:rFonts w:asciiTheme="minorHAnsi" w:eastAsia="SimSun" w:hAnsiTheme="minorHAnsi" w:cstheme="minorHAnsi"/>
            <w:bCs/>
            <w:i/>
            <w:iCs/>
            <w:lang w:eastAsia="zh-CN"/>
          </w:rPr>
          <w:delText>e</w:delText>
        </w:r>
      </w:del>
      <w:r w:rsidRPr="007B637F">
        <w:rPr>
          <w:rFonts w:asciiTheme="minorHAnsi" w:eastAsia="SimSun" w:hAnsiTheme="minorHAnsi" w:cstheme="minorHAnsi"/>
          <w:bCs/>
          <w:i/>
          <w:iCs/>
          <w:lang w:eastAsia="zh-CN"/>
        </w:rPr>
        <w:t>)</w:t>
      </w:r>
      <w:r w:rsidRPr="007B637F">
        <w:rPr>
          <w:rFonts w:asciiTheme="minorHAnsi" w:eastAsia="SimSun" w:hAnsiTheme="minorHAnsi" w:cstheme="minorHAnsi"/>
          <w:bCs/>
          <w:i/>
          <w:iCs/>
          <w:lang w:eastAsia="zh-CN"/>
        </w:rPr>
        <w:tab/>
      </w:r>
      <w:r w:rsidR="00487979" w:rsidRPr="007B637F">
        <w:rPr>
          <w:rFonts w:asciiTheme="minorHAnsi" w:eastAsia="SimSun" w:hAnsiTheme="minorHAnsi" w:cstheme="minorHAnsi"/>
          <w:bCs/>
          <w:lang w:eastAsia="zh-CN"/>
        </w:rPr>
        <w:t>that relevant activities of ITU-D study groups included studies on telecommunication/ICT complementary access networks and solutions and their possible relevance to the connectivity ecosystem and help to bridge the digital divide;</w:t>
      </w:r>
    </w:p>
    <w:p w14:paraId="77D9CC86" w14:textId="35F6F4DE" w:rsidR="008C5171" w:rsidRPr="007B637F" w:rsidRDefault="008C5171" w:rsidP="003756A2">
      <w:pPr>
        <w:spacing w:before="160" w:after="120" w:line="276" w:lineRule="auto"/>
        <w:jc w:val="both"/>
        <w:rPr>
          <w:rFonts w:asciiTheme="minorHAnsi" w:eastAsia="SimSun" w:hAnsiTheme="minorHAnsi" w:cstheme="minorHAnsi"/>
          <w:bCs/>
          <w:lang w:eastAsia="zh-CN"/>
        </w:rPr>
      </w:pPr>
      <w:ins w:id="134" w:author="Author">
        <w:r w:rsidRPr="007B637F">
          <w:rPr>
            <w:rFonts w:asciiTheme="minorHAnsi" w:eastAsia="SimSun" w:hAnsiTheme="minorHAnsi" w:cstheme="minorHAnsi"/>
            <w:bCs/>
            <w:i/>
            <w:iCs/>
            <w:lang w:eastAsia="zh-CN"/>
          </w:rPr>
          <w:t>d</w:t>
        </w:r>
      </w:ins>
      <w:del w:id="135" w:author="Author">
        <w:r w:rsidRPr="007B637F" w:rsidDel="008C5171">
          <w:rPr>
            <w:rFonts w:asciiTheme="minorHAnsi" w:eastAsia="SimSun" w:hAnsiTheme="minorHAnsi" w:cstheme="minorHAnsi"/>
            <w:bCs/>
            <w:i/>
            <w:iCs/>
            <w:lang w:eastAsia="zh-CN"/>
          </w:rPr>
          <w:delText>f</w:delText>
        </w:r>
      </w:del>
      <w:r w:rsidRPr="007B637F">
        <w:rPr>
          <w:rFonts w:asciiTheme="minorHAnsi" w:eastAsia="SimSun" w:hAnsiTheme="minorHAnsi" w:cstheme="minorHAnsi"/>
          <w:bCs/>
          <w:i/>
          <w:iCs/>
          <w:lang w:eastAsia="zh-CN"/>
        </w:rPr>
        <w:t>)</w:t>
      </w:r>
      <w:r w:rsidRPr="007B637F">
        <w:rPr>
          <w:rFonts w:asciiTheme="minorHAnsi" w:eastAsia="SimSun" w:hAnsiTheme="minorHAnsi" w:cstheme="minorHAnsi"/>
          <w:bCs/>
          <w:i/>
          <w:iCs/>
          <w:lang w:eastAsia="zh-CN"/>
        </w:rPr>
        <w:tab/>
      </w:r>
      <w:r w:rsidR="00487979" w:rsidRPr="007B637F">
        <w:rPr>
          <w:rFonts w:asciiTheme="minorHAnsi" w:eastAsia="SimSun" w:hAnsiTheme="minorHAnsi" w:cstheme="minorHAnsi"/>
          <w:bCs/>
          <w:lang w:eastAsia="zh-CN"/>
        </w:rPr>
        <w:t xml:space="preserve">that ITU has committed itself to </w:t>
      </w:r>
      <w:del w:id="136" w:author="Author">
        <w:r w:rsidR="00487979" w:rsidRPr="007B637F">
          <w:rPr>
            <w:rFonts w:asciiTheme="minorHAnsi" w:eastAsia="SimSun" w:hAnsiTheme="minorHAnsi" w:cstheme="minorHAnsi"/>
            <w:bCs/>
            <w:lang w:eastAsia="zh-CN"/>
          </w:rPr>
          <w:delText>narrowing</w:delText>
        </w:r>
      </w:del>
      <w:ins w:id="137" w:author="Author">
        <w:r w:rsidR="00487979" w:rsidRPr="007B637F">
          <w:rPr>
            <w:rFonts w:asciiTheme="minorHAnsi" w:eastAsia="SimSun" w:hAnsiTheme="minorHAnsi" w:cstheme="minorHAnsi"/>
            <w:bCs/>
            <w:lang w:eastAsia="zh-CN"/>
          </w:rPr>
          <w:t>bridging</w:t>
        </w:r>
      </w:ins>
      <w:r w:rsidR="00487979" w:rsidRPr="007B637F">
        <w:rPr>
          <w:rFonts w:asciiTheme="minorHAnsi" w:eastAsia="SimSun" w:hAnsiTheme="minorHAnsi" w:cstheme="minorHAnsi"/>
          <w:bCs/>
          <w:lang w:eastAsia="zh-CN"/>
        </w:rPr>
        <w:t xml:space="preserve"> the digital divide in accordance with the WSIS outcomes, as well as the relevant Sustainable Development Goals (SDGs);</w:t>
      </w:r>
    </w:p>
    <w:p w14:paraId="075C5B6E" w14:textId="31B33A64" w:rsidR="00487979" w:rsidRPr="007B637F" w:rsidRDefault="008C5171" w:rsidP="003756A2">
      <w:pPr>
        <w:spacing w:before="160" w:after="120" w:line="276" w:lineRule="auto"/>
        <w:jc w:val="both"/>
        <w:rPr>
          <w:rFonts w:asciiTheme="minorHAnsi" w:eastAsia="SimSun" w:hAnsiTheme="minorHAnsi" w:cstheme="minorHAnsi"/>
          <w:bCs/>
          <w:lang w:eastAsia="zh-CN"/>
        </w:rPr>
      </w:pPr>
      <w:ins w:id="138" w:author="Author">
        <w:r w:rsidRPr="007B637F">
          <w:rPr>
            <w:rFonts w:asciiTheme="minorHAnsi" w:eastAsia="SimSun" w:hAnsiTheme="minorHAnsi" w:cstheme="minorHAnsi"/>
            <w:bCs/>
            <w:i/>
            <w:iCs/>
            <w:lang w:eastAsia="zh-CN"/>
          </w:rPr>
          <w:t>e</w:t>
        </w:r>
      </w:ins>
      <w:del w:id="139" w:author="Author">
        <w:r w:rsidRPr="007B637F" w:rsidDel="008C5171">
          <w:rPr>
            <w:rFonts w:asciiTheme="minorHAnsi" w:eastAsia="SimSun" w:hAnsiTheme="minorHAnsi" w:cstheme="minorHAnsi"/>
            <w:bCs/>
            <w:i/>
            <w:iCs/>
            <w:lang w:eastAsia="zh-CN"/>
          </w:rPr>
          <w:delText>g</w:delText>
        </w:r>
      </w:del>
      <w:r w:rsidRPr="007B637F">
        <w:rPr>
          <w:rFonts w:asciiTheme="minorHAnsi" w:eastAsia="SimSun" w:hAnsiTheme="minorHAnsi" w:cstheme="minorHAnsi"/>
          <w:bCs/>
          <w:i/>
          <w:iCs/>
          <w:lang w:eastAsia="zh-CN"/>
        </w:rPr>
        <w:t>)</w:t>
      </w:r>
      <w:r w:rsidRPr="007B637F">
        <w:rPr>
          <w:rFonts w:asciiTheme="minorHAnsi" w:eastAsia="SimSun" w:hAnsiTheme="minorHAnsi" w:cstheme="minorHAnsi"/>
          <w:bCs/>
          <w:i/>
          <w:iCs/>
          <w:lang w:eastAsia="zh-CN"/>
        </w:rPr>
        <w:tab/>
      </w:r>
      <w:r w:rsidR="00487979" w:rsidRPr="007B637F">
        <w:rPr>
          <w:rFonts w:asciiTheme="minorHAnsi" w:eastAsia="SimSun" w:hAnsiTheme="minorHAnsi" w:cstheme="minorHAnsi"/>
          <w:bCs/>
          <w:lang w:eastAsia="zh-CN"/>
        </w:rPr>
        <w:t xml:space="preserve">that it is important for ITU to assist in bridging the national, regional and international digital divide in telecommunications/ICTs and ICT applications by facilitating interoperability, interconnection and global connectivity of telecommunication networks and services, and by playing a leading role in the process for follow-up and implementation of the relevant </w:t>
      </w:r>
      <w:del w:id="140" w:author="Author">
        <w:r w:rsidR="00487979" w:rsidRPr="007B637F">
          <w:rPr>
            <w:rFonts w:asciiTheme="minorHAnsi" w:eastAsia="SimSun" w:hAnsiTheme="minorHAnsi" w:cstheme="minorHAnsi"/>
            <w:bCs/>
            <w:lang w:eastAsia="zh-CN"/>
          </w:rPr>
          <w:delText>goals</w:delText>
        </w:r>
      </w:del>
      <w:ins w:id="141" w:author="Author">
        <w:r w:rsidR="00487979" w:rsidRPr="007B637F">
          <w:rPr>
            <w:rFonts w:asciiTheme="minorHAnsi" w:eastAsia="SimSun" w:hAnsiTheme="minorHAnsi" w:cstheme="minorHAnsi"/>
            <w:bCs/>
            <w:lang w:eastAsia="zh-CN"/>
          </w:rPr>
          <w:t>outcomes</w:t>
        </w:r>
      </w:ins>
      <w:del w:id="142" w:author="Author">
        <w:r w:rsidR="00487979" w:rsidRPr="007B637F">
          <w:rPr>
            <w:rFonts w:asciiTheme="minorHAnsi" w:eastAsia="SimSun" w:hAnsiTheme="minorHAnsi" w:cstheme="minorHAnsi"/>
            <w:bCs/>
            <w:lang w:eastAsia="zh-CN"/>
          </w:rPr>
          <w:delText xml:space="preserve"> and objectives</w:delText>
        </w:r>
      </w:del>
      <w:r w:rsidR="00487979" w:rsidRPr="007B637F">
        <w:rPr>
          <w:rFonts w:asciiTheme="minorHAnsi" w:eastAsia="SimSun" w:hAnsiTheme="minorHAnsi" w:cstheme="minorHAnsi"/>
          <w:bCs/>
          <w:lang w:eastAsia="zh-CN"/>
        </w:rPr>
        <w:t xml:space="preserve"> of WSIS, </w:t>
      </w:r>
      <w:del w:id="143" w:author="Author">
        <w:r w:rsidR="00487979" w:rsidRPr="007B637F">
          <w:rPr>
            <w:rFonts w:asciiTheme="minorHAnsi" w:eastAsia="SimSun" w:hAnsiTheme="minorHAnsi" w:cstheme="minorHAnsi"/>
            <w:bCs/>
            <w:lang w:eastAsia="zh-CN"/>
          </w:rPr>
          <w:delText xml:space="preserve">and to focus on bridging the digital divide </w:delText>
        </w:r>
      </w:del>
      <w:r w:rsidR="00487979" w:rsidRPr="007B637F">
        <w:rPr>
          <w:rFonts w:asciiTheme="minorHAnsi" w:eastAsia="SimSun" w:hAnsiTheme="minorHAnsi" w:cstheme="minorHAnsi"/>
          <w:bCs/>
          <w:lang w:eastAsia="zh-CN"/>
        </w:rPr>
        <w:t xml:space="preserve">and </w:t>
      </w:r>
      <w:ins w:id="144" w:author="Author">
        <w:r w:rsidR="00487979" w:rsidRPr="007B637F">
          <w:rPr>
            <w:rFonts w:asciiTheme="minorHAnsi" w:eastAsia="SimSun" w:hAnsiTheme="minorHAnsi" w:cstheme="minorHAnsi"/>
            <w:bCs/>
            <w:lang w:eastAsia="zh-CN"/>
          </w:rPr>
          <w:t xml:space="preserve">by </w:t>
        </w:r>
      </w:ins>
      <w:r w:rsidR="00487979" w:rsidRPr="007B637F">
        <w:rPr>
          <w:rFonts w:asciiTheme="minorHAnsi" w:eastAsia="SimSun" w:hAnsiTheme="minorHAnsi" w:cstheme="minorHAnsi"/>
          <w:bCs/>
          <w:lang w:eastAsia="zh-CN"/>
        </w:rPr>
        <w:t>providing broadband for all;</w:t>
      </w:r>
    </w:p>
    <w:p w14:paraId="13AF982E" w14:textId="5524D244" w:rsidR="003F13AA" w:rsidRPr="004E1A77" w:rsidRDefault="008C5171" w:rsidP="004E1A77">
      <w:pPr>
        <w:spacing w:before="160" w:after="120" w:line="276" w:lineRule="auto"/>
        <w:jc w:val="both"/>
        <w:rPr>
          <w:rFonts w:asciiTheme="minorHAnsi" w:eastAsia="SimSun" w:hAnsiTheme="minorHAnsi" w:cstheme="minorHAnsi"/>
          <w:bCs/>
          <w:lang w:eastAsia="zh-CN"/>
        </w:rPr>
      </w:pPr>
      <w:ins w:id="145" w:author="Author">
        <w:r w:rsidRPr="007B637F">
          <w:rPr>
            <w:rFonts w:asciiTheme="minorHAnsi" w:eastAsia="SimSun" w:hAnsiTheme="minorHAnsi" w:cstheme="minorHAnsi"/>
            <w:bCs/>
            <w:i/>
            <w:iCs/>
            <w:lang w:eastAsia="zh-CN"/>
          </w:rPr>
          <w:lastRenderedPageBreak/>
          <w:t>f</w:t>
        </w:r>
      </w:ins>
      <w:del w:id="146" w:author="Author">
        <w:r w:rsidRPr="007B637F" w:rsidDel="008C5171">
          <w:rPr>
            <w:rFonts w:asciiTheme="minorHAnsi" w:eastAsia="SimSun" w:hAnsiTheme="minorHAnsi" w:cstheme="minorHAnsi"/>
            <w:bCs/>
            <w:i/>
            <w:iCs/>
            <w:lang w:eastAsia="zh-CN"/>
          </w:rPr>
          <w:delText>h</w:delText>
        </w:r>
      </w:del>
      <w:r w:rsidRPr="007B637F">
        <w:rPr>
          <w:rFonts w:asciiTheme="minorHAnsi" w:eastAsia="SimSun" w:hAnsiTheme="minorHAnsi" w:cstheme="minorHAnsi"/>
          <w:bCs/>
          <w:i/>
          <w:iCs/>
          <w:lang w:eastAsia="zh-CN"/>
        </w:rPr>
        <w:t>)</w:t>
      </w:r>
      <w:r w:rsidRPr="007B637F">
        <w:rPr>
          <w:rFonts w:asciiTheme="minorHAnsi" w:eastAsia="SimSun" w:hAnsiTheme="minorHAnsi" w:cstheme="minorHAnsi"/>
          <w:bCs/>
          <w:i/>
          <w:iCs/>
          <w:lang w:eastAsia="zh-CN"/>
        </w:rPr>
        <w:tab/>
      </w:r>
      <w:r w:rsidR="00487979" w:rsidRPr="007B637F">
        <w:rPr>
          <w:rFonts w:asciiTheme="minorHAnsi" w:eastAsia="SimSun" w:hAnsiTheme="minorHAnsi" w:cstheme="minorHAnsi"/>
          <w:bCs/>
          <w:lang w:eastAsia="zh-CN"/>
        </w:rPr>
        <w:t xml:space="preserve">that UNGA will assess the </w:t>
      </w:r>
      <w:del w:id="147" w:author="Author">
        <w:r w:rsidR="00487979" w:rsidRPr="007B637F">
          <w:rPr>
            <w:rFonts w:asciiTheme="minorHAnsi" w:eastAsia="SimSun" w:hAnsiTheme="minorHAnsi" w:cstheme="minorHAnsi"/>
            <w:bCs/>
            <w:lang w:eastAsia="zh-CN"/>
          </w:rPr>
          <w:delText xml:space="preserve">outcomes and </w:delText>
        </w:r>
      </w:del>
      <w:r w:rsidR="00487979" w:rsidRPr="007B637F">
        <w:rPr>
          <w:rFonts w:asciiTheme="minorHAnsi" w:eastAsia="SimSun" w:hAnsiTheme="minorHAnsi" w:cstheme="minorHAnsi"/>
          <w:bCs/>
          <w:lang w:eastAsia="zh-CN"/>
        </w:rPr>
        <w:t xml:space="preserve">implementation </w:t>
      </w:r>
      <w:ins w:id="148" w:author="Author">
        <w:r w:rsidR="00487979" w:rsidRPr="007B637F">
          <w:rPr>
            <w:rFonts w:asciiTheme="minorHAnsi" w:eastAsia="SimSun" w:hAnsiTheme="minorHAnsi" w:cstheme="minorHAnsi"/>
            <w:bCs/>
            <w:lang w:eastAsia="zh-CN"/>
          </w:rPr>
          <w:t xml:space="preserve">and outcomes </w:t>
        </w:r>
      </w:ins>
      <w:del w:id="149" w:author="Author">
        <w:r w:rsidR="00487979" w:rsidRPr="007B637F">
          <w:rPr>
            <w:rFonts w:asciiTheme="minorHAnsi" w:eastAsia="SimSun" w:hAnsiTheme="minorHAnsi" w:cstheme="minorHAnsi"/>
            <w:bCs/>
            <w:lang w:eastAsia="zh-CN"/>
          </w:rPr>
          <w:delText xml:space="preserve">both </w:delText>
        </w:r>
      </w:del>
      <w:r w:rsidR="00487979" w:rsidRPr="007B637F">
        <w:rPr>
          <w:rFonts w:asciiTheme="minorHAnsi" w:eastAsia="SimSun" w:hAnsiTheme="minorHAnsi" w:cstheme="minorHAnsi"/>
          <w:bCs/>
          <w:lang w:eastAsia="zh-CN"/>
        </w:rPr>
        <w:t xml:space="preserve">of the </w:t>
      </w:r>
      <w:ins w:id="150" w:author="Author">
        <w:r w:rsidR="00487979" w:rsidRPr="007B637F">
          <w:rPr>
            <w:rFonts w:asciiTheme="minorHAnsi" w:eastAsia="SimSun" w:hAnsiTheme="minorHAnsi" w:cstheme="minorHAnsi"/>
            <w:bCs/>
            <w:lang w:eastAsia="zh-CN"/>
          </w:rPr>
          <w:t xml:space="preserve">WSIS in 2025 and of the </w:t>
        </w:r>
      </w:ins>
      <w:r w:rsidR="00487979" w:rsidRPr="007B637F">
        <w:rPr>
          <w:rFonts w:asciiTheme="minorHAnsi" w:eastAsia="SimSun" w:hAnsiTheme="minorHAnsi" w:cstheme="minorHAnsi"/>
          <w:bCs/>
          <w:lang w:eastAsia="zh-CN"/>
        </w:rPr>
        <w:t>SDGs in 2030</w:t>
      </w:r>
      <w:del w:id="151" w:author="Author">
        <w:r w:rsidR="00487979" w:rsidRPr="007B637F">
          <w:rPr>
            <w:rFonts w:asciiTheme="minorHAnsi" w:eastAsia="SimSun" w:hAnsiTheme="minorHAnsi" w:cstheme="minorHAnsi"/>
            <w:bCs/>
            <w:lang w:eastAsia="zh-CN"/>
          </w:rPr>
          <w:delText xml:space="preserve"> and the WSIS outcomes in 2025</w:delText>
        </w:r>
      </w:del>
      <w:r w:rsidR="00487979" w:rsidRPr="007B637F">
        <w:rPr>
          <w:rFonts w:asciiTheme="minorHAnsi" w:eastAsia="SimSun" w:hAnsiTheme="minorHAnsi" w:cstheme="minorHAnsi"/>
          <w:bCs/>
          <w:lang w:eastAsia="zh-CN"/>
        </w:rPr>
        <w:t>,</w:t>
      </w:r>
    </w:p>
    <w:p w14:paraId="250264C2" w14:textId="746CF994" w:rsidR="00487979" w:rsidRPr="007B637F" w:rsidRDefault="00487979" w:rsidP="003756A2">
      <w:pPr>
        <w:pStyle w:val="Call"/>
        <w:spacing w:after="120" w:line="276" w:lineRule="auto"/>
        <w:jc w:val="both"/>
        <w:rPr>
          <w:rFonts w:asciiTheme="minorHAnsi" w:hAnsiTheme="minorHAnsi" w:cstheme="minorHAnsi"/>
          <w:i/>
          <w:szCs w:val="24"/>
          <w:lang w:eastAsia="zh-CN"/>
        </w:rPr>
      </w:pPr>
      <w:r w:rsidRPr="007B637F">
        <w:rPr>
          <w:rFonts w:asciiTheme="minorHAnsi" w:hAnsiTheme="minorHAnsi" w:cstheme="minorHAnsi"/>
          <w:i/>
          <w:szCs w:val="24"/>
          <w:lang w:eastAsia="zh-CN"/>
        </w:rPr>
        <w:t>considering</w:t>
      </w:r>
    </w:p>
    <w:p w14:paraId="67E03287" w14:textId="77777777" w:rsidR="00487979" w:rsidRPr="007B637F" w:rsidRDefault="00487979" w:rsidP="003756A2">
      <w:pPr>
        <w:numPr>
          <w:ilvl w:val="0"/>
          <w:numId w:val="23"/>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 xml:space="preserve">ITU's role as a catalyst, and </w:t>
      </w:r>
      <w:proofErr w:type="gramStart"/>
      <w:r w:rsidRPr="007B637F">
        <w:rPr>
          <w:rFonts w:asciiTheme="minorHAnsi" w:eastAsia="SimSun" w:hAnsiTheme="minorHAnsi" w:cstheme="minorHAnsi"/>
          <w:bCs/>
          <w:lang w:eastAsia="zh-CN"/>
        </w:rPr>
        <w:t>in particular that</w:t>
      </w:r>
      <w:proofErr w:type="gramEnd"/>
      <w:r w:rsidRPr="007B637F">
        <w:rPr>
          <w:rFonts w:asciiTheme="minorHAnsi" w:eastAsia="SimSun" w:hAnsiTheme="minorHAnsi" w:cstheme="minorHAnsi"/>
          <w:bCs/>
          <w:lang w:eastAsia="zh-CN"/>
        </w:rPr>
        <w:t xml:space="preserve"> of the ITU Telecommunication Development Sector (ITU</w:t>
      </w:r>
      <w:r w:rsidRPr="007B637F">
        <w:rPr>
          <w:rFonts w:ascii="Cambria Math" w:eastAsia="SimSun" w:hAnsi="Cambria Math" w:cs="Cambria Math"/>
          <w:bCs/>
          <w:lang w:eastAsia="zh-CN"/>
        </w:rPr>
        <w:t>‑</w:t>
      </w:r>
      <w:r w:rsidRPr="007B637F">
        <w:rPr>
          <w:rFonts w:asciiTheme="minorHAnsi" w:eastAsia="SimSun" w:hAnsiTheme="minorHAnsi" w:cstheme="minorHAnsi"/>
          <w:bCs/>
          <w:lang w:eastAsia="zh-CN"/>
        </w:rPr>
        <w:t>D) as coordinator and promoter of the rational use of resources in the context of the various projects intended to narrow the digital divide;</w:t>
      </w:r>
    </w:p>
    <w:p w14:paraId="1EFF4CE5" w14:textId="77777777" w:rsidR="00487979" w:rsidRPr="007B637F" w:rsidRDefault="00487979" w:rsidP="003756A2">
      <w:pPr>
        <w:numPr>
          <w:ilvl w:val="0"/>
          <w:numId w:val="23"/>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 xml:space="preserve">that the </w:t>
      </w:r>
      <w:proofErr w:type="spellStart"/>
      <w:r w:rsidRPr="007B637F">
        <w:rPr>
          <w:rFonts w:asciiTheme="minorHAnsi" w:eastAsia="SimSun" w:hAnsiTheme="minorHAnsi" w:cstheme="minorHAnsi"/>
          <w:bCs/>
          <w:lang w:eastAsia="zh-CN"/>
        </w:rPr>
        <w:t>programmes</w:t>
      </w:r>
      <w:proofErr w:type="spellEnd"/>
      <w:r w:rsidRPr="007B637F">
        <w:rPr>
          <w:rFonts w:asciiTheme="minorHAnsi" w:eastAsia="SimSun" w:hAnsiTheme="minorHAnsi" w:cstheme="minorHAnsi"/>
          <w:bCs/>
          <w:lang w:eastAsia="zh-CN"/>
        </w:rPr>
        <w:t xml:space="preserve"> of the Telecommunication Development Bureau (BDT) under its action plans, on information and communication infrastructure and technology development, have </w:t>
      </w:r>
      <w:proofErr w:type="gramStart"/>
      <w:r w:rsidRPr="007B637F">
        <w:rPr>
          <w:rFonts w:asciiTheme="minorHAnsi" w:eastAsia="SimSun" w:hAnsiTheme="minorHAnsi" w:cstheme="minorHAnsi"/>
          <w:bCs/>
          <w:lang w:eastAsia="zh-CN"/>
        </w:rPr>
        <w:t>provided assistance to</w:t>
      </w:r>
      <w:proofErr w:type="gramEnd"/>
      <w:r w:rsidRPr="007B637F">
        <w:rPr>
          <w:rFonts w:asciiTheme="minorHAnsi" w:eastAsia="SimSun" w:hAnsiTheme="minorHAnsi" w:cstheme="minorHAnsi"/>
          <w:bCs/>
          <w:lang w:eastAsia="zh-CN"/>
        </w:rPr>
        <w:t xml:space="preserve"> developing countries </w:t>
      </w:r>
      <w:proofErr w:type="gramStart"/>
      <w:r w:rsidRPr="007B637F">
        <w:rPr>
          <w:rFonts w:asciiTheme="minorHAnsi" w:eastAsia="SimSun" w:hAnsiTheme="minorHAnsi" w:cstheme="minorHAnsi"/>
          <w:bCs/>
          <w:lang w:eastAsia="zh-CN"/>
        </w:rPr>
        <w:t>in the area of</w:t>
      </w:r>
      <w:proofErr w:type="gramEnd"/>
      <w:r w:rsidRPr="007B637F">
        <w:rPr>
          <w:rFonts w:asciiTheme="minorHAnsi" w:eastAsia="SimSun" w:hAnsiTheme="minorHAnsi" w:cstheme="minorHAnsi"/>
          <w:bCs/>
          <w:lang w:eastAsia="zh-CN"/>
        </w:rPr>
        <w:t xml:space="preserve"> spectrum management and in the efficient and cost</w:t>
      </w:r>
      <w:r w:rsidRPr="007B637F">
        <w:rPr>
          <w:rFonts w:ascii="Cambria Math" w:eastAsia="SimSun" w:hAnsi="Cambria Math" w:cs="Cambria Math"/>
          <w:bCs/>
          <w:lang w:eastAsia="zh-CN"/>
        </w:rPr>
        <w:t>‑</w:t>
      </w:r>
      <w:r w:rsidRPr="007B637F">
        <w:rPr>
          <w:rFonts w:asciiTheme="minorHAnsi" w:eastAsia="SimSun" w:hAnsiTheme="minorHAnsi" w:cstheme="minorHAnsi"/>
          <w:bCs/>
          <w:lang w:eastAsia="zh-CN"/>
        </w:rPr>
        <w:t>effective development of rural, national and international broadband telecommunication networks, including satellite;</w:t>
      </w:r>
    </w:p>
    <w:p w14:paraId="4335BD97" w14:textId="77777777" w:rsidR="00487979" w:rsidRPr="007B637F" w:rsidRDefault="00487979" w:rsidP="003756A2">
      <w:pPr>
        <w:numPr>
          <w:ilvl w:val="0"/>
          <w:numId w:val="23"/>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 xml:space="preserve">that various activities are being executed towards bridging the digital divide by many international and regional organizations, such as, in addition to the ITU, the </w:t>
      </w:r>
      <w:proofErr w:type="spellStart"/>
      <w:r w:rsidRPr="007B637F">
        <w:rPr>
          <w:rFonts w:asciiTheme="minorHAnsi" w:eastAsia="SimSun" w:hAnsiTheme="minorHAnsi" w:cstheme="minorHAnsi"/>
          <w:bCs/>
          <w:lang w:eastAsia="zh-CN"/>
        </w:rPr>
        <w:t>Organisation</w:t>
      </w:r>
      <w:proofErr w:type="spellEnd"/>
      <w:r w:rsidRPr="007B637F">
        <w:rPr>
          <w:rFonts w:asciiTheme="minorHAnsi" w:eastAsia="SimSun" w:hAnsiTheme="minorHAnsi" w:cstheme="minorHAnsi"/>
          <w:bCs/>
          <w:lang w:eastAsia="zh-CN"/>
        </w:rPr>
        <w:t xml:space="preserve"> for Economic Co-operation and Development (OECD), the United Nations Educational, Scientific and Cultural Organization (UNESCO), the United Nations Development Programme (UNDP), the United Nations Conference on Trade and Development (UNCTAD), the United Nations Economic and Social Council (ECOSOC), the United Nations economic commissions, the World Bank, the Asia-Pacific Telecommunity (APT), the regional economic communities, the regional development banks and many others, and that such activities have increased following the conclusion of WSIS and the adoption of the Tunis Agenda, particularly in relation to implementation and follow-up;</w:t>
      </w:r>
    </w:p>
    <w:p w14:paraId="7FB71FDF" w14:textId="72619922" w:rsidR="00487979" w:rsidRPr="007B637F" w:rsidRDefault="00487979" w:rsidP="003756A2">
      <w:pPr>
        <w:numPr>
          <w:ilvl w:val="0"/>
          <w:numId w:val="23"/>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that many stakeholders in the public, private, academic, non-governmental organization</w:t>
      </w:r>
      <w:ins w:id="152" w:author="Author">
        <w:r w:rsidR="000D7D6F" w:rsidRPr="007B637F">
          <w:rPr>
            <w:rFonts w:asciiTheme="minorHAnsi" w:eastAsia="SimSun" w:hAnsiTheme="minorHAnsi" w:cstheme="minorHAnsi"/>
            <w:bCs/>
            <w:lang w:eastAsia="zh-CN"/>
          </w:rPr>
          <w:t>, civil society</w:t>
        </w:r>
      </w:ins>
      <w:r w:rsidRPr="007B637F">
        <w:rPr>
          <w:rFonts w:asciiTheme="minorHAnsi" w:eastAsia="SimSun" w:hAnsiTheme="minorHAnsi" w:cstheme="minorHAnsi"/>
          <w:bCs/>
          <w:lang w:eastAsia="zh-CN"/>
        </w:rPr>
        <w:t xml:space="preserve"> and multilateral sectors are seeking to bridge this divide;</w:t>
      </w:r>
    </w:p>
    <w:p w14:paraId="2F4E9BEF" w14:textId="77777777" w:rsidR="00487979" w:rsidRPr="007B637F" w:rsidRDefault="00487979" w:rsidP="003756A2">
      <w:pPr>
        <w:numPr>
          <w:ilvl w:val="0"/>
          <w:numId w:val="23"/>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that the development of radiocommunication technologies and deployment of terrestrial, stratospheric (e.g. high-altitude platform stations) and space services and applications enable sustainable and affordable access to information and knowledge, through the provision of communication services with high connectivity (broadband) and wide coverage (regional or global reach), which contribute significantly to bridging the digital divide, efficiently complementing other technologies and enabling countries to be connected directly, quickly and reliably;</w:t>
      </w:r>
    </w:p>
    <w:p w14:paraId="75C0E548" w14:textId="77777777" w:rsidR="00487979" w:rsidRPr="007B637F" w:rsidRDefault="00487979" w:rsidP="003756A2">
      <w:pPr>
        <w:numPr>
          <w:ilvl w:val="0"/>
          <w:numId w:val="23"/>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 xml:space="preserve">that using systems, such as low-cost wired and wireless technologies, </w:t>
      </w:r>
      <w:ins w:id="153" w:author="Author">
        <w:r w:rsidRPr="007B637F">
          <w:rPr>
            <w:rFonts w:asciiTheme="minorHAnsi" w:eastAsia="SimSun" w:hAnsiTheme="minorHAnsi" w:cstheme="minorHAnsi"/>
            <w:bCs/>
            <w:lang w:eastAsia="zh-CN"/>
          </w:rPr>
          <w:t xml:space="preserve">including those used in </w:t>
        </w:r>
      </w:ins>
      <w:del w:id="154" w:author="Author">
        <w:r w:rsidRPr="007B637F">
          <w:rPr>
            <w:rFonts w:asciiTheme="minorHAnsi" w:eastAsia="SimSun" w:hAnsiTheme="minorHAnsi" w:cstheme="minorHAnsi"/>
            <w:bCs/>
            <w:lang w:eastAsia="zh-CN"/>
          </w:rPr>
          <w:delText xml:space="preserve">such as the ones used for </w:delText>
        </w:r>
      </w:del>
      <w:r w:rsidRPr="007B637F">
        <w:rPr>
          <w:rFonts w:asciiTheme="minorHAnsi" w:eastAsia="SimSun" w:hAnsiTheme="minorHAnsi" w:cstheme="minorHAnsi"/>
          <w:bCs/>
          <w:lang w:eastAsia="zh-CN"/>
        </w:rPr>
        <w:t>telecommunication/ICT complementary access networks and solutions, can be an effective solution for connecting rural, remote, and underserved communities;</w:t>
      </w:r>
    </w:p>
    <w:p w14:paraId="0428E39C" w14:textId="261ACDBC" w:rsidR="00487979" w:rsidRPr="007B637F" w:rsidRDefault="00487979" w:rsidP="003756A2">
      <w:pPr>
        <w:numPr>
          <w:ilvl w:val="0"/>
          <w:numId w:val="23"/>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 xml:space="preserve">that, in many ITU Member States, regulations have been adopted dealing with </w:t>
      </w:r>
      <w:ins w:id="155" w:author="Author">
        <w:r w:rsidR="008D2278" w:rsidRPr="007B637F">
          <w:rPr>
            <w:rFonts w:asciiTheme="minorHAnsi" w:eastAsia="SimSun" w:hAnsiTheme="minorHAnsi" w:cstheme="minorHAnsi"/>
            <w:bCs/>
            <w:lang w:eastAsia="zh-CN"/>
          </w:rPr>
          <w:t xml:space="preserve">policy and </w:t>
        </w:r>
      </w:ins>
      <w:r w:rsidRPr="007B637F">
        <w:rPr>
          <w:rFonts w:asciiTheme="minorHAnsi" w:eastAsia="SimSun" w:hAnsiTheme="minorHAnsi" w:cstheme="minorHAnsi"/>
          <w:bCs/>
          <w:lang w:eastAsia="zh-CN"/>
        </w:rPr>
        <w:t>regulatory issues such as interconnection, determination of tariffs, universal service, etc., designed to bridge the digital divide at the national level;</w:t>
      </w:r>
    </w:p>
    <w:p w14:paraId="2FB0933E" w14:textId="77777777" w:rsidR="00487979" w:rsidRPr="007B637F" w:rsidRDefault="00487979" w:rsidP="003756A2">
      <w:pPr>
        <w:numPr>
          <w:ilvl w:val="0"/>
          <w:numId w:val="23"/>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lastRenderedPageBreak/>
        <w:t>that it is necessary to coordinate the efforts of both the public and private sectors to ensure that opportunities arising from the information society yield benefits, especially for the most disadvantaged;</w:t>
      </w:r>
    </w:p>
    <w:p w14:paraId="240D7483" w14:textId="77777777" w:rsidR="00487979" w:rsidRPr="007B637F" w:rsidRDefault="00487979" w:rsidP="003756A2">
      <w:pPr>
        <w:numPr>
          <w:ilvl w:val="0"/>
          <w:numId w:val="23"/>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 xml:space="preserve">that each region, country and area should </w:t>
      </w:r>
      <w:del w:id="156" w:author="Author">
        <w:r w:rsidRPr="007B637F">
          <w:rPr>
            <w:rFonts w:asciiTheme="minorHAnsi" w:eastAsia="SimSun" w:hAnsiTheme="minorHAnsi" w:cstheme="minorHAnsi"/>
            <w:bCs/>
            <w:lang w:eastAsia="zh-CN"/>
          </w:rPr>
          <w:delText>tackle</w:delText>
        </w:r>
      </w:del>
      <w:ins w:id="157" w:author="Author">
        <w:r w:rsidRPr="007B637F">
          <w:rPr>
            <w:rFonts w:asciiTheme="minorHAnsi" w:eastAsia="SimSun" w:hAnsiTheme="minorHAnsi" w:cstheme="minorHAnsi"/>
            <w:bCs/>
            <w:lang w:eastAsia="zh-CN"/>
          </w:rPr>
          <w:t>address</w:t>
        </w:r>
      </w:ins>
      <w:r w:rsidRPr="007B637F">
        <w:rPr>
          <w:rFonts w:asciiTheme="minorHAnsi" w:eastAsia="SimSun" w:hAnsiTheme="minorHAnsi" w:cstheme="minorHAnsi"/>
          <w:bCs/>
          <w:lang w:eastAsia="zh-CN"/>
        </w:rPr>
        <w:t xml:space="preserve"> its own specific issues regarding the digital divide, while stressing the importance of </w:t>
      </w:r>
      <w:del w:id="158" w:author="Author">
        <w:r w:rsidRPr="007B637F">
          <w:rPr>
            <w:rFonts w:asciiTheme="minorHAnsi" w:eastAsia="SimSun" w:hAnsiTheme="minorHAnsi" w:cstheme="minorHAnsi"/>
            <w:bCs/>
            <w:lang w:eastAsia="zh-CN"/>
          </w:rPr>
          <w:delText xml:space="preserve">cooperation in this area at </w:delText>
        </w:r>
      </w:del>
      <w:r w:rsidRPr="007B637F">
        <w:rPr>
          <w:rFonts w:asciiTheme="minorHAnsi" w:eastAsia="SimSun" w:hAnsiTheme="minorHAnsi" w:cstheme="minorHAnsi"/>
          <w:bCs/>
          <w:lang w:eastAsia="zh-CN"/>
        </w:rPr>
        <w:t xml:space="preserve">regional and international </w:t>
      </w:r>
      <w:del w:id="159" w:author="Author">
        <w:r w:rsidRPr="007B637F">
          <w:rPr>
            <w:rFonts w:asciiTheme="minorHAnsi" w:eastAsia="SimSun" w:hAnsiTheme="minorHAnsi" w:cstheme="minorHAnsi"/>
            <w:bCs/>
            <w:lang w:eastAsia="zh-CN"/>
          </w:rPr>
          <w:delText>level</w:delText>
        </w:r>
      </w:del>
      <w:ins w:id="160" w:author="Author">
        <w:r w:rsidRPr="007B637F">
          <w:rPr>
            <w:rFonts w:asciiTheme="minorHAnsi" w:eastAsia="SimSun" w:hAnsiTheme="minorHAnsi" w:cstheme="minorHAnsi"/>
            <w:bCs/>
            <w:lang w:eastAsia="zh-CN"/>
          </w:rPr>
          <w:t>cooperation</w:t>
        </w:r>
      </w:ins>
      <w:r w:rsidRPr="007B637F">
        <w:rPr>
          <w:rFonts w:asciiTheme="minorHAnsi" w:eastAsia="SimSun" w:hAnsiTheme="minorHAnsi" w:cstheme="minorHAnsi"/>
          <w:bCs/>
          <w:lang w:eastAsia="zh-CN"/>
        </w:rPr>
        <w:t xml:space="preserve"> </w:t>
      </w:r>
      <w:proofErr w:type="gramStart"/>
      <w:r w:rsidRPr="007B637F">
        <w:rPr>
          <w:rFonts w:asciiTheme="minorHAnsi" w:eastAsia="SimSun" w:hAnsiTheme="minorHAnsi" w:cstheme="minorHAnsi"/>
          <w:bCs/>
          <w:lang w:eastAsia="zh-CN"/>
        </w:rPr>
        <w:t>in order to</w:t>
      </w:r>
      <w:proofErr w:type="gramEnd"/>
      <w:r w:rsidRPr="007B637F">
        <w:rPr>
          <w:rFonts w:asciiTheme="minorHAnsi" w:eastAsia="SimSun" w:hAnsiTheme="minorHAnsi" w:cstheme="minorHAnsi"/>
          <w:bCs/>
          <w:lang w:eastAsia="zh-CN"/>
        </w:rPr>
        <w:t xml:space="preserve"> benefit from experience gained;</w:t>
      </w:r>
    </w:p>
    <w:p w14:paraId="0E58B988" w14:textId="62607DCE" w:rsidR="0043651A" w:rsidRPr="004E1A77" w:rsidRDefault="00487979" w:rsidP="004E1A77">
      <w:pPr>
        <w:numPr>
          <w:ilvl w:val="0"/>
          <w:numId w:val="23"/>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that national strategies for the provision of telecommunication services in developing countries contribute to reducing costs to users and bridging the digital divide,</w:t>
      </w:r>
      <w:bookmarkStart w:id="161" w:name="OLE_LINK4"/>
    </w:p>
    <w:p w14:paraId="0DD9793F" w14:textId="43361F3A" w:rsidR="00487979" w:rsidRPr="007B637F" w:rsidRDefault="00487979" w:rsidP="003756A2">
      <w:pPr>
        <w:pStyle w:val="Call"/>
        <w:spacing w:after="120" w:line="276" w:lineRule="auto"/>
        <w:jc w:val="both"/>
        <w:rPr>
          <w:rFonts w:asciiTheme="minorHAnsi" w:hAnsiTheme="minorHAnsi" w:cstheme="minorHAnsi"/>
          <w:i/>
          <w:szCs w:val="24"/>
          <w:lang w:eastAsia="zh-CN"/>
        </w:rPr>
      </w:pPr>
      <w:r w:rsidRPr="007B637F">
        <w:rPr>
          <w:rFonts w:asciiTheme="minorHAnsi" w:hAnsiTheme="minorHAnsi" w:cstheme="minorHAnsi"/>
          <w:i/>
          <w:szCs w:val="24"/>
          <w:lang w:eastAsia="zh-CN"/>
        </w:rPr>
        <w:t>considering further</w:t>
      </w:r>
    </w:p>
    <w:p w14:paraId="6B0D0E92" w14:textId="28F2A79C" w:rsidR="00487979" w:rsidRPr="007B637F" w:rsidRDefault="00487979" w:rsidP="003756A2">
      <w:pPr>
        <w:numPr>
          <w:ilvl w:val="0"/>
          <w:numId w:val="24"/>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 xml:space="preserve">that the goal of integrating ICTs and accelerating digital transformation is to improve the quality of all aspects of our daily life, and that </w:t>
      </w:r>
      <w:ins w:id="162" w:author="Author">
        <w:r w:rsidR="00C128B8" w:rsidRPr="007B637F">
          <w:rPr>
            <w:rFonts w:asciiTheme="minorHAnsi" w:eastAsia="SimSun" w:hAnsiTheme="minorHAnsi" w:cstheme="minorHAnsi"/>
            <w:bCs/>
            <w:lang w:eastAsia="zh-CN"/>
          </w:rPr>
          <w:t xml:space="preserve">universal, </w:t>
        </w:r>
      </w:ins>
      <w:r w:rsidRPr="007B637F">
        <w:rPr>
          <w:rFonts w:asciiTheme="minorHAnsi" w:eastAsia="SimSun" w:hAnsiTheme="minorHAnsi" w:cstheme="minorHAnsi"/>
          <w:bCs/>
          <w:lang w:eastAsia="zh-CN"/>
        </w:rPr>
        <w:t>equitable and affordable access to ICTs is a key to digital inclusion, as well as resilient recovery from global pandemic and crisis;</w:t>
      </w:r>
    </w:p>
    <w:p w14:paraId="6EF4E914" w14:textId="77777777" w:rsidR="00487979" w:rsidRPr="007B637F" w:rsidRDefault="00487979" w:rsidP="003756A2">
      <w:pPr>
        <w:numPr>
          <w:ilvl w:val="0"/>
          <w:numId w:val="24"/>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that the security of these applications requires the building of confidence and trust in the use of telecommunications/ICTs;</w:t>
      </w:r>
    </w:p>
    <w:bookmarkEnd w:id="161"/>
    <w:p w14:paraId="449E8FCA" w14:textId="77777777" w:rsidR="00487979" w:rsidRPr="007B637F" w:rsidRDefault="00487979" w:rsidP="003756A2">
      <w:pPr>
        <w:numPr>
          <w:ilvl w:val="0"/>
          <w:numId w:val="24"/>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 xml:space="preserve">that, as ICTs are being rapidly integrated into all sectors of society, the applications referred to in WSIS Action Line C7 are triggering profound changes in social productivity and hastening a major leap forward in industrial </w:t>
      </w:r>
      <w:del w:id="163" w:author="Author">
        <w:r w:rsidRPr="007B637F">
          <w:rPr>
            <w:rFonts w:asciiTheme="minorHAnsi" w:eastAsia="SimSun" w:hAnsiTheme="minorHAnsi" w:cstheme="minorHAnsi"/>
            <w:bCs/>
            <w:lang w:eastAsia="zh-CN"/>
          </w:rPr>
          <w:delText>productivity</w:delText>
        </w:r>
      </w:del>
      <w:ins w:id="164" w:author="Author">
        <w:r w:rsidRPr="007B637F">
          <w:rPr>
            <w:rFonts w:asciiTheme="minorHAnsi" w:eastAsia="SimSun" w:hAnsiTheme="minorHAnsi" w:cstheme="minorHAnsi"/>
            <w:bCs/>
            <w:lang w:eastAsia="zh-CN"/>
          </w:rPr>
          <w:t>development</w:t>
        </w:r>
      </w:ins>
      <w:r w:rsidRPr="007B637F">
        <w:rPr>
          <w:rFonts w:asciiTheme="minorHAnsi" w:eastAsia="SimSun" w:hAnsiTheme="minorHAnsi" w:cstheme="minorHAnsi"/>
          <w:bCs/>
          <w:lang w:eastAsia="zh-CN"/>
        </w:rPr>
        <w:t>, thus creating a good opportunity for developing countries to raise their level of industrial development and improve social and economic growth, as well recovery from global pandemic and crisis;</w:t>
      </w:r>
    </w:p>
    <w:p w14:paraId="11FF050A" w14:textId="77777777" w:rsidR="00487979" w:rsidRPr="007B637F" w:rsidRDefault="00487979" w:rsidP="003756A2">
      <w:pPr>
        <w:numPr>
          <w:ilvl w:val="0"/>
          <w:numId w:val="24"/>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that sharing of telecommunications/ICT experiences and best practices among ITU members will help to facilitate and accelerate digital transformation;</w:t>
      </w:r>
    </w:p>
    <w:p w14:paraId="2FF51ABE" w14:textId="5F0D78C4" w:rsidR="0043651A" w:rsidRPr="004E1A77" w:rsidRDefault="00487979" w:rsidP="004E1A77">
      <w:pPr>
        <w:numPr>
          <w:ilvl w:val="0"/>
          <w:numId w:val="24"/>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bCs/>
          <w:lang w:eastAsia="zh-CN"/>
        </w:rPr>
        <w:t>that, despite the previous decade's achievements in ICT connectivity, digital divides remain, both between and within countries</w:t>
      </w:r>
      <w:ins w:id="165" w:author="Author">
        <w:r w:rsidRPr="007B637F">
          <w:rPr>
            <w:rFonts w:asciiTheme="minorHAnsi" w:eastAsia="SimSun" w:hAnsiTheme="minorHAnsi" w:cstheme="minorHAnsi"/>
            <w:bCs/>
            <w:lang w:eastAsia="zh-CN"/>
          </w:rPr>
          <w:t xml:space="preserve"> and regions</w:t>
        </w:r>
      </w:ins>
      <w:r w:rsidRPr="007B637F">
        <w:rPr>
          <w:rFonts w:asciiTheme="minorHAnsi" w:eastAsia="SimSun" w:hAnsiTheme="minorHAnsi" w:cstheme="minorHAnsi"/>
          <w:bCs/>
          <w:lang w:eastAsia="zh-CN"/>
        </w:rPr>
        <w:t>, and in particular many developing countries do not have the necessary basic infrastructure, long</w:t>
      </w:r>
      <w:r w:rsidRPr="007B637F">
        <w:rPr>
          <w:rFonts w:ascii="Cambria Math" w:eastAsia="SimSun" w:hAnsi="Cambria Math" w:cs="Cambria Math"/>
          <w:bCs/>
          <w:lang w:eastAsia="zh-CN"/>
        </w:rPr>
        <w:t>‑</w:t>
      </w:r>
      <w:r w:rsidRPr="007B637F">
        <w:rPr>
          <w:rFonts w:asciiTheme="minorHAnsi" w:eastAsia="SimSun" w:hAnsiTheme="minorHAnsi" w:cstheme="minorHAnsi"/>
          <w:bCs/>
          <w:lang w:eastAsia="zh-CN"/>
        </w:rPr>
        <w:t>term plans, laws, appropriate regulations and the like in place for telecommunication/ICT development that need to be addressed through, among other actions, strengthened enabling policy environments and international cooperation to improve affordability, access, education, capacity building, multilingualism, cultural preservation, investment and appropriate financing, as well as measures to accelerate digital literacy and skills, and to promote cultural diversity,</w:t>
      </w:r>
      <w:bookmarkStart w:id="166" w:name="OLE_LINK5"/>
    </w:p>
    <w:p w14:paraId="2CAC23DF" w14:textId="73C6E2BB" w:rsidR="00487979" w:rsidRPr="007B637F" w:rsidRDefault="00487979" w:rsidP="003756A2">
      <w:pPr>
        <w:pStyle w:val="Call"/>
        <w:spacing w:after="120" w:line="276" w:lineRule="auto"/>
        <w:jc w:val="both"/>
        <w:rPr>
          <w:rFonts w:asciiTheme="minorHAnsi" w:hAnsiTheme="minorHAnsi" w:cstheme="minorHAnsi"/>
          <w:i/>
          <w:szCs w:val="24"/>
          <w:lang w:eastAsia="zh-CN"/>
        </w:rPr>
      </w:pPr>
      <w:r w:rsidRPr="007B637F">
        <w:rPr>
          <w:rFonts w:asciiTheme="minorHAnsi" w:hAnsiTheme="minorHAnsi" w:cstheme="minorHAnsi"/>
          <w:i/>
          <w:szCs w:val="24"/>
          <w:lang w:eastAsia="zh-CN"/>
        </w:rPr>
        <w:t>confirms</w:t>
      </w:r>
    </w:p>
    <w:p w14:paraId="62E8FB1A" w14:textId="40F10B04" w:rsidR="00487979" w:rsidRPr="007B637F" w:rsidRDefault="00487979" w:rsidP="003756A2">
      <w:pPr>
        <w:pStyle w:val="ListParagraph"/>
        <w:numPr>
          <w:ilvl w:val="0"/>
          <w:numId w:val="25"/>
        </w:numPr>
        <w:spacing w:before="160" w:after="120" w:line="276" w:lineRule="auto"/>
        <w:ind w:left="0" w:firstLine="0"/>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 xml:space="preserve">the importance of approaches to transparent funding for bridging the digital divide in the Geneva Plan of Action, the Tunis Agenda and the strategic plan for the Union and their translation into equitable mechanisms for action, particularly in respect of issues related to Internet management, having regard to women and girls, youth and </w:t>
      </w:r>
      <w:ins w:id="167" w:author="Author">
        <w:r w:rsidR="00F60429" w:rsidRPr="007B637F">
          <w:rPr>
            <w:rFonts w:asciiTheme="minorHAnsi" w:eastAsia="SimSun" w:hAnsiTheme="minorHAnsi" w:cstheme="minorHAnsi"/>
            <w:bCs/>
            <w:lang w:eastAsia="zh-CN"/>
          </w:rPr>
          <w:t xml:space="preserve">people in </w:t>
        </w:r>
      </w:ins>
      <w:r w:rsidRPr="007B637F">
        <w:rPr>
          <w:rFonts w:asciiTheme="minorHAnsi" w:eastAsia="SimSun" w:hAnsiTheme="minorHAnsi" w:cstheme="minorHAnsi"/>
          <w:bCs/>
          <w:lang w:eastAsia="zh-CN"/>
        </w:rPr>
        <w:t xml:space="preserve">vulnerable </w:t>
      </w:r>
      <w:ins w:id="168" w:author="Author">
        <w:r w:rsidR="00F60429" w:rsidRPr="007B637F">
          <w:rPr>
            <w:rFonts w:asciiTheme="minorHAnsi" w:eastAsia="SimSun" w:hAnsiTheme="minorHAnsi" w:cstheme="minorHAnsi"/>
            <w:bCs/>
            <w:lang w:eastAsia="zh-CN"/>
          </w:rPr>
          <w:t xml:space="preserve">situations </w:t>
        </w:r>
      </w:ins>
      <w:del w:id="169" w:author="Author">
        <w:r w:rsidRPr="007B637F" w:rsidDel="00F60429">
          <w:rPr>
            <w:rFonts w:asciiTheme="minorHAnsi" w:eastAsia="SimSun" w:hAnsiTheme="minorHAnsi" w:cstheme="minorHAnsi"/>
            <w:bCs/>
            <w:lang w:eastAsia="zh-CN"/>
          </w:rPr>
          <w:delText>groups</w:delText>
        </w:r>
      </w:del>
      <w:r w:rsidRPr="007B637F">
        <w:rPr>
          <w:rFonts w:asciiTheme="minorHAnsi" w:eastAsia="SimSun" w:hAnsiTheme="minorHAnsi" w:cstheme="minorHAnsi"/>
          <w:bCs/>
          <w:lang w:eastAsia="zh-CN"/>
        </w:rPr>
        <w:t>, indigenous peoples, older persons, persons with disabilities and persons with special needs, telecommunications/ICTs</w:t>
      </w:r>
      <w:ins w:id="170" w:author="Author">
        <w:r w:rsidRPr="007B637F">
          <w:rPr>
            <w:rFonts w:asciiTheme="minorHAnsi" w:eastAsia="SimSun" w:hAnsiTheme="minorHAnsi" w:cstheme="minorHAnsi"/>
            <w:bCs/>
            <w:lang w:eastAsia="zh-CN"/>
          </w:rPr>
          <w:t xml:space="preserve"> and emerging technologies</w:t>
        </w:r>
      </w:ins>
      <w:r w:rsidRPr="007B637F">
        <w:rPr>
          <w:rFonts w:asciiTheme="minorHAnsi" w:eastAsia="SimSun" w:hAnsiTheme="minorHAnsi" w:cstheme="minorHAnsi"/>
          <w:bCs/>
          <w:lang w:eastAsia="zh-CN"/>
        </w:rPr>
        <w:t xml:space="preserve"> for disaster relief and mitigation, and the Child Online Protection initiative,</w:t>
      </w:r>
    </w:p>
    <w:p w14:paraId="1086D7BE" w14:textId="338CBD87" w:rsidR="0043651A" w:rsidRPr="004E1A77" w:rsidRDefault="00487979" w:rsidP="004E1A77">
      <w:pPr>
        <w:pStyle w:val="ListParagraph"/>
        <w:numPr>
          <w:ilvl w:val="0"/>
          <w:numId w:val="25"/>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bCs/>
          <w:lang w:eastAsia="zh-CN"/>
        </w:rPr>
        <w:lastRenderedPageBreak/>
        <w:t xml:space="preserve">that the international and regional financial institutions and other organizations have </w:t>
      </w:r>
      <w:proofErr w:type="spellStart"/>
      <w:r w:rsidRPr="007B637F">
        <w:rPr>
          <w:rFonts w:asciiTheme="minorHAnsi" w:eastAsia="SimSun" w:hAnsiTheme="minorHAnsi" w:cstheme="minorHAnsi"/>
          <w:bCs/>
          <w:lang w:eastAsia="zh-CN"/>
        </w:rPr>
        <w:t>programmes</w:t>
      </w:r>
      <w:proofErr w:type="spellEnd"/>
      <w:r w:rsidRPr="007B637F">
        <w:rPr>
          <w:rFonts w:asciiTheme="minorHAnsi" w:eastAsia="SimSun" w:hAnsiTheme="minorHAnsi" w:cstheme="minorHAnsi"/>
          <w:bCs/>
          <w:lang w:eastAsia="zh-CN"/>
        </w:rPr>
        <w:t xml:space="preserve"> aimed at bridging the digital divide, and that these funding and technical assistance </w:t>
      </w:r>
      <w:proofErr w:type="spellStart"/>
      <w:r w:rsidRPr="007B637F">
        <w:rPr>
          <w:rFonts w:asciiTheme="minorHAnsi" w:eastAsia="SimSun" w:hAnsiTheme="minorHAnsi" w:cstheme="minorHAnsi"/>
          <w:bCs/>
          <w:lang w:eastAsia="zh-CN"/>
        </w:rPr>
        <w:t>programmes</w:t>
      </w:r>
      <w:proofErr w:type="spellEnd"/>
      <w:r w:rsidRPr="007B637F">
        <w:rPr>
          <w:rFonts w:asciiTheme="minorHAnsi" w:eastAsia="SimSun" w:hAnsiTheme="minorHAnsi" w:cstheme="minorHAnsi"/>
          <w:bCs/>
          <w:lang w:eastAsia="zh-CN"/>
        </w:rPr>
        <w:t xml:space="preserve"> are essential to bridging that divide in developing countries, especially LDCs, LLDCs and SIDS,</w:t>
      </w:r>
      <w:bookmarkStart w:id="171" w:name="OLE_LINK6"/>
      <w:bookmarkEnd w:id="166"/>
    </w:p>
    <w:p w14:paraId="5B981A21" w14:textId="0A6CF1D9" w:rsidR="00487979" w:rsidRPr="007B637F" w:rsidRDefault="00487979" w:rsidP="003756A2">
      <w:pPr>
        <w:pStyle w:val="Call"/>
        <w:spacing w:after="120" w:line="276" w:lineRule="auto"/>
        <w:jc w:val="both"/>
        <w:rPr>
          <w:rFonts w:asciiTheme="minorHAnsi" w:hAnsiTheme="minorHAnsi" w:cstheme="minorHAnsi"/>
          <w:i/>
          <w:szCs w:val="24"/>
          <w:lang w:eastAsia="zh-CN"/>
        </w:rPr>
      </w:pPr>
      <w:r w:rsidRPr="007B637F">
        <w:rPr>
          <w:rFonts w:asciiTheme="minorHAnsi" w:hAnsiTheme="minorHAnsi" w:cstheme="minorHAnsi"/>
          <w:i/>
          <w:szCs w:val="24"/>
          <w:lang w:eastAsia="zh-CN"/>
        </w:rPr>
        <w:t>undertakes</w:t>
      </w:r>
    </w:p>
    <w:p w14:paraId="0FBACE7B" w14:textId="26EA6E36" w:rsidR="0043651A" w:rsidRPr="004E1A77" w:rsidRDefault="00487979" w:rsidP="004E1A77">
      <w:pPr>
        <w:spacing w:before="160" w:after="120" w:line="276" w:lineRule="auto"/>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 xml:space="preserve">to expedite and prioritize work </w:t>
      </w:r>
      <w:ins w:id="172" w:author="Author">
        <w:r w:rsidRPr="007B637F">
          <w:rPr>
            <w:rFonts w:asciiTheme="minorHAnsi" w:eastAsia="SimSun" w:hAnsiTheme="minorHAnsi" w:cstheme="minorHAnsi"/>
            <w:bCs/>
            <w:lang w:eastAsia="zh-CN"/>
          </w:rPr>
          <w:t>that benefits</w:t>
        </w:r>
      </w:ins>
      <w:del w:id="173" w:author="Author">
        <w:r w:rsidRPr="007B637F">
          <w:rPr>
            <w:rFonts w:asciiTheme="minorHAnsi" w:eastAsia="SimSun" w:hAnsiTheme="minorHAnsi" w:cstheme="minorHAnsi"/>
            <w:bCs/>
            <w:lang w:eastAsia="zh-CN"/>
          </w:rPr>
          <w:delText>from which</w:delText>
        </w:r>
      </w:del>
      <w:r w:rsidRPr="007B637F">
        <w:rPr>
          <w:rFonts w:asciiTheme="minorHAnsi" w:eastAsia="SimSun" w:hAnsiTheme="minorHAnsi" w:cstheme="minorHAnsi"/>
          <w:bCs/>
          <w:lang w:eastAsia="zh-CN"/>
        </w:rPr>
        <w:t xml:space="preserve"> all countries, especially the developing countries, </w:t>
      </w:r>
      <w:del w:id="174" w:author="Author">
        <w:r w:rsidRPr="007B637F">
          <w:rPr>
            <w:rFonts w:asciiTheme="minorHAnsi" w:eastAsia="SimSun" w:hAnsiTheme="minorHAnsi" w:cstheme="minorHAnsi"/>
            <w:bCs/>
            <w:lang w:eastAsia="zh-CN"/>
          </w:rPr>
          <w:delText>may benefit,</w:delText>
        </w:r>
      </w:del>
      <w:r w:rsidRPr="007B637F">
        <w:rPr>
          <w:rFonts w:asciiTheme="minorHAnsi" w:eastAsia="SimSun" w:hAnsiTheme="minorHAnsi" w:cstheme="minorHAnsi"/>
          <w:bCs/>
          <w:lang w:eastAsia="zh-CN"/>
        </w:rPr>
        <w:t xml:space="preserve"> with a view to establishing international methods and specific mechanisms to strengthen international cooperation </w:t>
      </w:r>
      <w:del w:id="175" w:author="Author">
        <w:r w:rsidRPr="007B637F">
          <w:rPr>
            <w:rFonts w:asciiTheme="minorHAnsi" w:eastAsia="SimSun" w:hAnsiTheme="minorHAnsi" w:cstheme="minorHAnsi"/>
            <w:bCs/>
            <w:lang w:eastAsia="zh-CN"/>
          </w:rPr>
          <w:delText>for</w:delText>
        </w:r>
      </w:del>
      <w:ins w:id="176" w:author="Author">
        <w:r w:rsidRPr="007B637F">
          <w:rPr>
            <w:rFonts w:asciiTheme="minorHAnsi" w:eastAsia="SimSun" w:hAnsiTheme="minorHAnsi" w:cstheme="minorHAnsi"/>
            <w:bCs/>
            <w:lang w:eastAsia="zh-CN"/>
          </w:rPr>
          <w:t>in</w:t>
        </w:r>
      </w:ins>
      <w:r w:rsidRPr="007B637F">
        <w:rPr>
          <w:rFonts w:asciiTheme="minorHAnsi" w:eastAsia="SimSun" w:hAnsiTheme="minorHAnsi" w:cstheme="minorHAnsi"/>
          <w:bCs/>
          <w:lang w:eastAsia="zh-CN"/>
        </w:rPr>
        <w:t xml:space="preserve"> narrowing the digital divide, </w:t>
      </w:r>
      <w:ins w:id="177" w:author="Author">
        <w:r w:rsidRPr="007B637F">
          <w:rPr>
            <w:rFonts w:asciiTheme="minorHAnsi" w:eastAsia="SimSun" w:hAnsiTheme="minorHAnsi" w:cstheme="minorHAnsi"/>
            <w:bCs/>
            <w:lang w:eastAsia="zh-CN"/>
          </w:rPr>
          <w:t xml:space="preserve">including </w:t>
        </w:r>
      </w:ins>
      <w:r w:rsidRPr="007B637F">
        <w:rPr>
          <w:rFonts w:asciiTheme="minorHAnsi" w:eastAsia="SimSun" w:hAnsiTheme="minorHAnsi" w:cstheme="minorHAnsi"/>
          <w:bCs/>
          <w:lang w:eastAsia="zh-CN"/>
        </w:rPr>
        <w:t>through connectivity and digital literacy solutions and digital transformation</w:t>
      </w:r>
      <w:ins w:id="178" w:author="Author">
        <w:r w:rsidRPr="007B637F">
          <w:rPr>
            <w:rFonts w:asciiTheme="minorHAnsi" w:eastAsia="SimSun" w:hAnsiTheme="minorHAnsi" w:cstheme="minorHAnsi"/>
            <w:bCs/>
            <w:lang w:eastAsia="zh-CN"/>
          </w:rPr>
          <w:t>, in order</w:t>
        </w:r>
      </w:ins>
      <w:r w:rsidRPr="007B637F">
        <w:rPr>
          <w:rFonts w:asciiTheme="minorHAnsi" w:eastAsia="SimSun" w:hAnsiTheme="minorHAnsi" w:cstheme="minorHAnsi"/>
          <w:bCs/>
          <w:lang w:eastAsia="zh-CN"/>
        </w:rPr>
        <w:t xml:space="preserve"> to accelerate sustainable, inclusive and affordable access to telecommunications/ICTs, and, in parallel, </w:t>
      </w:r>
      <w:del w:id="179" w:author="Author">
        <w:r w:rsidRPr="007B637F">
          <w:rPr>
            <w:rFonts w:asciiTheme="minorHAnsi" w:eastAsia="SimSun" w:hAnsiTheme="minorHAnsi" w:cstheme="minorHAnsi"/>
            <w:bCs/>
            <w:lang w:eastAsia="zh-CN"/>
          </w:rPr>
          <w:delText xml:space="preserve">to continue </w:delText>
        </w:r>
      </w:del>
      <w:r w:rsidRPr="007B637F">
        <w:rPr>
          <w:rFonts w:asciiTheme="minorHAnsi" w:eastAsia="SimSun" w:hAnsiTheme="minorHAnsi" w:cstheme="minorHAnsi"/>
          <w:bCs/>
          <w:lang w:eastAsia="zh-CN"/>
        </w:rPr>
        <w:t>to shorten the time-frames for implementation of the Digital Solidarity Agenda, beginning with the Geneva Plan of Action, the outcomes of the Connect the World summits, the Tunis Agenda and the strategic plan as well as urgent priorities for the Union,</w:t>
      </w:r>
      <w:bookmarkStart w:id="180" w:name="OLE_LINK7"/>
      <w:bookmarkEnd w:id="171"/>
    </w:p>
    <w:p w14:paraId="33D637FC" w14:textId="5E80D6BC" w:rsidR="00487979" w:rsidRPr="007B637F" w:rsidRDefault="00487979" w:rsidP="003756A2">
      <w:pPr>
        <w:pStyle w:val="Call"/>
        <w:spacing w:after="120" w:line="276" w:lineRule="auto"/>
        <w:jc w:val="both"/>
        <w:rPr>
          <w:rFonts w:asciiTheme="minorHAnsi" w:hAnsiTheme="minorHAnsi" w:cstheme="minorHAnsi"/>
          <w:i/>
          <w:szCs w:val="24"/>
          <w:lang w:eastAsia="zh-CN"/>
        </w:rPr>
      </w:pPr>
      <w:r w:rsidRPr="007B637F">
        <w:rPr>
          <w:rFonts w:asciiTheme="minorHAnsi" w:hAnsiTheme="minorHAnsi" w:cstheme="minorHAnsi"/>
          <w:i/>
          <w:szCs w:val="24"/>
          <w:lang w:eastAsia="zh-CN"/>
        </w:rPr>
        <w:t>resolves</w:t>
      </w:r>
    </w:p>
    <w:bookmarkEnd w:id="180"/>
    <w:p w14:paraId="497A00BD" w14:textId="1C124021" w:rsidR="0043651A" w:rsidRPr="004E1A77" w:rsidRDefault="00487979" w:rsidP="004E1A77">
      <w:pPr>
        <w:spacing w:before="160" w:after="120" w:line="276" w:lineRule="auto"/>
        <w:jc w:val="both"/>
        <w:rPr>
          <w:rFonts w:asciiTheme="minorHAnsi" w:eastAsia="SimSun" w:hAnsiTheme="minorHAnsi" w:cstheme="minorHAnsi"/>
          <w:bCs/>
          <w:lang w:eastAsia="zh-CN"/>
        </w:rPr>
      </w:pPr>
      <w:r w:rsidRPr="007B637F">
        <w:rPr>
          <w:rFonts w:asciiTheme="minorHAnsi" w:eastAsia="SimSun" w:hAnsiTheme="minorHAnsi" w:cstheme="minorHAnsi"/>
          <w:bCs/>
          <w:lang w:eastAsia="zh-CN"/>
        </w:rPr>
        <w:t xml:space="preserve">that BDT, in collaboration with the </w:t>
      </w:r>
      <w:ins w:id="181" w:author="Author">
        <w:r w:rsidR="002B6931" w:rsidRPr="007B637F">
          <w:rPr>
            <w:rFonts w:asciiTheme="minorHAnsi" w:eastAsia="SimSun" w:hAnsiTheme="minorHAnsi" w:cstheme="minorHAnsi"/>
            <w:bCs/>
            <w:lang w:eastAsia="zh-CN"/>
          </w:rPr>
          <w:t>Secretary General</w:t>
        </w:r>
        <w:r w:rsidR="00965B58" w:rsidRPr="007B637F">
          <w:rPr>
            <w:rFonts w:asciiTheme="minorHAnsi" w:eastAsia="SimSun" w:hAnsiTheme="minorHAnsi" w:cstheme="minorHAnsi"/>
            <w:bCs/>
            <w:lang w:eastAsia="zh-CN"/>
          </w:rPr>
          <w:t>’s Office</w:t>
        </w:r>
        <w:r w:rsidR="002B6931" w:rsidRPr="007B637F">
          <w:rPr>
            <w:rFonts w:asciiTheme="minorHAnsi" w:eastAsia="SimSun" w:hAnsiTheme="minorHAnsi" w:cstheme="minorHAnsi"/>
            <w:bCs/>
            <w:lang w:eastAsia="zh-CN"/>
          </w:rPr>
          <w:t xml:space="preserve">, the </w:t>
        </w:r>
      </w:ins>
      <w:r w:rsidRPr="007B637F">
        <w:rPr>
          <w:rFonts w:asciiTheme="minorHAnsi" w:eastAsia="SimSun" w:hAnsiTheme="minorHAnsi" w:cstheme="minorHAnsi"/>
          <w:bCs/>
          <w:lang w:eastAsia="zh-CN"/>
        </w:rPr>
        <w:t>Telecommunication Standardization Bureau and the Radiocommunication Bureau, continue to adopt the necessary measures to accelerate the implementation of regional projects, to actively link all stakeholders, organizations and institutions of the various sectors in an ongoing relationship of cooperation in which information is disseminated over networks, so as to bridge the digital divide in line with the outputs of Phases 1 and 2 of WSIS, and to contribute and work towards the Connect 2030 Agenda, as well as the United Nations' 10 priorities for 2021 that, inter alia, call for seizing the opportunities of digital technologies through the implementation of the United Nations Secretary-General's Roadmap for Digital Cooperation which was launched in 2020,</w:t>
      </w:r>
    </w:p>
    <w:p w14:paraId="62AA1EDC" w14:textId="506EE5FD" w:rsidR="00487979" w:rsidRPr="007B637F" w:rsidRDefault="00487979" w:rsidP="003756A2">
      <w:pPr>
        <w:pStyle w:val="Call"/>
        <w:spacing w:after="120" w:line="276" w:lineRule="auto"/>
        <w:jc w:val="both"/>
        <w:rPr>
          <w:rFonts w:asciiTheme="minorHAnsi" w:hAnsiTheme="minorHAnsi" w:cstheme="minorHAnsi"/>
          <w:i/>
          <w:szCs w:val="24"/>
          <w:lang w:eastAsia="zh-CN"/>
        </w:rPr>
      </w:pPr>
      <w:r w:rsidRPr="007B637F">
        <w:rPr>
          <w:rFonts w:asciiTheme="minorHAnsi" w:hAnsiTheme="minorHAnsi" w:cstheme="minorHAnsi"/>
          <w:i/>
          <w:szCs w:val="24"/>
          <w:lang w:eastAsia="zh-CN"/>
        </w:rPr>
        <w:t>resolves to instruct the Director of the Telecommunication Development Bureau</w:t>
      </w:r>
    </w:p>
    <w:p w14:paraId="336EC4F3" w14:textId="77777777" w:rsidR="00487979" w:rsidRPr="007B637F" w:rsidRDefault="00487979" w:rsidP="003756A2">
      <w:pPr>
        <w:numPr>
          <w:ilvl w:val="0"/>
          <w:numId w:val="26"/>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 xml:space="preserve">to continue to assist the Member States and Sector Members in developing a pro-competition policy and regulatory framework for telecommunications/ICTs, </w:t>
      </w:r>
      <w:ins w:id="182" w:author="Author">
        <w:r w:rsidRPr="007B637F">
          <w:rPr>
            <w:rFonts w:asciiTheme="minorHAnsi" w:eastAsia="SimSun" w:hAnsiTheme="minorHAnsi" w:cstheme="minorHAnsi"/>
            <w:lang w:eastAsia="zh-CN"/>
          </w:rPr>
          <w:t xml:space="preserve">including for online services and e-commerce, </w:t>
        </w:r>
      </w:ins>
      <w:r w:rsidRPr="007B637F">
        <w:rPr>
          <w:rFonts w:asciiTheme="minorHAnsi" w:eastAsia="SimSun" w:hAnsiTheme="minorHAnsi" w:cstheme="minorHAnsi"/>
          <w:lang w:eastAsia="zh-CN"/>
        </w:rPr>
        <w:t>in order to bridge the digital divide</w:t>
      </w:r>
      <w:del w:id="183" w:author="Author">
        <w:r w:rsidRPr="007B637F">
          <w:rPr>
            <w:rFonts w:asciiTheme="minorHAnsi" w:eastAsia="SimSun" w:hAnsiTheme="minorHAnsi" w:cstheme="minorHAnsi"/>
            <w:lang w:eastAsia="zh-CN"/>
          </w:rPr>
          <w:delText>, including for online services and e-commerce</w:delText>
        </w:r>
      </w:del>
      <w:r w:rsidRPr="007B637F">
        <w:rPr>
          <w:rFonts w:asciiTheme="minorHAnsi" w:eastAsia="SimSun" w:hAnsiTheme="minorHAnsi" w:cstheme="minorHAnsi"/>
          <w:lang w:eastAsia="zh-CN"/>
        </w:rPr>
        <w:t>, as well as capacity building in connectivity and accessibility, taking into account the specific needs of women and marginal</w:t>
      </w:r>
      <w:ins w:id="184" w:author="Author">
        <w:r w:rsidRPr="007B637F">
          <w:rPr>
            <w:rFonts w:asciiTheme="minorHAnsi" w:eastAsia="SimSun" w:hAnsiTheme="minorHAnsi" w:cstheme="minorHAnsi"/>
            <w:lang w:eastAsia="zh-CN"/>
          </w:rPr>
          <w:t>ized</w:t>
        </w:r>
      </w:ins>
      <w:r w:rsidRPr="007B637F">
        <w:rPr>
          <w:rFonts w:asciiTheme="minorHAnsi" w:eastAsia="SimSun" w:hAnsiTheme="minorHAnsi" w:cstheme="minorHAnsi"/>
          <w:lang w:eastAsia="zh-CN"/>
        </w:rPr>
        <w:t>, vulnerable and disadvantaged groups;</w:t>
      </w:r>
    </w:p>
    <w:p w14:paraId="3B866EC0" w14:textId="77777777" w:rsidR="00487979" w:rsidRPr="007B637F" w:rsidRDefault="00487979" w:rsidP="003756A2">
      <w:pPr>
        <w:numPr>
          <w:ilvl w:val="0"/>
          <w:numId w:val="26"/>
        </w:numPr>
        <w:spacing w:before="160" w:after="120" w:line="276" w:lineRule="auto"/>
        <w:ind w:left="0" w:firstLine="0"/>
        <w:jc w:val="both"/>
        <w:rPr>
          <w:ins w:id="185" w:author="Author"/>
          <w:rFonts w:asciiTheme="minorHAnsi" w:eastAsia="SimSun" w:hAnsiTheme="minorHAnsi" w:cstheme="minorHAnsi"/>
          <w:lang w:eastAsia="zh-CN"/>
        </w:rPr>
      </w:pPr>
      <w:r w:rsidRPr="007B637F">
        <w:rPr>
          <w:rFonts w:asciiTheme="minorHAnsi" w:eastAsia="SimSun" w:hAnsiTheme="minorHAnsi" w:cstheme="minorHAnsi"/>
          <w:lang w:eastAsia="zh-CN"/>
        </w:rPr>
        <w:t>to continue to follow up BDT's work pursuant to Resolution 8 (Rev. Kigali, 2022) of this conference in creating social connectivity indicators for the digital divide, standard indicators for each country and a single index, in cooperation with the competent organizations and the relevant United Nations agencies, using available statistics so that information on the current situation for each country and region in terms of the digital divide is continuously available online on the ITU website in a clear and user-friendly manner;</w:t>
      </w:r>
    </w:p>
    <w:p w14:paraId="60AF60C5" w14:textId="31248BD7" w:rsidR="00B15ED3" w:rsidRPr="007B637F" w:rsidRDefault="00D71B96" w:rsidP="003756A2">
      <w:pPr>
        <w:pStyle w:val="ListParagraph"/>
        <w:numPr>
          <w:ilvl w:val="0"/>
          <w:numId w:val="26"/>
        </w:numPr>
        <w:spacing w:before="160" w:after="120" w:line="276" w:lineRule="auto"/>
        <w:ind w:left="0" w:firstLine="0"/>
        <w:jc w:val="both"/>
        <w:rPr>
          <w:rFonts w:asciiTheme="minorHAnsi" w:hAnsiTheme="minorHAnsi" w:cstheme="minorHAnsi"/>
          <w:color w:val="000000"/>
          <w:lang w:val="en-GB"/>
        </w:rPr>
      </w:pPr>
      <w:ins w:id="186" w:author="Author">
        <w:r w:rsidRPr="007B637F">
          <w:rPr>
            <w:rFonts w:asciiTheme="minorHAnsi" w:hAnsiTheme="minorHAnsi" w:cstheme="minorHAnsi"/>
            <w:color w:val="000000"/>
          </w:rPr>
          <w:t xml:space="preserve">to establish partnerships and intensify collaboration with relevant international organizations and Sector Members to address the causes of the “usage gap” </w:t>
        </w:r>
        <w:r w:rsidR="000C5A6C" w:rsidRPr="007B637F">
          <w:rPr>
            <w:rFonts w:asciiTheme="minorHAnsi" w:hAnsiTheme="minorHAnsi" w:cstheme="minorHAnsi"/>
            <w:color w:val="000000"/>
          </w:rPr>
          <w:t>including</w:t>
        </w:r>
        <w:r w:rsidRPr="007B637F">
          <w:rPr>
            <w:rFonts w:asciiTheme="minorHAnsi" w:hAnsiTheme="minorHAnsi" w:cstheme="minorHAnsi"/>
            <w:color w:val="000000"/>
          </w:rPr>
          <w:t xml:space="preserve">, </w:t>
        </w:r>
        <w:r w:rsidRPr="007B637F">
          <w:rPr>
            <w:rFonts w:asciiTheme="minorHAnsi" w:hAnsiTheme="minorHAnsi" w:cstheme="minorHAnsi"/>
            <w:i/>
            <w:iCs/>
            <w:color w:val="000000"/>
          </w:rPr>
          <w:t xml:space="preserve">inter </w:t>
        </w:r>
        <w:r w:rsidRPr="007B637F">
          <w:rPr>
            <w:rFonts w:asciiTheme="minorHAnsi" w:hAnsiTheme="minorHAnsi" w:cstheme="minorHAnsi"/>
            <w:i/>
            <w:iCs/>
            <w:color w:val="000000"/>
          </w:rPr>
          <w:lastRenderedPageBreak/>
          <w:t>alia</w:t>
        </w:r>
        <w:r w:rsidRPr="007B637F">
          <w:rPr>
            <w:rFonts w:asciiTheme="minorHAnsi" w:hAnsiTheme="minorHAnsi" w:cstheme="minorHAnsi"/>
            <w:color w:val="000000"/>
          </w:rPr>
          <w:t>,</w:t>
        </w:r>
        <w:r w:rsidR="000C5A6C" w:rsidRPr="007B637F">
          <w:rPr>
            <w:rFonts w:asciiTheme="minorHAnsi" w:hAnsiTheme="minorHAnsi" w:cstheme="minorHAnsi"/>
            <w:color w:val="000000"/>
          </w:rPr>
          <w:t xml:space="preserve"> </w:t>
        </w:r>
        <w:r w:rsidR="000C5A6C" w:rsidRPr="007B637F" w:rsidDel="00D95BCF">
          <w:rPr>
            <w:rFonts w:asciiTheme="minorHAnsi" w:hAnsiTheme="minorHAnsi" w:cstheme="minorHAnsi"/>
            <w:color w:val="000000"/>
          </w:rPr>
          <w:t xml:space="preserve">device </w:t>
        </w:r>
        <w:r w:rsidR="00992CB4" w:rsidRPr="007B637F">
          <w:rPr>
            <w:rFonts w:asciiTheme="minorHAnsi" w:hAnsiTheme="minorHAnsi" w:cstheme="minorHAnsi"/>
            <w:color w:val="000000"/>
          </w:rPr>
          <w:t>and service</w:t>
        </w:r>
        <w:r w:rsidR="000C5A6C" w:rsidRPr="007B637F">
          <w:rPr>
            <w:rFonts w:asciiTheme="minorHAnsi" w:hAnsiTheme="minorHAnsi" w:cstheme="minorHAnsi"/>
            <w:color w:val="000000"/>
          </w:rPr>
          <w:t xml:space="preserve"> affordability, lack of digital skills</w:t>
        </w:r>
        <w:r w:rsidR="00106569" w:rsidRPr="007B637F">
          <w:rPr>
            <w:rFonts w:asciiTheme="minorHAnsi" w:hAnsiTheme="minorHAnsi" w:cstheme="minorHAnsi"/>
            <w:color w:val="000000"/>
          </w:rPr>
          <w:t>,</w:t>
        </w:r>
        <w:r w:rsidR="000C5A6C" w:rsidRPr="007B637F">
          <w:rPr>
            <w:rFonts w:asciiTheme="minorHAnsi" w:hAnsiTheme="minorHAnsi" w:cstheme="minorHAnsi"/>
            <w:color w:val="000000"/>
          </w:rPr>
          <w:t xml:space="preserve"> lack of relevant content and applications, safety and security concerns</w:t>
        </w:r>
        <w:r w:rsidR="00F774F8" w:rsidRPr="007B637F">
          <w:rPr>
            <w:rFonts w:asciiTheme="minorHAnsi" w:hAnsiTheme="minorHAnsi" w:cstheme="minorHAnsi"/>
            <w:color w:val="000000"/>
          </w:rPr>
          <w:t>;</w:t>
        </w:r>
      </w:ins>
    </w:p>
    <w:p w14:paraId="2F5398BD" w14:textId="77777777" w:rsidR="00487979" w:rsidRPr="007B637F" w:rsidRDefault="00487979" w:rsidP="003756A2">
      <w:pPr>
        <w:numPr>
          <w:ilvl w:val="0"/>
          <w:numId w:val="26"/>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to continue to advocate the advantages of developing low</w:t>
      </w:r>
      <w:r w:rsidRPr="007B637F">
        <w:rPr>
          <w:rFonts w:ascii="Cambria Math" w:eastAsia="SimSun" w:hAnsi="Cambria Math" w:cs="Cambria Math"/>
          <w:lang w:eastAsia="zh-CN"/>
        </w:rPr>
        <w:t>‑</w:t>
      </w:r>
      <w:r w:rsidRPr="007B637F">
        <w:rPr>
          <w:rFonts w:asciiTheme="minorHAnsi" w:eastAsia="SimSun" w:hAnsiTheme="minorHAnsi" w:cstheme="minorHAnsi"/>
          <w:lang w:eastAsia="zh-CN"/>
        </w:rPr>
        <w:t>cost, modern, high</w:t>
      </w:r>
      <w:r w:rsidRPr="007B637F">
        <w:rPr>
          <w:rFonts w:ascii="Cambria Math" w:eastAsia="SimSun" w:hAnsi="Cambria Math" w:cs="Cambria Math"/>
          <w:lang w:eastAsia="zh-CN"/>
        </w:rPr>
        <w:t>‑</w:t>
      </w:r>
      <w:r w:rsidRPr="007B637F">
        <w:rPr>
          <w:rFonts w:asciiTheme="minorHAnsi" w:eastAsia="SimSun" w:hAnsiTheme="minorHAnsi" w:cstheme="minorHAnsi"/>
          <w:lang w:eastAsia="zh-CN"/>
        </w:rPr>
        <w:t>quality telecommunication/ICT customer equipment, that can be directly connected to the networks supporting the Internet and Internet services and applications, so that economies of scale and social benefits can be achieved on account of their acceptability at the global level, taking into consideration the possibility of the use of terrestrial, stratospheric and space-based emerging technologies, and to promote human-</w:t>
      </w:r>
      <w:proofErr w:type="spellStart"/>
      <w:r w:rsidRPr="007B637F">
        <w:rPr>
          <w:rFonts w:asciiTheme="minorHAnsi" w:eastAsia="SimSun" w:hAnsiTheme="minorHAnsi" w:cstheme="minorHAnsi"/>
          <w:lang w:eastAsia="zh-CN"/>
        </w:rPr>
        <w:t>centred</w:t>
      </w:r>
      <w:proofErr w:type="spellEnd"/>
      <w:r w:rsidRPr="007B637F">
        <w:rPr>
          <w:rFonts w:asciiTheme="minorHAnsi" w:eastAsia="SimSun" w:hAnsiTheme="minorHAnsi" w:cstheme="minorHAnsi"/>
          <w:lang w:eastAsia="zh-CN"/>
        </w:rPr>
        <w:t xml:space="preserve"> approaches to regulatory and policy frameworks;</w:t>
      </w:r>
    </w:p>
    <w:p w14:paraId="35174E19" w14:textId="77777777" w:rsidR="00487979" w:rsidRPr="007B637F" w:rsidRDefault="00487979" w:rsidP="003756A2">
      <w:pPr>
        <w:numPr>
          <w:ilvl w:val="0"/>
          <w:numId w:val="26"/>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 xml:space="preserve">to continue to assist in developing a user-awareness campaign </w:t>
      </w:r>
      <w:proofErr w:type="gramStart"/>
      <w:r w:rsidRPr="007B637F">
        <w:rPr>
          <w:rFonts w:asciiTheme="minorHAnsi" w:eastAsia="SimSun" w:hAnsiTheme="minorHAnsi" w:cstheme="minorHAnsi"/>
          <w:lang w:eastAsia="zh-CN"/>
        </w:rPr>
        <w:t>in order to</w:t>
      </w:r>
      <w:proofErr w:type="gramEnd"/>
      <w:r w:rsidRPr="007B637F">
        <w:rPr>
          <w:rFonts w:asciiTheme="minorHAnsi" w:eastAsia="SimSun" w:hAnsiTheme="minorHAnsi" w:cstheme="minorHAnsi"/>
          <w:lang w:eastAsia="zh-CN"/>
        </w:rPr>
        <w:t xml:space="preserve"> build user trust and confidence in ICT services and applications;</w:t>
      </w:r>
    </w:p>
    <w:p w14:paraId="5A1BDAD7" w14:textId="77777777" w:rsidR="00487979" w:rsidRPr="007B637F" w:rsidRDefault="00487979" w:rsidP="003756A2">
      <w:pPr>
        <w:numPr>
          <w:ilvl w:val="0"/>
          <w:numId w:val="26"/>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to encourage the use of new and emerging technologies, and the development of business models or other ways to help the diverse ecosystem of telecommunication operators in reducing costs and thereby bridging the digital divide;</w:t>
      </w:r>
    </w:p>
    <w:p w14:paraId="79A74810" w14:textId="77777777" w:rsidR="00487979" w:rsidRPr="007B637F" w:rsidRDefault="00487979" w:rsidP="003756A2">
      <w:pPr>
        <w:numPr>
          <w:ilvl w:val="0"/>
          <w:numId w:val="26"/>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to continue to advocate the need for affordable devices and services and assist in reducing access costs by inviting Sector Members to develop appropriate technology scalable to broadband applications and having a low operating and maintenance cost, this having been adopted as a key objective of the Union as a whole and ITU</w:t>
      </w:r>
      <w:r w:rsidRPr="007B637F">
        <w:rPr>
          <w:rFonts w:ascii="Cambria Math" w:eastAsia="SimSun" w:hAnsi="Cambria Math" w:cs="Cambria Math"/>
          <w:lang w:eastAsia="zh-CN"/>
        </w:rPr>
        <w:t>‑</w:t>
      </w:r>
      <w:r w:rsidRPr="007B637F">
        <w:rPr>
          <w:rFonts w:asciiTheme="minorHAnsi" w:eastAsia="SimSun" w:hAnsiTheme="minorHAnsi" w:cstheme="minorHAnsi"/>
          <w:lang w:eastAsia="zh-CN"/>
        </w:rPr>
        <w:t>D in particular;</w:t>
      </w:r>
    </w:p>
    <w:p w14:paraId="2184857A" w14:textId="77777777" w:rsidR="00487979" w:rsidRPr="007B637F" w:rsidRDefault="00487979" w:rsidP="003756A2">
      <w:pPr>
        <w:numPr>
          <w:ilvl w:val="0"/>
          <w:numId w:val="26"/>
        </w:numPr>
        <w:spacing w:before="160" w:after="120" w:line="276" w:lineRule="auto"/>
        <w:ind w:left="0" w:firstLine="0"/>
        <w:jc w:val="both"/>
        <w:rPr>
          <w:rFonts w:asciiTheme="minorHAnsi" w:eastAsia="SimSun" w:hAnsiTheme="minorHAnsi" w:cstheme="minorHAnsi"/>
          <w:lang w:eastAsia="zh-CN"/>
        </w:rPr>
      </w:pPr>
      <w:proofErr w:type="gramStart"/>
      <w:r w:rsidRPr="007B637F">
        <w:rPr>
          <w:rFonts w:asciiTheme="minorHAnsi" w:eastAsia="SimSun" w:hAnsiTheme="minorHAnsi" w:cstheme="minorHAnsi"/>
          <w:lang w:eastAsia="zh-CN"/>
        </w:rPr>
        <w:t>to continue to</w:t>
      </w:r>
      <w:proofErr w:type="gramEnd"/>
      <w:r w:rsidRPr="007B637F">
        <w:rPr>
          <w:rFonts w:asciiTheme="minorHAnsi" w:eastAsia="SimSun" w:hAnsiTheme="minorHAnsi" w:cstheme="minorHAnsi"/>
          <w:lang w:eastAsia="zh-CN"/>
        </w:rPr>
        <w:t xml:space="preserve"> foster the development of innovative models and digital transformation </w:t>
      </w:r>
      <w:proofErr w:type="gramStart"/>
      <w:r w:rsidRPr="007B637F">
        <w:rPr>
          <w:rFonts w:asciiTheme="minorHAnsi" w:eastAsia="SimSun" w:hAnsiTheme="minorHAnsi" w:cstheme="minorHAnsi"/>
          <w:lang w:eastAsia="zh-CN"/>
        </w:rPr>
        <w:t>in order to</w:t>
      </w:r>
      <w:proofErr w:type="gramEnd"/>
      <w:r w:rsidRPr="007B637F">
        <w:rPr>
          <w:rFonts w:asciiTheme="minorHAnsi" w:eastAsia="SimSun" w:hAnsiTheme="minorHAnsi" w:cstheme="minorHAnsi"/>
          <w:lang w:eastAsia="zh-CN"/>
        </w:rPr>
        <w:t xml:space="preserve"> successfully reduce poverty and bridge the digital divide in the developing countries;</w:t>
      </w:r>
    </w:p>
    <w:p w14:paraId="74014FF1" w14:textId="77777777" w:rsidR="00487979" w:rsidRPr="007B637F" w:rsidRDefault="00487979" w:rsidP="003756A2">
      <w:pPr>
        <w:numPr>
          <w:ilvl w:val="0"/>
          <w:numId w:val="26"/>
        </w:numPr>
        <w:spacing w:before="160" w:after="120" w:line="276" w:lineRule="auto"/>
        <w:ind w:left="0" w:firstLine="0"/>
        <w:jc w:val="both"/>
        <w:rPr>
          <w:ins w:id="187" w:author="Author"/>
          <w:rFonts w:asciiTheme="minorHAnsi" w:eastAsia="SimSun" w:hAnsiTheme="minorHAnsi" w:cstheme="minorHAnsi"/>
          <w:lang w:eastAsia="zh-CN"/>
        </w:rPr>
      </w:pPr>
      <w:r w:rsidRPr="007B637F">
        <w:rPr>
          <w:rFonts w:asciiTheme="minorHAnsi" w:eastAsia="SimSun" w:hAnsiTheme="minorHAnsi" w:cstheme="minorHAnsi"/>
          <w:lang w:eastAsia="zh-CN"/>
        </w:rPr>
        <w:t xml:space="preserve">to continue to make these applications a major strand for the activities of the relevant BDT </w:t>
      </w:r>
      <w:proofErr w:type="spellStart"/>
      <w:r w:rsidRPr="007B637F">
        <w:rPr>
          <w:rFonts w:asciiTheme="minorHAnsi" w:eastAsia="SimSun" w:hAnsiTheme="minorHAnsi" w:cstheme="minorHAnsi"/>
          <w:lang w:eastAsia="zh-CN"/>
        </w:rPr>
        <w:t>programme</w:t>
      </w:r>
      <w:proofErr w:type="spellEnd"/>
      <w:r w:rsidRPr="007B637F">
        <w:rPr>
          <w:rFonts w:asciiTheme="minorHAnsi" w:eastAsia="SimSun" w:hAnsiTheme="minorHAnsi" w:cstheme="minorHAnsi"/>
          <w:lang w:eastAsia="zh-CN"/>
        </w:rPr>
        <w:t>, focusing on its key role for the implementation of study Questions related to ICT applications for the previous and forthcoming study periods;</w:t>
      </w:r>
    </w:p>
    <w:p w14:paraId="7164BA59" w14:textId="10160E22" w:rsidR="00487979" w:rsidRPr="007B637F" w:rsidRDefault="00487979" w:rsidP="003756A2">
      <w:pPr>
        <w:numPr>
          <w:ilvl w:val="0"/>
          <w:numId w:val="26"/>
        </w:numPr>
        <w:spacing w:before="160" w:after="120" w:line="276" w:lineRule="auto"/>
        <w:ind w:left="0" w:firstLine="0"/>
        <w:jc w:val="both"/>
        <w:rPr>
          <w:rFonts w:asciiTheme="minorHAnsi" w:eastAsia="SimSun" w:hAnsiTheme="minorHAnsi" w:cstheme="minorHAnsi"/>
          <w:lang w:eastAsia="zh-CN"/>
        </w:rPr>
      </w:pPr>
      <w:ins w:id="188" w:author="Author">
        <w:r w:rsidRPr="007B637F">
          <w:rPr>
            <w:rFonts w:asciiTheme="minorHAnsi" w:eastAsia="SimSun" w:hAnsiTheme="minorHAnsi" w:cstheme="minorHAnsi"/>
            <w:lang w:eastAsia="zh-CN"/>
          </w:rPr>
          <w:t>to continue to promote the study on terrestrial and non-terrestrial digital infrastructure development, by leveraging existing ITU-D platforms such as Study Groups;</w:t>
        </w:r>
      </w:ins>
    </w:p>
    <w:p w14:paraId="404DD474" w14:textId="77777777" w:rsidR="00487979" w:rsidRPr="007B637F" w:rsidRDefault="00487979" w:rsidP="003756A2">
      <w:pPr>
        <w:numPr>
          <w:ilvl w:val="0"/>
          <w:numId w:val="26"/>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 xml:space="preserve">to continue to help </w:t>
      </w:r>
      <w:proofErr w:type="gramStart"/>
      <w:r w:rsidRPr="007B637F">
        <w:rPr>
          <w:rFonts w:asciiTheme="minorHAnsi" w:eastAsia="SimSun" w:hAnsiTheme="minorHAnsi" w:cstheme="minorHAnsi"/>
          <w:lang w:eastAsia="zh-CN"/>
        </w:rPr>
        <w:t>bridging</w:t>
      </w:r>
      <w:proofErr w:type="gramEnd"/>
      <w:r w:rsidRPr="007B637F">
        <w:rPr>
          <w:rFonts w:asciiTheme="minorHAnsi" w:eastAsia="SimSun" w:hAnsiTheme="minorHAnsi" w:cstheme="minorHAnsi"/>
          <w:lang w:eastAsia="zh-CN"/>
        </w:rPr>
        <w:t xml:space="preserve"> the digital divide between urban and rural areas;</w:t>
      </w:r>
    </w:p>
    <w:p w14:paraId="04DC442E" w14:textId="5B3B2521" w:rsidR="00487979" w:rsidRPr="007B637F" w:rsidRDefault="00487979" w:rsidP="003756A2">
      <w:pPr>
        <w:numPr>
          <w:ilvl w:val="0"/>
          <w:numId w:val="26"/>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 xml:space="preserve">to continue to support and coordinate efforts to connect women and girls, youth and </w:t>
      </w:r>
      <w:ins w:id="189" w:author="Author">
        <w:r w:rsidR="00B766B4" w:rsidRPr="007B637F">
          <w:rPr>
            <w:rFonts w:asciiTheme="minorHAnsi" w:eastAsia="SimSun" w:hAnsiTheme="minorHAnsi" w:cstheme="minorHAnsi"/>
            <w:lang w:eastAsia="zh-CN"/>
          </w:rPr>
          <w:t xml:space="preserve">people in </w:t>
        </w:r>
      </w:ins>
      <w:r w:rsidRPr="007B637F">
        <w:rPr>
          <w:rFonts w:asciiTheme="minorHAnsi" w:eastAsia="SimSun" w:hAnsiTheme="minorHAnsi" w:cstheme="minorHAnsi"/>
          <w:lang w:eastAsia="zh-CN"/>
        </w:rPr>
        <w:t xml:space="preserve">vulnerable </w:t>
      </w:r>
      <w:ins w:id="190" w:author="Author">
        <w:r w:rsidR="00B766B4" w:rsidRPr="007B637F">
          <w:rPr>
            <w:rFonts w:asciiTheme="minorHAnsi" w:eastAsia="SimSun" w:hAnsiTheme="minorHAnsi" w:cstheme="minorHAnsi"/>
            <w:lang w:eastAsia="zh-CN"/>
          </w:rPr>
          <w:t>situations</w:t>
        </w:r>
      </w:ins>
      <w:del w:id="191" w:author="Author">
        <w:r w:rsidRPr="007B637F" w:rsidDel="00B766B4">
          <w:rPr>
            <w:rFonts w:asciiTheme="minorHAnsi" w:eastAsia="SimSun" w:hAnsiTheme="minorHAnsi" w:cstheme="minorHAnsi"/>
            <w:lang w:eastAsia="zh-CN"/>
          </w:rPr>
          <w:delText>groups</w:delText>
        </w:r>
      </w:del>
      <w:r w:rsidRPr="007B637F">
        <w:rPr>
          <w:rFonts w:asciiTheme="minorHAnsi" w:eastAsia="SimSun" w:hAnsiTheme="minorHAnsi" w:cstheme="minorHAnsi"/>
          <w:lang w:eastAsia="zh-CN"/>
        </w:rPr>
        <w:t>, indigenous peoples, older persons, persons with disabilities and persons with specific needs using telecommunication/ICT services and applications;</w:t>
      </w:r>
    </w:p>
    <w:p w14:paraId="11304A9E" w14:textId="77777777" w:rsidR="00487979" w:rsidRPr="007B637F" w:rsidRDefault="00487979" w:rsidP="003756A2">
      <w:pPr>
        <w:numPr>
          <w:ilvl w:val="0"/>
          <w:numId w:val="26"/>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 xml:space="preserve">to ensure that special </w:t>
      </w:r>
      <w:proofErr w:type="spellStart"/>
      <w:r w:rsidRPr="007B637F">
        <w:rPr>
          <w:rFonts w:asciiTheme="minorHAnsi" w:eastAsia="SimSun" w:hAnsiTheme="minorHAnsi" w:cstheme="minorHAnsi"/>
          <w:lang w:eastAsia="zh-CN"/>
        </w:rPr>
        <w:t>programmes</w:t>
      </w:r>
      <w:proofErr w:type="spellEnd"/>
      <w:r w:rsidRPr="007B637F">
        <w:rPr>
          <w:rFonts w:asciiTheme="minorHAnsi" w:eastAsia="SimSun" w:hAnsiTheme="minorHAnsi" w:cstheme="minorHAnsi"/>
          <w:lang w:eastAsia="zh-CN"/>
        </w:rPr>
        <w:t xml:space="preserve"> under the ITU Academy training </w:t>
      </w:r>
      <w:proofErr w:type="spellStart"/>
      <w:r w:rsidRPr="007B637F">
        <w:rPr>
          <w:rFonts w:asciiTheme="minorHAnsi" w:eastAsia="SimSun" w:hAnsiTheme="minorHAnsi" w:cstheme="minorHAnsi"/>
          <w:lang w:eastAsia="zh-CN"/>
        </w:rPr>
        <w:t>centres</w:t>
      </w:r>
      <w:proofErr w:type="spellEnd"/>
      <w:r w:rsidRPr="007B637F">
        <w:rPr>
          <w:rFonts w:asciiTheme="minorHAnsi" w:eastAsia="SimSun" w:hAnsiTheme="minorHAnsi" w:cstheme="minorHAnsi"/>
          <w:lang w:eastAsia="zh-CN"/>
        </w:rPr>
        <w:t xml:space="preserve"> (ATCs) and the digital transformation </w:t>
      </w:r>
      <w:proofErr w:type="spellStart"/>
      <w:r w:rsidRPr="007B637F">
        <w:rPr>
          <w:rFonts w:asciiTheme="minorHAnsi" w:eastAsia="SimSun" w:hAnsiTheme="minorHAnsi" w:cstheme="minorHAnsi"/>
          <w:lang w:eastAsia="zh-CN"/>
        </w:rPr>
        <w:t>centres</w:t>
      </w:r>
      <w:proofErr w:type="spellEnd"/>
      <w:r w:rsidRPr="007B637F">
        <w:rPr>
          <w:rFonts w:asciiTheme="minorHAnsi" w:eastAsia="SimSun" w:hAnsiTheme="minorHAnsi" w:cstheme="minorHAnsi"/>
          <w:lang w:eastAsia="zh-CN"/>
        </w:rPr>
        <w:t xml:space="preserve"> (DTCs) continue to address the specific issue of ICT training and development of digital literacy and skills</w:t>
      </w:r>
      <w:ins w:id="192" w:author="Author">
        <w:r w:rsidRPr="007B637F">
          <w:rPr>
            <w:rFonts w:asciiTheme="minorHAnsi" w:eastAsia="SimSun" w:hAnsiTheme="minorHAnsi" w:cstheme="minorHAnsi"/>
            <w:lang w:eastAsia="zh-CN"/>
          </w:rPr>
          <w:t xml:space="preserve">, with a focus on </w:t>
        </w:r>
      </w:ins>
      <w:del w:id="193" w:author="Author">
        <w:r w:rsidRPr="007B637F">
          <w:rPr>
            <w:rFonts w:asciiTheme="minorHAnsi" w:eastAsia="SimSun" w:hAnsiTheme="minorHAnsi" w:cstheme="minorHAnsi"/>
            <w:lang w:eastAsia="zh-CN"/>
          </w:rPr>
          <w:delText xml:space="preserve"> for </w:delText>
        </w:r>
      </w:del>
      <w:r w:rsidRPr="007B637F">
        <w:rPr>
          <w:rFonts w:asciiTheme="minorHAnsi" w:eastAsia="SimSun" w:hAnsiTheme="minorHAnsi" w:cstheme="minorHAnsi"/>
          <w:lang w:eastAsia="zh-CN"/>
        </w:rPr>
        <w:t xml:space="preserve">poverty alleviation and improving quality of life, and to </w:t>
      </w:r>
      <w:del w:id="194" w:author="Author">
        <w:r w:rsidRPr="007B637F">
          <w:rPr>
            <w:rFonts w:asciiTheme="minorHAnsi" w:eastAsia="SimSun" w:hAnsiTheme="minorHAnsi" w:cstheme="minorHAnsi"/>
            <w:lang w:eastAsia="zh-CN"/>
          </w:rPr>
          <w:delText>give top</w:delText>
        </w:r>
      </w:del>
      <w:ins w:id="195" w:author="Author">
        <w:r w:rsidRPr="007B637F">
          <w:rPr>
            <w:rFonts w:asciiTheme="minorHAnsi" w:eastAsia="SimSun" w:hAnsiTheme="minorHAnsi" w:cstheme="minorHAnsi"/>
            <w:lang w:eastAsia="zh-CN"/>
          </w:rPr>
          <w:t>accord high</w:t>
        </w:r>
      </w:ins>
      <w:r w:rsidRPr="007B637F">
        <w:rPr>
          <w:rFonts w:asciiTheme="minorHAnsi" w:eastAsia="SimSun" w:hAnsiTheme="minorHAnsi" w:cstheme="minorHAnsi"/>
          <w:lang w:eastAsia="zh-CN"/>
        </w:rPr>
        <w:t xml:space="preserve"> priority to these </w:t>
      </w:r>
      <w:proofErr w:type="spellStart"/>
      <w:r w:rsidRPr="007B637F">
        <w:rPr>
          <w:rFonts w:asciiTheme="minorHAnsi" w:eastAsia="SimSun" w:hAnsiTheme="minorHAnsi" w:cstheme="minorHAnsi"/>
          <w:lang w:eastAsia="zh-CN"/>
        </w:rPr>
        <w:t>centres</w:t>
      </w:r>
      <w:proofErr w:type="spellEnd"/>
      <w:r w:rsidRPr="007B637F">
        <w:rPr>
          <w:rFonts w:asciiTheme="minorHAnsi" w:eastAsia="SimSun" w:hAnsiTheme="minorHAnsi" w:cstheme="minorHAnsi"/>
          <w:lang w:eastAsia="zh-CN"/>
        </w:rPr>
        <w:t>;</w:t>
      </w:r>
    </w:p>
    <w:p w14:paraId="04AB41D4" w14:textId="27CCB094" w:rsidR="00487979" w:rsidRPr="007B637F" w:rsidRDefault="00487979" w:rsidP="003756A2">
      <w:pPr>
        <w:numPr>
          <w:ilvl w:val="0"/>
          <w:numId w:val="26"/>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 xml:space="preserve">to ensure BDT plays a central, agile and fit-for-purpose role in bridging the digital divide and collaborates closely with ITU Member States, through the ITU regional </w:t>
      </w:r>
      <w:ins w:id="196" w:author="Author">
        <w:r w:rsidR="00956964" w:rsidRPr="007B637F">
          <w:rPr>
            <w:rFonts w:asciiTheme="minorHAnsi" w:eastAsia="SimSun" w:hAnsiTheme="minorHAnsi" w:cstheme="minorHAnsi"/>
            <w:lang w:eastAsia="zh-CN"/>
          </w:rPr>
          <w:t xml:space="preserve">and/or area </w:t>
        </w:r>
      </w:ins>
      <w:r w:rsidRPr="007B637F">
        <w:rPr>
          <w:rFonts w:asciiTheme="minorHAnsi" w:eastAsia="SimSun" w:hAnsiTheme="minorHAnsi" w:cstheme="minorHAnsi"/>
          <w:lang w:eastAsia="zh-CN"/>
        </w:rPr>
        <w:t xml:space="preserve">offices, to implement relevant </w:t>
      </w:r>
      <w:proofErr w:type="spellStart"/>
      <w:r w:rsidRPr="007B637F">
        <w:rPr>
          <w:rFonts w:asciiTheme="minorHAnsi" w:eastAsia="SimSun" w:hAnsiTheme="minorHAnsi" w:cstheme="minorHAnsi"/>
          <w:lang w:eastAsia="zh-CN"/>
        </w:rPr>
        <w:t>programmes</w:t>
      </w:r>
      <w:proofErr w:type="spellEnd"/>
      <w:r w:rsidRPr="007B637F">
        <w:rPr>
          <w:rFonts w:asciiTheme="minorHAnsi" w:eastAsia="SimSun" w:hAnsiTheme="minorHAnsi" w:cstheme="minorHAnsi"/>
          <w:lang w:eastAsia="zh-CN"/>
        </w:rPr>
        <w:t xml:space="preserve"> and projects, in addition to maintaining an active communication channel between strategic stakeholders;</w:t>
      </w:r>
    </w:p>
    <w:p w14:paraId="39091EDC" w14:textId="77777777" w:rsidR="00487979" w:rsidRPr="007B637F" w:rsidRDefault="00487979" w:rsidP="003756A2">
      <w:pPr>
        <w:numPr>
          <w:ilvl w:val="0"/>
          <w:numId w:val="26"/>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lastRenderedPageBreak/>
        <w:t>to facilitate discussion and exchange of best practices regarding the challenges and benefits of implementing projects or activities relating to ICT-applications as referred to in WSIS Action Line C7 through strategic partnerships;</w:t>
      </w:r>
    </w:p>
    <w:p w14:paraId="2DF1A448" w14:textId="77777777" w:rsidR="00487979" w:rsidRPr="007B637F" w:rsidRDefault="00487979" w:rsidP="003756A2">
      <w:pPr>
        <w:numPr>
          <w:ilvl w:val="0"/>
          <w:numId w:val="26"/>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to continue to identify key, fit-for-purpose telecommunication/ICT applications in rural areas and to cooperate with specialized organizations, national initiatives, and the study groups of the ITU Telecommunication Standardization Sector (ITU-T) in relation to bridging the standardization gap between developing and developed countries, with a view to developing a standardized user</w:t>
      </w:r>
      <w:r w:rsidRPr="007B637F">
        <w:rPr>
          <w:rFonts w:ascii="Cambria Math" w:eastAsia="SimSun" w:hAnsi="Cambria Math" w:cs="Cambria Math"/>
          <w:lang w:eastAsia="zh-CN"/>
        </w:rPr>
        <w:t>‑</w:t>
      </w:r>
      <w:r w:rsidRPr="007B637F">
        <w:rPr>
          <w:rFonts w:asciiTheme="minorHAnsi" w:eastAsia="SimSun" w:hAnsiTheme="minorHAnsi" w:cstheme="minorHAnsi"/>
          <w:lang w:eastAsia="zh-CN"/>
        </w:rPr>
        <w:t>friendly content format that overcomes the barrier of digital literacy and language;</w:t>
      </w:r>
    </w:p>
    <w:p w14:paraId="2A382723" w14:textId="77777777" w:rsidR="00487979" w:rsidRPr="007B637F" w:rsidRDefault="00487979" w:rsidP="003756A2">
      <w:pPr>
        <w:numPr>
          <w:ilvl w:val="0"/>
          <w:numId w:val="26"/>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to encourage innovation and accelerate the use and adoption of emerging digital technologies and the development of business models or other innovative ways to help telecommunication operators, as well as telecommunication/ICT complementary access networks and solutions, for reducing costs and overcoming geographic obstacles, leading to acceleration of digital inclusion to bridge the digital divide;</w:t>
      </w:r>
    </w:p>
    <w:p w14:paraId="47424068" w14:textId="14BAD3FE" w:rsidR="00487979" w:rsidRPr="007B637F" w:rsidRDefault="00487979" w:rsidP="003756A2">
      <w:pPr>
        <w:numPr>
          <w:ilvl w:val="0"/>
          <w:numId w:val="26"/>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to take into consideration the importance of security</w:t>
      </w:r>
      <w:ins w:id="197" w:author="Author">
        <w:r w:rsidRPr="007B637F">
          <w:rPr>
            <w:rFonts w:asciiTheme="minorHAnsi" w:eastAsia="SimSun" w:hAnsiTheme="minorHAnsi" w:cstheme="minorHAnsi"/>
            <w:lang w:eastAsia="zh-CN"/>
          </w:rPr>
          <w:t>,</w:t>
        </w:r>
      </w:ins>
      <w:del w:id="198" w:author="Author">
        <w:r w:rsidRPr="007B637F">
          <w:rPr>
            <w:rFonts w:asciiTheme="minorHAnsi" w:eastAsia="SimSun" w:hAnsiTheme="minorHAnsi" w:cstheme="minorHAnsi"/>
            <w:lang w:eastAsia="zh-CN"/>
          </w:rPr>
          <w:delText xml:space="preserve"> and</w:delText>
        </w:r>
      </w:del>
      <w:r w:rsidRPr="007B637F">
        <w:rPr>
          <w:rFonts w:asciiTheme="minorHAnsi" w:eastAsia="SimSun" w:hAnsiTheme="minorHAnsi" w:cstheme="minorHAnsi"/>
          <w:lang w:eastAsia="zh-CN"/>
        </w:rPr>
        <w:t xml:space="preserve"> confidentiality</w:t>
      </w:r>
      <w:ins w:id="199" w:author="Author">
        <w:r w:rsidRPr="007B637F">
          <w:rPr>
            <w:rFonts w:asciiTheme="minorHAnsi" w:eastAsia="SimSun" w:hAnsiTheme="minorHAnsi" w:cstheme="minorHAnsi"/>
            <w:lang w:eastAsia="zh-CN"/>
          </w:rPr>
          <w:t xml:space="preserve"> and privacy protection in</w:t>
        </w:r>
      </w:ins>
      <w:del w:id="200" w:author="Author">
        <w:r w:rsidRPr="007B637F">
          <w:rPr>
            <w:rFonts w:asciiTheme="minorHAnsi" w:eastAsia="SimSun" w:hAnsiTheme="minorHAnsi" w:cstheme="minorHAnsi"/>
            <w:lang w:eastAsia="zh-CN"/>
          </w:rPr>
          <w:delText xml:space="preserve"> of</w:delText>
        </w:r>
      </w:del>
      <w:r w:rsidRPr="007B637F">
        <w:rPr>
          <w:rFonts w:asciiTheme="minorHAnsi" w:eastAsia="SimSun" w:hAnsiTheme="minorHAnsi" w:cstheme="minorHAnsi"/>
          <w:lang w:eastAsia="zh-CN"/>
        </w:rPr>
        <w:t xml:space="preserve"> the ICT applications highlighted in WSIS Action Line C7</w:t>
      </w:r>
      <w:del w:id="201" w:author="Author">
        <w:r w:rsidRPr="007B637F">
          <w:rPr>
            <w:rFonts w:asciiTheme="minorHAnsi" w:eastAsia="SimSun" w:hAnsiTheme="minorHAnsi" w:cstheme="minorHAnsi"/>
            <w:lang w:eastAsia="zh-CN"/>
          </w:rPr>
          <w:delText xml:space="preserve"> and of protection of privacy</w:delText>
        </w:r>
      </w:del>
      <w:r w:rsidRPr="007B637F">
        <w:rPr>
          <w:rFonts w:asciiTheme="minorHAnsi" w:eastAsia="SimSun" w:hAnsiTheme="minorHAnsi" w:cstheme="minorHAnsi"/>
          <w:lang w:eastAsia="zh-CN"/>
        </w:rPr>
        <w:t xml:space="preserve">, in order to facilitate discussions regarding guidelines, tools and mechanisms; improve collaboration between government authorities; implement </w:t>
      </w:r>
      <w:ins w:id="202" w:author="Author">
        <w:r w:rsidRPr="007B637F">
          <w:rPr>
            <w:rFonts w:asciiTheme="minorHAnsi" w:eastAsia="SimSun" w:hAnsiTheme="minorHAnsi" w:cstheme="minorHAnsi"/>
            <w:lang w:eastAsia="zh-CN"/>
          </w:rPr>
          <w:t xml:space="preserve">integrated, personalized and </w:t>
        </w:r>
      </w:ins>
      <w:r w:rsidRPr="007B637F">
        <w:rPr>
          <w:rFonts w:asciiTheme="minorHAnsi" w:eastAsia="SimSun" w:hAnsiTheme="minorHAnsi" w:cstheme="minorHAnsi"/>
          <w:lang w:eastAsia="zh-CN"/>
        </w:rPr>
        <w:t>user-friendly government services,</w:t>
      </w:r>
      <w:del w:id="203" w:author="Author">
        <w:r w:rsidRPr="007B637F" w:rsidDel="00512361">
          <w:rPr>
            <w:rFonts w:asciiTheme="minorHAnsi" w:eastAsia="SimSun" w:hAnsiTheme="minorHAnsi" w:cstheme="minorHAnsi"/>
            <w:lang w:eastAsia="zh-CN"/>
          </w:rPr>
          <w:delText xml:space="preserve"> </w:delText>
        </w:r>
        <w:r w:rsidRPr="007B637F" w:rsidDel="00512361">
          <w:rPr>
            <w:rFonts w:asciiTheme="minorHAnsi" w:eastAsia="SimSun" w:hAnsiTheme="minorHAnsi" w:cstheme="minorHAnsi"/>
            <w:lang w:eastAsia="zh-CN"/>
            <w:rPrChange w:id="204" w:author="Author">
              <w:rPr>
                <w:rFonts w:eastAsia="SimSun"/>
                <w:highlight w:val="magenta"/>
                <w:lang w:eastAsia="zh-CN"/>
              </w:rPr>
            </w:rPrChange>
          </w:rPr>
          <w:delText>through integration and personalization of services</w:delText>
        </w:r>
      </w:del>
      <w:r w:rsidRPr="007B637F">
        <w:rPr>
          <w:rFonts w:asciiTheme="minorHAnsi" w:eastAsia="SimSun" w:hAnsiTheme="minorHAnsi" w:cstheme="minorHAnsi"/>
          <w:lang w:eastAsia="zh-CN"/>
        </w:rPr>
        <w:t>; improve the quality and use of e-government services; and increase awareness of such services;</w:t>
      </w:r>
    </w:p>
    <w:p w14:paraId="53ADB5B0" w14:textId="77777777" w:rsidR="00487979" w:rsidRPr="007B637F" w:rsidRDefault="00487979" w:rsidP="003756A2">
      <w:pPr>
        <w:numPr>
          <w:ilvl w:val="0"/>
          <w:numId w:val="26"/>
        </w:numPr>
        <w:spacing w:before="160" w:after="120" w:line="276" w:lineRule="auto"/>
        <w:ind w:left="0" w:firstLine="0"/>
        <w:jc w:val="both"/>
        <w:rPr>
          <w:ins w:id="205" w:author="Author"/>
          <w:rFonts w:asciiTheme="minorHAnsi" w:eastAsia="SimSun" w:hAnsiTheme="minorHAnsi" w:cstheme="minorHAnsi"/>
          <w:lang w:eastAsia="zh-CN"/>
        </w:rPr>
      </w:pPr>
      <w:r w:rsidRPr="007B637F">
        <w:rPr>
          <w:rFonts w:asciiTheme="minorHAnsi" w:eastAsia="SimSun" w:hAnsiTheme="minorHAnsi" w:cstheme="minorHAnsi"/>
          <w:lang w:eastAsia="zh-CN"/>
        </w:rPr>
        <w:t>to continue supporting Member States, where requested, in developing policy and regulatory frameworks that could expand and support the engagement of telecommunication/ICT complementary access networks and solutions in bridging the digital divide;</w:t>
      </w:r>
    </w:p>
    <w:p w14:paraId="4A200DF5" w14:textId="77777777" w:rsidR="00487979" w:rsidRPr="007B637F" w:rsidRDefault="00487979" w:rsidP="003756A2">
      <w:pPr>
        <w:numPr>
          <w:ilvl w:val="0"/>
          <w:numId w:val="26"/>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to continue to help in promoting greater participation of women and girls, youth, children, persons with disabilities, persons with specific needs, older persons, indigenous people and people living in remote areas in digital transformation initiatives;</w:t>
      </w:r>
    </w:p>
    <w:p w14:paraId="4AC454DB" w14:textId="77777777" w:rsidR="00487979" w:rsidRPr="007B637F" w:rsidRDefault="00487979" w:rsidP="003756A2">
      <w:pPr>
        <w:numPr>
          <w:ilvl w:val="0"/>
          <w:numId w:val="26"/>
        </w:numPr>
        <w:spacing w:before="160" w:after="120" w:line="276" w:lineRule="auto"/>
        <w:ind w:left="0" w:firstLine="0"/>
        <w:jc w:val="both"/>
        <w:rPr>
          <w:ins w:id="206" w:author="Author"/>
          <w:rFonts w:asciiTheme="minorHAnsi" w:eastAsia="SimSun" w:hAnsiTheme="minorHAnsi" w:cstheme="minorHAnsi"/>
          <w:lang w:eastAsia="zh-CN"/>
        </w:rPr>
      </w:pPr>
      <w:ins w:id="207" w:author="Author">
        <w:r w:rsidRPr="007B637F">
          <w:rPr>
            <w:rFonts w:asciiTheme="minorHAnsi" w:eastAsia="SimSun" w:hAnsiTheme="minorHAnsi" w:cstheme="minorHAnsi"/>
            <w:lang w:eastAsia="zh-CN"/>
          </w:rPr>
          <w:t xml:space="preserve">to increase awareness for member states, in particular developing countries, to make use of capacity-building resources relating to </w:t>
        </w:r>
        <w:proofErr w:type="gramStart"/>
        <w:r w:rsidRPr="007B637F">
          <w:rPr>
            <w:rFonts w:asciiTheme="minorHAnsi" w:eastAsia="SimSun" w:hAnsiTheme="minorHAnsi" w:cstheme="minorHAnsi"/>
            <w:lang w:eastAsia="zh-CN"/>
          </w:rPr>
          <w:t>telecommunication</w:t>
        </w:r>
        <w:proofErr w:type="gramEnd"/>
        <w:r w:rsidRPr="007B637F">
          <w:rPr>
            <w:rFonts w:asciiTheme="minorHAnsi" w:eastAsia="SimSun" w:hAnsiTheme="minorHAnsi" w:cstheme="minorHAnsi"/>
            <w:lang w:eastAsia="zh-CN"/>
          </w:rPr>
          <w:t>/ICTs, including new and emerging ones in the United Nations system;</w:t>
        </w:r>
      </w:ins>
    </w:p>
    <w:p w14:paraId="68F84221" w14:textId="77777777" w:rsidR="00487979" w:rsidRPr="007B637F" w:rsidRDefault="00487979" w:rsidP="003756A2">
      <w:pPr>
        <w:numPr>
          <w:ilvl w:val="0"/>
          <w:numId w:val="26"/>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 xml:space="preserve">to promote the implementation of studies or projects and activities, in collaboration with the ITU Radiocommunication Sector (ITU-R), with a view to building capacities in efficient use of the orbit/spectrum resource for the provision of terrestrial, stratospheric and space-based technologies, including emerging radiocommunication technologies, </w:t>
      </w:r>
      <w:del w:id="208" w:author="Author">
        <w:r w:rsidRPr="007B637F">
          <w:rPr>
            <w:rFonts w:asciiTheme="minorHAnsi" w:eastAsia="SimSun" w:hAnsiTheme="minorHAnsi" w:cstheme="minorHAnsi"/>
            <w:lang w:eastAsia="zh-CN"/>
          </w:rPr>
          <w:delText xml:space="preserve">in order to support utilization of the orbit/spectrum resource </w:delText>
        </w:r>
      </w:del>
      <w:r w:rsidRPr="007B637F">
        <w:rPr>
          <w:rFonts w:asciiTheme="minorHAnsi" w:eastAsia="SimSun" w:hAnsiTheme="minorHAnsi" w:cstheme="minorHAnsi"/>
          <w:lang w:eastAsia="zh-CN"/>
        </w:rPr>
        <w:t>to stimulate broadband development and bridge the digital divide, especially in developing countries;</w:t>
      </w:r>
    </w:p>
    <w:p w14:paraId="170DCD66" w14:textId="77777777" w:rsidR="00487979" w:rsidRPr="007B637F" w:rsidRDefault="00487979" w:rsidP="003756A2">
      <w:pPr>
        <w:numPr>
          <w:ilvl w:val="0"/>
          <w:numId w:val="26"/>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lastRenderedPageBreak/>
        <w:t>to continue to identify key telecommunication/ICT applications in rural areas and to cooperate with ITU-T to bridge the standardization gap between developing and developed countries;</w:t>
      </w:r>
    </w:p>
    <w:p w14:paraId="078D7AA1" w14:textId="3189939D" w:rsidR="00487979" w:rsidRPr="007B637F" w:rsidRDefault="00487979" w:rsidP="003756A2">
      <w:pPr>
        <w:numPr>
          <w:ilvl w:val="0"/>
          <w:numId w:val="26"/>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 xml:space="preserve">that BDT </w:t>
      </w:r>
      <w:proofErr w:type="gramStart"/>
      <w:r w:rsidRPr="007B637F">
        <w:rPr>
          <w:rFonts w:asciiTheme="minorHAnsi" w:eastAsia="SimSun" w:hAnsiTheme="minorHAnsi" w:cstheme="minorHAnsi"/>
          <w:lang w:eastAsia="zh-CN"/>
        </w:rPr>
        <w:t>continue</w:t>
      </w:r>
      <w:proofErr w:type="gramEnd"/>
      <w:r w:rsidRPr="007B637F">
        <w:rPr>
          <w:rFonts w:asciiTheme="minorHAnsi" w:eastAsia="SimSun" w:hAnsiTheme="minorHAnsi" w:cstheme="minorHAnsi"/>
          <w:lang w:eastAsia="zh-CN"/>
        </w:rPr>
        <w:t xml:space="preserve"> to play a central role in bridging the digital divide, and </w:t>
      </w:r>
      <w:proofErr w:type="gramStart"/>
      <w:r w:rsidRPr="007B637F">
        <w:rPr>
          <w:rFonts w:asciiTheme="minorHAnsi" w:eastAsia="SimSun" w:hAnsiTheme="minorHAnsi" w:cstheme="minorHAnsi"/>
          <w:lang w:eastAsia="zh-CN"/>
        </w:rPr>
        <w:t>collaborate</w:t>
      </w:r>
      <w:proofErr w:type="gramEnd"/>
      <w:r w:rsidRPr="007B637F">
        <w:rPr>
          <w:rFonts w:asciiTheme="minorHAnsi" w:eastAsia="SimSun" w:hAnsiTheme="minorHAnsi" w:cstheme="minorHAnsi"/>
          <w:lang w:eastAsia="zh-CN"/>
        </w:rPr>
        <w:t xml:space="preserve"> closely, through the ITU regional offices, with ITU Member States </w:t>
      </w:r>
      <w:proofErr w:type="gramStart"/>
      <w:r w:rsidRPr="007B637F">
        <w:rPr>
          <w:rFonts w:asciiTheme="minorHAnsi" w:eastAsia="SimSun" w:hAnsiTheme="minorHAnsi" w:cstheme="minorHAnsi"/>
          <w:lang w:eastAsia="zh-CN"/>
        </w:rPr>
        <w:t>in order to</w:t>
      </w:r>
      <w:proofErr w:type="gramEnd"/>
      <w:r w:rsidRPr="007B637F">
        <w:rPr>
          <w:rFonts w:asciiTheme="minorHAnsi" w:eastAsia="SimSun" w:hAnsiTheme="minorHAnsi" w:cstheme="minorHAnsi"/>
          <w:lang w:eastAsia="zh-CN"/>
        </w:rPr>
        <w:t xml:space="preserve"> implement relevant </w:t>
      </w:r>
      <w:proofErr w:type="spellStart"/>
      <w:r w:rsidRPr="007B637F">
        <w:rPr>
          <w:rFonts w:asciiTheme="minorHAnsi" w:eastAsia="SimSun" w:hAnsiTheme="minorHAnsi" w:cstheme="minorHAnsi"/>
          <w:lang w:eastAsia="zh-CN"/>
        </w:rPr>
        <w:t>programmes</w:t>
      </w:r>
      <w:proofErr w:type="spellEnd"/>
      <w:r w:rsidRPr="007B637F">
        <w:rPr>
          <w:rFonts w:asciiTheme="minorHAnsi" w:eastAsia="SimSun" w:hAnsiTheme="minorHAnsi" w:cstheme="minorHAnsi"/>
          <w:lang w:eastAsia="zh-CN"/>
        </w:rPr>
        <w:t xml:space="preserve"> and projects, in addition to maintaining an active communication channel between strategic stakeholders and playing a central, agile and fit-for-purpose role;</w:t>
      </w:r>
    </w:p>
    <w:p w14:paraId="59A62B48" w14:textId="77777777" w:rsidR="00487979" w:rsidRPr="007B637F" w:rsidRDefault="00487979" w:rsidP="003756A2">
      <w:pPr>
        <w:numPr>
          <w:ilvl w:val="0"/>
          <w:numId w:val="26"/>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 xml:space="preserve">to promote studying, exchanging and applying public-private partnership (PPP) models for developing digital infrastructure as well as models for </w:t>
      </w:r>
      <w:proofErr w:type="spellStart"/>
      <w:r w:rsidRPr="007B637F">
        <w:rPr>
          <w:rFonts w:asciiTheme="minorHAnsi" w:eastAsia="SimSun" w:hAnsiTheme="minorHAnsi" w:cstheme="minorHAnsi"/>
          <w:lang w:eastAsia="zh-CN"/>
        </w:rPr>
        <w:t>centres</w:t>
      </w:r>
      <w:proofErr w:type="spellEnd"/>
      <w:r w:rsidRPr="007B637F">
        <w:rPr>
          <w:rFonts w:asciiTheme="minorHAnsi" w:eastAsia="SimSun" w:hAnsiTheme="minorHAnsi" w:cstheme="minorHAnsi"/>
          <w:lang w:eastAsia="zh-CN"/>
        </w:rPr>
        <w:t xml:space="preserve"> providing Internet access and digital capacity development in rural and isolated areas;</w:t>
      </w:r>
    </w:p>
    <w:p w14:paraId="56D75D38" w14:textId="77777777" w:rsidR="00487979" w:rsidRPr="007B637F" w:rsidRDefault="00487979" w:rsidP="003756A2">
      <w:pPr>
        <w:numPr>
          <w:ilvl w:val="0"/>
          <w:numId w:val="26"/>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 xml:space="preserve">to continue to take measures to develop cooperation, while ensuring a high level of transparency, with international financial institutions, donor agencies and private-sector associations, regarding projects aimed at bridging the digital divide, to inform Member States of the status of these efforts on a regular basis, and to create and maintain a resource on the ITU website where members of the Union can find information on ITU-partnered institutions and United Nations agencies that have available </w:t>
      </w:r>
      <w:proofErr w:type="spellStart"/>
      <w:r w:rsidRPr="007B637F">
        <w:rPr>
          <w:rFonts w:asciiTheme="minorHAnsi" w:eastAsia="SimSun" w:hAnsiTheme="minorHAnsi" w:cstheme="minorHAnsi"/>
          <w:lang w:eastAsia="zh-CN"/>
        </w:rPr>
        <w:t>programmes</w:t>
      </w:r>
      <w:proofErr w:type="spellEnd"/>
      <w:r w:rsidRPr="007B637F">
        <w:rPr>
          <w:rFonts w:asciiTheme="minorHAnsi" w:eastAsia="SimSun" w:hAnsiTheme="minorHAnsi" w:cstheme="minorHAnsi"/>
          <w:lang w:eastAsia="zh-CN"/>
        </w:rPr>
        <w:t xml:space="preserve"> for funding and technical assistance related to bridging the digital divide;</w:t>
      </w:r>
    </w:p>
    <w:p w14:paraId="1F20150C" w14:textId="77777777" w:rsidR="00487979" w:rsidRPr="007B637F" w:rsidRDefault="00487979" w:rsidP="003756A2">
      <w:pPr>
        <w:numPr>
          <w:ilvl w:val="0"/>
          <w:numId w:val="26"/>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 xml:space="preserve">to ensure that the necessary resources within </w:t>
      </w:r>
      <w:proofErr w:type="gramStart"/>
      <w:r w:rsidRPr="007B637F">
        <w:rPr>
          <w:rFonts w:asciiTheme="minorHAnsi" w:eastAsia="SimSun" w:hAnsiTheme="minorHAnsi" w:cstheme="minorHAnsi"/>
          <w:lang w:eastAsia="zh-CN"/>
        </w:rPr>
        <w:t>the budgetary</w:t>
      </w:r>
      <w:proofErr w:type="gramEnd"/>
      <w:r w:rsidRPr="007B637F">
        <w:rPr>
          <w:rFonts w:asciiTheme="minorHAnsi" w:eastAsia="SimSun" w:hAnsiTheme="minorHAnsi" w:cstheme="minorHAnsi"/>
          <w:lang w:eastAsia="zh-CN"/>
        </w:rPr>
        <w:t xml:space="preserve"> limits are allocated to comply with this resolution;</w:t>
      </w:r>
    </w:p>
    <w:p w14:paraId="18528E92" w14:textId="30462EEF" w:rsidR="00FC32B2" w:rsidRPr="004E1A77" w:rsidRDefault="00487979" w:rsidP="004E1A77">
      <w:pPr>
        <w:numPr>
          <w:ilvl w:val="0"/>
          <w:numId w:val="26"/>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to circulate the outputs of the implementation of this resolution to all Member States on a regular basis;</w:t>
      </w:r>
    </w:p>
    <w:p w14:paraId="633B698C" w14:textId="1F54EE9C" w:rsidR="00487979" w:rsidRPr="007B637F" w:rsidRDefault="00487979" w:rsidP="003756A2">
      <w:pPr>
        <w:pStyle w:val="Call"/>
        <w:spacing w:after="120" w:line="276" w:lineRule="auto"/>
        <w:jc w:val="both"/>
        <w:rPr>
          <w:rFonts w:asciiTheme="minorHAnsi" w:hAnsiTheme="minorHAnsi" w:cstheme="minorHAnsi"/>
          <w:i/>
          <w:szCs w:val="24"/>
          <w:lang w:eastAsia="zh-CN"/>
        </w:rPr>
      </w:pPr>
      <w:r w:rsidRPr="007B637F">
        <w:rPr>
          <w:rFonts w:asciiTheme="minorHAnsi" w:hAnsiTheme="minorHAnsi" w:cstheme="minorHAnsi"/>
          <w:i/>
          <w:szCs w:val="24"/>
          <w:lang w:eastAsia="zh-CN"/>
        </w:rPr>
        <w:t>resolves to instruct the Director of the Telecommunication Development Bureau, in collaboration with the Directors of the Radiocommunication Bureau and the Telecommunication Standardization Bureau</w:t>
      </w:r>
    </w:p>
    <w:p w14:paraId="794D0D07" w14:textId="0E82EA96" w:rsidR="00487979" w:rsidRPr="007B637F" w:rsidRDefault="00487979" w:rsidP="003756A2">
      <w:pPr>
        <w:pStyle w:val="ListParagraph"/>
        <w:numPr>
          <w:ilvl w:val="0"/>
          <w:numId w:val="31"/>
        </w:numPr>
        <w:spacing w:before="160" w:after="120" w:line="276" w:lineRule="auto"/>
        <w:ind w:left="0" w:firstLine="0"/>
        <w:jc w:val="both"/>
        <w:rPr>
          <w:rFonts w:asciiTheme="minorHAnsi" w:eastAsia="SimSun" w:hAnsiTheme="minorHAnsi" w:cstheme="minorHAnsi"/>
          <w:lang w:eastAsia="zh-CN"/>
        </w:rPr>
      </w:pPr>
      <w:bookmarkStart w:id="209" w:name="OLE_LINK12"/>
      <w:r w:rsidRPr="007B637F">
        <w:rPr>
          <w:rFonts w:asciiTheme="minorHAnsi" w:eastAsia="SimSun" w:hAnsiTheme="minorHAnsi" w:cstheme="minorHAnsi"/>
          <w:lang w:eastAsia="zh-CN"/>
        </w:rPr>
        <w:t xml:space="preserve">to support Member States, in particular developing countries, in increasing awareness and understanding about </w:t>
      </w:r>
      <w:bookmarkStart w:id="210" w:name="OLE_LINK13"/>
      <w:bookmarkStart w:id="211" w:name="OLE_LINK14"/>
      <w:r w:rsidRPr="007B637F">
        <w:rPr>
          <w:rFonts w:asciiTheme="minorHAnsi" w:eastAsia="SimSun" w:hAnsiTheme="minorHAnsi" w:cstheme="minorHAnsi"/>
          <w:lang w:eastAsia="zh-CN"/>
        </w:rPr>
        <w:t>disaggregated</w:t>
      </w:r>
      <w:bookmarkEnd w:id="210"/>
      <w:r w:rsidRPr="007B637F">
        <w:rPr>
          <w:rStyle w:val="FootnoteReference"/>
          <w:rFonts w:asciiTheme="minorHAnsi" w:eastAsia="SimSun" w:hAnsiTheme="minorHAnsi" w:cstheme="minorHAnsi"/>
          <w:lang w:val="de-DE" w:eastAsia="zh-CN"/>
        </w:rPr>
        <w:footnoteReference w:id="4"/>
      </w:r>
      <w:r w:rsidRPr="007B637F">
        <w:rPr>
          <w:rFonts w:asciiTheme="minorHAnsi" w:eastAsia="SimSun" w:hAnsiTheme="minorHAnsi" w:cstheme="minorHAnsi"/>
          <w:lang w:eastAsia="zh-CN"/>
        </w:rPr>
        <w:t xml:space="preserve">, </w:t>
      </w:r>
      <w:bookmarkEnd w:id="211"/>
      <w:r w:rsidRPr="007B637F">
        <w:rPr>
          <w:rFonts w:asciiTheme="minorHAnsi" w:eastAsia="SimSun" w:hAnsiTheme="minorHAnsi" w:cstheme="minorHAnsi"/>
          <w:lang w:eastAsia="zh-CN"/>
        </w:rPr>
        <w:t>open</w:t>
      </w:r>
      <w:r w:rsidRPr="007B637F">
        <w:rPr>
          <w:rStyle w:val="FootnoteReference"/>
          <w:rFonts w:asciiTheme="minorHAnsi" w:eastAsia="SimSun" w:hAnsiTheme="minorHAnsi" w:cstheme="minorHAnsi"/>
          <w:lang w:val="de-DE" w:eastAsia="zh-CN"/>
        </w:rPr>
        <w:footnoteReference w:id="5"/>
      </w:r>
      <w:r w:rsidRPr="007B637F">
        <w:rPr>
          <w:rFonts w:asciiTheme="minorHAnsi" w:eastAsia="SimSun" w:hAnsiTheme="minorHAnsi" w:cstheme="minorHAnsi"/>
          <w:lang w:eastAsia="zh-CN"/>
        </w:rPr>
        <w:t>, and interoperable network technologies, such as open radio access networks (Open RAN) and others, by organizing workshops and other capacity-building activities;</w:t>
      </w:r>
    </w:p>
    <w:p w14:paraId="56217935" w14:textId="5BD0AE31" w:rsidR="00487979" w:rsidRPr="004E1A77" w:rsidRDefault="00487979" w:rsidP="003756A2">
      <w:pPr>
        <w:pStyle w:val="ListParagraph"/>
        <w:numPr>
          <w:ilvl w:val="0"/>
          <w:numId w:val="31"/>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 xml:space="preserve">to work in collaboration with Member States, Sector Members and other stakeholders to facilitate information-sharing about the development and implementation of these technologies and solutions referred to in resolves 1 above, as well as others, with the objective of promoting reliable broadband access at affordable cost, </w:t>
      </w:r>
      <w:proofErr w:type="gramStart"/>
      <w:r w:rsidRPr="007B637F">
        <w:rPr>
          <w:rFonts w:asciiTheme="minorHAnsi" w:eastAsia="SimSun" w:hAnsiTheme="minorHAnsi" w:cstheme="minorHAnsi"/>
          <w:lang w:eastAsia="zh-CN"/>
        </w:rPr>
        <w:t>in particular in</w:t>
      </w:r>
      <w:proofErr w:type="gramEnd"/>
      <w:r w:rsidRPr="007B637F">
        <w:rPr>
          <w:rFonts w:asciiTheme="minorHAnsi" w:eastAsia="SimSun" w:hAnsiTheme="minorHAnsi" w:cstheme="minorHAnsi"/>
          <w:lang w:eastAsia="zh-CN"/>
        </w:rPr>
        <w:t xml:space="preserve"> </w:t>
      </w:r>
      <w:bookmarkEnd w:id="209"/>
      <w:r w:rsidRPr="007B637F">
        <w:rPr>
          <w:rFonts w:asciiTheme="minorHAnsi" w:eastAsia="SimSun" w:hAnsiTheme="minorHAnsi" w:cstheme="minorHAnsi"/>
          <w:lang w:eastAsia="zh-CN"/>
        </w:rPr>
        <w:t>unserved and underserved areas and communities,</w:t>
      </w:r>
    </w:p>
    <w:p w14:paraId="5D33C869" w14:textId="77777777" w:rsidR="00487979" w:rsidRPr="007B637F" w:rsidRDefault="00487979" w:rsidP="003756A2">
      <w:pPr>
        <w:pStyle w:val="Call"/>
        <w:spacing w:after="120" w:line="276" w:lineRule="auto"/>
        <w:jc w:val="both"/>
        <w:rPr>
          <w:rFonts w:asciiTheme="minorHAnsi" w:hAnsiTheme="minorHAnsi" w:cstheme="minorHAnsi"/>
          <w:i/>
          <w:szCs w:val="24"/>
          <w:lang w:eastAsia="zh-CN"/>
        </w:rPr>
      </w:pPr>
      <w:bookmarkStart w:id="212" w:name="OLE_LINK10"/>
      <w:r w:rsidRPr="007B637F">
        <w:rPr>
          <w:rFonts w:asciiTheme="minorHAnsi" w:hAnsiTheme="minorHAnsi" w:cstheme="minorHAnsi"/>
          <w:i/>
          <w:szCs w:val="24"/>
          <w:lang w:eastAsia="zh-CN"/>
        </w:rPr>
        <w:lastRenderedPageBreak/>
        <w:t>invites the Secretary-General</w:t>
      </w:r>
    </w:p>
    <w:p w14:paraId="269C3C0A" w14:textId="77777777" w:rsidR="00487979" w:rsidRPr="007B637F" w:rsidRDefault="00487979" w:rsidP="003756A2">
      <w:pPr>
        <w:pStyle w:val="ListParagraph"/>
        <w:numPr>
          <w:ilvl w:val="0"/>
          <w:numId w:val="27"/>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to include the subject of the digital divide in the list containing the areas of mutual interest to the three Sectors and the General Secretariat</w:t>
      </w:r>
      <w:r w:rsidRPr="007B637F">
        <w:rPr>
          <w:rStyle w:val="FootnoteReference"/>
          <w:rFonts w:asciiTheme="minorHAnsi" w:eastAsia="SimSun" w:hAnsiTheme="minorHAnsi" w:cstheme="minorHAnsi"/>
          <w:lang w:val="de-DE" w:eastAsia="zh-CN"/>
        </w:rPr>
        <w:footnoteReference w:id="6"/>
      </w:r>
      <w:r w:rsidRPr="007B637F">
        <w:rPr>
          <w:rFonts w:asciiTheme="minorHAnsi" w:eastAsia="SimSun" w:hAnsiTheme="minorHAnsi" w:cstheme="minorHAnsi"/>
          <w:lang w:eastAsia="zh-CN"/>
        </w:rPr>
        <w:t>;</w:t>
      </w:r>
    </w:p>
    <w:p w14:paraId="1F149D52" w14:textId="59F0FE4F" w:rsidR="00FC32B2" w:rsidRPr="004E1A77" w:rsidRDefault="00487979" w:rsidP="004E1A77">
      <w:pPr>
        <w:pStyle w:val="ListParagraph"/>
        <w:numPr>
          <w:ilvl w:val="0"/>
          <w:numId w:val="27"/>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to suggest to the Inter-Sector Coordination Group</w:t>
      </w:r>
      <w:ins w:id="213" w:author="Author">
        <w:r w:rsidRPr="007B637F">
          <w:rPr>
            <w:rFonts w:asciiTheme="minorHAnsi" w:eastAsia="SimSun" w:hAnsiTheme="minorHAnsi" w:cstheme="minorHAnsi"/>
            <w:lang w:eastAsia="zh-CN"/>
          </w:rPr>
          <w:t xml:space="preserve"> (ISCG)</w:t>
        </w:r>
      </w:ins>
      <w:r w:rsidRPr="007B637F">
        <w:rPr>
          <w:rFonts w:asciiTheme="minorHAnsi" w:eastAsia="SimSun" w:hAnsiTheme="minorHAnsi" w:cstheme="minorHAnsi"/>
          <w:lang w:eastAsia="zh-CN"/>
        </w:rPr>
        <w:t xml:space="preserve"> on issues of mutual interest</w:t>
      </w:r>
      <w:del w:id="214" w:author="Author">
        <w:r w:rsidRPr="007B637F">
          <w:rPr>
            <w:rFonts w:asciiTheme="minorHAnsi" w:eastAsia="SimSun" w:hAnsiTheme="minorHAnsi" w:cstheme="minorHAnsi"/>
            <w:lang w:eastAsia="zh-CN"/>
          </w:rPr>
          <w:delText xml:space="preserve"> (ISCG)</w:delText>
        </w:r>
      </w:del>
      <w:r w:rsidRPr="007B637F">
        <w:rPr>
          <w:rFonts w:asciiTheme="minorHAnsi" w:eastAsia="SimSun" w:hAnsiTheme="minorHAnsi" w:cstheme="minorHAnsi"/>
          <w:lang w:eastAsia="zh-CN"/>
        </w:rPr>
        <w:t xml:space="preserve"> that it consider the digital divide as a subject of </w:t>
      </w:r>
      <w:del w:id="215" w:author="Author">
        <w:r w:rsidRPr="007B637F">
          <w:rPr>
            <w:rFonts w:asciiTheme="minorHAnsi" w:eastAsia="SimSun" w:hAnsiTheme="minorHAnsi" w:cstheme="minorHAnsi"/>
            <w:lang w:eastAsia="zh-CN"/>
          </w:rPr>
          <w:delText>mutual</w:delText>
        </w:r>
      </w:del>
      <w:ins w:id="216" w:author="Author">
        <w:r w:rsidRPr="007B637F">
          <w:rPr>
            <w:rFonts w:asciiTheme="minorHAnsi" w:eastAsia="SimSun" w:hAnsiTheme="minorHAnsi" w:cstheme="minorHAnsi"/>
            <w:lang w:eastAsia="zh-CN"/>
          </w:rPr>
          <w:t>common</w:t>
        </w:r>
      </w:ins>
      <w:r w:rsidRPr="007B637F">
        <w:rPr>
          <w:rFonts w:asciiTheme="minorHAnsi" w:eastAsia="SimSun" w:hAnsiTheme="minorHAnsi" w:cstheme="minorHAnsi"/>
          <w:lang w:eastAsia="zh-CN"/>
        </w:rPr>
        <w:t xml:space="preserve"> interest to the three Sectors,</w:t>
      </w:r>
      <w:bookmarkStart w:id="217" w:name="OLE_LINK72"/>
      <w:bookmarkEnd w:id="212"/>
    </w:p>
    <w:p w14:paraId="78218293" w14:textId="7EA8716F" w:rsidR="00487979" w:rsidRPr="007B637F" w:rsidRDefault="00487979" w:rsidP="003756A2">
      <w:pPr>
        <w:pStyle w:val="Call"/>
        <w:spacing w:after="120" w:line="276" w:lineRule="auto"/>
        <w:jc w:val="both"/>
        <w:rPr>
          <w:rFonts w:asciiTheme="minorHAnsi" w:hAnsiTheme="minorHAnsi" w:cstheme="minorHAnsi"/>
          <w:i/>
          <w:szCs w:val="24"/>
          <w:lang w:eastAsia="zh-CN"/>
        </w:rPr>
      </w:pPr>
      <w:r w:rsidRPr="007B637F">
        <w:rPr>
          <w:rFonts w:asciiTheme="minorHAnsi" w:hAnsiTheme="minorHAnsi" w:cstheme="minorHAnsi"/>
          <w:i/>
          <w:szCs w:val="24"/>
          <w:lang w:eastAsia="zh-CN"/>
        </w:rPr>
        <w:t>calls upon international financial institutions, donor agencies and private</w:t>
      </w:r>
      <w:r w:rsidRPr="007B637F">
        <w:rPr>
          <w:rFonts w:ascii="Cambria Math" w:hAnsi="Cambria Math" w:cs="Cambria Math"/>
          <w:i/>
          <w:szCs w:val="24"/>
          <w:lang w:eastAsia="zh-CN"/>
        </w:rPr>
        <w:t>‑</w:t>
      </w:r>
      <w:r w:rsidRPr="007B637F">
        <w:rPr>
          <w:rFonts w:asciiTheme="minorHAnsi" w:hAnsiTheme="minorHAnsi" w:cstheme="minorHAnsi"/>
          <w:i/>
          <w:szCs w:val="24"/>
          <w:lang w:eastAsia="zh-CN"/>
        </w:rPr>
        <w:t>sector entities</w:t>
      </w:r>
    </w:p>
    <w:bookmarkEnd w:id="217"/>
    <w:p w14:paraId="2ADD6D84" w14:textId="56F3E0A9" w:rsidR="00FC32B2" w:rsidRPr="004E1A77" w:rsidRDefault="00487979" w:rsidP="004E1A77">
      <w:pPr>
        <w:spacing w:before="160" w:after="120" w:line="276" w:lineRule="auto"/>
        <w:jc w:val="both"/>
        <w:rPr>
          <w:rFonts w:asciiTheme="minorHAnsi" w:eastAsia="SimSun" w:hAnsiTheme="minorHAnsi" w:cstheme="minorHAnsi"/>
          <w:lang w:eastAsia="zh-CN"/>
        </w:rPr>
      </w:pPr>
      <w:r w:rsidRPr="007B637F">
        <w:rPr>
          <w:rFonts w:asciiTheme="minorHAnsi" w:eastAsia="SimSun" w:hAnsiTheme="minorHAnsi" w:cstheme="minorHAnsi"/>
          <w:lang w:eastAsia="zh-CN"/>
        </w:rPr>
        <w:t xml:space="preserve">to assist in developing capacity in bridging the digital divide, as well as various inclusive, fit-for-purpose and sustainable business models for developing telecommunication/ICT applications towards digital transformation, including through PPP projects and </w:t>
      </w:r>
      <w:proofErr w:type="spellStart"/>
      <w:r w:rsidRPr="007B637F">
        <w:rPr>
          <w:rFonts w:asciiTheme="minorHAnsi" w:eastAsia="SimSun" w:hAnsiTheme="minorHAnsi" w:cstheme="minorHAnsi"/>
          <w:lang w:eastAsia="zh-CN"/>
        </w:rPr>
        <w:t>programmes</w:t>
      </w:r>
      <w:proofErr w:type="spellEnd"/>
      <w:r w:rsidRPr="007B637F">
        <w:rPr>
          <w:rFonts w:asciiTheme="minorHAnsi" w:eastAsia="SimSun" w:hAnsiTheme="minorHAnsi" w:cstheme="minorHAnsi"/>
          <w:lang w:eastAsia="zh-CN"/>
        </w:rPr>
        <w:t xml:space="preserve"> in developing countries, in a transparent manner,</w:t>
      </w:r>
    </w:p>
    <w:p w14:paraId="33FD6DFD" w14:textId="1E472830" w:rsidR="00487979" w:rsidRPr="007B637F" w:rsidRDefault="00487979" w:rsidP="003756A2">
      <w:pPr>
        <w:pStyle w:val="Call"/>
        <w:spacing w:after="120" w:line="276" w:lineRule="auto"/>
        <w:jc w:val="both"/>
        <w:rPr>
          <w:rFonts w:asciiTheme="minorHAnsi" w:hAnsiTheme="minorHAnsi" w:cstheme="minorHAnsi"/>
          <w:i/>
          <w:szCs w:val="24"/>
          <w:lang w:eastAsia="zh-CN"/>
        </w:rPr>
      </w:pPr>
      <w:r w:rsidRPr="007B637F">
        <w:rPr>
          <w:rFonts w:asciiTheme="minorHAnsi" w:hAnsiTheme="minorHAnsi" w:cstheme="minorHAnsi"/>
          <w:i/>
          <w:szCs w:val="24"/>
          <w:lang w:eastAsia="zh-CN"/>
        </w:rPr>
        <w:t>invites Member States</w:t>
      </w:r>
    </w:p>
    <w:p w14:paraId="1C715B7A" w14:textId="77777777" w:rsidR="00487979" w:rsidRPr="007B637F" w:rsidRDefault="00487979" w:rsidP="003756A2">
      <w:pPr>
        <w:pStyle w:val="ListParagraph"/>
        <w:numPr>
          <w:ilvl w:val="0"/>
          <w:numId w:val="28"/>
        </w:numPr>
        <w:spacing w:before="160" w:after="120" w:line="276" w:lineRule="auto"/>
        <w:ind w:left="0" w:firstLine="0"/>
        <w:jc w:val="both"/>
        <w:rPr>
          <w:ins w:id="218" w:author="Author"/>
          <w:rFonts w:asciiTheme="minorHAnsi" w:eastAsia="SimSun" w:hAnsiTheme="minorHAnsi" w:cstheme="minorHAnsi"/>
          <w:lang w:eastAsia="zh-CN"/>
        </w:rPr>
      </w:pPr>
      <w:r w:rsidRPr="007B637F">
        <w:rPr>
          <w:rFonts w:asciiTheme="minorHAnsi" w:eastAsia="SimSun" w:hAnsiTheme="minorHAnsi" w:cstheme="minorHAnsi"/>
          <w:lang w:eastAsia="zh-CN"/>
        </w:rPr>
        <w:t>to develop and promote relevant policies to foster public and private investment in the development and construction of terrestrial, stratospheric and space-based emerging technologies in their countries and regions, and to consider including the use of such systems in their national and/or regional broadband plans, as an additional tool that will help to bridge the digital divide and meet digital transformation needs, especially in the developing countries;</w:t>
      </w:r>
    </w:p>
    <w:p w14:paraId="43CF259F" w14:textId="77777777" w:rsidR="00487979" w:rsidRPr="007B637F" w:rsidRDefault="00487979" w:rsidP="003756A2">
      <w:pPr>
        <w:pStyle w:val="ListParagraph"/>
        <w:numPr>
          <w:ilvl w:val="0"/>
          <w:numId w:val="28"/>
        </w:numPr>
        <w:spacing w:before="160" w:after="120" w:line="276" w:lineRule="auto"/>
        <w:ind w:left="0" w:firstLine="0"/>
        <w:jc w:val="both"/>
        <w:rPr>
          <w:rFonts w:asciiTheme="minorHAnsi" w:eastAsia="SimSun" w:hAnsiTheme="minorHAnsi" w:cstheme="minorHAnsi"/>
          <w:lang w:eastAsia="zh-CN"/>
        </w:rPr>
      </w:pPr>
      <w:ins w:id="219" w:author="Author">
        <w:r w:rsidRPr="007B637F">
          <w:rPr>
            <w:rFonts w:asciiTheme="minorHAnsi" w:eastAsia="SimSun" w:hAnsiTheme="minorHAnsi" w:cstheme="minorHAnsi"/>
            <w:lang w:eastAsia="zh-CN"/>
          </w:rPr>
          <w:t>to consider supporting an enabling environment for the development of terrestrial and non-terrestrial digital infrastructure;</w:t>
        </w:r>
      </w:ins>
    </w:p>
    <w:p w14:paraId="7CE3177B" w14:textId="77777777" w:rsidR="00487979" w:rsidRPr="007B637F" w:rsidRDefault="00487979" w:rsidP="003756A2">
      <w:pPr>
        <w:pStyle w:val="ListParagraph"/>
        <w:numPr>
          <w:ilvl w:val="0"/>
          <w:numId w:val="28"/>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when implementing Resolution 17 (Rev. Kigali, 2022) of this conference, on implementation of and cooperation on approved regional initiatives at the national, regional, interregional and global levels, to consider the possibility of implementing projects in the framework of regional initiatives on bridging the digital divide that reflect optimal integration of telecommunications/ICTs;</w:t>
      </w:r>
    </w:p>
    <w:p w14:paraId="2F08B7E8" w14:textId="1EC51403" w:rsidR="00487979" w:rsidRPr="007B637F" w:rsidRDefault="00487979" w:rsidP="003756A2">
      <w:pPr>
        <w:pStyle w:val="ListParagraph"/>
        <w:numPr>
          <w:ilvl w:val="0"/>
          <w:numId w:val="28"/>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 xml:space="preserve">to consider the possibility of promoting digital </w:t>
      </w:r>
      <w:ins w:id="220" w:author="Author">
        <w:r w:rsidR="00A375C3" w:rsidRPr="007B637F">
          <w:rPr>
            <w:rFonts w:asciiTheme="minorHAnsi" w:eastAsia="SimSun" w:hAnsiTheme="minorHAnsi" w:cstheme="minorHAnsi"/>
            <w:lang w:eastAsia="zh-CN"/>
          </w:rPr>
          <w:t xml:space="preserve">skills and </w:t>
        </w:r>
      </w:ins>
      <w:r w:rsidRPr="007B637F">
        <w:rPr>
          <w:rFonts w:asciiTheme="minorHAnsi" w:eastAsia="SimSun" w:hAnsiTheme="minorHAnsi" w:cstheme="minorHAnsi"/>
          <w:lang w:eastAsia="zh-CN"/>
        </w:rPr>
        <w:t>literacy policies and mechanisms</w:t>
      </w:r>
      <w:ins w:id="221" w:author="Author">
        <w:r w:rsidR="007C740D" w:rsidRPr="007B637F">
          <w:rPr>
            <w:rFonts w:asciiTheme="minorHAnsi" w:eastAsia="SimSun" w:hAnsiTheme="minorHAnsi" w:cstheme="minorHAnsi"/>
            <w:lang w:eastAsia="zh-CN"/>
          </w:rPr>
          <w:t xml:space="preserve"> </w:t>
        </w:r>
        <w:r w:rsidR="007C740D" w:rsidRPr="007B637F">
          <w:rPr>
            <w:rFonts w:asciiTheme="minorHAnsi" w:hAnsiTheme="minorHAnsi" w:cstheme="minorHAnsi"/>
            <w:color w:val="000000" w:themeColor="text1"/>
          </w:rPr>
          <w:t xml:space="preserve">as well as initiatives to drive device </w:t>
        </w:r>
        <w:r w:rsidR="00F36996" w:rsidRPr="007B637F">
          <w:rPr>
            <w:rFonts w:asciiTheme="minorHAnsi" w:hAnsiTheme="minorHAnsi" w:cstheme="minorHAnsi"/>
            <w:color w:val="000000" w:themeColor="text1"/>
          </w:rPr>
          <w:t xml:space="preserve">universality, </w:t>
        </w:r>
        <w:r w:rsidR="007C740D" w:rsidRPr="007B637F">
          <w:rPr>
            <w:rFonts w:asciiTheme="minorHAnsi" w:hAnsiTheme="minorHAnsi" w:cstheme="minorHAnsi"/>
            <w:color w:val="000000" w:themeColor="text1"/>
          </w:rPr>
          <w:t>affordability and availability</w:t>
        </w:r>
      </w:ins>
      <w:r w:rsidRPr="007B637F">
        <w:rPr>
          <w:rFonts w:asciiTheme="minorHAnsi" w:eastAsia="SimSun" w:hAnsiTheme="minorHAnsi" w:cstheme="minorHAnsi"/>
          <w:lang w:eastAsia="zh-CN"/>
        </w:rPr>
        <w:t xml:space="preserve">, </w:t>
      </w:r>
      <w:proofErr w:type="gramStart"/>
      <w:r w:rsidRPr="007B637F">
        <w:rPr>
          <w:rFonts w:asciiTheme="minorHAnsi" w:eastAsia="SimSun" w:hAnsiTheme="minorHAnsi" w:cstheme="minorHAnsi"/>
          <w:lang w:eastAsia="zh-CN"/>
        </w:rPr>
        <w:t>as a means to</w:t>
      </w:r>
      <w:proofErr w:type="gramEnd"/>
      <w:r w:rsidRPr="007B637F">
        <w:rPr>
          <w:rFonts w:asciiTheme="minorHAnsi" w:eastAsia="SimSun" w:hAnsiTheme="minorHAnsi" w:cstheme="minorHAnsi"/>
          <w:lang w:eastAsia="zh-CN"/>
        </w:rPr>
        <w:t xml:space="preserve"> help bridge the digital divide, and to participate actively in regional and global collaborative forums dealing with experiences and best practices in the implementation of e-government strategies and </w:t>
      </w:r>
      <w:proofErr w:type="spellStart"/>
      <w:r w:rsidRPr="007B637F">
        <w:rPr>
          <w:rFonts w:asciiTheme="minorHAnsi" w:eastAsia="SimSun" w:hAnsiTheme="minorHAnsi" w:cstheme="minorHAnsi"/>
          <w:lang w:eastAsia="zh-CN"/>
        </w:rPr>
        <w:t>programmes</w:t>
      </w:r>
      <w:proofErr w:type="spellEnd"/>
      <w:r w:rsidRPr="007B637F">
        <w:rPr>
          <w:rFonts w:asciiTheme="minorHAnsi" w:eastAsia="SimSun" w:hAnsiTheme="minorHAnsi" w:cstheme="minorHAnsi"/>
          <w:lang w:eastAsia="zh-CN"/>
        </w:rPr>
        <w:t>;</w:t>
      </w:r>
    </w:p>
    <w:p w14:paraId="7C83FA3F" w14:textId="77777777" w:rsidR="00487979" w:rsidRPr="007B637F" w:rsidRDefault="00487979" w:rsidP="003756A2">
      <w:pPr>
        <w:pStyle w:val="ListParagraph"/>
        <w:numPr>
          <w:ilvl w:val="0"/>
          <w:numId w:val="28"/>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to create policy conditions for effective competition in the domestic Internet access services market as an important factor for lowering the cost of Internet access for users and service providers;</w:t>
      </w:r>
    </w:p>
    <w:p w14:paraId="1731041F" w14:textId="509389C8" w:rsidR="0036633E" w:rsidRPr="007B637F" w:rsidRDefault="00487979" w:rsidP="003756A2">
      <w:pPr>
        <w:pStyle w:val="ListParagraph"/>
        <w:numPr>
          <w:ilvl w:val="0"/>
          <w:numId w:val="28"/>
        </w:numPr>
        <w:spacing w:before="160" w:after="120" w:line="276" w:lineRule="auto"/>
        <w:ind w:left="0" w:firstLine="0"/>
        <w:jc w:val="both"/>
        <w:rPr>
          <w:ins w:id="222" w:author="Author"/>
          <w:rFonts w:asciiTheme="minorHAnsi" w:eastAsia="SimSun" w:hAnsiTheme="minorHAnsi" w:cstheme="minorHAnsi"/>
          <w:lang w:eastAsia="zh-CN"/>
        </w:rPr>
      </w:pPr>
      <w:r w:rsidRPr="007B637F">
        <w:rPr>
          <w:rFonts w:asciiTheme="minorHAnsi" w:eastAsia="SimSun" w:hAnsiTheme="minorHAnsi" w:cstheme="minorHAnsi"/>
          <w:lang w:eastAsia="zh-CN"/>
        </w:rPr>
        <w:t>to consider inclusive and innovative policies to close the digital divide</w:t>
      </w:r>
      <w:ins w:id="223" w:author="Author">
        <w:r w:rsidR="00D71B96" w:rsidRPr="007B637F">
          <w:rPr>
            <w:rFonts w:asciiTheme="minorHAnsi" w:eastAsia="SimSun" w:hAnsiTheme="minorHAnsi" w:cstheme="minorHAnsi"/>
            <w:lang w:eastAsia="zh-CN"/>
          </w:rPr>
          <w:t xml:space="preserve"> and </w:t>
        </w:r>
        <w:r w:rsidR="00D71B96" w:rsidRPr="007B637F">
          <w:rPr>
            <w:rFonts w:asciiTheme="minorHAnsi" w:hAnsiTheme="minorHAnsi" w:cstheme="minorHAnsi"/>
            <w:color w:val="000000" w:themeColor="text1"/>
          </w:rPr>
          <w:t>facilitate development and adoption of essential</w:t>
        </w:r>
        <w:r w:rsidR="00C46174" w:rsidRPr="007B637F">
          <w:rPr>
            <w:rFonts w:asciiTheme="minorHAnsi" w:hAnsiTheme="minorHAnsi" w:cstheme="minorHAnsi"/>
            <w:color w:val="000000" w:themeColor="text1"/>
          </w:rPr>
          <w:t xml:space="preserve"> broadband and narrowband</w:t>
        </w:r>
      </w:ins>
      <w:r w:rsidR="00D71B96" w:rsidRPr="007B637F">
        <w:rPr>
          <w:rFonts w:asciiTheme="minorHAnsi" w:hAnsiTheme="minorHAnsi" w:cstheme="minorHAnsi"/>
          <w:color w:val="000000" w:themeColor="text1"/>
        </w:rPr>
        <w:t xml:space="preserve"> </w:t>
      </w:r>
      <w:ins w:id="224" w:author="Author">
        <w:r w:rsidR="00D71B96" w:rsidRPr="007B637F">
          <w:rPr>
            <w:rFonts w:asciiTheme="minorHAnsi" w:hAnsiTheme="minorHAnsi" w:cstheme="minorHAnsi"/>
            <w:color w:val="000000" w:themeColor="text1"/>
          </w:rPr>
          <w:t>applications that are key to drive economic growth and enhance quality of life</w:t>
        </w:r>
      </w:ins>
      <w:r w:rsidRPr="007B637F">
        <w:rPr>
          <w:rFonts w:asciiTheme="minorHAnsi" w:eastAsia="SimSun" w:hAnsiTheme="minorHAnsi" w:cstheme="minorHAnsi"/>
          <w:lang w:eastAsia="zh-CN"/>
        </w:rPr>
        <w:t xml:space="preserve">, </w:t>
      </w:r>
      <w:proofErr w:type="gramStart"/>
      <w:r w:rsidRPr="007B637F">
        <w:rPr>
          <w:rFonts w:asciiTheme="minorHAnsi" w:eastAsia="SimSun" w:hAnsiTheme="minorHAnsi" w:cstheme="minorHAnsi"/>
          <w:lang w:eastAsia="zh-CN"/>
        </w:rPr>
        <w:t>taking into account</w:t>
      </w:r>
      <w:proofErr w:type="gramEnd"/>
      <w:r w:rsidRPr="007B637F">
        <w:rPr>
          <w:rFonts w:asciiTheme="minorHAnsi" w:eastAsia="SimSun" w:hAnsiTheme="minorHAnsi" w:cstheme="minorHAnsi"/>
          <w:lang w:eastAsia="zh-CN"/>
        </w:rPr>
        <w:t xml:space="preserve"> national initiatives and telecommunication/ICT complementary access networks and solutions</w:t>
      </w:r>
      <w:ins w:id="225" w:author="Author">
        <w:r w:rsidR="00C8785F" w:rsidRPr="007B637F">
          <w:rPr>
            <w:rFonts w:asciiTheme="minorHAnsi" w:eastAsia="SimSun" w:hAnsiTheme="minorHAnsi" w:cstheme="minorHAnsi"/>
            <w:lang w:eastAsia="zh-CN"/>
          </w:rPr>
          <w:t>;</w:t>
        </w:r>
      </w:ins>
    </w:p>
    <w:p w14:paraId="6E244137" w14:textId="11D9D8F4" w:rsidR="00487979" w:rsidRPr="007B637F" w:rsidRDefault="0036633E" w:rsidP="003756A2">
      <w:pPr>
        <w:pStyle w:val="ListParagraph"/>
        <w:numPr>
          <w:ilvl w:val="0"/>
          <w:numId w:val="28"/>
        </w:numPr>
        <w:spacing w:before="160" w:after="120" w:line="276" w:lineRule="auto"/>
        <w:jc w:val="both"/>
        <w:rPr>
          <w:ins w:id="226" w:author="Author"/>
          <w:rFonts w:asciiTheme="minorHAnsi" w:eastAsia="SimSun" w:hAnsiTheme="minorHAnsi" w:cstheme="minorHAnsi"/>
          <w:lang w:eastAsia="zh-CN"/>
        </w:rPr>
      </w:pPr>
      <w:ins w:id="227" w:author="Author">
        <w:r w:rsidRPr="007B637F">
          <w:rPr>
            <w:rFonts w:asciiTheme="minorHAnsi" w:eastAsia="SimSun" w:hAnsiTheme="minorHAnsi" w:cstheme="minorHAnsi"/>
            <w:lang w:eastAsia="zh-CN"/>
          </w:rPr>
          <w:lastRenderedPageBreak/>
          <w:t>to consider network performance as a measurement of meaningful connectivity</w:t>
        </w:r>
      </w:ins>
      <w:r w:rsidR="00FE7B96" w:rsidRPr="007B637F">
        <w:rPr>
          <w:rFonts w:asciiTheme="minorHAnsi" w:eastAsia="SimSun" w:hAnsiTheme="minorHAnsi" w:cstheme="minorHAnsi"/>
          <w:lang w:eastAsia="zh-CN"/>
        </w:rPr>
        <w:t>,</w:t>
      </w:r>
    </w:p>
    <w:p w14:paraId="7FE6BE68" w14:textId="6EDC5A2F" w:rsidR="00487979" w:rsidRPr="007B637F" w:rsidRDefault="00487979" w:rsidP="003756A2">
      <w:pPr>
        <w:pStyle w:val="Call"/>
        <w:spacing w:after="120" w:line="276" w:lineRule="auto"/>
        <w:jc w:val="both"/>
        <w:rPr>
          <w:rFonts w:asciiTheme="minorHAnsi" w:hAnsiTheme="minorHAnsi" w:cstheme="minorHAnsi"/>
          <w:i/>
          <w:szCs w:val="24"/>
          <w:lang w:eastAsia="zh-CN"/>
        </w:rPr>
      </w:pPr>
      <w:r w:rsidRPr="007B637F">
        <w:rPr>
          <w:rFonts w:asciiTheme="minorHAnsi" w:hAnsiTheme="minorHAnsi" w:cstheme="minorHAnsi"/>
          <w:i/>
          <w:szCs w:val="24"/>
          <w:lang w:eastAsia="zh-CN"/>
        </w:rPr>
        <w:t>invites Member States and Sector Members</w:t>
      </w:r>
    </w:p>
    <w:p w14:paraId="52239D7B" w14:textId="77777777" w:rsidR="00487979" w:rsidRPr="007B637F" w:rsidRDefault="00487979" w:rsidP="003756A2">
      <w:pPr>
        <w:pStyle w:val="ListParagraph"/>
        <w:numPr>
          <w:ilvl w:val="0"/>
          <w:numId w:val="29"/>
        </w:numPr>
        <w:spacing w:before="160" w:after="120" w:line="276" w:lineRule="auto"/>
        <w:ind w:left="0" w:firstLine="0"/>
        <w:jc w:val="both"/>
        <w:rPr>
          <w:ins w:id="228" w:author="Author"/>
          <w:rFonts w:asciiTheme="minorHAnsi" w:eastAsia="SimSun" w:hAnsiTheme="minorHAnsi" w:cstheme="minorHAnsi"/>
          <w:lang w:eastAsia="zh-CN"/>
        </w:rPr>
      </w:pPr>
      <w:r w:rsidRPr="007B637F">
        <w:rPr>
          <w:rFonts w:asciiTheme="minorHAnsi" w:eastAsia="SimSun" w:hAnsiTheme="minorHAnsi" w:cstheme="minorHAnsi"/>
          <w:lang w:eastAsia="zh-CN"/>
        </w:rPr>
        <w:t>to incorporate, in their e</w:t>
      </w:r>
      <w:r w:rsidRPr="007B637F">
        <w:rPr>
          <w:rFonts w:ascii="Cambria Math" w:eastAsia="SimSun" w:hAnsi="Cambria Math" w:cs="Cambria Math"/>
          <w:lang w:eastAsia="zh-CN"/>
        </w:rPr>
        <w:t>‑</w:t>
      </w:r>
      <w:r w:rsidRPr="007B637F">
        <w:rPr>
          <w:rFonts w:asciiTheme="minorHAnsi" w:eastAsia="SimSun" w:hAnsiTheme="minorHAnsi" w:cstheme="minorHAnsi"/>
          <w:lang w:eastAsia="zh-CN"/>
        </w:rPr>
        <w:t xml:space="preserve">government strategies and </w:t>
      </w:r>
      <w:proofErr w:type="spellStart"/>
      <w:r w:rsidRPr="007B637F">
        <w:rPr>
          <w:rFonts w:asciiTheme="minorHAnsi" w:eastAsia="SimSun" w:hAnsiTheme="minorHAnsi" w:cstheme="minorHAnsi"/>
          <w:lang w:eastAsia="zh-CN"/>
        </w:rPr>
        <w:t>programmes</w:t>
      </w:r>
      <w:proofErr w:type="spellEnd"/>
      <w:r w:rsidRPr="007B637F">
        <w:rPr>
          <w:rFonts w:asciiTheme="minorHAnsi" w:eastAsia="SimSun" w:hAnsiTheme="minorHAnsi" w:cstheme="minorHAnsi"/>
          <w:lang w:eastAsia="zh-CN"/>
        </w:rPr>
        <w:t xml:space="preserve">, actions to accelerate the use of ICTs to improve collaboration between government authorities, </w:t>
      </w:r>
      <w:del w:id="229" w:author="Author">
        <w:r w:rsidRPr="007B637F">
          <w:rPr>
            <w:rFonts w:asciiTheme="minorHAnsi" w:eastAsia="SimSun" w:hAnsiTheme="minorHAnsi" w:cstheme="minorHAnsi"/>
            <w:lang w:eastAsia="zh-CN"/>
          </w:rPr>
          <w:delText>actions to accelerate the implementation of</w:delText>
        </w:r>
      </w:del>
      <w:ins w:id="230" w:author="Author">
        <w:r w:rsidRPr="007B637F">
          <w:rPr>
            <w:rFonts w:asciiTheme="minorHAnsi" w:eastAsia="SimSun" w:hAnsiTheme="minorHAnsi" w:cstheme="minorHAnsi"/>
            <w:lang w:eastAsia="zh-CN"/>
          </w:rPr>
          <w:t>implement</w:t>
        </w:r>
      </w:ins>
      <w:r w:rsidRPr="007B637F">
        <w:rPr>
          <w:rFonts w:asciiTheme="minorHAnsi" w:eastAsia="SimSun" w:hAnsiTheme="minorHAnsi" w:cstheme="minorHAnsi"/>
          <w:lang w:eastAsia="zh-CN"/>
        </w:rPr>
        <w:t xml:space="preserve"> user-friendly digital services, potentially including integration and personalization of services to improve the quality and use of e</w:t>
      </w:r>
      <w:r w:rsidRPr="007B637F">
        <w:rPr>
          <w:rFonts w:ascii="Cambria Math" w:eastAsia="SimSun" w:hAnsi="Cambria Math" w:cs="Cambria Math"/>
          <w:lang w:eastAsia="zh-CN"/>
        </w:rPr>
        <w:t>‑</w:t>
      </w:r>
      <w:r w:rsidRPr="007B637F">
        <w:rPr>
          <w:rFonts w:asciiTheme="minorHAnsi" w:eastAsia="SimSun" w:hAnsiTheme="minorHAnsi" w:cstheme="minorHAnsi"/>
          <w:lang w:eastAsia="zh-CN"/>
        </w:rPr>
        <w:t>government services, and</w:t>
      </w:r>
      <w:del w:id="231" w:author="Author">
        <w:r w:rsidRPr="007B637F">
          <w:rPr>
            <w:rFonts w:asciiTheme="minorHAnsi" w:eastAsia="SimSun" w:hAnsiTheme="minorHAnsi" w:cstheme="minorHAnsi"/>
            <w:lang w:eastAsia="zh-CN"/>
          </w:rPr>
          <w:delText xml:space="preserve"> actions to</w:delText>
        </w:r>
      </w:del>
      <w:r w:rsidRPr="007B637F">
        <w:rPr>
          <w:rFonts w:asciiTheme="minorHAnsi" w:eastAsia="SimSun" w:hAnsiTheme="minorHAnsi" w:cstheme="minorHAnsi"/>
          <w:lang w:eastAsia="zh-CN"/>
        </w:rPr>
        <w:t xml:space="preserve"> increase awareness of such services;</w:t>
      </w:r>
    </w:p>
    <w:p w14:paraId="3B5D61B5" w14:textId="77777777" w:rsidR="00487979" w:rsidRPr="007B637F" w:rsidRDefault="00487979" w:rsidP="003756A2">
      <w:pPr>
        <w:pStyle w:val="ListParagraph"/>
        <w:numPr>
          <w:ilvl w:val="0"/>
          <w:numId w:val="29"/>
        </w:numPr>
        <w:spacing w:before="160" w:after="120" w:line="276" w:lineRule="auto"/>
        <w:ind w:left="0" w:firstLine="0"/>
        <w:jc w:val="both"/>
        <w:rPr>
          <w:rFonts w:asciiTheme="minorHAnsi" w:eastAsia="SimSun" w:hAnsiTheme="minorHAnsi" w:cstheme="minorHAnsi"/>
          <w:lang w:eastAsia="zh-CN"/>
        </w:rPr>
      </w:pPr>
      <w:ins w:id="232" w:author="Author">
        <w:r w:rsidRPr="007B637F">
          <w:rPr>
            <w:rFonts w:asciiTheme="minorHAnsi" w:eastAsia="SimSun" w:hAnsiTheme="minorHAnsi" w:cstheme="minorHAnsi"/>
            <w:lang w:eastAsia="zh-CN"/>
          </w:rPr>
          <w:t>to consider developing resilient and diversified digital infrastructure;</w:t>
        </w:r>
      </w:ins>
    </w:p>
    <w:p w14:paraId="1BA004CD" w14:textId="108D65D7" w:rsidR="003D3A68" w:rsidRPr="007B637F" w:rsidRDefault="00487979" w:rsidP="003756A2">
      <w:pPr>
        <w:pStyle w:val="ListParagraph"/>
        <w:numPr>
          <w:ilvl w:val="0"/>
          <w:numId w:val="29"/>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to support the collection and analysis of data and statistics on telecommunication/ICT applications and services, including in agriculture, education, health care, manufacturing and processing, entertainment and media, oil and gas, transportation, tourism and smart sustainable cities, that will contribute to the formulation and implementation of public policies, and cross-country comparisons related to the digital divide;</w:t>
      </w:r>
    </w:p>
    <w:p w14:paraId="53ACD578" w14:textId="77777777" w:rsidR="00487979" w:rsidRPr="007B637F" w:rsidRDefault="00487979" w:rsidP="003756A2">
      <w:pPr>
        <w:pStyle w:val="ListParagraph"/>
        <w:numPr>
          <w:ilvl w:val="0"/>
          <w:numId w:val="29"/>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 xml:space="preserve">to participate actively in regional and global collaborative forums dealing with experiences and best practices in the implementation of e-government strategies and </w:t>
      </w:r>
      <w:proofErr w:type="spellStart"/>
      <w:r w:rsidRPr="007B637F">
        <w:rPr>
          <w:rFonts w:asciiTheme="minorHAnsi" w:eastAsia="SimSun" w:hAnsiTheme="minorHAnsi" w:cstheme="minorHAnsi"/>
          <w:lang w:eastAsia="zh-CN"/>
        </w:rPr>
        <w:t>programmes</w:t>
      </w:r>
      <w:proofErr w:type="spellEnd"/>
      <w:r w:rsidRPr="007B637F">
        <w:rPr>
          <w:rFonts w:asciiTheme="minorHAnsi" w:eastAsia="SimSun" w:hAnsiTheme="minorHAnsi" w:cstheme="minorHAnsi"/>
          <w:lang w:eastAsia="zh-CN"/>
        </w:rPr>
        <w:t>;</w:t>
      </w:r>
    </w:p>
    <w:p w14:paraId="28862F04" w14:textId="77777777" w:rsidR="00487979" w:rsidRPr="007B637F" w:rsidRDefault="00487979" w:rsidP="003756A2">
      <w:pPr>
        <w:pStyle w:val="ListParagraph"/>
        <w:numPr>
          <w:ilvl w:val="0"/>
          <w:numId w:val="29"/>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to participate in the study of the role of telecommunications/ICTs in education systems by contributing their own experiences regarding the implementation of telecommunications/ICTs to achieve universal education worldwide;</w:t>
      </w:r>
    </w:p>
    <w:p w14:paraId="3EC67ECD" w14:textId="77777777" w:rsidR="00487979" w:rsidRPr="007B637F" w:rsidRDefault="00487979" w:rsidP="003756A2">
      <w:pPr>
        <w:pStyle w:val="ListParagraph"/>
        <w:numPr>
          <w:ilvl w:val="0"/>
          <w:numId w:val="29"/>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 xml:space="preserve">to consider expanding the implementation of projects and </w:t>
      </w:r>
      <w:proofErr w:type="spellStart"/>
      <w:r w:rsidRPr="007B637F">
        <w:rPr>
          <w:rFonts w:asciiTheme="minorHAnsi" w:eastAsia="SimSun" w:hAnsiTheme="minorHAnsi" w:cstheme="minorHAnsi"/>
          <w:lang w:eastAsia="zh-CN"/>
        </w:rPr>
        <w:t>programmes</w:t>
      </w:r>
      <w:proofErr w:type="spellEnd"/>
      <w:r w:rsidRPr="007B637F">
        <w:rPr>
          <w:rFonts w:asciiTheme="minorHAnsi" w:eastAsia="SimSun" w:hAnsiTheme="minorHAnsi" w:cstheme="minorHAnsi"/>
          <w:lang w:eastAsia="zh-CN"/>
        </w:rPr>
        <w:t xml:space="preserve"> to promote development of the telecommunication/ICT sector, including with the participation of ITU, </w:t>
      </w:r>
      <w:proofErr w:type="gramStart"/>
      <w:r w:rsidRPr="007B637F">
        <w:rPr>
          <w:rFonts w:asciiTheme="minorHAnsi" w:eastAsia="SimSun" w:hAnsiTheme="minorHAnsi" w:cstheme="minorHAnsi"/>
          <w:lang w:eastAsia="zh-CN"/>
        </w:rPr>
        <w:t>in order to</w:t>
      </w:r>
      <w:proofErr w:type="gramEnd"/>
      <w:r w:rsidRPr="007B637F">
        <w:rPr>
          <w:rFonts w:asciiTheme="minorHAnsi" w:eastAsia="SimSun" w:hAnsiTheme="minorHAnsi" w:cstheme="minorHAnsi"/>
          <w:lang w:eastAsia="zh-CN"/>
        </w:rPr>
        <w:t xml:space="preserve"> bridge the digital divide, and provide information on such projects and </w:t>
      </w:r>
      <w:proofErr w:type="spellStart"/>
      <w:r w:rsidRPr="007B637F">
        <w:rPr>
          <w:rFonts w:asciiTheme="minorHAnsi" w:eastAsia="SimSun" w:hAnsiTheme="minorHAnsi" w:cstheme="minorHAnsi"/>
          <w:lang w:eastAsia="zh-CN"/>
        </w:rPr>
        <w:t>programmes</w:t>
      </w:r>
      <w:proofErr w:type="spellEnd"/>
      <w:r w:rsidRPr="007B637F">
        <w:rPr>
          <w:rFonts w:asciiTheme="minorHAnsi" w:eastAsia="SimSun" w:hAnsiTheme="minorHAnsi" w:cstheme="minorHAnsi"/>
          <w:lang w:eastAsia="zh-CN"/>
        </w:rPr>
        <w:t xml:space="preserve"> for BDT;</w:t>
      </w:r>
    </w:p>
    <w:p w14:paraId="32F2E1DE" w14:textId="3016CF41" w:rsidR="00DF75EE" w:rsidRPr="009823B7" w:rsidRDefault="00487979" w:rsidP="009823B7">
      <w:pPr>
        <w:pStyle w:val="ListParagraph"/>
        <w:numPr>
          <w:ilvl w:val="0"/>
          <w:numId w:val="29"/>
        </w:numPr>
        <w:spacing w:before="160" w:after="120" w:line="276" w:lineRule="auto"/>
        <w:ind w:left="0" w:firstLine="0"/>
        <w:jc w:val="both"/>
        <w:rPr>
          <w:rFonts w:asciiTheme="minorHAnsi" w:eastAsia="SimSun" w:hAnsiTheme="minorHAnsi" w:cstheme="minorHAnsi"/>
          <w:lang w:eastAsia="zh-CN"/>
        </w:rPr>
      </w:pPr>
      <w:r w:rsidRPr="007B637F">
        <w:rPr>
          <w:rFonts w:asciiTheme="minorHAnsi" w:eastAsia="SimSun" w:hAnsiTheme="minorHAnsi" w:cstheme="minorHAnsi"/>
          <w:lang w:eastAsia="zh-CN"/>
        </w:rPr>
        <w:t xml:space="preserve">to provide ITU with up-to-date ICT connectivity and rural experiences, which can then be </w:t>
      </w:r>
      <w:ins w:id="233" w:author="Author">
        <w:r w:rsidRPr="007B637F">
          <w:rPr>
            <w:rFonts w:asciiTheme="minorHAnsi" w:eastAsia="SimSun" w:hAnsiTheme="minorHAnsi" w:cstheme="minorHAnsi"/>
            <w:lang w:eastAsia="zh-CN"/>
          </w:rPr>
          <w:t>made available online</w:t>
        </w:r>
      </w:ins>
      <w:del w:id="234" w:author="Author">
        <w:r w:rsidRPr="007B637F">
          <w:rPr>
            <w:rFonts w:asciiTheme="minorHAnsi" w:eastAsia="SimSun" w:hAnsiTheme="minorHAnsi" w:cstheme="minorHAnsi"/>
            <w:lang w:eastAsia="zh-CN"/>
          </w:rPr>
          <w:delText>put</w:delText>
        </w:r>
      </w:del>
      <w:r w:rsidRPr="007B637F">
        <w:rPr>
          <w:rFonts w:asciiTheme="minorHAnsi" w:eastAsia="SimSun" w:hAnsiTheme="minorHAnsi" w:cstheme="minorHAnsi"/>
          <w:lang w:eastAsia="zh-CN"/>
        </w:rPr>
        <w:t xml:space="preserve"> on the ITU</w:t>
      </w:r>
      <w:r w:rsidRPr="007B637F">
        <w:rPr>
          <w:rFonts w:ascii="Cambria Math" w:eastAsia="SimSun" w:hAnsi="Cambria Math" w:cs="Cambria Math"/>
          <w:lang w:eastAsia="zh-CN"/>
        </w:rPr>
        <w:t>‑</w:t>
      </w:r>
      <w:r w:rsidRPr="007B637F">
        <w:rPr>
          <w:rFonts w:asciiTheme="minorHAnsi" w:eastAsia="SimSun" w:hAnsiTheme="minorHAnsi" w:cstheme="minorHAnsi"/>
          <w:lang w:eastAsia="zh-CN"/>
        </w:rPr>
        <w:t>D website,</w:t>
      </w:r>
      <w:bookmarkStart w:id="235" w:name="OLE_LINK9"/>
    </w:p>
    <w:p w14:paraId="464CFFB2" w14:textId="10A206FD" w:rsidR="00487979" w:rsidRPr="007B637F" w:rsidRDefault="00487979" w:rsidP="003756A2">
      <w:pPr>
        <w:pStyle w:val="Call"/>
        <w:spacing w:after="120" w:line="276" w:lineRule="auto"/>
        <w:jc w:val="both"/>
        <w:rPr>
          <w:rFonts w:asciiTheme="minorHAnsi" w:hAnsiTheme="minorHAnsi" w:cstheme="minorHAnsi"/>
          <w:i/>
          <w:szCs w:val="24"/>
          <w:lang w:eastAsia="zh-CN"/>
        </w:rPr>
      </w:pPr>
      <w:r w:rsidRPr="007B637F">
        <w:rPr>
          <w:rFonts w:asciiTheme="minorHAnsi" w:hAnsiTheme="minorHAnsi" w:cstheme="minorHAnsi"/>
          <w:i/>
          <w:szCs w:val="24"/>
          <w:lang w:eastAsia="zh-CN"/>
        </w:rPr>
        <w:t>invites Member States, Sector Members and other stakeholders</w:t>
      </w:r>
    </w:p>
    <w:p w14:paraId="3E69FBBE" w14:textId="39EB8346" w:rsidR="00A62A20" w:rsidRPr="009823B7" w:rsidRDefault="00487979" w:rsidP="009823B7">
      <w:pPr>
        <w:spacing w:before="160" w:after="120" w:line="276" w:lineRule="auto"/>
        <w:jc w:val="both"/>
        <w:rPr>
          <w:rFonts w:asciiTheme="minorHAnsi" w:eastAsia="SimSun" w:hAnsiTheme="minorHAnsi" w:cstheme="minorHAnsi"/>
          <w:lang w:eastAsia="zh-CN"/>
        </w:rPr>
      </w:pPr>
      <w:r w:rsidRPr="007B637F">
        <w:rPr>
          <w:rFonts w:asciiTheme="minorHAnsi" w:eastAsia="SimSun" w:hAnsiTheme="minorHAnsi" w:cstheme="minorHAnsi"/>
          <w:lang w:eastAsia="zh-CN"/>
        </w:rPr>
        <w:t>to participate in and contribute to the activities referred to in resolves 1 and 2 of resolves to instruct the Director of the Telecommunication Development Bureau, in collaboration with the Directors of the Radiocommunication Bureau and the Telecommunication Standardization Bureau above and to undertake all efforts to foster an enabling environment for the greater growth and development of technology-neutral broadband connectivity, in particular in developing countries.</w:t>
      </w:r>
      <w:bookmarkEnd w:id="235"/>
    </w:p>
    <w:p w14:paraId="2C562281" w14:textId="77777777" w:rsidR="00603DA6" w:rsidRPr="007B637F" w:rsidRDefault="00603DA6" w:rsidP="002E2B2D">
      <w:pPr>
        <w:rPr>
          <w:rFonts w:asciiTheme="minorHAnsi" w:hAnsiTheme="minorHAnsi" w:cstheme="minorHAnsi"/>
        </w:rPr>
      </w:pPr>
    </w:p>
    <w:p w14:paraId="7E22B8B1" w14:textId="77777777" w:rsidR="00603DA6" w:rsidRPr="007B637F" w:rsidRDefault="00603DA6" w:rsidP="002E2B2D">
      <w:pPr>
        <w:rPr>
          <w:rFonts w:asciiTheme="minorHAnsi" w:hAnsiTheme="minorHAnsi" w:cstheme="minorHAnsi"/>
        </w:rPr>
      </w:pPr>
    </w:p>
    <w:p w14:paraId="4AEA3C0E" w14:textId="77777777" w:rsidR="00603DA6" w:rsidRPr="007B637F" w:rsidRDefault="00603DA6" w:rsidP="002E2B2D">
      <w:pPr>
        <w:rPr>
          <w:rFonts w:asciiTheme="minorHAnsi" w:hAnsiTheme="minorHAnsi" w:cstheme="minorHAnsi"/>
        </w:rPr>
      </w:pPr>
    </w:p>
    <w:p w14:paraId="62D9B9B5" w14:textId="77777777" w:rsidR="00603DA6" w:rsidRPr="007B637F" w:rsidRDefault="00603DA6" w:rsidP="002E2B2D">
      <w:pPr>
        <w:rPr>
          <w:rFonts w:asciiTheme="minorHAnsi" w:hAnsiTheme="minorHAnsi" w:cstheme="minorHAnsi"/>
        </w:rPr>
      </w:pPr>
    </w:p>
    <w:sectPr w:rsidR="00603DA6" w:rsidRPr="007B637F" w:rsidSect="002E2B2D">
      <w:headerReference w:type="default" r:id="rId11"/>
      <w:footerReference w:type="even" r:id="rId12"/>
      <w:footerReference w:type="default" r:id="rId13"/>
      <w:footerReference w:type="first" r:id="rId14"/>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BF9D4" w14:textId="77777777" w:rsidR="00184AE0" w:rsidRDefault="00184AE0">
      <w:r>
        <w:separator/>
      </w:r>
    </w:p>
  </w:endnote>
  <w:endnote w:type="continuationSeparator" w:id="0">
    <w:p w14:paraId="39715052" w14:textId="77777777" w:rsidR="00184AE0" w:rsidRDefault="0018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Malgun Gothic"/>
    <w:charset w:val="81"/>
    <w:family w:val="modern"/>
    <w:pitch w:val="fixed"/>
    <w:sig w:usb0="B00002AF" w:usb1="69D77CFB" w:usb2="00000030" w:usb3="00000000" w:csb0="0008009F" w:csb1="00000000"/>
  </w:font>
  <w:font w:name="BatangChe">
    <w:altName w:val="Malgun Gothic"/>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TKaiti">
    <w:charset w:val="86"/>
    <w:family w:val="auto"/>
    <w:pitch w:val="variable"/>
    <w:sig w:usb0="00000287" w:usb1="080F0000" w:usb2="00000010" w:usb3="00000000" w:csb0="000400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0B7A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92EE24"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2DC0D" w14:textId="066190EC" w:rsidR="0097693B" w:rsidRDefault="00D75CBB" w:rsidP="00341CD0">
    <w:pPr>
      <w:pStyle w:val="Footer"/>
      <w:tabs>
        <w:tab w:val="clear" w:pos="4320"/>
        <w:tab w:val="clear" w:pos="8640"/>
        <w:tab w:val="right" w:pos="9180"/>
      </w:tabs>
      <w:ind w:right="-7"/>
      <w:jc w:val="right"/>
    </w:pPr>
    <w:r>
      <w:rPr>
        <w:rStyle w:val="PageNumber"/>
      </w:rPr>
      <w:t>PACP-12</w:t>
    </w:r>
    <w:r w:rsidR="00341CD0">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B53AE4">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B53AE4">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jc w:val="center"/>
      <w:tblBorders>
        <w:top w:val="single" w:sz="8" w:space="0" w:color="auto"/>
      </w:tblBorders>
      <w:tblLayout w:type="fixed"/>
      <w:tblCellMar>
        <w:left w:w="57" w:type="dxa"/>
        <w:right w:w="57" w:type="dxa"/>
      </w:tblCellMar>
      <w:tblLook w:val="04A0" w:firstRow="1" w:lastRow="0" w:firstColumn="1" w:lastColumn="0" w:noHBand="0" w:noVBand="1"/>
    </w:tblPr>
    <w:tblGrid>
      <w:gridCol w:w="1152"/>
      <w:gridCol w:w="4944"/>
      <w:gridCol w:w="3192"/>
    </w:tblGrid>
    <w:tr w:rsidR="009D6A18" w:rsidRPr="009D6A18" w14:paraId="3F878255" w14:textId="77777777" w:rsidTr="005C735F">
      <w:trPr>
        <w:cantSplit/>
        <w:trHeight w:val="204"/>
        <w:jc w:val="center"/>
      </w:trPr>
      <w:tc>
        <w:tcPr>
          <w:tcW w:w="1152" w:type="dxa"/>
        </w:tcPr>
        <w:p w14:paraId="6B7474F8" w14:textId="77777777" w:rsidR="009D6A18" w:rsidRPr="009D6A18" w:rsidRDefault="009D6A18" w:rsidP="009D6A18">
          <w:pPr>
            <w:rPr>
              <w:b/>
              <w:bCs/>
              <w:sz w:val="22"/>
              <w:szCs w:val="22"/>
            </w:rPr>
          </w:pPr>
          <w:r w:rsidRPr="009D6A18">
            <w:rPr>
              <w:b/>
              <w:bCs/>
              <w:sz w:val="22"/>
              <w:szCs w:val="22"/>
            </w:rPr>
            <w:t>Contact:</w:t>
          </w:r>
        </w:p>
      </w:tc>
      <w:tc>
        <w:tcPr>
          <w:tcW w:w="4944" w:type="dxa"/>
        </w:tcPr>
        <w:p w14:paraId="4F95A568" w14:textId="37BBAD98" w:rsidR="009D6A18" w:rsidRPr="009D6A18" w:rsidRDefault="009D6A18" w:rsidP="009D6A18">
          <w:pPr>
            <w:rPr>
              <w:rFonts w:eastAsia="SimSun"/>
              <w:sz w:val="22"/>
              <w:szCs w:val="22"/>
              <w:lang w:eastAsia="zh-CN"/>
            </w:rPr>
          </w:pPr>
        </w:p>
      </w:tc>
      <w:tc>
        <w:tcPr>
          <w:tcW w:w="3192" w:type="dxa"/>
        </w:tcPr>
        <w:p w14:paraId="3AF7626B" w14:textId="35FF7FE7" w:rsidR="009D6A18" w:rsidRPr="009D6A18" w:rsidRDefault="009D6A18" w:rsidP="009D6A18">
          <w:pPr>
            <w:rPr>
              <w:rFonts w:eastAsiaTheme="minorEastAsia"/>
              <w:sz w:val="22"/>
              <w:szCs w:val="22"/>
              <w:lang w:eastAsia="ja-JP"/>
            </w:rPr>
          </w:pPr>
          <w:r w:rsidRPr="009D6A18">
            <w:rPr>
              <w:sz w:val="22"/>
              <w:szCs w:val="22"/>
            </w:rPr>
            <w:t xml:space="preserve">Email: </w:t>
          </w:r>
        </w:p>
      </w:tc>
    </w:tr>
  </w:tbl>
  <w:p w14:paraId="23BB73B0" w14:textId="77777777" w:rsidR="00341CD0" w:rsidRPr="00341CD0" w:rsidRDefault="00341CD0"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22399" w14:textId="77777777" w:rsidR="00184AE0" w:rsidRDefault="00184AE0">
      <w:r>
        <w:separator/>
      </w:r>
    </w:p>
  </w:footnote>
  <w:footnote w:type="continuationSeparator" w:id="0">
    <w:p w14:paraId="7E0AD775" w14:textId="77777777" w:rsidR="00184AE0" w:rsidRDefault="00184AE0">
      <w:r>
        <w:continuationSeparator/>
      </w:r>
    </w:p>
  </w:footnote>
  <w:footnote w:id="1">
    <w:p w14:paraId="0F2F0621" w14:textId="77777777" w:rsidR="00487979" w:rsidRDefault="00487979" w:rsidP="00487979">
      <w:pPr>
        <w:pStyle w:val="FootnoteText"/>
        <w:rPr>
          <w:rFonts w:eastAsia="SimSun"/>
          <w:lang w:eastAsia="zh-CN"/>
        </w:rPr>
      </w:pPr>
      <w:r>
        <w:rPr>
          <w:rStyle w:val="FootnoteReference"/>
        </w:rPr>
        <w:footnoteRef/>
      </w:r>
      <w:r>
        <w:t xml:space="preserve"> These include the least developed countries, small island developing states, landlocked developing countries and countries with economies in transition.</w:t>
      </w:r>
    </w:p>
  </w:footnote>
  <w:footnote w:id="2">
    <w:p w14:paraId="6C3E888C" w14:textId="20C698D7" w:rsidR="00CD6B94" w:rsidRDefault="00CD6B94" w:rsidP="00CD6B94">
      <w:pPr>
        <w:pStyle w:val="FootnoteText"/>
      </w:pPr>
      <w:r>
        <w:rPr>
          <w:rStyle w:val="FootnoteReference"/>
        </w:rPr>
        <w:footnoteRef/>
      </w:r>
      <w:r>
        <w:t xml:space="preserve"> </w:t>
      </w:r>
      <w:r w:rsidR="00A232E5">
        <w:t xml:space="preserve">ITU data on the digital divide available at: </w:t>
      </w:r>
      <w:r w:rsidRPr="000E24C1">
        <w:t>https://datahub.itu.int/</w:t>
      </w:r>
    </w:p>
  </w:footnote>
  <w:footnote w:id="3">
    <w:p w14:paraId="5EA60CCA" w14:textId="6988ADD5" w:rsidR="007B3BFC" w:rsidRPr="001F45F1" w:rsidRDefault="007B3BFC" w:rsidP="007B3BFC">
      <w:pPr>
        <w:pStyle w:val="FootnoteText"/>
        <w:rPr>
          <w:rFonts w:asciiTheme="minorHAnsi" w:hAnsiTheme="minorHAnsi" w:cstheme="minorHAnsi"/>
        </w:rPr>
      </w:pPr>
      <w:r w:rsidRPr="001F45F1">
        <w:rPr>
          <w:rStyle w:val="FootnoteReference"/>
          <w:rFonts w:asciiTheme="minorHAnsi" w:hAnsiTheme="minorHAnsi" w:cstheme="minorHAnsi"/>
          <w:sz w:val="20"/>
          <w:szCs w:val="20"/>
        </w:rPr>
        <w:footnoteRef/>
      </w:r>
      <w:r w:rsidRPr="001F45F1">
        <w:rPr>
          <w:rFonts w:asciiTheme="minorHAnsi" w:hAnsiTheme="minorHAnsi" w:cstheme="minorHAnsi"/>
          <w:sz w:val="20"/>
          <w:szCs w:val="20"/>
        </w:rPr>
        <w:t xml:space="preserve"> </w:t>
      </w:r>
      <w:hyperlink r:id="rId1" w:history="1">
        <w:r w:rsidRPr="001F45F1">
          <w:rPr>
            <w:rStyle w:val="Hyperlink"/>
            <w:rFonts w:asciiTheme="minorHAnsi" w:hAnsiTheme="minorHAnsi" w:cstheme="minorHAnsi"/>
            <w:sz w:val="20"/>
            <w:szCs w:val="20"/>
          </w:rPr>
          <w:t xml:space="preserve">United Nations, </w:t>
        </w:r>
        <w:proofErr w:type="gramStart"/>
        <w:r w:rsidRPr="001F45F1">
          <w:rPr>
            <w:rStyle w:val="Hyperlink"/>
            <w:rFonts w:asciiTheme="minorHAnsi" w:hAnsiTheme="minorHAnsi" w:cstheme="minorHAnsi"/>
            <w:sz w:val="20"/>
            <w:szCs w:val="20"/>
          </w:rPr>
          <w:t>Achieving</w:t>
        </w:r>
        <w:proofErr w:type="gramEnd"/>
        <w:r w:rsidRPr="001F45F1">
          <w:rPr>
            <w:rStyle w:val="Hyperlink"/>
            <w:rFonts w:asciiTheme="minorHAnsi" w:hAnsiTheme="minorHAnsi" w:cstheme="minorHAnsi"/>
            <w:sz w:val="20"/>
            <w:szCs w:val="20"/>
          </w:rPr>
          <w:t xml:space="preserve"> universal and meaningful digital connectivity - Setting a baseline and targets for 2030</w:t>
        </w:r>
      </w:hyperlink>
    </w:p>
  </w:footnote>
  <w:footnote w:id="4">
    <w:p w14:paraId="1A0ACA40" w14:textId="77777777" w:rsidR="00487979" w:rsidRDefault="00487979" w:rsidP="00487979">
      <w:pPr>
        <w:pStyle w:val="FootnoteText"/>
        <w:rPr>
          <w:rFonts w:eastAsia="SimSun"/>
          <w:lang w:eastAsia="zh-CN"/>
        </w:rPr>
      </w:pPr>
      <w:r>
        <w:rPr>
          <w:rStyle w:val="FootnoteReference"/>
        </w:rPr>
        <w:footnoteRef/>
      </w:r>
      <w:r>
        <w:rPr>
          <w:rFonts w:eastAsia="SimSun"/>
          <w:lang w:eastAsia="zh-CN"/>
        </w:rPr>
        <w:t>Disaggregated refers to separation of hardware and software.</w:t>
      </w:r>
    </w:p>
  </w:footnote>
  <w:footnote w:id="5">
    <w:p w14:paraId="2AFDBDD0" w14:textId="77777777" w:rsidR="00487979" w:rsidRDefault="00487979" w:rsidP="00487979">
      <w:pPr>
        <w:pStyle w:val="FootnoteText"/>
        <w:rPr>
          <w:rFonts w:eastAsia="SimSun"/>
          <w:lang w:eastAsia="zh-CN"/>
        </w:rPr>
      </w:pPr>
      <w:r>
        <w:rPr>
          <w:rStyle w:val="FootnoteReference"/>
        </w:rPr>
        <w:footnoteRef/>
      </w:r>
      <w:r>
        <w:t xml:space="preserve"> Open may refer, among others, to open standards and open interfaces to support interoperable network technologies</w:t>
      </w:r>
      <w:r>
        <w:rPr>
          <w:rFonts w:eastAsia="SimSun" w:hint="eastAsia"/>
          <w:lang w:eastAsia="zh-CN"/>
        </w:rPr>
        <w:t>.</w:t>
      </w:r>
    </w:p>
    <w:p w14:paraId="63678FC1" w14:textId="77777777" w:rsidR="00487979" w:rsidRDefault="00487979" w:rsidP="00487979">
      <w:pPr>
        <w:pStyle w:val="FootnoteText"/>
        <w:rPr>
          <w:rFonts w:eastAsia="SimSun"/>
          <w:lang w:eastAsia="zh-CN"/>
        </w:rPr>
      </w:pPr>
    </w:p>
  </w:footnote>
  <w:footnote w:id="6">
    <w:p w14:paraId="1702CBFD" w14:textId="77777777" w:rsidR="00487979" w:rsidRDefault="00487979" w:rsidP="00487979">
      <w:pPr>
        <w:pStyle w:val="FootnoteText"/>
        <w:rPr>
          <w:rFonts w:eastAsia="SimSun"/>
          <w:lang w:eastAsia="zh-CN"/>
        </w:rPr>
      </w:pPr>
      <w:r>
        <w:rPr>
          <w:rStyle w:val="FootnoteReference"/>
        </w:rPr>
        <w:footnoteRef/>
      </w:r>
      <w:r>
        <w:t xml:space="preserve"> Such a list is maintained by the ITU Secretary-General in accordance with Resolution 191 (Rev. Dubai, 2018) of the ITU Plenipotentiary Conference.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6E4D0" w14:textId="77777777" w:rsidR="0097693B" w:rsidRDefault="0097693B" w:rsidP="00341CD0">
    <w:pPr>
      <w:pStyle w:val="Header"/>
      <w:tabs>
        <w:tab w:val="clear" w:pos="4320"/>
        <w:tab w:val="clear" w:pos="8640"/>
      </w:tabs>
      <w:rPr>
        <w:lang w:eastAsia="ko-KR"/>
      </w:rPr>
    </w:pPr>
  </w:p>
  <w:p w14:paraId="57D4BB82"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D0F3151"/>
    <w:multiLevelType w:val="multilevel"/>
    <w:tmpl w:val="BD0F3151"/>
    <w:lvl w:ilvl="0">
      <w:start w:val="1"/>
      <w:numFmt w:val="lowerLetter"/>
      <w:lvlText w:val="%1)"/>
      <w:lvlJc w:val="left"/>
      <w:pPr>
        <w:ind w:left="440" w:hanging="440"/>
      </w:pPr>
      <w:rPr>
        <w:rFonts w:hint="default"/>
        <w:i/>
        <w:iCs/>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15:restartNumberingAfterBreak="0">
    <w:nsid w:val="DFFEE639"/>
    <w:multiLevelType w:val="multilevel"/>
    <w:tmpl w:val="DFFEE639"/>
    <w:lvl w:ilvl="0">
      <w:start w:val="1"/>
      <w:numFmt w:val="lowerLetter"/>
      <w:lvlText w:val="%1)"/>
      <w:lvlJc w:val="left"/>
      <w:pPr>
        <w:ind w:left="440" w:hanging="440"/>
      </w:pPr>
      <w:rPr>
        <w:rFonts w:hint="default"/>
        <w:i/>
        <w:iCs/>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 w15:restartNumberingAfterBreak="0">
    <w:nsid w:val="05ED7623"/>
    <w:multiLevelType w:val="hybridMultilevel"/>
    <w:tmpl w:val="99C82BEC"/>
    <w:lvl w:ilvl="0" w:tplc="B9742034">
      <w:start w:val="1"/>
      <w:numFmt w:val="lowerLetter"/>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005E31"/>
    <w:multiLevelType w:val="multilevel"/>
    <w:tmpl w:val="0A005E31"/>
    <w:lvl w:ilvl="0">
      <w:start w:val="1"/>
      <w:numFmt w:val="decimal"/>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4" w15:restartNumberingAfterBreak="0">
    <w:nsid w:val="0B114516"/>
    <w:multiLevelType w:val="hybridMultilevel"/>
    <w:tmpl w:val="2974D06C"/>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F033FB"/>
    <w:multiLevelType w:val="multilevel"/>
    <w:tmpl w:val="0BF033FB"/>
    <w:lvl w:ilvl="0">
      <w:start w:val="1"/>
      <w:numFmt w:val="lowerLetter"/>
      <w:lvlText w:val="%1)"/>
      <w:lvlJc w:val="left"/>
      <w:pPr>
        <w:ind w:left="440" w:hanging="440"/>
      </w:pPr>
      <w:rPr>
        <w:rFonts w:hint="default"/>
        <w:i/>
        <w:iCs/>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6"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16A03E34"/>
    <w:multiLevelType w:val="hybridMultilevel"/>
    <w:tmpl w:val="20AA6FDE"/>
    <w:lvl w:ilvl="0" w:tplc="89C261B6">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200A54B3"/>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0"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2877051E"/>
    <w:multiLevelType w:val="hybridMultilevel"/>
    <w:tmpl w:val="1B1455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4F6A98"/>
    <w:multiLevelType w:val="multilevel"/>
    <w:tmpl w:val="2D4F6A98"/>
    <w:lvl w:ilvl="0">
      <w:start w:val="1"/>
      <w:numFmt w:val="lowerLetter"/>
      <w:lvlText w:val="%1)"/>
      <w:lvlJc w:val="left"/>
      <w:pPr>
        <w:ind w:left="440" w:hanging="440"/>
      </w:pPr>
      <w:rPr>
        <w:rFonts w:hint="default"/>
        <w:i/>
        <w:iCs/>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4"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5"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40A53035"/>
    <w:multiLevelType w:val="multilevel"/>
    <w:tmpl w:val="40A53035"/>
    <w:lvl w:ilvl="0">
      <w:start w:val="1"/>
      <w:numFmt w:val="decimal"/>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8" w15:restartNumberingAfterBreak="0">
    <w:nsid w:val="5565588C"/>
    <w:multiLevelType w:val="multilevel"/>
    <w:tmpl w:val="5565588C"/>
    <w:lvl w:ilvl="0">
      <w:start w:val="1"/>
      <w:numFmt w:val="decimal"/>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9" w15:restartNumberingAfterBreak="0">
    <w:nsid w:val="56891611"/>
    <w:multiLevelType w:val="multilevel"/>
    <w:tmpl w:val="D87E13E8"/>
    <w:lvl w:ilvl="0">
      <w:start w:val="1"/>
      <w:numFmt w:val="lowerRoman"/>
      <w:lvlText w:val="%1."/>
      <w:lvlJc w:val="left"/>
      <w:pPr>
        <w:ind w:left="440" w:hanging="440"/>
      </w:pPr>
      <w:rPr>
        <w:rFonts w:ascii="Times New Roman" w:eastAsia="BatangChe" w:hAnsi="Times New Roman" w:cs="Times New Roman"/>
        <w:i/>
        <w:iCs/>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0" w15:restartNumberingAfterBreak="0">
    <w:nsid w:val="573843F2"/>
    <w:multiLevelType w:val="multilevel"/>
    <w:tmpl w:val="E49CE682"/>
    <w:lvl w:ilvl="0">
      <w:start w:val="1"/>
      <w:numFmt w:val="decimal"/>
      <w:lvlText w:val="%1."/>
      <w:lvlJc w:val="left"/>
      <w:pPr>
        <w:ind w:left="440" w:hanging="440"/>
      </w:pPr>
      <w:rPr>
        <w:i/>
        <w:iCs/>
        <w:lang w:val="en-GB"/>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1" w15:restartNumberingAfterBreak="0">
    <w:nsid w:val="57A80B13"/>
    <w:multiLevelType w:val="hybridMultilevel"/>
    <w:tmpl w:val="184EB0C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D7237A7"/>
    <w:multiLevelType w:val="multilevel"/>
    <w:tmpl w:val="5D7237A7"/>
    <w:lvl w:ilvl="0">
      <w:start w:val="1"/>
      <w:numFmt w:val="lowerLetter"/>
      <w:lvlText w:val="%1)"/>
      <w:lvlJc w:val="left"/>
      <w:pPr>
        <w:ind w:left="440" w:hanging="440"/>
      </w:pPr>
      <w:rPr>
        <w:rFonts w:hint="default"/>
        <w:i/>
        <w:iCs/>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3" w15:restartNumberingAfterBreak="0">
    <w:nsid w:val="5DD90CEE"/>
    <w:multiLevelType w:val="multilevel"/>
    <w:tmpl w:val="8C922FC6"/>
    <w:lvl w:ilvl="0">
      <w:start w:val="1"/>
      <w:numFmt w:val="decimal"/>
      <w:lvlText w:val="%1."/>
      <w:lvlJc w:val="left"/>
      <w:pPr>
        <w:ind w:left="440" w:hanging="440"/>
      </w:pPr>
      <w:rPr>
        <w:i w:val="0"/>
        <w:iCs w:val="0"/>
        <w:lang w:val="en-GB"/>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4" w15:restartNumberingAfterBreak="0">
    <w:nsid w:val="66A33C88"/>
    <w:multiLevelType w:val="hybridMultilevel"/>
    <w:tmpl w:val="001C8F7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73D6AFA"/>
    <w:multiLevelType w:val="multilevel"/>
    <w:tmpl w:val="673D6AFA"/>
    <w:lvl w:ilvl="0">
      <w:start w:val="1"/>
      <w:numFmt w:val="decimal"/>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6" w15:restartNumberingAfterBreak="0">
    <w:nsid w:val="679D4D49"/>
    <w:multiLevelType w:val="multilevel"/>
    <w:tmpl w:val="679D4D49"/>
    <w:lvl w:ilvl="0">
      <w:start w:val="1"/>
      <w:numFmt w:val="lowerLetter"/>
      <w:lvlText w:val="%1)"/>
      <w:lvlJc w:val="left"/>
      <w:pPr>
        <w:ind w:left="440" w:hanging="440"/>
      </w:pPr>
      <w:rPr>
        <w:rFonts w:hint="default"/>
        <w:i/>
        <w:iCs/>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7" w15:restartNumberingAfterBreak="0">
    <w:nsid w:val="6E0A41C7"/>
    <w:multiLevelType w:val="hybridMultilevel"/>
    <w:tmpl w:val="658AC41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9"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D9A4958"/>
    <w:multiLevelType w:val="hybridMultilevel"/>
    <w:tmpl w:val="485A287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89699156">
    <w:abstractNumId w:val="15"/>
  </w:num>
  <w:num w:numId="2" w16cid:durableId="1994597241">
    <w:abstractNumId w:val="11"/>
  </w:num>
  <w:num w:numId="3" w16cid:durableId="1069497246">
    <w:abstractNumId w:val="10"/>
  </w:num>
  <w:num w:numId="4" w16cid:durableId="330987942">
    <w:abstractNumId w:val="28"/>
  </w:num>
  <w:num w:numId="5" w16cid:durableId="2023437593">
    <w:abstractNumId w:val="14"/>
  </w:num>
  <w:num w:numId="6" w16cid:durableId="1582720405">
    <w:abstractNumId w:val="16"/>
  </w:num>
  <w:num w:numId="7" w16cid:durableId="1019351127">
    <w:abstractNumId w:val="8"/>
  </w:num>
  <w:num w:numId="8" w16cid:durableId="910971668">
    <w:abstractNumId w:val="6"/>
  </w:num>
  <w:num w:numId="9" w16cid:durableId="2069037556">
    <w:abstractNumId w:val="29"/>
  </w:num>
  <w:num w:numId="10" w16cid:durableId="1807047220">
    <w:abstractNumId w:val="4"/>
  </w:num>
  <w:num w:numId="11" w16cid:durableId="1747456032">
    <w:abstractNumId w:val="27"/>
  </w:num>
  <w:num w:numId="12" w16cid:durableId="488136794">
    <w:abstractNumId w:val="21"/>
  </w:num>
  <w:num w:numId="13" w16cid:durableId="37975342">
    <w:abstractNumId w:val="12"/>
  </w:num>
  <w:num w:numId="14" w16cid:durableId="1609700585">
    <w:abstractNumId w:val="9"/>
  </w:num>
  <w:num w:numId="15" w16cid:durableId="844588355">
    <w:abstractNumId w:val="24"/>
  </w:num>
  <w:num w:numId="16" w16cid:durableId="1200968909">
    <w:abstractNumId w:val="7"/>
  </w:num>
  <w:num w:numId="17" w16cid:durableId="1751611482">
    <w:abstractNumId w:val="19"/>
  </w:num>
  <w:num w:numId="18" w16cid:durableId="1502040905">
    <w:abstractNumId w:val="0"/>
  </w:num>
  <w:num w:numId="19" w16cid:durableId="316032023">
    <w:abstractNumId w:val="5"/>
  </w:num>
  <w:num w:numId="20" w16cid:durableId="1054890939">
    <w:abstractNumId w:val="26"/>
  </w:num>
  <w:num w:numId="21" w16cid:durableId="828400320">
    <w:abstractNumId w:val="13"/>
  </w:num>
  <w:num w:numId="22" w16cid:durableId="697200547">
    <w:abstractNumId w:val="1"/>
  </w:num>
  <w:num w:numId="23" w16cid:durableId="748045272">
    <w:abstractNumId w:val="22"/>
  </w:num>
  <w:num w:numId="24" w16cid:durableId="20231669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98691738">
    <w:abstractNumId w:val="20"/>
  </w:num>
  <w:num w:numId="26" w16cid:durableId="1006518982">
    <w:abstractNumId w:val="18"/>
  </w:num>
  <w:num w:numId="27" w16cid:durableId="1038434253">
    <w:abstractNumId w:val="17"/>
  </w:num>
  <w:num w:numId="28" w16cid:durableId="1379285515">
    <w:abstractNumId w:val="25"/>
  </w:num>
  <w:num w:numId="29" w16cid:durableId="2071729887">
    <w:abstractNumId w:val="3"/>
  </w:num>
  <w:num w:numId="30" w16cid:durableId="229736141">
    <w:abstractNumId w:val="30"/>
  </w:num>
  <w:num w:numId="31" w16cid:durableId="763304773">
    <w:abstractNumId w:val="23"/>
  </w:num>
  <w:num w:numId="32" w16cid:durableId="171724150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rson w15:author="Nidup Gyeltshen">
    <w15:presenceInfo w15:providerId="None" w15:userId="Nidup Gyeltsh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1932"/>
    <w:rsid w:val="0000572A"/>
    <w:rsid w:val="0000688F"/>
    <w:rsid w:val="00006D5E"/>
    <w:rsid w:val="00010385"/>
    <w:rsid w:val="0001499F"/>
    <w:rsid w:val="000166A9"/>
    <w:rsid w:val="00022F2A"/>
    <w:rsid w:val="00030EA7"/>
    <w:rsid w:val="0003595B"/>
    <w:rsid w:val="00035F36"/>
    <w:rsid w:val="000436D5"/>
    <w:rsid w:val="0004500D"/>
    <w:rsid w:val="000563B4"/>
    <w:rsid w:val="000578E2"/>
    <w:rsid w:val="00063058"/>
    <w:rsid w:val="00063902"/>
    <w:rsid w:val="0006669E"/>
    <w:rsid w:val="00067720"/>
    <w:rsid w:val="00067D46"/>
    <w:rsid w:val="00070DDF"/>
    <w:rsid w:val="00070F44"/>
    <w:rsid w:val="000713CF"/>
    <w:rsid w:val="0007529A"/>
    <w:rsid w:val="00077CA7"/>
    <w:rsid w:val="00081A4B"/>
    <w:rsid w:val="0008308E"/>
    <w:rsid w:val="00084B3C"/>
    <w:rsid w:val="000852B7"/>
    <w:rsid w:val="00090630"/>
    <w:rsid w:val="00090720"/>
    <w:rsid w:val="00090C87"/>
    <w:rsid w:val="00094B3D"/>
    <w:rsid w:val="00094B87"/>
    <w:rsid w:val="000A2A34"/>
    <w:rsid w:val="000A2EFA"/>
    <w:rsid w:val="000A4826"/>
    <w:rsid w:val="000A5418"/>
    <w:rsid w:val="000A6EB7"/>
    <w:rsid w:val="000B2369"/>
    <w:rsid w:val="000B7BD2"/>
    <w:rsid w:val="000C11AD"/>
    <w:rsid w:val="000C15F0"/>
    <w:rsid w:val="000C5A6C"/>
    <w:rsid w:val="000C5B29"/>
    <w:rsid w:val="000C75B8"/>
    <w:rsid w:val="000D01C7"/>
    <w:rsid w:val="000D1C51"/>
    <w:rsid w:val="000D46DB"/>
    <w:rsid w:val="000D7B0C"/>
    <w:rsid w:val="000D7D6F"/>
    <w:rsid w:val="000E224C"/>
    <w:rsid w:val="000E24C1"/>
    <w:rsid w:val="000E2EAA"/>
    <w:rsid w:val="000E55DE"/>
    <w:rsid w:val="000E696D"/>
    <w:rsid w:val="000E6D52"/>
    <w:rsid w:val="000F169C"/>
    <w:rsid w:val="000F30FE"/>
    <w:rsid w:val="000F4941"/>
    <w:rsid w:val="000F517C"/>
    <w:rsid w:val="000F5540"/>
    <w:rsid w:val="00100CBD"/>
    <w:rsid w:val="00101A1E"/>
    <w:rsid w:val="00103C8B"/>
    <w:rsid w:val="00104809"/>
    <w:rsid w:val="00104ACB"/>
    <w:rsid w:val="00106569"/>
    <w:rsid w:val="00112993"/>
    <w:rsid w:val="00113311"/>
    <w:rsid w:val="00113517"/>
    <w:rsid w:val="0011690D"/>
    <w:rsid w:val="00122493"/>
    <w:rsid w:val="001328C5"/>
    <w:rsid w:val="001355B8"/>
    <w:rsid w:val="00141201"/>
    <w:rsid w:val="00144499"/>
    <w:rsid w:val="0015226C"/>
    <w:rsid w:val="00153041"/>
    <w:rsid w:val="001539DD"/>
    <w:rsid w:val="001543CE"/>
    <w:rsid w:val="001570A5"/>
    <w:rsid w:val="00167EA9"/>
    <w:rsid w:val="001715E9"/>
    <w:rsid w:val="00174BA3"/>
    <w:rsid w:val="00174CA2"/>
    <w:rsid w:val="00177194"/>
    <w:rsid w:val="00177972"/>
    <w:rsid w:val="00182505"/>
    <w:rsid w:val="00182C10"/>
    <w:rsid w:val="00184519"/>
    <w:rsid w:val="00184AE0"/>
    <w:rsid w:val="0019389F"/>
    <w:rsid w:val="0019442D"/>
    <w:rsid w:val="00196568"/>
    <w:rsid w:val="001A2278"/>
    <w:rsid w:val="001A2F16"/>
    <w:rsid w:val="001A63F3"/>
    <w:rsid w:val="001A7545"/>
    <w:rsid w:val="001B18C2"/>
    <w:rsid w:val="001B3748"/>
    <w:rsid w:val="001B6FAC"/>
    <w:rsid w:val="001C2B9C"/>
    <w:rsid w:val="001C682D"/>
    <w:rsid w:val="001C78A5"/>
    <w:rsid w:val="001D5D7E"/>
    <w:rsid w:val="001D5FAB"/>
    <w:rsid w:val="001D708B"/>
    <w:rsid w:val="001E08FB"/>
    <w:rsid w:val="001E3267"/>
    <w:rsid w:val="001E4FE1"/>
    <w:rsid w:val="001E63A3"/>
    <w:rsid w:val="001E74B5"/>
    <w:rsid w:val="001F2466"/>
    <w:rsid w:val="001F32BB"/>
    <w:rsid w:val="001F45F1"/>
    <w:rsid w:val="001F5448"/>
    <w:rsid w:val="002002BD"/>
    <w:rsid w:val="002038CD"/>
    <w:rsid w:val="00205573"/>
    <w:rsid w:val="00206BE7"/>
    <w:rsid w:val="0020769A"/>
    <w:rsid w:val="00212153"/>
    <w:rsid w:val="00213077"/>
    <w:rsid w:val="0021588B"/>
    <w:rsid w:val="00221342"/>
    <w:rsid w:val="002216AC"/>
    <w:rsid w:val="00222F69"/>
    <w:rsid w:val="00237701"/>
    <w:rsid w:val="002401A5"/>
    <w:rsid w:val="00242005"/>
    <w:rsid w:val="00245EDE"/>
    <w:rsid w:val="00250CFE"/>
    <w:rsid w:val="0025326C"/>
    <w:rsid w:val="00254A1B"/>
    <w:rsid w:val="00254E60"/>
    <w:rsid w:val="00254FD5"/>
    <w:rsid w:val="00261350"/>
    <w:rsid w:val="002624D9"/>
    <w:rsid w:val="00266899"/>
    <w:rsid w:val="00280DD8"/>
    <w:rsid w:val="0028454D"/>
    <w:rsid w:val="00291C9E"/>
    <w:rsid w:val="002926D4"/>
    <w:rsid w:val="00293799"/>
    <w:rsid w:val="00294C06"/>
    <w:rsid w:val="002A2B96"/>
    <w:rsid w:val="002A466F"/>
    <w:rsid w:val="002B4101"/>
    <w:rsid w:val="002B6931"/>
    <w:rsid w:val="002C07DA"/>
    <w:rsid w:val="002C3B17"/>
    <w:rsid w:val="002C780E"/>
    <w:rsid w:val="002C7EA9"/>
    <w:rsid w:val="002D4169"/>
    <w:rsid w:val="002E2B2D"/>
    <w:rsid w:val="002F5401"/>
    <w:rsid w:val="003004D5"/>
    <w:rsid w:val="0030164B"/>
    <w:rsid w:val="00302CB6"/>
    <w:rsid w:val="00302EA1"/>
    <w:rsid w:val="00304D98"/>
    <w:rsid w:val="00305D42"/>
    <w:rsid w:val="00313792"/>
    <w:rsid w:val="00315170"/>
    <w:rsid w:val="0033053D"/>
    <w:rsid w:val="00330CF1"/>
    <w:rsid w:val="00331755"/>
    <w:rsid w:val="00333885"/>
    <w:rsid w:val="00341CD0"/>
    <w:rsid w:val="00342F20"/>
    <w:rsid w:val="0034328C"/>
    <w:rsid w:val="00344F3B"/>
    <w:rsid w:val="0034776E"/>
    <w:rsid w:val="003478EF"/>
    <w:rsid w:val="00347ECA"/>
    <w:rsid w:val="003500E0"/>
    <w:rsid w:val="00350A22"/>
    <w:rsid w:val="0035222B"/>
    <w:rsid w:val="003539D6"/>
    <w:rsid w:val="0035447A"/>
    <w:rsid w:val="00354924"/>
    <w:rsid w:val="00360C9C"/>
    <w:rsid w:val="0036633E"/>
    <w:rsid w:val="003669CB"/>
    <w:rsid w:val="003756A2"/>
    <w:rsid w:val="003809C7"/>
    <w:rsid w:val="00382004"/>
    <w:rsid w:val="0038795B"/>
    <w:rsid w:val="00390180"/>
    <w:rsid w:val="00397451"/>
    <w:rsid w:val="003A3B9E"/>
    <w:rsid w:val="003A65D4"/>
    <w:rsid w:val="003A7F16"/>
    <w:rsid w:val="003B2C21"/>
    <w:rsid w:val="003B6263"/>
    <w:rsid w:val="003C11A1"/>
    <w:rsid w:val="003C167B"/>
    <w:rsid w:val="003C4638"/>
    <w:rsid w:val="003C64A7"/>
    <w:rsid w:val="003D1CCA"/>
    <w:rsid w:val="003D3A68"/>
    <w:rsid w:val="003D3FDA"/>
    <w:rsid w:val="003D41EA"/>
    <w:rsid w:val="003D6812"/>
    <w:rsid w:val="003D7F32"/>
    <w:rsid w:val="003E56A6"/>
    <w:rsid w:val="003F13AA"/>
    <w:rsid w:val="003F24EC"/>
    <w:rsid w:val="00405FD7"/>
    <w:rsid w:val="004067E9"/>
    <w:rsid w:val="0041388F"/>
    <w:rsid w:val="00417015"/>
    <w:rsid w:val="00420822"/>
    <w:rsid w:val="00420B8A"/>
    <w:rsid w:val="00430A86"/>
    <w:rsid w:val="00431DF5"/>
    <w:rsid w:val="004336CB"/>
    <w:rsid w:val="0043651A"/>
    <w:rsid w:val="0044512B"/>
    <w:rsid w:val="00445A64"/>
    <w:rsid w:val="00453C4A"/>
    <w:rsid w:val="0045458F"/>
    <w:rsid w:val="00460753"/>
    <w:rsid w:val="00461D09"/>
    <w:rsid w:val="004623BD"/>
    <w:rsid w:val="004633B4"/>
    <w:rsid w:val="00464767"/>
    <w:rsid w:val="00470093"/>
    <w:rsid w:val="00473BBB"/>
    <w:rsid w:val="004745C7"/>
    <w:rsid w:val="0047739B"/>
    <w:rsid w:val="00480537"/>
    <w:rsid w:val="00484145"/>
    <w:rsid w:val="004853AC"/>
    <w:rsid w:val="004860AA"/>
    <w:rsid w:val="00487979"/>
    <w:rsid w:val="00491442"/>
    <w:rsid w:val="00493F99"/>
    <w:rsid w:val="00495E04"/>
    <w:rsid w:val="004A3B46"/>
    <w:rsid w:val="004A444C"/>
    <w:rsid w:val="004A5368"/>
    <w:rsid w:val="004A77F7"/>
    <w:rsid w:val="004B0CC1"/>
    <w:rsid w:val="004B0D08"/>
    <w:rsid w:val="004B0F8B"/>
    <w:rsid w:val="004B3553"/>
    <w:rsid w:val="004B6106"/>
    <w:rsid w:val="004C031B"/>
    <w:rsid w:val="004C057E"/>
    <w:rsid w:val="004C335A"/>
    <w:rsid w:val="004C7161"/>
    <w:rsid w:val="004D362A"/>
    <w:rsid w:val="004D3F4E"/>
    <w:rsid w:val="004D3FEB"/>
    <w:rsid w:val="004D4D46"/>
    <w:rsid w:val="004D7B3D"/>
    <w:rsid w:val="004E1A77"/>
    <w:rsid w:val="004E286F"/>
    <w:rsid w:val="004E65E2"/>
    <w:rsid w:val="004E78C4"/>
    <w:rsid w:val="004F6A69"/>
    <w:rsid w:val="005020F0"/>
    <w:rsid w:val="00512361"/>
    <w:rsid w:val="0051414C"/>
    <w:rsid w:val="005154C0"/>
    <w:rsid w:val="005174B8"/>
    <w:rsid w:val="00517BAF"/>
    <w:rsid w:val="00520520"/>
    <w:rsid w:val="00530E8C"/>
    <w:rsid w:val="00532959"/>
    <w:rsid w:val="00537BCE"/>
    <w:rsid w:val="0054183C"/>
    <w:rsid w:val="00545933"/>
    <w:rsid w:val="00547494"/>
    <w:rsid w:val="005528BD"/>
    <w:rsid w:val="00556A5A"/>
    <w:rsid w:val="00557544"/>
    <w:rsid w:val="00563E6A"/>
    <w:rsid w:val="00563FC0"/>
    <w:rsid w:val="00564A0C"/>
    <w:rsid w:val="00570F8A"/>
    <w:rsid w:val="00587875"/>
    <w:rsid w:val="00587E69"/>
    <w:rsid w:val="00592B5F"/>
    <w:rsid w:val="005939B5"/>
    <w:rsid w:val="00595E16"/>
    <w:rsid w:val="00595F1B"/>
    <w:rsid w:val="00596770"/>
    <w:rsid w:val="005A544A"/>
    <w:rsid w:val="005A561F"/>
    <w:rsid w:val="005A6608"/>
    <w:rsid w:val="005A7492"/>
    <w:rsid w:val="005B0487"/>
    <w:rsid w:val="005B15AE"/>
    <w:rsid w:val="005C2A24"/>
    <w:rsid w:val="005C7413"/>
    <w:rsid w:val="005D0AFD"/>
    <w:rsid w:val="005D2307"/>
    <w:rsid w:val="005D5892"/>
    <w:rsid w:val="005D70F7"/>
    <w:rsid w:val="005E0A2E"/>
    <w:rsid w:val="005E2FC9"/>
    <w:rsid w:val="005E41A9"/>
    <w:rsid w:val="005F45E4"/>
    <w:rsid w:val="005F7010"/>
    <w:rsid w:val="00600872"/>
    <w:rsid w:val="00603DA6"/>
    <w:rsid w:val="00607E2B"/>
    <w:rsid w:val="00610F4F"/>
    <w:rsid w:val="0061136B"/>
    <w:rsid w:val="006139D6"/>
    <w:rsid w:val="00615134"/>
    <w:rsid w:val="00620B8D"/>
    <w:rsid w:val="00623CE1"/>
    <w:rsid w:val="00626096"/>
    <w:rsid w:val="00626A1E"/>
    <w:rsid w:val="0062793C"/>
    <w:rsid w:val="0063062B"/>
    <w:rsid w:val="00636675"/>
    <w:rsid w:val="0064269D"/>
    <w:rsid w:val="00643B73"/>
    <w:rsid w:val="00643CBE"/>
    <w:rsid w:val="00645CEC"/>
    <w:rsid w:val="006474C5"/>
    <w:rsid w:val="006518ED"/>
    <w:rsid w:val="00655B95"/>
    <w:rsid w:val="006567DE"/>
    <w:rsid w:val="00662815"/>
    <w:rsid w:val="0066393F"/>
    <w:rsid w:val="00667229"/>
    <w:rsid w:val="00674584"/>
    <w:rsid w:val="0067777A"/>
    <w:rsid w:val="00682BE5"/>
    <w:rsid w:val="006845E7"/>
    <w:rsid w:val="00686372"/>
    <w:rsid w:val="00690FED"/>
    <w:rsid w:val="006939A5"/>
    <w:rsid w:val="00696442"/>
    <w:rsid w:val="006A1C48"/>
    <w:rsid w:val="006A37F1"/>
    <w:rsid w:val="006A4019"/>
    <w:rsid w:val="006A552F"/>
    <w:rsid w:val="006B07F9"/>
    <w:rsid w:val="006B190B"/>
    <w:rsid w:val="006B335F"/>
    <w:rsid w:val="006C5A78"/>
    <w:rsid w:val="006D2705"/>
    <w:rsid w:val="006E36B8"/>
    <w:rsid w:val="006E639A"/>
    <w:rsid w:val="006E7122"/>
    <w:rsid w:val="006E78D8"/>
    <w:rsid w:val="006F09C5"/>
    <w:rsid w:val="006F0A8C"/>
    <w:rsid w:val="007005E0"/>
    <w:rsid w:val="00711EBA"/>
    <w:rsid w:val="0071209B"/>
    <w:rsid w:val="00712451"/>
    <w:rsid w:val="007230C3"/>
    <w:rsid w:val="00723B30"/>
    <w:rsid w:val="00723ED9"/>
    <w:rsid w:val="00725741"/>
    <w:rsid w:val="007277A6"/>
    <w:rsid w:val="007305E2"/>
    <w:rsid w:val="00731041"/>
    <w:rsid w:val="007319FC"/>
    <w:rsid w:val="00732F08"/>
    <w:rsid w:val="00735435"/>
    <w:rsid w:val="00736506"/>
    <w:rsid w:val="00736986"/>
    <w:rsid w:val="0074190C"/>
    <w:rsid w:val="00751EC8"/>
    <w:rsid w:val="007529B2"/>
    <w:rsid w:val="00754B88"/>
    <w:rsid w:val="00762576"/>
    <w:rsid w:val="00762FA9"/>
    <w:rsid w:val="00772F3C"/>
    <w:rsid w:val="0077378F"/>
    <w:rsid w:val="00777603"/>
    <w:rsid w:val="00777DED"/>
    <w:rsid w:val="00777E64"/>
    <w:rsid w:val="00780A68"/>
    <w:rsid w:val="00782DA3"/>
    <w:rsid w:val="00791060"/>
    <w:rsid w:val="00795A97"/>
    <w:rsid w:val="00796084"/>
    <w:rsid w:val="00797308"/>
    <w:rsid w:val="007A4D37"/>
    <w:rsid w:val="007A6A04"/>
    <w:rsid w:val="007B03B7"/>
    <w:rsid w:val="007B2C94"/>
    <w:rsid w:val="007B3BFC"/>
    <w:rsid w:val="007B5626"/>
    <w:rsid w:val="007B637F"/>
    <w:rsid w:val="007B72FB"/>
    <w:rsid w:val="007C5E87"/>
    <w:rsid w:val="007C740D"/>
    <w:rsid w:val="007E2F16"/>
    <w:rsid w:val="007E5DB8"/>
    <w:rsid w:val="007F3D5D"/>
    <w:rsid w:val="007F4ECE"/>
    <w:rsid w:val="0080570B"/>
    <w:rsid w:val="00807C43"/>
    <w:rsid w:val="008148E1"/>
    <w:rsid w:val="00822D35"/>
    <w:rsid w:val="008231AD"/>
    <w:rsid w:val="008253F8"/>
    <w:rsid w:val="008319BF"/>
    <w:rsid w:val="0083558B"/>
    <w:rsid w:val="00846757"/>
    <w:rsid w:val="008467C0"/>
    <w:rsid w:val="0085063D"/>
    <w:rsid w:val="00852CE1"/>
    <w:rsid w:val="008550EE"/>
    <w:rsid w:val="00864737"/>
    <w:rsid w:val="008655EC"/>
    <w:rsid w:val="0087770C"/>
    <w:rsid w:val="008814D2"/>
    <w:rsid w:val="008833E3"/>
    <w:rsid w:val="00883827"/>
    <w:rsid w:val="008841F1"/>
    <w:rsid w:val="008860ED"/>
    <w:rsid w:val="00897165"/>
    <w:rsid w:val="008A29EE"/>
    <w:rsid w:val="008A2ECA"/>
    <w:rsid w:val="008A396A"/>
    <w:rsid w:val="008A3B31"/>
    <w:rsid w:val="008A75D6"/>
    <w:rsid w:val="008B1E9D"/>
    <w:rsid w:val="008C10CC"/>
    <w:rsid w:val="008C1A52"/>
    <w:rsid w:val="008C3D35"/>
    <w:rsid w:val="008C5171"/>
    <w:rsid w:val="008C5E21"/>
    <w:rsid w:val="008C7BA1"/>
    <w:rsid w:val="008D0E09"/>
    <w:rsid w:val="008D1DB6"/>
    <w:rsid w:val="008D2278"/>
    <w:rsid w:val="008D2CA2"/>
    <w:rsid w:val="008D4C4F"/>
    <w:rsid w:val="008E1E32"/>
    <w:rsid w:val="008E3045"/>
    <w:rsid w:val="008E3AF0"/>
    <w:rsid w:val="008E659A"/>
    <w:rsid w:val="008E6B7B"/>
    <w:rsid w:val="008F0F70"/>
    <w:rsid w:val="008F1641"/>
    <w:rsid w:val="008F1EE6"/>
    <w:rsid w:val="008F46EC"/>
    <w:rsid w:val="008F7224"/>
    <w:rsid w:val="00902DE6"/>
    <w:rsid w:val="009121CA"/>
    <w:rsid w:val="009131FB"/>
    <w:rsid w:val="009133CD"/>
    <w:rsid w:val="009219E3"/>
    <w:rsid w:val="00922CA7"/>
    <w:rsid w:val="00925451"/>
    <w:rsid w:val="00932D45"/>
    <w:rsid w:val="00942816"/>
    <w:rsid w:val="00943AF3"/>
    <w:rsid w:val="00956964"/>
    <w:rsid w:val="009576A6"/>
    <w:rsid w:val="00962411"/>
    <w:rsid w:val="00962895"/>
    <w:rsid w:val="00965B58"/>
    <w:rsid w:val="0097514B"/>
    <w:rsid w:val="0097693B"/>
    <w:rsid w:val="009823B7"/>
    <w:rsid w:val="00982628"/>
    <w:rsid w:val="00985F5B"/>
    <w:rsid w:val="00992351"/>
    <w:rsid w:val="00992CB4"/>
    <w:rsid w:val="00993355"/>
    <w:rsid w:val="009971F5"/>
    <w:rsid w:val="0099780F"/>
    <w:rsid w:val="009A4706"/>
    <w:rsid w:val="009A472F"/>
    <w:rsid w:val="009A4A6D"/>
    <w:rsid w:val="009B1C18"/>
    <w:rsid w:val="009B2054"/>
    <w:rsid w:val="009B6925"/>
    <w:rsid w:val="009C05C2"/>
    <w:rsid w:val="009C1F7D"/>
    <w:rsid w:val="009C3ADF"/>
    <w:rsid w:val="009C3F93"/>
    <w:rsid w:val="009C5736"/>
    <w:rsid w:val="009D18E7"/>
    <w:rsid w:val="009D3D03"/>
    <w:rsid w:val="009D3EF4"/>
    <w:rsid w:val="009D4410"/>
    <w:rsid w:val="009D6A18"/>
    <w:rsid w:val="009E15FB"/>
    <w:rsid w:val="009E5BCA"/>
    <w:rsid w:val="009E7ACB"/>
    <w:rsid w:val="009F4715"/>
    <w:rsid w:val="009F74AF"/>
    <w:rsid w:val="009F7F6B"/>
    <w:rsid w:val="00A02F00"/>
    <w:rsid w:val="00A04B5B"/>
    <w:rsid w:val="00A066DA"/>
    <w:rsid w:val="00A10711"/>
    <w:rsid w:val="00A13265"/>
    <w:rsid w:val="00A2034D"/>
    <w:rsid w:val="00A232E5"/>
    <w:rsid w:val="00A24720"/>
    <w:rsid w:val="00A260DD"/>
    <w:rsid w:val="00A35B24"/>
    <w:rsid w:val="00A37016"/>
    <w:rsid w:val="00A375C3"/>
    <w:rsid w:val="00A4164C"/>
    <w:rsid w:val="00A41F75"/>
    <w:rsid w:val="00A45DEF"/>
    <w:rsid w:val="00A528C4"/>
    <w:rsid w:val="00A552AE"/>
    <w:rsid w:val="00A55820"/>
    <w:rsid w:val="00A60BDD"/>
    <w:rsid w:val="00A62A20"/>
    <w:rsid w:val="00A673F0"/>
    <w:rsid w:val="00A71136"/>
    <w:rsid w:val="00A7157A"/>
    <w:rsid w:val="00A71C33"/>
    <w:rsid w:val="00A722F9"/>
    <w:rsid w:val="00A74725"/>
    <w:rsid w:val="00A74D10"/>
    <w:rsid w:val="00A849DD"/>
    <w:rsid w:val="00A862D9"/>
    <w:rsid w:val="00A864D6"/>
    <w:rsid w:val="00A90B5B"/>
    <w:rsid w:val="00A92615"/>
    <w:rsid w:val="00A92E0D"/>
    <w:rsid w:val="00AA474C"/>
    <w:rsid w:val="00AA5077"/>
    <w:rsid w:val="00AA6C59"/>
    <w:rsid w:val="00AB196D"/>
    <w:rsid w:val="00AB5127"/>
    <w:rsid w:val="00AC5F7C"/>
    <w:rsid w:val="00AD0FC2"/>
    <w:rsid w:val="00AD3E48"/>
    <w:rsid w:val="00AD782A"/>
    <w:rsid w:val="00AD7E5F"/>
    <w:rsid w:val="00AE5AD3"/>
    <w:rsid w:val="00AE6032"/>
    <w:rsid w:val="00AE6D3A"/>
    <w:rsid w:val="00AE6E55"/>
    <w:rsid w:val="00AE7A3A"/>
    <w:rsid w:val="00AF4C64"/>
    <w:rsid w:val="00B00A8E"/>
    <w:rsid w:val="00B0190A"/>
    <w:rsid w:val="00B01AA1"/>
    <w:rsid w:val="00B03A2E"/>
    <w:rsid w:val="00B05FE5"/>
    <w:rsid w:val="00B108CA"/>
    <w:rsid w:val="00B15ED3"/>
    <w:rsid w:val="00B16897"/>
    <w:rsid w:val="00B25B90"/>
    <w:rsid w:val="00B26DFA"/>
    <w:rsid w:val="00B30C81"/>
    <w:rsid w:val="00B30CF5"/>
    <w:rsid w:val="00B4028F"/>
    <w:rsid w:val="00B42119"/>
    <w:rsid w:val="00B464B7"/>
    <w:rsid w:val="00B472D9"/>
    <w:rsid w:val="00B4793B"/>
    <w:rsid w:val="00B51D2E"/>
    <w:rsid w:val="00B53AE4"/>
    <w:rsid w:val="00B53CE0"/>
    <w:rsid w:val="00B60228"/>
    <w:rsid w:val="00B62289"/>
    <w:rsid w:val="00B623AD"/>
    <w:rsid w:val="00B66D1B"/>
    <w:rsid w:val="00B75021"/>
    <w:rsid w:val="00B766B4"/>
    <w:rsid w:val="00B76CC0"/>
    <w:rsid w:val="00B76EA4"/>
    <w:rsid w:val="00B76EDB"/>
    <w:rsid w:val="00B779A7"/>
    <w:rsid w:val="00B80E9E"/>
    <w:rsid w:val="00B8756D"/>
    <w:rsid w:val="00B90441"/>
    <w:rsid w:val="00B90D0A"/>
    <w:rsid w:val="00BA0575"/>
    <w:rsid w:val="00BA1867"/>
    <w:rsid w:val="00BA22AC"/>
    <w:rsid w:val="00BA27EE"/>
    <w:rsid w:val="00BA3DE2"/>
    <w:rsid w:val="00BA70D3"/>
    <w:rsid w:val="00BB42D7"/>
    <w:rsid w:val="00BB6A88"/>
    <w:rsid w:val="00BC2045"/>
    <w:rsid w:val="00BC5D3E"/>
    <w:rsid w:val="00BC6D6B"/>
    <w:rsid w:val="00BD0F23"/>
    <w:rsid w:val="00BD4DB1"/>
    <w:rsid w:val="00BD5CBE"/>
    <w:rsid w:val="00BE06E8"/>
    <w:rsid w:val="00BE5FB3"/>
    <w:rsid w:val="00BE6370"/>
    <w:rsid w:val="00BE75A2"/>
    <w:rsid w:val="00BF3765"/>
    <w:rsid w:val="00BF4B2D"/>
    <w:rsid w:val="00BF5ABC"/>
    <w:rsid w:val="00C030BD"/>
    <w:rsid w:val="00C03B5D"/>
    <w:rsid w:val="00C041D2"/>
    <w:rsid w:val="00C064AC"/>
    <w:rsid w:val="00C0754F"/>
    <w:rsid w:val="00C07AEB"/>
    <w:rsid w:val="00C10614"/>
    <w:rsid w:val="00C128B8"/>
    <w:rsid w:val="00C132BB"/>
    <w:rsid w:val="00C14DAB"/>
    <w:rsid w:val="00C15633"/>
    <w:rsid w:val="00C15799"/>
    <w:rsid w:val="00C16C4A"/>
    <w:rsid w:val="00C201F8"/>
    <w:rsid w:val="00C24139"/>
    <w:rsid w:val="00C24A03"/>
    <w:rsid w:val="00C27487"/>
    <w:rsid w:val="00C27F5D"/>
    <w:rsid w:val="00C35162"/>
    <w:rsid w:val="00C357AD"/>
    <w:rsid w:val="00C3695D"/>
    <w:rsid w:val="00C423B0"/>
    <w:rsid w:val="00C46174"/>
    <w:rsid w:val="00C4785B"/>
    <w:rsid w:val="00C50919"/>
    <w:rsid w:val="00C50E85"/>
    <w:rsid w:val="00C518FF"/>
    <w:rsid w:val="00C52C75"/>
    <w:rsid w:val="00C55C17"/>
    <w:rsid w:val="00C60476"/>
    <w:rsid w:val="00C6069C"/>
    <w:rsid w:val="00C60CEA"/>
    <w:rsid w:val="00C62F26"/>
    <w:rsid w:val="00C66F28"/>
    <w:rsid w:val="00C67C8D"/>
    <w:rsid w:val="00C72A51"/>
    <w:rsid w:val="00C75579"/>
    <w:rsid w:val="00C81D6B"/>
    <w:rsid w:val="00C85119"/>
    <w:rsid w:val="00C8785F"/>
    <w:rsid w:val="00C900BC"/>
    <w:rsid w:val="00C95FC6"/>
    <w:rsid w:val="00C97345"/>
    <w:rsid w:val="00CA478D"/>
    <w:rsid w:val="00CB0AF2"/>
    <w:rsid w:val="00CB75C8"/>
    <w:rsid w:val="00CC2151"/>
    <w:rsid w:val="00CC4B55"/>
    <w:rsid w:val="00CD266E"/>
    <w:rsid w:val="00CD5431"/>
    <w:rsid w:val="00CD6B94"/>
    <w:rsid w:val="00CE2A08"/>
    <w:rsid w:val="00CF2491"/>
    <w:rsid w:val="00CF53BB"/>
    <w:rsid w:val="00CF69C4"/>
    <w:rsid w:val="00D00BC4"/>
    <w:rsid w:val="00D01E11"/>
    <w:rsid w:val="00D0473D"/>
    <w:rsid w:val="00D055F1"/>
    <w:rsid w:val="00D067B0"/>
    <w:rsid w:val="00D06C0C"/>
    <w:rsid w:val="00D0799F"/>
    <w:rsid w:val="00D10759"/>
    <w:rsid w:val="00D1252E"/>
    <w:rsid w:val="00D324BF"/>
    <w:rsid w:val="00D34692"/>
    <w:rsid w:val="00D348D1"/>
    <w:rsid w:val="00D3754E"/>
    <w:rsid w:val="00D40890"/>
    <w:rsid w:val="00D421BD"/>
    <w:rsid w:val="00D43E8F"/>
    <w:rsid w:val="00D52305"/>
    <w:rsid w:val="00D52ABF"/>
    <w:rsid w:val="00D5771A"/>
    <w:rsid w:val="00D57772"/>
    <w:rsid w:val="00D619D4"/>
    <w:rsid w:val="00D643DC"/>
    <w:rsid w:val="00D66F4E"/>
    <w:rsid w:val="00D715CA"/>
    <w:rsid w:val="00D71B96"/>
    <w:rsid w:val="00D72AE3"/>
    <w:rsid w:val="00D72C20"/>
    <w:rsid w:val="00D75244"/>
    <w:rsid w:val="00D75A4D"/>
    <w:rsid w:val="00D75CBB"/>
    <w:rsid w:val="00D76479"/>
    <w:rsid w:val="00D76F29"/>
    <w:rsid w:val="00D8355B"/>
    <w:rsid w:val="00D8478B"/>
    <w:rsid w:val="00D86151"/>
    <w:rsid w:val="00D92C31"/>
    <w:rsid w:val="00D92E33"/>
    <w:rsid w:val="00D95BCF"/>
    <w:rsid w:val="00D97F03"/>
    <w:rsid w:val="00DA7595"/>
    <w:rsid w:val="00DB0A68"/>
    <w:rsid w:val="00DB2BAD"/>
    <w:rsid w:val="00DB3231"/>
    <w:rsid w:val="00DB5A3C"/>
    <w:rsid w:val="00DB6D55"/>
    <w:rsid w:val="00DB73FE"/>
    <w:rsid w:val="00DC0FC7"/>
    <w:rsid w:val="00DC244B"/>
    <w:rsid w:val="00DC43A3"/>
    <w:rsid w:val="00DD0603"/>
    <w:rsid w:val="00DD397D"/>
    <w:rsid w:val="00DD39ED"/>
    <w:rsid w:val="00DD7C09"/>
    <w:rsid w:val="00DE6D53"/>
    <w:rsid w:val="00DF3B90"/>
    <w:rsid w:val="00DF4DA0"/>
    <w:rsid w:val="00DF75EE"/>
    <w:rsid w:val="00E00BFD"/>
    <w:rsid w:val="00E00EAB"/>
    <w:rsid w:val="00E0124F"/>
    <w:rsid w:val="00E07154"/>
    <w:rsid w:val="00E132E2"/>
    <w:rsid w:val="00E2344A"/>
    <w:rsid w:val="00E322D3"/>
    <w:rsid w:val="00E35AE7"/>
    <w:rsid w:val="00E37840"/>
    <w:rsid w:val="00E454D2"/>
    <w:rsid w:val="00E47AF5"/>
    <w:rsid w:val="00E534CE"/>
    <w:rsid w:val="00E552BF"/>
    <w:rsid w:val="00E55E9E"/>
    <w:rsid w:val="00E6071B"/>
    <w:rsid w:val="00E674D3"/>
    <w:rsid w:val="00E70FD0"/>
    <w:rsid w:val="00E725FD"/>
    <w:rsid w:val="00E82230"/>
    <w:rsid w:val="00E86073"/>
    <w:rsid w:val="00E92C01"/>
    <w:rsid w:val="00E939D9"/>
    <w:rsid w:val="00E93CFD"/>
    <w:rsid w:val="00EA0A6D"/>
    <w:rsid w:val="00EA6162"/>
    <w:rsid w:val="00EB00ED"/>
    <w:rsid w:val="00EB35C6"/>
    <w:rsid w:val="00EB49C2"/>
    <w:rsid w:val="00EB4DC0"/>
    <w:rsid w:val="00EB569C"/>
    <w:rsid w:val="00EC1B23"/>
    <w:rsid w:val="00EC4263"/>
    <w:rsid w:val="00EC7F2B"/>
    <w:rsid w:val="00ED10DD"/>
    <w:rsid w:val="00ED5DD2"/>
    <w:rsid w:val="00ED71E3"/>
    <w:rsid w:val="00ED7C64"/>
    <w:rsid w:val="00EE47CA"/>
    <w:rsid w:val="00EE6B10"/>
    <w:rsid w:val="00EF042F"/>
    <w:rsid w:val="00EF0CDA"/>
    <w:rsid w:val="00EF0E95"/>
    <w:rsid w:val="00EF189C"/>
    <w:rsid w:val="00EF4F73"/>
    <w:rsid w:val="00F11135"/>
    <w:rsid w:val="00F112BB"/>
    <w:rsid w:val="00F113F1"/>
    <w:rsid w:val="00F1154C"/>
    <w:rsid w:val="00F14BA8"/>
    <w:rsid w:val="00F15019"/>
    <w:rsid w:val="00F17F17"/>
    <w:rsid w:val="00F21C70"/>
    <w:rsid w:val="00F242A5"/>
    <w:rsid w:val="00F2441B"/>
    <w:rsid w:val="00F2582F"/>
    <w:rsid w:val="00F26492"/>
    <w:rsid w:val="00F3603C"/>
    <w:rsid w:val="00F36996"/>
    <w:rsid w:val="00F36FD6"/>
    <w:rsid w:val="00F371A6"/>
    <w:rsid w:val="00F402F6"/>
    <w:rsid w:val="00F51A81"/>
    <w:rsid w:val="00F5407F"/>
    <w:rsid w:val="00F60429"/>
    <w:rsid w:val="00F64942"/>
    <w:rsid w:val="00F65DAB"/>
    <w:rsid w:val="00F66584"/>
    <w:rsid w:val="00F72430"/>
    <w:rsid w:val="00F774F8"/>
    <w:rsid w:val="00F82B20"/>
    <w:rsid w:val="00F84067"/>
    <w:rsid w:val="00F84949"/>
    <w:rsid w:val="00F90DC0"/>
    <w:rsid w:val="00F9112A"/>
    <w:rsid w:val="00F9273A"/>
    <w:rsid w:val="00FA0664"/>
    <w:rsid w:val="00FA5341"/>
    <w:rsid w:val="00FA7B1A"/>
    <w:rsid w:val="00FB27FC"/>
    <w:rsid w:val="00FC1851"/>
    <w:rsid w:val="00FC32B2"/>
    <w:rsid w:val="00FC6EC3"/>
    <w:rsid w:val="00FD4443"/>
    <w:rsid w:val="00FD4C73"/>
    <w:rsid w:val="00FE189E"/>
    <w:rsid w:val="00FE3DE5"/>
    <w:rsid w:val="00FE7B96"/>
    <w:rsid w:val="00FF37CA"/>
    <w:rsid w:val="00FF3AF3"/>
    <w:rsid w:val="00FF7341"/>
    <w:rsid w:val="1EF337E6"/>
    <w:rsid w:val="335083A4"/>
    <w:rsid w:val="6C2E96A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602B46"/>
  <w15:docId w15:val="{1CBEDB78-F6A9-470E-B11C-E3170563D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34"/>
    <w:qFormat/>
    <w:rsid w:val="00D06C0C"/>
    <w:pPr>
      <w:ind w:left="720"/>
      <w:contextualSpacing/>
    </w:pPr>
  </w:style>
  <w:style w:type="character" w:customStyle="1" w:styleId="ListParagraphChar">
    <w:name w:val="List Paragraph Char"/>
    <w:link w:val="ListParagraph"/>
    <w:uiPriority w:val="34"/>
    <w:qFormat/>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rsid w:val="00BF5ABC"/>
    <w:rPr>
      <w:rFonts w:asciiTheme="minorHAnsi" w:hAnsiTheme="minorHAnsi"/>
    </w:rPr>
  </w:style>
  <w:style w:type="character" w:styleId="CommentReference">
    <w:name w:val="annotation reference"/>
    <w:basedOn w:val="DefaultParagraphFont"/>
    <w:semiHidden/>
    <w:unhideWhenUsed/>
    <w:rsid w:val="00390180"/>
    <w:rPr>
      <w:sz w:val="18"/>
      <w:szCs w:val="18"/>
    </w:rPr>
  </w:style>
  <w:style w:type="paragraph" w:styleId="CommentText">
    <w:name w:val="annotation text"/>
    <w:basedOn w:val="Normal"/>
    <w:link w:val="CommentTextChar"/>
    <w:unhideWhenUsed/>
    <w:rsid w:val="00390180"/>
  </w:style>
  <w:style w:type="character" w:customStyle="1" w:styleId="CommentTextChar">
    <w:name w:val="Comment Text Char"/>
    <w:basedOn w:val="DefaultParagraphFont"/>
    <w:link w:val="CommentText"/>
    <w:rsid w:val="00390180"/>
    <w:rPr>
      <w:rFonts w:eastAsia="BatangChe"/>
      <w:sz w:val="24"/>
      <w:szCs w:val="24"/>
    </w:rPr>
  </w:style>
  <w:style w:type="paragraph" w:styleId="CommentSubject">
    <w:name w:val="annotation subject"/>
    <w:basedOn w:val="CommentText"/>
    <w:next w:val="CommentText"/>
    <w:link w:val="CommentSubjectChar"/>
    <w:semiHidden/>
    <w:unhideWhenUsed/>
    <w:rsid w:val="00390180"/>
    <w:rPr>
      <w:b/>
      <w:bCs/>
    </w:rPr>
  </w:style>
  <w:style w:type="character" w:customStyle="1" w:styleId="CommentSubjectChar">
    <w:name w:val="Comment Subject Char"/>
    <w:basedOn w:val="CommentTextChar"/>
    <w:link w:val="CommentSubject"/>
    <w:semiHidden/>
    <w:rsid w:val="00390180"/>
    <w:rPr>
      <w:rFonts w:eastAsia="BatangChe"/>
      <w:b/>
      <w:bCs/>
      <w:sz w:val="24"/>
      <w:szCs w:val="24"/>
    </w:rPr>
  </w:style>
  <w:style w:type="paragraph" w:customStyle="1" w:styleId="ECCTabletext">
    <w:name w:val="ECC Table text"/>
    <w:basedOn w:val="Normal"/>
    <w:qFormat/>
    <w:rsid w:val="005D70F7"/>
    <w:pPr>
      <w:spacing w:before="60" w:after="60"/>
      <w:jc w:val="both"/>
    </w:pPr>
    <w:rPr>
      <w:rFonts w:ascii="Arial" w:eastAsia="Calibri" w:hAnsi="Arial"/>
      <w:sz w:val="20"/>
      <w:szCs w:val="22"/>
      <w:lang w:val="en-GB"/>
    </w:rPr>
  </w:style>
  <w:style w:type="character" w:styleId="UnresolvedMention">
    <w:name w:val="Unresolved Mention"/>
    <w:basedOn w:val="DefaultParagraphFont"/>
    <w:uiPriority w:val="99"/>
    <w:semiHidden/>
    <w:unhideWhenUsed/>
    <w:rsid w:val="005D70F7"/>
    <w:rPr>
      <w:color w:val="605E5C"/>
      <w:shd w:val="clear" w:color="auto" w:fill="E1DFDD"/>
    </w:rPr>
  </w:style>
  <w:style w:type="paragraph" w:styleId="FootnoteText">
    <w:name w:val="footnote text"/>
    <w:basedOn w:val="Normal"/>
    <w:link w:val="FootnoteTextChar"/>
    <w:unhideWhenUsed/>
    <w:qFormat/>
    <w:rsid w:val="00487979"/>
    <w:pPr>
      <w:snapToGrid w:val="0"/>
    </w:pPr>
    <w:rPr>
      <w:sz w:val="18"/>
      <w:szCs w:val="18"/>
    </w:rPr>
  </w:style>
  <w:style w:type="character" w:customStyle="1" w:styleId="FootnoteTextChar">
    <w:name w:val="Footnote Text Char"/>
    <w:basedOn w:val="DefaultParagraphFont"/>
    <w:link w:val="FootnoteText"/>
    <w:qFormat/>
    <w:rsid w:val="00487979"/>
    <w:rPr>
      <w:rFonts w:eastAsia="BatangChe"/>
      <w:sz w:val="18"/>
      <w:szCs w:val="18"/>
    </w:rPr>
  </w:style>
  <w:style w:type="character" w:styleId="FootnoteReference">
    <w:name w:val="footnote reference"/>
    <w:basedOn w:val="DefaultParagraphFont"/>
    <w:uiPriority w:val="99"/>
    <w:unhideWhenUsed/>
    <w:qFormat/>
    <w:rsid w:val="00487979"/>
    <w:rPr>
      <w:vertAlign w:val="superscript"/>
    </w:rPr>
  </w:style>
  <w:style w:type="paragraph" w:customStyle="1" w:styleId="Restitle">
    <w:name w:val="Res_title"/>
    <w:basedOn w:val="Normal"/>
    <w:next w:val="Normal"/>
    <w:link w:val="RestitleChar"/>
    <w:uiPriority w:val="99"/>
    <w:qFormat/>
    <w:rsid w:val="00487979"/>
    <w:pPr>
      <w:tabs>
        <w:tab w:val="left" w:pos="794"/>
        <w:tab w:val="left" w:pos="1191"/>
        <w:tab w:val="left" w:pos="1588"/>
        <w:tab w:val="left" w:pos="1985"/>
      </w:tabs>
      <w:overflowPunct w:val="0"/>
      <w:autoSpaceDE w:val="0"/>
      <w:autoSpaceDN w:val="0"/>
      <w:adjustRightInd w:val="0"/>
      <w:spacing w:before="240" w:after="240"/>
      <w:jc w:val="center"/>
      <w:textAlignment w:val="baseline"/>
    </w:pPr>
    <w:rPr>
      <w:rFonts w:asciiTheme="minorHAnsi" w:eastAsiaTheme="minorEastAsia" w:hAnsiTheme="minorHAnsi"/>
      <w:b/>
      <w:sz w:val="28"/>
      <w:szCs w:val="20"/>
      <w:lang w:val="en-GB"/>
    </w:rPr>
  </w:style>
  <w:style w:type="character" w:customStyle="1" w:styleId="RestitleChar">
    <w:name w:val="Res_title Char"/>
    <w:link w:val="Restitle"/>
    <w:uiPriority w:val="99"/>
    <w:qFormat/>
    <w:locked/>
    <w:rsid w:val="00487979"/>
    <w:rPr>
      <w:rFonts w:asciiTheme="minorHAnsi" w:eastAsiaTheme="minorEastAsia" w:hAnsiTheme="minorHAnsi"/>
      <w:b/>
      <w:sz w:val="28"/>
      <w:lang w:val="en-GB"/>
    </w:rPr>
  </w:style>
  <w:style w:type="paragraph" w:customStyle="1" w:styleId="Call">
    <w:name w:val="Call"/>
    <w:basedOn w:val="Normal"/>
    <w:next w:val="Normal"/>
    <w:link w:val="CallChar"/>
    <w:qFormat/>
    <w:rsid w:val="00487979"/>
    <w:pPr>
      <w:keepNext/>
      <w:keepLines/>
      <w:tabs>
        <w:tab w:val="left" w:pos="794"/>
        <w:tab w:val="left" w:pos="1191"/>
        <w:tab w:val="left" w:pos="1588"/>
        <w:tab w:val="left" w:pos="1985"/>
      </w:tabs>
      <w:overflowPunct w:val="0"/>
      <w:autoSpaceDE w:val="0"/>
      <w:autoSpaceDN w:val="0"/>
      <w:adjustRightInd w:val="0"/>
      <w:spacing w:before="160"/>
      <w:ind w:left="794"/>
      <w:textAlignment w:val="baseline"/>
    </w:pPr>
    <w:rPr>
      <w:rFonts w:ascii="STKaiti" w:eastAsia="STKaiti" w:hAnsi="STKaiti"/>
      <w:szCs w:val="20"/>
      <w:lang w:val="en-GB"/>
    </w:rPr>
  </w:style>
  <w:style w:type="character" w:customStyle="1" w:styleId="CallChar">
    <w:name w:val="Call Char"/>
    <w:link w:val="Call"/>
    <w:qFormat/>
    <w:locked/>
    <w:rsid w:val="00487979"/>
    <w:rPr>
      <w:rFonts w:ascii="STKaiti" w:eastAsia="STKaiti" w:hAnsi="STKaiti"/>
      <w:sz w:val="24"/>
      <w:lang w:val="en-GB"/>
    </w:rPr>
  </w:style>
  <w:style w:type="paragraph" w:styleId="Revision">
    <w:name w:val="Revision"/>
    <w:hidden/>
    <w:uiPriority w:val="99"/>
    <w:semiHidden/>
    <w:rsid w:val="00C52C75"/>
    <w:rPr>
      <w:rFonts w:eastAsia="BatangChe"/>
      <w:sz w:val="24"/>
      <w:szCs w:val="24"/>
    </w:rPr>
  </w:style>
  <w:style w:type="character" w:styleId="Mention">
    <w:name w:val="Mention"/>
    <w:basedOn w:val="DefaultParagraphFont"/>
    <w:uiPriority w:val="99"/>
    <w:unhideWhenUsed/>
    <w:rsid w:val="00112993"/>
    <w:rPr>
      <w:color w:val="2B579A"/>
      <w:shd w:val="clear" w:color="auto" w:fill="E1DFDD"/>
    </w:rPr>
  </w:style>
  <w:style w:type="character" w:styleId="FollowedHyperlink">
    <w:name w:val="FollowedHyperlink"/>
    <w:basedOn w:val="DefaultParagraphFont"/>
    <w:semiHidden/>
    <w:unhideWhenUsed/>
    <w:rsid w:val="00807C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3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itu.int/itu-d/meetings/statistics/wp-content/uploads/sites/8/2022/04/UniversalMeaningfulDigitalConnectivityTargets2030_BackgroundPap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C85A0B969A774F87A7D55FBE62B5FC" ma:contentTypeVersion="14" ma:contentTypeDescription="Create a new document." ma:contentTypeScope="" ma:versionID="8a527d219c6a09289036ac2016accc54">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f7ef920e1df34eda14f31c37d51f1179"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te xmlns="8398743d-f1a1-4553-a233-ec1bd5105832">editorial changes made</Note>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Pending</Reviewe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9C8E1-CB4E-426E-AB3C-F79B91A352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98743d-f1a1-4553-a233-ec1bd5105832"/>
    <ds:schemaRef ds:uri="c7e771be-c3f3-4415-a01f-6b382566ad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842F2A-6E2E-4D73-A75D-25CDD7C10503}">
  <ds:schemaRefs>
    <ds:schemaRef ds:uri="http://schemas.microsoft.com/office/2006/metadata/properties"/>
    <ds:schemaRef ds:uri="http://schemas.microsoft.com/office/infopath/2007/PartnerControls"/>
    <ds:schemaRef ds:uri="8398743d-f1a1-4553-a233-ec1bd5105832"/>
    <ds:schemaRef ds:uri="c7e771be-c3f3-4415-a01f-6b382566ad45"/>
  </ds:schemaRefs>
</ds:datastoreItem>
</file>

<file path=customXml/itemProps3.xml><?xml version="1.0" encoding="utf-8"?>
<ds:datastoreItem xmlns:ds="http://schemas.openxmlformats.org/officeDocument/2006/customXml" ds:itemID="{67CFDE87-9AFC-47A8-83B6-ECC0AAB9ED29}">
  <ds:schemaRefs>
    <ds:schemaRef ds:uri="http://schemas.microsoft.com/sharepoint/v3/contenttype/forms"/>
  </ds:schemaRefs>
</ds:datastoreItem>
</file>

<file path=customXml/itemProps4.xml><?xml version="1.0" encoding="utf-8"?>
<ds:datastoreItem xmlns:ds="http://schemas.openxmlformats.org/officeDocument/2006/customXml" ds:itemID="{05438CBF-4181-47D7-9740-DE60578FBFED}">
  <ds:schemaRefs>
    <ds:schemaRef ds:uri="http://schemas.openxmlformats.org/officeDocument/2006/bibliography"/>
  </ds:schemaRefs>
</ds:datastoreItem>
</file>

<file path=docMetadata/LabelInfo.xml><?xml version="1.0" encoding="utf-8"?>
<clbl:labelList xmlns:clbl="http://schemas.microsoft.com/office/2020/mipLabelMetadata">
  <clbl:label id="{72a4ff82-fec3-469d-aafb-ac8276216699}" enabled="0" method="" siteId="{72a4ff82-fec3-469d-aafb-ac8276216699}" removed="1"/>
</clbl:labelList>
</file>

<file path=docProps/app.xml><?xml version="1.0" encoding="utf-8"?>
<Properties xmlns="http://schemas.openxmlformats.org/officeDocument/2006/extended-properties" xmlns:vt="http://schemas.openxmlformats.org/officeDocument/2006/docPropsVTypes">
  <Template>Normal</Template>
  <TotalTime>37</TotalTime>
  <Pages>13</Pages>
  <Words>5172</Words>
  <Characters>29485</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Nidup Gyeltshen</cp:lastModifiedBy>
  <cp:revision>27</cp:revision>
  <dcterms:created xsi:type="dcterms:W3CDTF">2025-09-16T01:15:00Z</dcterms:created>
  <dcterms:modified xsi:type="dcterms:W3CDTF">2025-09-24T02:43:00Z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0x010100D0C85A0B969A774F87A7D55FBE62B5FC</vt:lpwstr>
  </property>
  <property fmtid="{D5CDD505-2E9C-101B-9397-08002B2CF9AE}" pid="3" name="MediaServiceImageTags">
    <vt:lpwstr/>
  </property>
</Properties>
</file>