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7A0FC" w14:textId="748BA4D6" w:rsidR="00CC4F92" w:rsidRPr="00D07EC3" w:rsidRDefault="00D07EC3" w:rsidP="00D07EC3">
      <w:pPr>
        <w:jc w:val="right"/>
        <w:rPr>
          <w:rFonts w:asciiTheme="minorHAnsi" w:eastAsiaTheme="minorEastAsia" w:hAnsiTheme="minorHAnsi" w:cstheme="minorHAnsi"/>
          <w:b/>
          <w:u w:val="single"/>
          <w:lang w:eastAsia="ja-JP"/>
        </w:rPr>
      </w:pPr>
      <w:r w:rsidRPr="00D07EC3">
        <w:rPr>
          <w:rFonts w:asciiTheme="minorHAnsi" w:eastAsiaTheme="minorEastAsia" w:hAnsiTheme="minorHAnsi" w:cstheme="minorHAnsi"/>
          <w:b/>
          <w:u w:val="single"/>
          <w:lang w:eastAsia="ja-JP"/>
        </w:rPr>
        <w:t>PACP-13</w:t>
      </w:r>
    </w:p>
    <w:p w14:paraId="35D7A616" w14:textId="7061D8D3" w:rsidR="00CC4F92" w:rsidRDefault="00CC4F92">
      <w:pPr>
        <w:jc w:val="center"/>
        <w:rPr>
          <w:rFonts w:eastAsia="SimSun"/>
          <w:bCs/>
          <w:lang w:eastAsia="zh-CN"/>
        </w:rPr>
      </w:pPr>
    </w:p>
    <w:p w14:paraId="2D0B58DC" w14:textId="77777777" w:rsidR="00CC4F92" w:rsidRDefault="00CC4F92">
      <w:pPr>
        <w:jc w:val="center"/>
        <w:rPr>
          <w:rFonts w:eastAsiaTheme="minorEastAsia"/>
          <w:bCs/>
          <w:lang w:eastAsia="ja-JP"/>
        </w:rPr>
      </w:pPr>
    </w:p>
    <w:p w14:paraId="275CB29C" w14:textId="08DE2FA6" w:rsidR="00CC4F92" w:rsidRDefault="00476A06">
      <w:pPr>
        <w:jc w:val="center"/>
        <w:rPr>
          <w:rFonts w:eastAsiaTheme="minorEastAsia"/>
          <w:b/>
          <w:lang w:eastAsia="ja-JP"/>
        </w:rPr>
      </w:pPr>
      <w:r>
        <w:rPr>
          <w:rFonts w:eastAsiaTheme="minorEastAsia"/>
          <w:b/>
          <w:lang w:eastAsia="ja-JP"/>
        </w:rPr>
        <w:t>PRELIMINARY APT COMMON PROPOSAL</w:t>
      </w:r>
    </w:p>
    <w:p w14:paraId="2A3CD77A" w14:textId="77777777" w:rsidR="00CC4F92" w:rsidRDefault="00CC4F92">
      <w:pPr>
        <w:jc w:val="center"/>
        <w:rPr>
          <w:rFonts w:eastAsiaTheme="minorEastAsia"/>
          <w:b/>
          <w:lang w:eastAsia="ja-JP"/>
        </w:rPr>
      </w:pPr>
    </w:p>
    <w:p w14:paraId="7B231DC3" w14:textId="5FF20A32" w:rsidR="00CC4F92" w:rsidRDefault="00476A06">
      <w:pPr>
        <w:jc w:val="center"/>
        <w:rPr>
          <w:rFonts w:eastAsia="SimSun"/>
          <w:b/>
          <w:lang w:eastAsia="zh-CN"/>
        </w:rPr>
      </w:pPr>
      <w:r>
        <w:rPr>
          <w:rFonts w:eastAsiaTheme="minorEastAsia"/>
          <w:b/>
          <w:lang w:eastAsia="ja-JP"/>
        </w:rPr>
        <w:t xml:space="preserve">MODIFICATIONS TO WTDC RESOLUTION </w:t>
      </w:r>
      <w:r>
        <w:rPr>
          <w:rFonts w:eastAsia="SimSun" w:hint="eastAsia"/>
          <w:b/>
          <w:lang w:eastAsia="zh-CN"/>
        </w:rPr>
        <w:t>45</w:t>
      </w:r>
    </w:p>
    <w:p w14:paraId="53840227" w14:textId="611A848E" w:rsidR="00912DC9" w:rsidRPr="00912DC9" w:rsidRDefault="00F56690" w:rsidP="00912DC9">
      <w:pPr>
        <w:jc w:val="center"/>
        <w:rPr>
          <w:rFonts w:eastAsia="SimSun"/>
          <w:b/>
          <w:lang w:eastAsia="zh-CN"/>
        </w:rPr>
      </w:pPr>
      <w:r w:rsidRPr="00912DC9">
        <w:rPr>
          <w:rFonts w:eastAsia="SimSun"/>
          <w:b/>
          <w:lang w:eastAsia="zh-CN"/>
        </w:rPr>
        <w:t>MECHANISMS FOR ENHANCING COOPERATION ON CYBERSECURITY,</w:t>
      </w:r>
    </w:p>
    <w:p w14:paraId="5847B2D7" w14:textId="58801C4C" w:rsidR="00A40E37" w:rsidRDefault="00F56690" w:rsidP="00912DC9">
      <w:pPr>
        <w:jc w:val="center"/>
        <w:rPr>
          <w:rFonts w:eastAsia="SimSun"/>
          <w:b/>
          <w:lang w:eastAsia="zh-CN"/>
        </w:rPr>
      </w:pPr>
      <w:r w:rsidRPr="00912DC9">
        <w:rPr>
          <w:rFonts w:eastAsia="SimSun"/>
          <w:b/>
          <w:lang w:eastAsia="zh-CN"/>
        </w:rPr>
        <w:t>INCLUDING COUNTERING AND COMBATING SPAM</w:t>
      </w:r>
    </w:p>
    <w:p w14:paraId="0D39B5C2" w14:textId="77777777" w:rsidR="00CC4F92" w:rsidRDefault="00CC4F92">
      <w:pPr>
        <w:jc w:val="center"/>
        <w:rPr>
          <w:bCs/>
        </w:rPr>
      </w:pPr>
    </w:p>
    <w:p w14:paraId="79FE86F3" w14:textId="77777777" w:rsidR="00CC4F92" w:rsidRDefault="00CC4F9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CC4F92" w14:paraId="0EF8FAC9" w14:textId="77777777">
        <w:tc>
          <w:tcPr>
            <w:tcW w:w="9163" w:type="dxa"/>
          </w:tcPr>
          <w:p w14:paraId="348C1050" w14:textId="77777777" w:rsidR="00CC4F92" w:rsidRDefault="00CC4F92"/>
          <w:p w14:paraId="7C5AA699" w14:textId="77777777" w:rsidR="00CC4F92" w:rsidRDefault="00476A06">
            <w:pPr>
              <w:rPr>
                <w:b/>
                <w:bCs/>
              </w:rPr>
            </w:pPr>
            <w:r>
              <w:rPr>
                <w:b/>
                <w:bCs/>
              </w:rPr>
              <w:t>Summary:</w:t>
            </w:r>
          </w:p>
          <w:p w14:paraId="3CB63E1C" w14:textId="77777777" w:rsidR="00CC4F92" w:rsidRDefault="00CC4F92">
            <w:pPr>
              <w:rPr>
                <w:b/>
                <w:bCs/>
              </w:rPr>
            </w:pPr>
          </w:p>
          <w:p w14:paraId="36797BD5" w14:textId="77777777" w:rsidR="00CC4F92" w:rsidRDefault="00476A06">
            <w:r>
              <w:t xml:space="preserve">It is proposed to amend text of Resolution </w:t>
            </w:r>
            <w:r>
              <w:rPr>
                <w:rFonts w:eastAsia="SimSun" w:hint="eastAsia"/>
                <w:lang w:eastAsia="zh-CN"/>
              </w:rPr>
              <w:t>45</w:t>
            </w:r>
            <w:r>
              <w:t xml:space="preserve"> of WTDC</w:t>
            </w:r>
            <w:r>
              <w:rPr>
                <w:rFonts w:hint="eastAsia"/>
              </w:rPr>
              <w:t xml:space="preserve"> to reflect the protection of personal information and data, the impact of new and emerging technologies, and the concealment or tampering of Calling Line Identities.</w:t>
            </w:r>
          </w:p>
          <w:p w14:paraId="6D90750A" w14:textId="77777777" w:rsidR="00CC4F92" w:rsidRDefault="00CC4F92">
            <w:pPr>
              <w:rPr>
                <w:b/>
                <w:bCs/>
              </w:rPr>
            </w:pPr>
          </w:p>
          <w:p w14:paraId="59E6F897" w14:textId="77777777" w:rsidR="00CC4F92" w:rsidRDefault="00476A06">
            <w:pPr>
              <w:rPr>
                <w:b/>
                <w:bCs/>
              </w:rPr>
            </w:pPr>
            <w:r>
              <w:rPr>
                <w:b/>
                <w:bCs/>
              </w:rPr>
              <w:t>Expected Results:</w:t>
            </w:r>
          </w:p>
          <w:p w14:paraId="0CDBB1B8" w14:textId="77777777" w:rsidR="00CC4F92" w:rsidRDefault="00CC4F92">
            <w:pPr>
              <w:rPr>
                <w:b/>
                <w:bCs/>
              </w:rPr>
            </w:pPr>
          </w:p>
          <w:p w14:paraId="633D92CB" w14:textId="77777777" w:rsidR="00CC4F92" w:rsidRDefault="00476A06">
            <w:r>
              <w:t xml:space="preserve">APT Member administrations invite WTDC to examine the proposal and approve the changes to Resolution </w:t>
            </w:r>
            <w:r>
              <w:rPr>
                <w:rFonts w:eastAsia="SimSun" w:hint="eastAsia"/>
                <w:lang w:eastAsia="zh-CN"/>
              </w:rPr>
              <w:t>45</w:t>
            </w:r>
            <w:r>
              <w:t>.</w:t>
            </w:r>
          </w:p>
          <w:p w14:paraId="4C35635E" w14:textId="77777777" w:rsidR="00CC4F92" w:rsidRDefault="00CC4F92">
            <w:pPr>
              <w:rPr>
                <w:b/>
                <w:bCs/>
              </w:rPr>
            </w:pPr>
          </w:p>
          <w:p w14:paraId="7365849A" w14:textId="77777777" w:rsidR="00CC4F92" w:rsidRDefault="00476A06">
            <w:pPr>
              <w:rPr>
                <w:rFonts w:eastAsia="SimSun"/>
                <w:lang w:eastAsia="zh-CN"/>
              </w:rPr>
            </w:pPr>
            <w:r>
              <w:rPr>
                <w:b/>
                <w:bCs/>
              </w:rPr>
              <w:t>References:</w:t>
            </w:r>
            <w:r>
              <w:rPr>
                <w:b/>
                <w:bCs/>
              </w:rPr>
              <w:br/>
            </w:r>
            <w:r>
              <w:rPr>
                <w:rFonts w:eastAsia="SimSun"/>
                <w:lang w:eastAsia="zh-CN"/>
              </w:rPr>
              <w:t>WTSA Resolution 50(Rev. New Delhi, 2024)</w:t>
            </w:r>
          </w:p>
          <w:p w14:paraId="3731DD06" w14:textId="77777777" w:rsidR="00F56690" w:rsidRDefault="00F56690">
            <w:pPr>
              <w:rPr>
                <w:b/>
                <w:bCs/>
              </w:rPr>
            </w:pPr>
          </w:p>
        </w:tc>
      </w:tr>
    </w:tbl>
    <w:p w14:paraId="00B9AF10" w14:textId="77777777" w:rsidR="00CC4F92" w:rsidRDefault="00CC4F92"/>
    <w:p w14:paraId="6E7DBB92" w14:textId="77777777" w:rsidR="00CC4F92" w:rsidRDefault="00CC4F92"/>
    <w:p w14:paraId="6891CA2C" w14:textId="77777777" w:rsidR="00CC4F92" w:rsidRDefault="00476A06">
      <w:pPr>
        <w:pStyle w:val="Level1"/>
        <w:numPr>
          <w:ilvl w:val="0"/>
          <w:numId w:val="1"/>
        </w:numPr>
        <w:ind w:left="360"/>
        <w:rPr>
          <w:b/>
          <w:bCs/>
        </w:rPr>
      </w:pPr>
      <w:r>
        <w:rPr>
          <w:b/>
          <w:bCs/>
        </w:rPr>
        <w:t>PROPOSALS</w:t>
      </w:r>
    </w:p>
    <w:p w14:paraId="3C05E236" w14:textId="77777777" w:rsidR="00CC4F92" w:rsidRDefault="00CC4F92"/>
    <w:p w14:paraId="48C3FE7E" w14:textId="77777777" w:rsidR="00CC4F92" w:rsidRDefault="00476A06">
      <w:r>
        <w:t>APT Member administrations propose to modify WTDC Resolution</w:t>
      </w:r>
      <w:r>
        <w:rPr>
          <w:rFonts w:eastAsia="SimSun" w:hint="eastAsia"/>
          <w:lang w:eastAsia="zh-CN"/>
        </w:rPr>
        <w:t xml:space="preserve"> 45</w:t>
      </w:r>
      <w:r>
        <w:t xml:space="preserve">, according to the annex below. </w:t>
      </w:r>
    </w:p>
    <w:p w14:paraId="22070F8D" w14:textId="77777777" w:rsidR="00CC4F92" w:rsidRDefault="00CC4F92"/>
    <w:p w14:paraId="03EC5DA8" w14:textId="77777777" w:rsidR="00CC4F92" w:rsidRDefault="00CC4F92"/>
    <w:p w14:paraId="1DD1A9CF" w14:textId="77777777" w:rsidR="00CC4F92" w:rsidRDefault="00CC4F92"/>
    <w:p w14:paraId="0F6C3162" w14:textId="77777777" w:rsidR="00CC4F92" w:rsidRDefault="00CC4F92"/>
    <w:p w14:paraId="44AF4582" w14:textId="77777777" w:rsidR="00CC4F92" w:rsidRDefault="00476A06">
      <w:r>
        <w:br w:type="page"/>
      </w:r>
    </w:p>
    <w:p w14:paraId="0F765D4F" w14:textId="77777777" w:rsidR="00CC4F92" w:rsidRPr="00F56690" w:rsidRDefault="00476A06" w:rsidP="00A24C28">
      <w:pPr>
        <w:ind w:left="7920"/>
        <w:jc w:val="both"/>
        <w:rPr>
          <w:rFonts w:asciiTheme="minorHAnsi" w:hAnsiTheme="minorHAnsi" w:cstheme="minorHAnsi"/>
          <w:b/>
          <w:sz w:val="28"/>
          <w:szCs w:val="28"/>
          <w:lang w:eastAsia="ko-KR"/>
        </w:rPr>
      </w:pPr>
      <w:r w:rsidRPr="00F56690">
        <w:rPr>
          <w:rFonts w:asciiTheme="minorHAnsi" w:hAnsiTheme="minorHAnsi" w:cstheme="minorHAnsi"/>
          <w:b/>
          <w:sz w:val="28"/>
          <w:szCs w:val="28"/>
          <w:lang w:eastAsia="ko-KR"/>
        </w:rPr>
        <w:lastRenderedPageBreak/>
        <w:t>ANNEX</w:t>
      </w:r>
    </w:p>
    <w:p w14:paraId="4AE665FB" w14:textId="77777777" w:rsidR="00CC4F92" w:rsidRPr="00F56690" w:rsidRDefault="00476A06">
      <w:pPr>
        <w:pStyle w:val="Proposal"/>
        <w:rPr>
          <w:rFonts w:hAnsiTheme="minorHAnsi" w:cstheme="minorHAnsi"/>
          <w:sz w:val="28"/>
          <w:szCs w:val="22"/>
        </w:rPr>
      </w:pPr>
      <w:r w:rsidRPr="00F56690">
        <w:rPr>
          <w:rFonts w:hAnsiTheme="minorHAnsi" w:cstheme="minorHAnsi"/>
          <w:b/>
          <w:sz w:val="28"/>
          <w:szCs w:val="22"/>
        </w:rPr>
        <w:t>MOD</w:t>
      </w:r>
      <w:r w:rsidRPr="00F56690">
        <w:rPr>
          <w:rFonts w:hAnsiTheme="minorHAnsi" w:cstheme="minorHAnsi"/>
          <w:sz w:val="28"/>
          <w:szCs w:val="22"/>
        </w:rPr>
        <w:tab/>
      </w:r>
    </w:p>
    <w:p w14:paraId="03E33690" w14:textId="77777777" w:rsidR="00CC4F92" w:rsidRPr="00771E06" w:rsidRDefault="00476A06">
      <w:pPr>
        <w:spacing w:before="71" w:line="191" w:lineRule="auto"/>
        <w:jc w:val="center"/>
        <w:rPr>
          <w:rFonts w:asciiTheme="minorHAnsi" w:eastAsia="Calibri Light" w:hAnsiTheme="minorHAnsi" w:cstheme="minorHAnsi"/>
        </w:rPr>
      </w:pPr>
      <w:r w:rsidRPr="00771E06">
        <w:rPr>
          <w:rFonts w:asciiTheme="minorHAnsi" w:eastAsia="Calibri Light" w:hAnsiTheme="minorHAnsi" w:cstheme="minorHAnsi"/>
          <w:spacing w:val="-2"/>
        </w:rPr>
        <w:t>RESOLUTION 45</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(Rev.</w:t>
      </w:r>
      <w:r w:rsidRPr="00771E06">
        <w:rPr>
          <w:rFonts w:asciiTheme="minorHAnsi" w:eastAsia="Calibri Light" w:hAnsiTheme="minorHAnsi" w:cstheme="minorHAnsi"/>
          <w:spacing w:val="19"/>
          <w:w w:val="101"/>
        </w:rPr>
        <w:t xml:space="preserve"> </w:t>
      </w:r>
      <w:ins w:id="0" w:author="Intone" w:date="2024-11-19T15:23:00Z">
        <w:r w:rsidRPr="00771E06">
          <w:rPr>
            <w:rFonts w:asciiTheme="minorHAnsi" w:eastAsia="SimSun" w:hAnsiTheme="minorHAnsi" w:cstheme="minorHAnsi"/>
            <w:lang w:eastAsia="zh-CN"/>
          </w:rPr>
          <w:t>Baku</w:t>
        </w:r>
      </w:ins>
      <w:del w:id="1" w:author="Intone" w:date="2024-11-19T15:23:00Z">
        <w:r w:rsidRPr="00771E06">
          <w:rPr>
            <w:rFonts w:asciiTheme="minorHAnsi" w:eastAsia="Calibri Light" w:hAnsiTheme="minorHAnsi" w:cstheme="minorHAnsi"/>
            <w:spacing w:val="-2"/>
          </w:rPr>
          <w:delText>Kigali</w:delText>
        </w:r>
      </w:del>
      <w:r w:rsidRPr="00771E06">
        <w:rPr>
          <w:rFonts w:asciiTheme="minorHAnsi" w:eastAsia="Calibri Light" w:hAnsiTheme="minorHAnsi" w:cstheme="minorHAnsi"/>
          <w:spacing w:val="-3"/>
        </w:rPr>
        <w:t>,</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3"/>
        </w:rPr>
        <w:t>202</w:t>
      </w:r>
      <w:del w:id="2" w:author="Intone" w:date="2024-11-19T15:23:00Z">
        <w:r w:rsidRPr="00771E06">
          <w:rPr>
            <w:rFonts w:asciiTheme="minorHAnsi" w:eastAsia="Calibri Light" w:hAnsiTheme="minorHAnsi" w:cstheme="minorHAnsi"/>
            <w:spacing w:val="-3"/>
          </w:rPr>
          <w:delText>2</w:delText>
        </w:r>
      </w:del>
      <w:ins w:id="3" w:author="Intone" w:date="2024-11-19T15:23:00Z">
        <w:r w:rsidRPr="00771E06">
          <w:rPr>
            <w:rFonts w:asciiTheme="minorHAnsi" w:eastAsia="SimSun" w:hAnsiTheme="minorHAnsi" w:cstheme="minorHAnsi"/>
            <w:spacing w:val="-3"/>
            <w:lang w:eastAsia="zh-CN"/>
          </w:rPr>
          <w:t>5</w:t>
        </w:r>
      </w:ins>
      <w:r w:rsidRPr="00771E06">
        <w:rPr>
          <w:rFonts w:asciiTheme="minorHAnsi" w:eastAsia="Calibri Light" w:hAnsiTheme="minorHAnsi" w:cstheme="minorHAnsi"/>
          <w:spacing w:val="-3"/>
        </w:rPr>
        <w:t>)</w:t>
      </w:r>
    </w:p>
    <w:p w14:paraId="3EB0E6C3" w14:textId="77777777" w:rsidR="00CC4F92" w:rsidRPr="00771E06" w:rsidRDefault="00CC4F92">
      <w:pPr>
        <w:pStyle w:val="BodyText"/>
        <w:spacing w:line="344" w:lineRule="auto"/>
        <w:jc w:val="center"/>
        <w:rPr>
          <w:rFonts w:asciiTheme="minorHAnsi" w:hAnsiTheme="minorHAnsi" w:cstheme="minorHAnsi"/>
          <w:sz w:val="24"/>
          <w:szCs w:val="24"/>
        </w:rPr>
      </w:pPr>
    </w:p>
    <w:p w14:paraId="2391A660" w14:textId="77777777" w:rsidR="00CC4F92" w:rsidRPr="00771E06" w:rsidRDefault="00476A06">
      <w:pPr>
        <w:spacing w:before="70" w:line="189" w:lineRule="auto"/>
        <w:jc w:val="center"/>
        <w:outlineLvl w:val="1"/>
        <w:rPr>
          <w:rFonts w:asciiTheme="minorHAnsi" w:eastAsia="Calibri" w:hAnsiTheme="minorHAnsi" w:cstheme="minorHAnsi"/>
        </w:rPr>
      </w:pPr>
      <w:bookmarkStart w:id="4" w:name="bookmark163"/>
      <w:bookmarkStart w:id="5" w:name="bookmark161"/>
      <w:bookmarkEnd w:id="4"/>
      <w:bookmarkEnd w:id="5"/>
      <w:r w:rsidRPr="00771E06">
        <w:rPr>
          <w:rFonts w:asciiTheme="minorHAnsi" w:eastAsia="Calibri" w:hAnsiTheme="minorHAnsi" w:cstheme="minorHAnsi"/>
          <w:b/>
          <w:bCs/>
        </w:rPr>
        <w:t>Mechanisms for enhan</w:t>
      </w:r>
      <w:r w:rsidRPr="00771E06">
        <w:rPr>
          <w:rFonts w:asciiTheme="minorHAnsi" w:eastAsia="Calibri" w:hAnsiTheme="minorHAnsi" w:cstheme="minorHAnsi"/>
          <w:b/>
          <w:bCs/>
          <w:spacing w:val="-1"/>
        </w:rPr>
        <w:t>cing cooperation on cybersecurity,</w:t>
      </w:r>
    </w:p>
    <w:p w14:paraId="25A87B0E" w14:textId="77777777" w:rsidR="00CC4F92" w:rsidRPr="00771E06" w:rsidRDefault="00476A06">
      <w:pPr>
        <w:spacing w:before="40" w:line="188" w:lineRule="auto"/>
        <w:jc w:val="center"/>
        <w:rPr>
          <w:rFonts w:asciiTheme="minorHAnsi" w:eastAsia="Calibri" w:hAnsiTheme="minorHAnsi" w:cstheme="minorHAnsi"/>
        </w:rPr>
      </w:pPr>
      <w:r w:rsidRPr="00771E06">
        <w:rPr>
          <w:rFonts w:asciiTheme="minorHAnsi" w:eastAsia="Calibri" w:hAnsiTheme="minorHAnsi" w:cstheme="minorHAnsi"/>
          <w:b/>
          <w:bCs/>
          <w:spacing w:val="-1"/>
        </w:rPr>
        <w:t>including countering and combating spam</w:t>
      </w:r>
    </w:p>
    <w:p w14:paraId="4B859B2E" w14:textId="77777777" w:rsidR="00CC4F92" w:rsidRPr="00771E06" w:rsidRDefault="00CC4F92">
      <w:pPr>
        <w:pStyle w:val="BodyText"/>
        <w:spacing w:line="353" w:lineRule="auto"/>
        <w:jc w:val="center"/>
        <w:rPr>
          <w:rFonts w:asciiTheme="minorHAnsi" w:hAnsiTheme="minorHAnsi" w:cstheme="minorHAnsi"/>
          <w:sz w:val="24"/>
          <w:szCs w:val="24"/>
        </w:rPr>
      </w:pPr>
    </w:p>
    <w:p w14:paraId="5F9F1E68" w14:textId="77777777" w:rsidR="00CC4F92" w:rsidRPr="00771E06" w:rsidRDefault="00476A06">
      <w:pPr>
        <w:spacing w:before="61" w:line="190" w:lineRule="auto"/>
        <w:ind w:left="21"/>
        <w:jc w:val="both"/>
        <w:rPr>
          <w:rFonts w:asciiTheme="minorHAnsi" w:eastAsia="Calibri Light" w:hAnsiTheme="minorHAnsi" w:cstheme="minorHAnsi"/>
        </w:rPr>
      </w:pPr>
      <w:r w:rsidRPr="00771E06">
        <w:rPr>
          <w:rFonts w:asciiTheme="minorHAnsi" w:eastAsia="Calibri Light" w:hAnsiTheme="minorHAnsi" w:cstheme="minorHAnsi"/>
          <w:spacing w:val="-2"/>
        </w:rPr>
        <w:t>The World Telecommunication</w:t>
      </w:r>
      <w:r w:rsidRPr="00771E06">
        <w:rPr>
          <w:rFonts w:asciiTheme="minorHAnsi" w:eastAsia="Calibri Light" w:hAnsiTheme="minorHAnsi" w:cstheme="minorHAnsi"/>
          <w:spacing w:val="32"/>
          <w:w w:val="101"/>
        </w:rPr>
        <w:t xml:space="preserve"> </w:t>
      </w:r>
      <w:r w:rsidRPr="00771E06">
        <w:rPr>
          <w:rFonts w:asciiTheme="minorHAnsi" w:eastAsia="Calibri Light" w:hAnsiTheme="minorHAnsi" w:cstheme="minorHAnsi"/>
          <w:spacing w:val="-2"/>
        </w:rPr>
        <w:t>Development</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Conference</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w:t>
      </w:r>
      <w:ins w:id="6" w:author="Intone" w:date="2024-11-19T15:23:00Z">
        <w:r w:rsidRPr="00771E06">
          <w:rPr>
            <w:rFonts w:asciiTheme="minorHAnsi" w:eastAsia="SimSun" w:hAnsiTheme="minorHAnsi" w:cstheme="minorHAnsi"/>
            <w:lang w:eastAsia="zh-CN"/>
          </w:rPr>
          <w:t>Baku</w:t>
        </w:r>
      </w:ins>
      <w:del w:id="7" w:author="Intone" w:date="2024-11-19T15:23:00Z">
        <w:r w:rsidRPr="00771E06">
          <w:rPr>
            <w:rFonts w:asciiTheme="minorHAnsi" w:eastAsia="Calibri Light" w:hAnsiTheme="minorHAnsi" w:cstheme="minorHAnsi"/>
            <w:spacing w:val="-2"/>
          </w:rPr>
          <w:delText>Kigali,</w:delText>
        </w:r>
      </w:del>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202</w:t>
      </w:r>
      <w:del w:id="8" w:author="Intone" w:date="2024-11-19T15:23:00Z">
        <w:r w:rsidRPr="00771E06">
          <w:rPr>
            <w:rFonts w:asciiTheme="minorHAnsi" w:eastAsia="Calibri Light" w:hAnsiTheme="minorHAnsi" w:cstheme="minorHAnsi"/>
            <w:spacing w:val="-2"/>
          </w:rPr>
          <w:delText>2</w:delText>
        </w:r>
      </w:del>
      <w:ins w:id="9" w:author="Intone" w:date="2024-11-19T15:23:00Z">
        <w:r w:rsidRPr="00771E06">
          <w:rPr>
            <w:rFonts w:asciiTheme="minorHAnsi" w:eastAsia="SimSun" w:hAnsiTheme="minorHAnsi" w:cstheme="minorHAnsi"/>
            <w:spacing w:val="-2"/>
            <w:lang w:eastAsia="zh-CN"/>
          </w:rPr>
          <w:t>5</w:t>
        </w:r>
      </w:ins>
      <w:r w:rsidRPr="00771E06">
        <w:rPr>
          <w:rFonts w:asciiTheme="minorHAnsi" w:eastAsia="Calibri Light" w:hAnsiTheme="minorHAnsi" w:cstheme="minorHAnsi"/>
          <w:spacing w:val="-2"/>
        </w:rPr>
        <w:t>),</w:t>
      </w:r>
    </w:p>
    <w:p w14:paraId="765E6ECB" w14:textId="77777777" w:rsidR="00CC4F92" w:rsidRPr="00771E06" w:rsidRDefault="00476A06">
      <w:pPr>
        <w:spacing w:before="223" w:line="263" w:lineRule="exact"/>
        <w:ind w:left="594"/>
        <w:jc w:val="both"/>
        <w:rPr>
          <w:rFonts w:asciiTheme="minorHAnsi" w:eastAsia="Calibri" w:hAnsiTheme="minorHAnsi" w:cstheme="minorHAnsi"/>
        </w:rPr>
      </w:pPr>
      <w:r w:rsidRPr="00771E06">
        <w:rPr>
          <w:rFonts w:asciiTheme="minorHAnsi" w:eastAsia="Calibri" w:hAnsiTheme="minorHAnsi" w:cstheme="minorHAnsi"/>
          <w:i/>
          <w:iCs/>
          <w:spacing w:val="-2"/>
          <w:position w:val="3"/>
        </w:rPr>
        <w:t>recalling</w:t>
      </w:r>
    </w:p>
    <w:p w14:paraId="1FCD5AFB" w14:textId="77777777" w:rsidR="00CC4F92" w:rsidRPr="00771E06" w:rsidRDefault="00476A06">
      <w:pPr>
        <w:numPr>
          <w:ilvl w:val="0"/>
          <w:numId w:val="2"/>
        </w:numPr>
        <w:spacing w:before="157" w:line="243" w:lineRule="auto"/>
        <w:ind w:left="28" w:right="1"/>
        <w:jc w:val="both"/>
        <w:rPr>
          <w:rFonts w:asciiTheme="minorHAnsi" w:eastAsia="Calibri Light" w:hAnsiTheme="minorHAnsi" w:cstheme="minorHAnsi"/>
        </w:rPr>
      </w:pP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rPr>
        <w:t>Resolution</w:t>
      </w:r>
      <w:r w:rsidRPr="00771E06">
        <w:rPr>
          <w:rFonts w:asciiTheme="minorHAnsi" w:eastAsia="Calibri Light" w:hAnsiTheme="minorHAnsi" w:cstheme="minorHAnsi"/>
          <w:spacing w:val="36"/>
        </w:rPr>
        <w:t xml:space="preserve"> </w:t>
      </w:r>
      <w:r w:rsidRPr="00771E06">
        <w:rPr>
          <w:rFonts w:asciiTheme="minorHAnsi" w:eastAsia="Calibri Light" w:hAnsiTheme="minorHAnsi" w:cstheme="minorHAnsi"/>
        </w:rPr>
        <w:t xml:space="preserve">130  (Rev.  </w:t>
      </w:r>
      <w:ins w:id="10" w:author="Intone" w:date="2024-11-19T15:25:00Z">
        <w:r w:rsidRPr="00771E06">
          <w:rPr>
            <w:rFonts w:asciiTheme="minorHAnsi" w:eastAsia="SimSun" w:hAnsiTheme="minorHAnsi" w:cstheme="minorHAnsi"/>
            <w:lang w:eastAsia="zh-CN"/>
          </w:rPr>
          <w:t>B</w:t>
        </w:r>
      </w:ins>
      <w:ins w:id="11" w:author="Intone" w:date="2024-11-19T15:24:00Z">
        <w:r w:rsidRPr="00771E06">
          <w:rPr>
            <w:rFonts w:asciiTheme="minorHAnsi" w:eastAsia="Calibri Light" w:hAnsiTheme="minorHAnsi" w:cstheme="minorHAnsi"/>
          </w:rPr>
          <w:t>ucharest</w:t>
        </w:r>
      </w:ins>
      <w:del w:id="12" w:author="Intone" w:date="2024-11-19T15:24:00Z">
        <w:r w:rsidRPr="00771E06">
          <w:rPr>
            <w:rFonts w:asciiTheme="minorHAnsi" w:eastAsia="Calibri Light" w:hAnsiTheme="minorHAnsi" w:cstheme="minorHAnsi"/>
          </w:rPr>
          <w:delText>Dubai</w:delText>
        </w:r>
      </w:del>
      <w:r w:rsidRPr="00771E06">
        <w:rPr>
          <w:rFonts w:asciiTheme="minorHAnsi" w:eastAsia="Calibri Light" w:hAnsiTheme="minorHAnsi" w:cstheme="minorHAnsi"/>
        </w:rPr>
        <w:t>,</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rPr>
        <w:t>20</w:t>
      </w:r>
      <w:del w:id="13" w:author="Intone" w:date="2024-11-19T15:24:00Z">
        <w:r w:rsidRPr="00771E06">
          <w:rPr>
            <w:rFonts w:asciiTheme="minorHAnsi" w:eastAsia="Calibri Light" w:hAnsiTheme="minorHAnsi" w:cstheme="minorHAnsi"/>
          </w:rPr>
          <w:delText>18</w:delText>
        </w:r>
      </w:del>
      <w:ins w:id="14" w:author="Intone" w:date="2024-11-19T15:24:00Z">
        <w:r w:rsidRPr="00771E06">
          <w:rPr>
            <w:rFonts w:asciiTheme="minorHAnsi" w:eastAsia="SimSun" w:hAnsiTheme="minorHAnsi" w:cstheme="minorHAnsi"/>
            <w:lang w:eastAsia="zh-CN"/>
          </w:rPr>
          <w:t>22</w:t>
        </w:r>
      </w:ins>
      <w:r w:rsidRPr="00771E06">
        <w:rPr>
          <w:rFonts w:asciiTheme="minorHAnsi" w:eastAsia="Calibri Light" w:hAnsiTheme="minorHAnsi" w:cstheme="minorHAnsi"/>
        </w:rPr>
        <w:t>)</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rPr>
        <w:t>of  the</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rPr>
        <w:t>Plenipotentiary  Conference,</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rPr>
        <w:t xml:space="preserve">on </w:t>
      </w:r>
      <w:r w:rsidRPr="00771E06">
        <w:rPr>
          <w:rFonts w:asciiTheme="minorHAnsi" w:eastAsia="Calibri Light" w:hAnsiTheme="minorHAnsi" w:cstheme="minorHAnsi"/>
          <w:spacing w:val="-3"/>
        </w:rPr>
        <w:t>strengthening</w:t>
      </w:r>
      <w:r w:rsidRPr="00771E06">
        <w:rPr>
          <w:rFonts w:asciiTheme="minorHAnsi" w:eastAsia="Calibri Light" w:hAnsiTheme="minorHAnsi" w:cstheme="minorHAnsi"/>
          <w:spacing w:val="31"/>
        </w:rPr>
        <w:t xml:space="preserve"> </w:t>
      </w:r>
      <w:r w:rsidRPr="00771E06">
        <w:rPr>
          <w:rFonts w:asciiTheme="minorHAnsi" w:eastAsia="Calibri Light" w:hAnsiTheme="minorHAnsi" w:cstheme="minorHAnsi"/>
          <w:spacing w:val="-3"/>
        </w:rPr>
        <w:t>the</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3"/>
        </w:rPr>
        <w:t>role</w:t>
      </w:r>
      <w:r w:rsidRPr="00771E06">
        <w:rPr>
          <w:rFonts w:asciiTheme="minorHAnsi" w:eastAsia="Calibri Light" w:hAnsiTheme="minorHAnsi" w:cstheme="minorHAnsi"/>
          <w:spacing w:val="19"/>
          <w:w w:val="102"/>
        </w:rPr>
        <w:t xml:space="preserve"> </w:t>
      </w:r>
      <w:r w:rsidRPr="00771E06">
        <w:rPr>
          <w:rFonts w:asciiTheme="minorHAnsi" w:eastAsia="Calibri Light" w:hAnsiTheme="minorHAnsi" w:cstheme="minorHAnsi"/>
          <w:spacing w:val="-3"/>
        </w:rPr>
        <w:t>of</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3"/>
        </w:rPr>
        <w:t>ITU</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3"/>
        </w:rPr>
        <w:t>in</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3"/>
        </w:rPr>
        <w:t>building</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3"/>
        </w:rPr>
        <w:t>confidence</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3"/>
        </w:rPr>
        <w:t>and</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3"/>
        </w:rPr>
        <w:t>security</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3"/>
        </w:rPr>
        <w:t>in</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3"/>
        </w:rPr>
        <w:t>the</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3"/>
        </w:rPr>
        <w:t>use</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3"/>
        </w:rPr>
        <w:t>of</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3"/>
        </w:rPr>
        <w:t>infor</w:t>
      </w:r>
      <w:r w:rsidRPr="00771E06">
        <w:rPr>
          <w:rFonts w:asciiTheme="minorHAnsi" w:eastAsia="Calibri Light" w:hAnsiTheme="minorHAnsi" w:cstheme="minorHAnsi"/>
          <w:spacing w:val="-1"/>
        </w:rPr>
        <w:t>mation and communication technologies</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1"/>
        </w:rPr>
        <w:t>(ICT</w:t>
      </w:r>
      <w:r w:rsidRPr="00771E06">
        <w:rPr>
          <w:rFonts w:asciiTheme="minorHAnsi" w:eastAsia="Calibri Light" w:hAnsiTheme="minorHAnsi" w:cstheme="minorHAnsi"/>
          <w:spacing w:val="-2"/>
        </w:rPr>
        <w:t>s);</w:t>
      </w:r>
    </w:p>
    <w:p w14:paraId="24282521" w14:textId="77777777" w:rsidR="00CC4F92" w:rsidRPr="00771E06" w:rsidRDefault="00476A06">
      <w:pPr>
        <w:spacing w:before="158" w:line="237" w:lineRule="auto"/>
        <w:ind w:left="36" w:hanging="9"/>
        <w:jc w:val="both"/>
        <w:rPr>
          <w:rFonts w:asciiTheme="minorHAnsi" w:eastAsia="Calibri Light" w:hAnsiTheme="minorHAnsi" w:cstheme="minorHAnsi"/>
        </w:rPr>
      </w:pPr>
      <w:r w:rsidRPr="00771E06">
        <w:rPr>
          <w:rFonts w:asciiTheme="minorHAnsi" w:eastAsia="Calibri" w:hAnsiTheme="minorHAnsi" w:cstheme="minorHAnsi"/>
          <w:i/>
          <w:iCs/>
          <w:spacing w:val="-2"/>
        </w:rPr>
        <w:t>b)</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Resolution</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174</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(Rev.</w:t>
      </w:r>
      <w:r w:rsidRPr="00771E06">
        <w:rPr>
          <w:rFonts w:asciiTheme="minorHAnsi" w:eastAsia="Calibri Light" w:hAnsiTheme="minorHAnsi" w:cstheme="minorHAnsi"/>
          <w:spacing w:val="21"/>
        </w:rPr>
        <w:t xml:space="preserve"> </w:t>
      </w:r>
      <w:ins w:id="15" w:author="Intone" w:date="2024-11-19T15:25:00Z">
        <w:r w:rsidRPr="00771E06">
          <w:rPr>
            <w:rFonts w:asciiTheme="minorHAnsi" w:eastAsia="Calibri Light" w:hAnsiTheme="minorHAnsi" w:cstheme="minorHAnsi"/>
            <w:spacing w:val="-2"/>
          </w:rPr>
          <w:t>Duba</w:t>
        </w:r>
        <w:r w:rsidRPr="00771E06">
          <w:rPr>
            <w:rFonts w:asciiTheme="minorHAnsi" w:eastAsia="Calibri Light" w:hAnsiTheme="minorHAnsi" w:cstheme="minorHAnsi"/>
            <w:spacing w:val="-3"/>
          </w:rPr>
          <w:t>i</w:t>
        </w:r>
      </w:ins>
      <w:del w:id="16" w:author="Intone" w:date="2024-11-19T15:25:00Z">
        <w:r w:rsidRPr="00771E06">
          <w:rPr>
            <w:rFonts w:asciiTheme="minorHAnsi" w:eastAsia="Calibri Light" w:hAnsiTheme="minorHAnsi" w:cstheme="minorHAnsi"/>
            <w:spacing w:val="-2"/>
          </w:rPr>
          <w:delText>Busan</w:delText>
        </w:r>
      </w:del>
      <w:r w:rsidRPr="00771E06">
        <w:rPr>
          <w:rFonts w:asciiTheme="minorHAnsi" w:eastAsia="Calibri Light" w:hAnsiTheme="minorHAnsi" w:cstheme="minorHAnsi"/>
          <w:spacing w:val="-2"/>
        </w:rPr>
        <w:t>,</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201</w:t>
      </w:r>
      <w:del w:id="17" w:author="Intone" w:date="2024-11-19T15:25:00Z">
        <w:r w:rsidRPr="00771E06">
          <w:rPr>
            <w:rFonts w:asciiTheme="minorHAnsi" w:eastAsia="Calibri Light" w:hAnsiTheme="minorHAnsi" w:cstheme="minorHAnsi"/>
            <w:spacing w:val="-2"/>
          </w:rPr>
          <w:delText>4</w:delText>
        </w:r>
      </w:del>
      <w:ins w:id="18" w:author="Intone" w:date="2024-11-19T15:25:00Z">
        <w:r w:rsidRPr="00771E06">
          <w:rPr>
            <w:rFonts w:asciiTheme="minorHAnsi" w:eastAsia="SimSun" w:hAnsiTheme="minorHAnsi" w:cstheme="minorHAnsi"/>
            <w:spacing w:val="-2"/>
            <w:lang w:eastAsia="zh-CN"/>
          </w:rPr>
          <w:t>8</w:t>
        </w:r>
      </w:ins>
      <w:r w:rsidRPr="00771E06">
        <w:rPr>
          <w:rFonts w:asciiTheme="minorHAnsi" w:eastAsia="Calibri Light" w:hAnsiTheme="minorHAnsi" w:cstheme="minorHAnsi"/>
          <w:spacing w:val="-2"/>
        </w:rPr>
        <w:t>)</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of the</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2"/>
        </w:rPr>
        <w:t>Plenipote</w:t>
      </w:r>
      <w:r w:rsidRPr="00771E06">
        <w:rPr>
          <w:rFonts w:asciiTheme="minorHAnsi" w:eastAsia="Calibri Light" w:hAnsiTheme="minorHAnsi" w:cstheme="minorHAnsi"/>
          <w:spacing w:val="-3"/>
        </w:rPr>
        <w:t>ntiary</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3"/>
        </w:rPr>
        <w:t>Conference,</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3"/>
        </w:rPr>
        <w:t>on</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3"/>
        </w:rPr>
        <w:t>ITU's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 xml:space="preserve">role </w:t>
      </w:r>
      <w:proofErr w:type="gramStart"/>
      <w:r w:rsidRPr="00771E06">
        <w:rPr>
          <w:rFonts w:asciiTheme="minorHAnsi" w:eastAsia="Calibri Light" w:hAnsiTheme="minorHAnsi" w:cstheme="minorHAnsi"/>
          <w:spacing w:val="-2"/>
        </w:rPr>
        <w:t>with</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regard to</w:t>
      </w:r>
      <w:proofErr w:type="gramEnd"/>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international</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public</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policy</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is</w:t>
      </w:r>
      <w:r w:rsidRPr="00771E06">
        <w:rPr>
          <w:rFonts w:asciiTheme="minorHAnsi" w:eastAsia="Calibri Light" w:hAnsiTheme="minorHAnsi" w:cstheme="minorHAnsi"/>
          <w:spacing w:val="-3"/>
        </w:rPr>
        <w:t>sues</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3"/>
        </w:rPr>
        <w:t>relating to the</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3"/>
        </w:rPr>
        <w:t>risk</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3"/>
        </w:rPr>
        <w:t>of</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3"/>
        </w:rPr>
        <w:t>illicit</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3"/>
        </w:rPr>
        <w:t>use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3"/>
        </w:rPr>
        <w:t>o</w:t>
      </w:r>
      <w:r w:rsidRPr="00771E06">
        <w:rPr>
          <w:rFonts w:asciiTheme="minorHAnsi" w:eastAsia="Calibri Light" w:hAnsiTheme="minorHAnsi" w:cstheme="minorHAnsi"/>
          <w:spacing w:val="2"/>
        </w:rPr>
        <w:t>f</w:t>
      </w:r>
      <w:r w:rsidRPr="00771E06">
        <w:rPr>
          <w:rFonts w:asciiTheme="minorHAnsi" w:eastAsia="Calibri Light" w:hAnsiTheme="minorHAnsi" w:cstheme="minorHAnsi"/>
        </w:rPr>
        <w:t xml:space="preserve"> </w:t>
      </w:r>
      <w:proofErr w:type="gramStart"/>
      <w:r w:rsidRPr="00771E06">
        <w:rPr>
          <w:rFonts w:asciiTheme="minorHAnsi" w:eastAsia="Calibri Light" w:hAnsiTheme="minorHAnsi" w:cstheme="minorHAnsi"/>
          <w:spacing w:val="-5"/>
        </w:rPr>
        <w:t>ICTs;</w:t>
      </w:r>
      <w:proofErr w:type="gramEnd"/>
    </w:p>
    <w:p w14:paraId="33252394" w14:textId="77777777" w:rsidR="00CC4F92" w:rsidRPr="00771E06" w:rsidRDefault="00476A06">
      <w:pPr>
        <w:spacing w:before="175" w:line="247" w:lineRule="auto"/>
        <w:ind w:left="36" w:right="2" w:hanging="8"/>
        <w:jc w:val="both"/>
        <w:rPr>
          <w:rFonts w:asciiTheme="minorHAnsi" w:eastAsia="Calibri Light" w:hAnsiTheme="minorHAnsi" w:cstheme="minorHAnsi"/>
        </w:rPr>
      </w:pPr>
      <w:r w:rsidRPr="00771E06">
        <w:rPr>
          <w:rFonts w:asciiTheme="minorHAnsi" w:eastAsia="Calibri" w:hAnsiTheme="minorHAnsi" w:cstheme="minorHAnsi"/>
          <w:i/>
          <w:iCs/>
          <w:spacing w:val="-2"/>
        </w:rPr>
        <w:t>c)</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Resolution</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179</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(Rev.</w:t>
      </w:r>
      <w:r w:rsidRPr="00771E06">
        <w:rPr>
          <w:rFonts w:asciiTheme="minorHAnsi" w:eastAsia="Calibri Light" w:hAnsiTheme="minorHAnsi" w:cstheme="minorHAnsi"/>
          <w:spacing w:val="23"/>
          <w:w w:val="101"/>
        </w:rPr>
        <w:t xml:space="preserve"> </w:t>
      </w:r>
      <w:ins w:id="19" w:author="Intone" w:date="2024-11-19T15:25:00Z">
        <w:r w:rsidRPr="00771E06">
          <w:rPr>
            <w:rFonts w:asciiTheme="minorHAnsi" w:eastAsia="SimSun" w:hAnsiTheme="minorHAnsi" w:cstheme="minorHAnsi"/>
            <w:lang w:eastAsia="zh-CN"/>
          </w:rPr>
          <w:t>B</w:t>
        </w:r>
        <w:r w:rsidRPr="00771E06">
          <w:rPr>
            <w:rFonts w:asciiTheme="minorHAnsi" w:eastAsia="Calibri Light" w:hAnsiTheme="minorHAnsi" w:cstheme="minorHAnsi"/>
          </w:rPr>
          <w:t>ucharest</w:t>
        </w:r>
      </w:ins>
      <w:del w:id="20" w:author="Intone" w:date="2024-11-19T15:25:00Z">
        <w:r w:rsidRPr="00771E06">
          <w:rPr>
            <w:rFonts w:asciiTheme="minorHAnsi" w:eastAsia="Calibri Light" w:hAnsiTheme="minorHAnsi" w:cstheme="minorHAnsi"/>
            <w:spacing w:val="-2"/>
          </w:rPr>
          <w:delText>Duba</w:delText>
        </w:r>
        <w:r w:rsidRPr="00771E06">
          <w:rPr>
            <w:rFonts w:asciiTheme="minorHAnsi" w:eastAsia="Calibri Light" w:hAnsiTheme="minorHAnsi" w:cstheme="minorHAnsi"/>
            <w:spacing w:val="-3"/>
          </w:rPr>
          <w:delText>i</w:delText>
        </w:r>
      </w:del>
      <w:r w:rsidRPr="00771E06">
        <w:rPr>
          <w:rFonts w:asciiTheme="minorHAnsi" w:eastAsia="Calibri Light" w:hAnsiTheme="minorHAnsi" w:cstheme="minorHAnsi"/>
          <w:spacing w:val="-3"/>
        </w:rPr>
        <w:t>,</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3"/>
        </w:rPr>
        <w:t>201</w:t>
      </w:r>
      <w:del w:id="21" w:author="Intone" w:date="2024-11-19T15:25:00Z">
        <w:r w:rsidRPr="00771E06">
          <w:rPr>
            <w:rFonts w:asciiTheme="minorHAnsi" w:eastAsia="Calibri Light" w:hAnsiTheme="minorHAnsi" w:cstheme="minorHAnsi"/>
            <w:spacing w:val="-3"/>
          </w:rPr>
          <w:delText>8</w:delText>
        </w:r>
      </w:del>
      <w:ins w:id="22" w:author="Intone" w:date="2024-11-19T15:25:00Z">
        <w:r w:rsidRPr="00771E06">
          <w:rPr>
            <w:rFonts w:asciiTheme="minorHAnsi" w:eastAsia="SimSun" w:hAnsiTheme="minorHAnsi" w:cstheme="minorHAnsi"/>
            <w:spacing w:val="-3"/>
            <w:lang w:eastAsia="zh-CN"/>
          </w:rPr>
          <w:t>2</w:t>
        </w:r>
      </w:ins>
      <w:r w:rsidRPr="00771E06">
        <w:rPr>
          <w:rFonts w:asciiTheme="minorHAnsi" w:eastAsia="Calibri Light" w:hAnsiTheme="minorHAnsi" w:cstheme="minorHAnsi"/>
          <w:spacing w:val="-3"/>
        </w:rPr>
        <w:t>)</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3"/>
        </w:rPr>
        <w:t>of the</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3"/>
        </w:rPr>
        <w:t>Plenipotentiary</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3"/>
        </w:rPr>
        <w:t>Conference,</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3"/>
        </w:rPr>
        <w:t>on</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3"/>
        </w:rPr>
        <w:t>ITU's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role</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3"/>
        </w:rPr>
        <w:t>in</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3"/>
        </w:rPr>
        <w:t>child</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3"/>
        </w:rPr>
        <w:t>online</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3"/>
        </w:rPr>
        <w:t>protection;</w:t>
      </w:r>
    </w:p>
    <w:p w14:paraId="32D2AE45" w14:textId="77777777" w:rsidR="00CC4F92" w:rsidRPr="00771E06" w:rsidRDefault="00476A06">
      <w:pPr>
        <w:spacing w:before="157" w:line="247" w:lineRule="auto"/>
        <w:ind w:left="35" w:right="2" w:hanging="7"/>
        <w:jc w:val="both"/>
        <w:rPr>
          <w:rFonts w:asciiTheme="minorHAnsi" w:eastAsia="Calibri Light" w:hAnsiTheme="minorHAnsi" w:cstheme="minorHAnsi"/>
        </w:rPr>
      </w:pPr>
      <w:r w:rsidRPr="00771E06">
        <w:rPr>
          <w:rFonts w:asciiTheme="minorHAnsi" w:eastAsia="Calibri" w:hAnsiTheme="minorHAnsi" w:cstheme="minorHAnsi"/>
          <w:i/>
          <w:iCs/>
          <w:spacing w:val="-1"/>
        </w:rPr>
        <w:t>d)</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Resolution</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1"/>
        </w:rPr>
        <w:t>181 (Guadalaj</w:t>
      </w:r>
      <w:r w:rsidRPr="00771E06">
        <w:rPr>
          <w:rFonts w:asciiTheme="minorHAnsi" w:eastAsia="Calibri Light" w:hAnsiTheme="minorHAnsi" w:cstheme="minorHAnsi"/>
          <w:spacing w:val="-2"/>
        </w:rPr>
        <w:t>ara, 2010)</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of the</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Plenipotentiary Conference,</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on</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definitions and terminology</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relating to</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building confidence and security in the</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use of</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ICTs;</w:t>
      </w:r>
    </w:p>
    <w:p w14:paraId="57746E2C" w14:textId="77777777" w:rsidR="00CC4F92" w:rsidRPr="00771E06" w:rsidRDefault="00476A06">
      <w:pPr>
        <w:spacing w:before="157" w:line="238" w:lineRule="auto"/>
        <w:ind w:left="30" w:right="1" w:hanging="2"/>
        <w:jc w:val="both"/>
        <w:rPr>
          <w:rFonts w:asciiTheme="minorHAnsi" w:eastAsia="Calibri Light" w:hAnsiTheme="minorHAnsi" w:cstheme="minorHAnsi"/>
        </w:rPr>
      </w:pPr>
      <w:r w:rsidRPr="00771E06">
        <w:rPr>
          <w:rFonts w:asciiTheme="minorHAnsi" w:eastAsia="Calibri" w:hAnsiTheme="minorHAnsi" w:cstheme="minorHAnsi"/>
          <w:i/>
          <w:iCs/>
          <w:spacing w:val="-3"/>
        </w:rPr>
        <w:t>e)</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3"/>
        </w:rPr>
        <w:t>Resolution</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3"/>
        </w:rPr>
        <w:t>45</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3"/>
        </w:rPr>
        <w:t>(Rev.</w:t>
      </w:r>
      <w:r w:rsidRPr="00771E06">
        <w:rPr>
          <w:rFonts w:asciiTheme="minorHAnsi" w:eastAsia="Calibri Light" w:hAnsiTheme="minorHAnsi" w:cstheme="minorHAnsi"/>
          <w:spacing w:val="8"/>
        </w:rPr>
        <w:t xml:space="preserve"> </w:t>
      </w:r>
      <w:ins w:id="23" w:author="Intone" w:date="2024-11-19T15:26:00Z">
        <w:r w:rsidRPr="00771E06">
          <w:rPr>
            <w:rFonts w:asciiTheme="minorHAnsi" w:eastAsia="Calibri Light" w:hAnsiTheme="minorHAnsi" w:cstheme="minorHAnsi"/>
            <w:spacing w:val="-3"/>
          </w:rPr>
          <w:t>Kigali</w:t>
        </w:r>
      </w:ins>
      <w:del w:id="24" w:author="Intone" w:date="2024-11-19T15:26:00Z">
        <w:r w:rsidRPr="00771E06">
          <w:rPr>
            <w:rFonts w:asciiTheme="minorHAnsi" w:eastAsia="Calibri Light" w:hAnsiTheme="minorHAnsi" w:cstheme="minorHAnsi"/>
            <w:spacing w:val="-3"/>
          </w:rPr>
          <w:delText>Dubai</w:delText>
        </w:r>
      </w:del>
      <w:r w:rsidRPr="00771E06">
        <w:rPr>
          <w:rFonts w:asciiTheme="minorHAnsi" w:eastAsia="Calibri Light" w:hAnsiTheme="minorHAnsi" w:cstheme="minorHAnsi"/>
          <w:spacing w:val="-3"/>
        </w:rPr>
        <w:t>,</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3"/>
        </w:rPr>
        <w:t>20</w:t>
      </w:r>
      <w:del w:id="25" w:author="Intone" w:date="2024-11-19T15:26:00Z">
        <w:r w:rsidRPr="00771E06">
          <w:rPr>
            <w:rFonts w:asciiTheme="minorHAnsi" w:eastAsia="Calibri Light" w:hAnsiTheme="minorHAnsi" w:cstheme="minorHAnsi"/>
            <w:spacing w:val="-3"/>
          </w:rPr>
          <w:delText>14</w:delText>
        </w:r>
      </w:del>
      <w:ins w:id="26" w:author="Intone" w:date="2024-11-19T15:26:00Z">
        <w:r w:rsidRPr="00771E06">
          <w:rPr>
            <w:rFonts w:asciiTheme="minorHAnsi" w:eastAsia="SimSun" w:hAnsiTheme="minorHAnsi" w:cstheme="minorHAnsi"/>
            <w:spacing w:val="-3"/>
            <w:lang w:eastAsia="zh-CN"/>
          </w:rPr>
          <w:t>22</w:t>
        </w:r>
      </w:ins>
      <w:r w:rsidRPr="00771E06">
        <w:rPr>
          <w:rFonts w:asciiTheme="minorHAnsi" w:eastAsia="Calibri Light" w:hAnsiTheme="minorHAnsi" w:cstheme="minorHAnsi"/>
          <w:spacing w:val="-3"/>
        </w:rPr>
        <w:t>) of</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3"/>
        </w:rPr>
        <w:t>the World</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3"/>
        </w:rPr>
        <w:t>Telecommunication</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3"/>
        </w:rPr>
        <w:t>Development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Conference</w:t>
      </w:r>
      <w:r w:rsidRPr="00771E06">
        <w:rPr>
          <w:rFonts w:asciiTheme="minorHAnsi" w:eastAsia="Calibri Light" w:hAnsiTheme="minorHAnsi" w:cstheme="minorHAnsi"/>
          <w:spacing w:val="29"/>
          <w:w w:val="101"/>
        </w:rPr>
        <w:t xml:space="preserve"> </w:t>
      </w:r>
      <w:r w:rsidRPr="00771E06">
        <w:rPr>
          <w:rFonts w:asciiTheme="minorHAnsi" w:eastAsia="Calibri Light" w:hAnsiTheme="minorHAnsi" w:cstheme="minorHAnsi"/>
          <w:spacing w:val="-3"/>
        </w:rPr>
        <w:t>(WTDC);</w:t>
      </w:r>
    </w:p>
    <w:p w14:paraId="28B37769" w14:textId="77777777" w:rsidR="00CC4F92" w:rsidRPr="00771E06" w:rsidRDefault="00476A06">
      <w:pPr>
        <w:spacing w:before="175" w:line="247" w:lineRule="auto"/>
        <w:ind w:left="27" w:right="1" w:hanging="27"/>
        <w:jc w:val="both"/>
        <w:rPr>
          <w:rFonts w:asciiTheme="minorHAnsi" w:eastAsia="Calibri Light" w:hAnsiTheme="minorHAnsi" w:cstheme="minorHAnsi"/>
        </w:rPr>
      </w:pPr>
      <w:r w:rsidRPr="00771E06">
        <w:rPr>
          <w:rFonts w:asciiTheme="minorHAnsi" w:eastAsia="Calibri" w:hAnsiTheme="minorHAnsi" w:cstheme="minorHAnsi"/>
          <w:i/>
          <w:iCs/>
          <w:spacing w:val="5"/>
        </w:rPr>
        <w:t>f)</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rPr>
        <w:t>Resolution</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5"/>
        </w:rPr>
        <w:t>50</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5"/>
        </w:rPr>
        <w:t>(</w:t>
      </w:r>
      <w:r w:rsidRPr="00771E06">
        <w:rPr>
          <w:rFonts w:asciiTheme="minorHAnsi" w:eastAsia="Calibri Light" w:hAnsiTheme="minorHAnsi" w:cstheme="minorHAnsi"/>
        </w:rPr>
        <w:t>Rev</w:t>
      </w:r>
      <w:r w:rsidRPr="00771E06">
        <w:rPr>
          <w:rFonts w:asciiTheme="minorHAnsi" w:eastAsia="Calibri Light" w:hAnsiTheme="minorHAnsi" w:cstheme="minorHAnsi"/>
          <w:spacing w:val="5"/>
        </w:rPr>
        <w:t xml:space="preserve">.   </w:t>
      </w:r>
      <w:ins w:id="27" w:author="Intone" w:date="2024-11-19T15:27:00Z">
        <w:r w:rsidRPr="00771E06">
          <w:rPr>
            <w:rFonts w:asciiTheme="minorHAnsi" w:eastAsia="SimSun" w:hAnsiTheme="minorHAnsi" w:cstheme="minorHAnsi"/>
            <w:lang w:eastAsia="zh-CN"/>
          </w:rPr>
          <w:t>New Delhi</w:t>
        </w:r>
      </w:ins>
      <w:del w:id="28" w:author="Intone" w:date="2024-11-19T15:27:00Z">
        <w:r w:rsidRPr="00771E06">
          <w:rPr>
            <w:rFonts w:asciiTheme="minorHAnsi" w:eastAsia="Calibri Light" w:hAnsiTheme="minorHAnsi" w:cstheme="minorHAnsi"/>
          </w:rPr>
          <w:delText>Geneva</w:delText>
        </w:r>
      </w:del>
      <w:r w:rsidRPr="00771E06">
        <w:rPr>
          <w:rFonts w:asciiTheme="minorHAnsi" w:eastAsia="Calibri Light" w:hAnsiTheme="minorHAnsi" w:cstheme="minorHAnsi"/>
          <w:spacing w:val="5"/>
        </w:rPr>
        <w:t>,</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4"/>
        </w:rPr>
        <w:t>202</w:t>
      </w:r>
      <w:del w:id="29" w:author="Intone" w:date="2024-11-19T15:27:00Z">
        <w:r w:rsidRPr="00771E06">
          <w:rPr>
            <w:rFonts w:asciiTheme="minorHAnsi" w:eastAsia="Calibri Light" w:hAnsiTheme="minorHAnsi" w:cstheme="minorHAnsi"/>
            <w:spacing w:val="4"/>
          </w:rPr>
          <w:delText>2</w:delText>
        </w:r>
      </w:del>
      <w:ins w:id="30" w:author="Intone" w:date="2024-11-19T15:27:00Z">
        <w:r w:rsidRPr="00771E06">
          <w:rPr>
            <w:rFonts w:asciiTheme="minorHAnsi" w:eastAsia="SimSun" w:hAnsiTheme="minorHAnsi" w:cstheme="minorHAnsi"/>
            <w:spacing w:val="4"/>
            <w:lang w:eastAsia="zh-CN"/>
          </w:rPr>
          <w:t>4</w:t>
        </w:r>
      </w:ins>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rPr>
        <w:t>of</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rPr>
        <w:t>the</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rPr>
        <w:t>World</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rPr>
        <w:t>Telecommunication</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1"/>
        </w:rPr>
        <w:t>Standardization Assembly</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1"/>
        </w:rPr>
        <w:t>(WTSA), on cybersecurity;</w:t>
      </w:r>
    </w:p>
    <w:p w14:paraId="07F8C06E" w14:textId="77777777" w:rsidR="00CC4F92" w:rsidRPr="00771E06" w:rsidRDefault="00476A06">
      <w:pPr>
        <w:spacing w:before="157" w:line="238" w:lineRule="auto"/>
        <w:ind w:left="27" w:right="2" w:hanging="1"/>
        <w:jc w:val="both"/>
        <w:rPr>
          <w:rFonts w:asciiTheme="minorHAnsi" w:eastAsia="Calibri Light" w:hAnsiTheme="minorHAnsi" w:cstheme="minorHAnsi"/>
        </w:rPr>
      </w:pPr>
      <w:r w:rsidRPr="00771E06">
        <w:rPr>
          <w:rFonts w:asciiTheme="minorHAnsi" w:eastAsia="Calibri" w:hAnsiTheme="minorHAnsi" w:cstheme="minorHAnsi"/>
          <w:i/>
          <w:iCs/>
          <w:spacing w:val="-2"/>
        </w:rPr>
        <w:t>g)</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Resolution</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52</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(Rev.</w:t>
      </w:r>
      <w:r w:rsidRPr="00771E06">
        <w:rPr>
          <w:rFonts w:asciiTheme="minorHAnsi" w:eastAsia="Calibri Light" w:hAnsiTheme="minorHAnsi" w:cstheme="minorHAnsi"/>
          <w:spacing w:val="16"/>
        </w:rPr>
        <w:t xml:space="preserve"> </w:t>
      </w:r>
      <w:proofErr w:type="spellStart"/>
      <w:r w:rsidRPr="00771E06">
        <w:rPr>
          <w:rFonts w:asciiTheme="minorHAnsi" w:eastAsia="Calibri Light" w:hAnsiTheme="minorHAnsi" w:cstheme="minorHAnsi"/>
          <w:spacing w:val="-2"/>
        </w:rPr>
        <w:t>Hammamet</w:t>
      </w:r>
      <w:proofErr w:type="spellEnd"/>
      <w:r w:rsidRPr="00771E06">
        <w:rPr>
          <w:rFonts w:asciiTheme="minorHAnsi" w:eastAsia="Calibri Light" w:hAnsiTheme="minorHAnsi" w:cstheme="minorHAnsi"/>
          <w:spacing w:val="-2"/>
        </w:rPr>
        <w:t>, 2016)</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2"/>
        </w:rPr>
        <w:t>WTSA,</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on</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countering</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comba</w:t>
      </w:r>
      <w:r w:rsidRPr="00771E06">
        <w:rPr>
          <w:rFonts w:asciiTheme="minorHAnsi" w:eastAsia="Calibri Light" w:hAnsiTheme="minorHAnsi" w:cstheme="minorHAnsi"/>
          <w:spacing w:val="-3"/>
        </w:rPr>
        <w:t>ting</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spam;</w:t>
      </w:r>
    </w:p>
    <w:p w14:paraId="6CFAE1CC" w14:textId="77777777" w:rsidR="00CC4F92" w:rsidRPr="00771E06" w:rsidRDefault="00476A06">
      <w:pPr>
        <w:spacing w:before="175" w:line="237" w:lineRule="auto"/>
        <w:ind w:left="35" w:hanging="8"/>
        <w:jc w:val="both"/>
        <w:rPr>
          <w:rFonts w:asciiTheme="minorHAnsi" w:eastAsia="Calibri Light" w:hAnsiTheme="minorHAnsi" w:cstheme="minorHAnsi"/>
          <w:spacing w:val="13"/>
          <w:w w:val="101"/>
        </w:rPr>
      </w:pPr>
      <w:r w:rsidRPr="00771E06">
        <w:rPr>
          <w:rFonts w:asciiTheme="minorHAnsi" w:eastAsia="Calibri" w:hAnsiTheme="minorHAnsi" w:cstheme="minorHAnsi"/>
          <w:i/>
          <w:iCs/>
          <w:spacing w:val="-2"/>
        </w:rPr>
        <w:t>h)</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Resolution</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1"/>
        </w:rPr>
        <w:t>58  (</w:t>
      </w:r>
      <w:r w:rsidRPr="00771E06">
        <w:rPr>
          <w:rFonts w:asciiTheme="minorHAnsi" w:eastAsia="Calibri Light" w:hAnsiTheme="minorHAnsi" w:cstheme="minorHAnsi"/>
          <w:spacing w:val="-2"/>
        </w:rPr>
        <w:t>Rev.</w:t>
      </w:r>
      <w:r w:rsidRPr="00771E06">
        <w:rPr>
          <w:rFonts w:asciiTheme="minorHAnsi" w:eastAsia="Calibri Light" w:hAnsiTheme="minorHAnsi" w:cstheme="minorHAnsi"/>
          <w:spacing w:val="25"/>
          <w:w w:val="102"/>
        </w:rPr>
        <w:t xml:space="preserve"> </w:t>
      </w:r>
      <w:r w:rsidRPr="00771E06">
        <w:rPr>
          <w:rFonts w:asciiTheme="minorHAnsi" w:eastAsia="Calibri Light" w:hAnsiTheme="minorHAnsi" w:cstheme="minorHAnsi"/>
          <w:spacing w:val="-2"/>
        </w:rPr>
        <w:t>Geneva,</w:t>
      </w:r>
      <w:r w:rsidRPr="00771E06">
        <w:rPr>
          <w:rFonts w:asciiTheme="minorHAnsi" w:eastAsia="Calibri Light" w:hAnsiTheme="minorHAnsi" w:cstheme="minorHAnsi"/>
          <w:spacing w:val="28"/>
          <w:w w:val="101"/>
        </w:rPr>
        <w:t xml:space="preserve"> </w:t>
      </w:r>
      <w:r w:rsidRPr="00771E06">
        <w:rPr>
          <w:rFonts w:asciiTheme="minorHAnsi" w:eastAsia="Calibri Light" w:hAnsiTheme="minorHAnsi" w:cstheme="minorHAnsi"/>
          <w:spacing w:val="-2"/>
        </w:rPr>
        <w:t>2022)</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WTSA,</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on</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encouraging</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creation</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o</w:t>
      </w:r>
      <w:r w:rsidRPr="00771E06">
        <w:rPr>
          <w:rFonts w:asciiTheme="minorHAnsi" w:eastAsia="Calibri Light" w:hAnsiTheme="minorHAnsi" w:cstheme="minorHAnsi"/>
          <w:spacing w:val="1"/>
        </w:rPr>
        <w:t>f</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national</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2"/>
        </w:rPr>
        <w:t>computer</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incident</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response teams</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(CIRTs),</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particularly for</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developing</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cou</w:t>
      </w:r>
      <w:r w:rsidRPr="00771E06">
        <w:rPr>
          <w:rFonts w:asciiTheme="minorHAnsi" w:eastAsia="Calibri Light" w:hAnsiTheme="minorHAnsi" w:cstheme="minorHAnsi"/>
          <w:spacing w:val="13"/>
          <w:w w:val="101"/>
        </w:rPr>
        <w:t>ntries</w:t>
      </w:r>
      <w:r w:rsidRPr="00771E06">
        <w:rPr>
          <w:rFonts w:asciiTheme="minorHAnsi" w:eastAsia="Calibri Light" w:hAnsiTheme="minorHAnsi" w:cstheme="minorHAnsi"/>
          <w:spacing w:val="13"/>
          <w:w w:val="101"/>
          <w:vertAlign w:val="superscript"/>
        </w:rPr>
        <w:footnoteReference w:id="1"/>
      </w:r>
      <w:r w:rsidRPr="00771E06">
        <w:rPr>
          <w:rFonts w:asciiTheme="minorHAnsi" w:eastAsia="Calibri Light" w:hAnsiTheme="minorHAnsi" w:cstheme="minorHAnsi"/>
          <w:spacing w:val="13"/>
          <w:w w:val="101"/>
        </w:rPr>
        <w:t>;</w:t>
      </w:r>
    </w:p>
    <w:p w14:paraId="6FB544E5" w14:textId="77777777" w:rsidR="00CC4F92" w:rsidRPr="00771E06" w:rsidRDefault="00476A06">
      <w:pPr>
        <w:spacing w:before="149" w:line="247" w:lineRule="auto"/>
        <w:ind w:left="29" w:right="2" w:hanging="2"/>
        <w:jc w:val="both"/>
        <w:rPr>
          <w:rFonts w:asciiTheme="minorHAnsi" w:eastAsia="Calibri Light" w:hAnsiTheme="minorHAnsi" w:cstheme="minorHAnsi"/>
        </w:rPr>
      </w:pPr>
      <w:proofErr w:type="spellStart"/>
      <w:r w:rsidRPr="00771E06">
        <w:rPr>
          <w:rFonts w:asciiTheme="minorHAnsi" w:eastAsia="Calibri" w:hAnsiTheme="minorHAnsi" w:cstheme="minorHAnsi"/>
          <w:i/>
          <w:iCs/>
          <w:spacing w:val="-2"/>
        </w:rPr>
        <w:t>i</w:t>
      </w:r>
      <w:proofErr w:type="spellEnd"/>
      <w:r w:rsidRPr="00771E06">
        <w:rPr>
          <w:rFonts w:asciiTheme="minorHAnsi" w:eastAsia="Calibri" w:hAnsiTheme="minorHAnsi" w:cstheme="minorHAnsi"/>
          <w:i/>
          <w:iCs/>
          <w:spacing w:val="-2"/>
        </w:rPr>
        <w:t>)</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Resolution</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69</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(Rev.</w:t>
      </w:r>
      <w:r w:rsidRPr="00771E06">
        <w:rPr>
          <w:rFonts w:asciiTheme="minorHAnsi" w:eastAsia="Calibri Light" w:hAnsiTheme="minorHAnsi" w:cstheme="minorHAnsi"/>
          <w:spacing w:val="19"/>
          <w:w w:val="101"/>
        </w:rPr>
        <w:t xml:space="preserve"> </w:t>
      </w:r>
      <w:ins w:id="31" w:author="Intone" w:date="2024-11-19T15:28:00Z">
        <w:r w:rsidRPr="00771E06">
          <w:rPr>
            <w:rFonts w:asciiTheme="minorHAnsi" w:eastAsia="SimSun" w:hAnsiTheme="minorHAnsi" w:cstheme="minorHAnsi"/>
            <w:lang w:eastAsia="zh-CN"/>
          </w:rPr>
          <w:t>Baku</w:t>
        </w:r>
      </w:ins>
      <w:del w:id="32" w:author="Intone" w:date="2024-11-19T15:28:00Z">
        <w:r w:rsidRPr="00771E06">
          <w:rPr>
            <w:rFonts w:asciiTheme="minorHAnsi" w:eastAsia="Calibri Light" w:hAnsiTheme="minorHAnsi" w:cstheme="minorHAnsi"/>
            <w:spacing w:val="-2"/>
          </w:rPr>
          <w:delText>Kigali</w:delText>
        </w:r>
      </w:del>
      <w:r w:rsidRPr="00771E06">
        <w:rPr>
          <w:rFonts w:asciiTheme="minorHAnsi" w:eastAsia="Calibri Light" w:hAnsiTheme="minorHAnsi" w:cstheme="minorHAnsi"/>
          <w:spacing w:val="-2"/>
        </w:rPr>
        <w:t>,</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202</w:t>
      </w:r>
      <w:del w:id="33" w:author="Intone" w:date="2024-11-19T15:27:00Z">
        <w:r w:rsidRPr="00771E06">
          <w:rPr>
            <w:rFonts w:asciiTheme="minorHAnsi" w:eastAsia="Calibri Light" w:hAnsiTheme="minorHAnsi" w:cstheme="minorHAnsi"/>
            <w:spacing w:val="-2"/>
          </w:rPr>
          <w:delText>2</w:delText>
        </w:r>
      </w:del>
      <w:ins w:id="34" w:author="Intone" w:date="2024-11-19T15:27:00Z">
        <w:r w:rsidRPr="00771E06">
          <w:rPr>
            <w:rFonts w:asciiTheme="minorHAnsi" w:eastAsia="SimSun" w:hAnsiTheme="minorHAnsi" w:cstheme="minorHAnsi"/>
            <w:spacing w:val="-2"/>
            <w:lang w:eastAsia="zh-CN"/>
          </w:rPr>
          <w:t>5</w:t>
        </w:r>
      </w:ins>
      <w:r w:rsidRPr="00771E06">
        <w:rPr>
          <w:rFonts w:asciiTheme="minorHAnsi" w:eastAsia="Calibri Light" w:hAnsiTheme="minorHAnsi" w:cstheme="minorHAnsi"/>
          <w:spacing w:val="-2"/>
        </w:rPr>
        <w:t>)</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of this</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conference,</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on f</w:t>
      </w:r>
      <w:r w:rsidRPr="00771E06">
        <w:rPr>
          <w:rFonts w:asciiTheme="minorHAnsi" w:eastAsia="Calibri Light" w:hAnsiTheme="minorHAnsi" w:cstheme="minorHAnsi"/>
          <w:spacing w:val="-3"/>
        </w:rPr>
        <w:t>acilitating the</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3"/>
        </w:rPr>
        <w:t>creation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of CIRTs,</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1"/>
        </w:rPr>
        <w:t>particularly for</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developing countries,</w:t>
      </w:r>
      <w:r w:rsidRPr="00771E06">
        <w:rPr>
          <w:rFonts w:asciiTheme="minorHAnsi" w:eastAsia="Calibri Light" w:hAnsiTheme="minorHAnsi" w:cstheme="minorHAnsi"/>
          <w:spacing w:val="-2"/>
        </w:rPr>
        <w:t xml:space="preserve"> and</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cooperation</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among them;</w:t>
      </w:r>
    </w:p>
    <w:p w14:paraId="1820F3B7" w14:textId="77777777" w:rsidR="00CC4F92" w:rsidRPr="00771E06" w:rsidRDefault="00CC4F92">
      <w:pPr>
        <w:pStyle w:val="BodyText"/>
        <w:spacing w:line="336" w:lineRule="auto"/>
        <w:jc w:val="both"/>
        <w:rPr>
          <w:rFonts w:asciiTheme="minorHAnsi" w:hAnsiTheme="minorHAnsi" w:cstheme="minorHAnsi"/>
          <w:sz w:val="24"/>
          <w:szCs w:val="24"/>
        </w:rPr>
      </w:pPr>
    </w:p>
    <w:p w14:paraId="433263F6" w14:textId="77777777" w:rsidR="00CC4F92" w:rsidRPr="00771E06" w:rsidRDefault="00476A06">
      <w:pPr>
        <w:spacing w:before="61" w:line="247" w:lineRule="auto"/>
        <w:ind w:left="20" w:hanging="21"/>
        <w:jc w:val="both"/>
        <w:rPr>
          <w:rFonts w:asciiTheme="minorHAnsi" w:eastAsia="Calibri Light" w:hAnsiTheme="minorHAnsi" w:cstheme="minorHAnsi"/>
        </w:rPr>
      </w:pPr>
      <w:r w:rsidRPr="00771E06">
        <w:rPr>
          <w:rFonts w:asciiTheme="minorHAnsi" w:eastAsia="Calibri Light" w:hAnsiTheme="minorHAnsi" w:cstheme="minorHAnsi"/>
          <w:i/>
          <w:iCs/>
          <w:spacing w:val="-1"/>
        </w:rPr>
        <w:t>j)</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Resolution</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1"/>
        </w:rPr>
        <w:t>67  (Rev.  Kigali,  2022)  of</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1"/>
        </w:rPr>
        <w:t>this</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1"/>
        </w:rPr>
        <w:t>conference,</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1"/>
        </w:rPr>
        <w:t>on</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the  role</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1"/>
        </w:rPr>
        <w:t>of</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41"/>
          <w:w w:val="101"/>
        </w:rPr>
        <w:t xml:space="preserve"> </w:t>
      </w:r>
      <w:r w:rsidRPr="00771E06">
        <w:rPr>
          <w:rFonts w:asciiTheme="minorHAnsi" w:eastAsia="Calibri Light" w:hAnsiTheme="minorHAnsi" w:cstheme="minorHAnsi"/>
          <w:spacing w:val="-1"/>
        </w:rPr>
        <w:t>ITU</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Telecommunication</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1"/>
        </w:rPr>
        <w:t>Development S</w:t>
      </w:r>
      <w:r w:rsidRPr="00771E06">
        <w:rPr>
          <w:rFonts w:asciiTheme="minorHAnsi" w:eastAsia="Calibri Light" w:hAnsiTheme="minorHAnsi" w:cstheme="minorHAnsi"/>
          <w:spacing w:val="-2"/>
        </w:rPr>
        <w:t>ector</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(ITU-D)</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in child online</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protection;</w:t>
      </w:r>
    </w:p>
    <w:p w14:paraId="7F319BD8" w14:textId="77777777" w:rsidR="00CC4F92" w:rsidRPr="00771E06" w:rsidRDefault="00476A06">
      <w:pPr>
        <w:spacing w:before="263" w:line="248" w:lineRule="auto"/>
        <w:ind w:left="33" w:hanging="6"/>
        <w:jc w:val="both"/>
        <w:rPr>
          <w:rFonts w:asciiTheme="minorHAnsi" w:eastAsia="Calibri Light" w:hAnsiTheme="minorHAnsi" w:cstheme="minorHAnsi"/>
        </w:rPr>
      </w:pPr>
      <w:r w:rsidRPr="00771E06">
        <w:rPr>
          <w:rFonts w:asciiTheme="minorHAnsi" w:eastAsia="Calibri Light" w:hAnsiTheme="minorHAnsi" w:cstheme="minorHAnsi"/>
          <w:i/>
          <w:iCs/>
        </w:rPr>
        <w:t xml:space="preserve">k) </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rPr>
        <w:t>the  relevant  opinions</w:t>
      </w:r>
      <w:r w:rsidRPr="00771E06">
        <w:rPr>
          <w:rFonts w:asciiTheme="minorHAnsi" w:eastAsia="Calibri Light" w:hAnsiTheme="minorHAnsi" w:cstheme="minorHAnsi"/>
          <w:spacing w:val="37"/>
        </w:rPr>
        <w:t xml:space="preserve"> </w:t>
      </w:r>
      <w:r w:rsidRPr="00771E06">
        <w:rPr>
          <w:rFonts w:asciiTheme="minorHAnsi" w:eastAsia="Calibri Light" w:hAnsiTheme="minorHAnsi" w:cstheme="minorHAnsi"/>
        </w:rPr>
        <w:t>of</w:t>
      </w:r>
      <w:r w:rsidRPr="00771E06">
        <w:rPr>
          <w:rFonts w:asciiTheme="minorHAnsi" w:eastAsia="Calibri Light" w:hAnsiTheme="minorHAnsi" w:cstheme="minorHAnsi"/>
          <w:spacing w:val="28"/>
          <w:w w:val="101"/>
        </w:rPr>
        <w:t xml:space="preserve"> </w:t>
      </w:r>
      <w:r w:rsidRPr="00771E06">
        <w:rPr>
          <w:rFonts w:asciiTheme="minorHAnsi" w:eastAsia="Calibri Light" w:hAnsiTheme="minorHAnsi" w:cstheme="minorHAnsi"/>
        </w:rPr>
        <w:t>the</w:t>
      </w:r>
      <w:r w:rsidRPr="00771E06">
        <w:rPr>
          <w:rFonts w:asciiTheme="minorHAnsi" w:eastAsia="Calibri Light" w:hAnsiTheme="minorHAnsi" w:cstheme="minorHAnsi"/>
          <w:spacing w:val="35"/>
        </w:rPr>
        <w:t xml:space="preserve"> </w:t>
      </w:r>
      <w:r w:rsidRPr="00771E06">
        <w:rPr>
          <w:rFonts w:asciiTheme="minorHAnsi" w:eastAsia="Calibri Light" w:hAnsiTheme="minorHAnsi" w:cstheme="minorHAnsi"/>
        </w:rPr>
        <w:t>sixth</w:t>
      </w:r>
      <w:r w:rsidRPr="00771E06">
        <w:rPr>
          <w:rFonts w:asciiTheme="minorHAnsi" w:eastAsia="Calibri Light" w:hAnsiTheme="minorHAnsi" w:cstheme="minorHAnsi"/>
          <w:spacing w:val="34"/>
        </w:rPr>
        <w:t xml:space="preserve"> </w:t>
      </w:r>
      <w:r w:rsidRPr="00771E06">
        <w:rPr>
          <w:rFonts w:asciiTheme="minorHAnsi" w:eastAsia="Calibri Light" w:hAnsiTheme="minorHAnsi" w:cstheme="minorHAnsi"/>
        </w:rPr>
        <w:t>World</w:t>
      </w:r>
      <w:r w:rsidRPr="00771E06">
        <w:rPr>
          <w:rFonts w:asciiTheme="minorHAnsi" w:eastAsia="Calibri Light" w:hAnsiTheme="minorHAnsi" w:cstheme="minorHAnsi"/>
          <w:spacing w:val="28"/>
          <w:w w:val="101"/>
        </w:rPr>
        <w:t xml:space="preserve"> </w:t>
      </w:r>
      <w:r w:rsidRPr="00771E06">
        <w:rPr>
          <w:rFonts w:asciiTheme="minorHAnsi" w:eastAsia="Calibri Light" w:hAnsiTheme="minorHAnsi" w:cstheme="minorHAnsi"/>
        </w:rPr>
        <w:t>Telecommunic</w:t>
      </w:r>
      <w:r w:rsidRPr="00771E06">
        <w:rPr>
          <w:rFonts w:asciiTheme="minorHAnsi" w:eastAsia="Calibri Light" w:hAnsiTheme="minorHAnsi" w:cstheme="minorHAnsi"/>
          <w:spacing w:val="-1"/>
        </w:rPr>
        <w:t>ation  Policy  Forum</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(WTPF-21) that fall</w:t>
      </w:r>
      <w:r w:rsidRPr="00771E06">
        <w:rPr>
          <w:rFonts w:asciiTheme="minorHAnsi" w:eastAsia="Calibri Light" w:hAnsiTheme="minorHAnsi" w:cstheme="minorHAnsi"/>
          <w:spacing w:val="29"/>
          <w:w w:val="101"/>
        </w:rPr>
        <w:t xml:space="preserve"> </w:t>
      </w:r>
      <w:r w:rsidRPr="00771E06">
        <w:rPr>
          <w:rFonts w:asciiTheme="minorHAnsi" w:eastAsia="Calibri Light" w:hAnsiTheme="minorHAnsi" w:cstheme="minorHAnsi"/>
          <w:spacing w:val="-2"/>
        </w:rPr>
        <w:t>under the</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mandate of</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ITU-D;</w:t>
      </w:r>
    </w:p>
    <w:p w14:paraId="2D34B89D" w14:textId="77777777" w:rsidR="00CC4F92" w:rsidRPr="00771E06" w:rsidRDefault="00476A06">
      <w:pPr>
        <w:spacing w:before="261" w:line="247" w:lineRule="auto"/>
        <w:ind w:left="38" w:hanging="11"/>
        <w:jc w:val="both"/>
        <w:rPr>
          <w:rFonts w:asciiTheme="minorHAnsi" w:eastAsia="Calibri Light" w:hAnsiTheme="minorHAnsi" w:cstheme="minorHAnsi"/>
        </w:rPr>
      </w:pPr>
      <w:r w:rsidRPr="00771E06">
        <w:rPr>
          <w:rFonts w:asciiTheme="minorHAnsi" w:eastAsia="Calibri Light" w:hAnsiTheme="minorHAnsi" w:cstheme="minorHAnsi"/>
          <w:i/>
          <w:iCs/>
          <w:spacing w:val="-2"/>
        </w:rPr>
        <w:t>l)</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the noble</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principles, aims and objectives embodied</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spacing w:val="-2"/>
        </w:rPr>
        <w:t>in the Charter of the</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United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Nations</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3"/>
        </w:rPr>
        <w:t>and the</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3"/>
        </w:rPr>
        <w:t>Universal</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3"/>
        </w:rPr>
        <w:t>Declaration</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3"/>
        </w:rPr>
        <w:t>of</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3"/>
        </w:rPr>
        <w:t>Human</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3"/>
        </w:rPr>
        <w:t>Rights;</w:t>
      </w:r>
    </w:p>
    <w:p w14:paraId="5A9B1E59" w14:textId="77777777" w:rsidR="00CC4F92" w:rsidRPr="00771E06" w:rsidRDefault="00476A06">
      <w:pPr>
        <w:spacing w:before="263" w:line="237" w:lineRule="auto"/>
        <w:ind w:left="37" w:hanging="10"/>
        <w:jc w:val="both"/>
        <w:rPr>
          <w:rFonts w:asciiTheme="minorHAnsi" w:eastAsia="Calibri Light" w:hAnsiTheme="minorHAnsi" w:cstheme="minorHAnsi"/>
        </w:rPr>
      </w:pPr>
      <w:r w:rsidRPr="00771E06">
        <w:rPr>
          <w:rFonts w:asciiTheme="minorHAnsi" w:eastAsia="Calibri Light" w:hAnsiTheme="minorHAnsi" w:cstheme="minorHAnsi"/>
          <w:i/>
          <w:iCs/>
          <w:spacing w:val="-2"/>
        </w:rPr>
        <w:lastRenderedPageBreak/>
        <w:t>m)</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that</w:t>
      </w:r>
      <w:r w:rsidRPr="00771E06">
        <w:rPr>
          <w:rFonts w:asciiTheme="minorHAnsi" w:eastAsia="Calibri Light" w:hAnsiTheme="minorHAnsi" w:cstheme="minorHAnsi"/>
          <w:spacing w:val="34"/>
          <w:w w:val="101"/>
        </w:rPr>
        <w:t xml:space="preserve"> </w:t>
      </w:r>
      <w:r w:rsidRPr="00771E06">
        <w:rPr>
          <w:rFonts w:asciiTheme="minorHAnsi" w:eastAsia="Calibri Light" w:hAnsiTheme="minorHAnsi" w:cstheme="minorHAnsi"/>
          <w:spacing w:val="-2"/>
        </w:rPr>
        <w:t>ITU</w:t>
      </w:r>
      <w:r w:rsidRPr="00771E06">
        <w:rPr>
          <w:rFonts w:asciiTheme="minorHAnsi" w:eastAsia="Calibri Light" w:hAnsiTheme="minorHAnsi" w:cstheme="minorHAnsi"/>
          <w:spacing w:val="30"/>
        </w:rPr>
        <w:t xml:space="preserve"> </w:t>
      </w:r>
      <w:r w:rsidRPr="00771E06">
        <w:rPr>
          <w:rFonts w:asciiTheme="minorHAnsi" w:eastAsia="Calibri Light" w:hAnsiTheme="minorHAnsi" w:cstheme="minorHAnsi"/>
          <w:spacing w:val="-2"/>
        </w:rPr>
        <w:t>is</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32"/>
        </w:rPr>
        <w:t xml:space="preserve"> </w:t>
      </w:r>
      <w:r w:rsidRPr="00771E06">
        <w:rPr>
          <w:rFonts w:asciiTheme="minorHAnsi" w:eastAsia="Calibri Light" w:hAnsiTheme="minorHAnsi" w:cstheme="minorHAnsi"/>
          <w:spacing w:val="-2"/>
        </w:rPr>
        <w:t>lead</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facilitator</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for</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Action</w:t>
      </w:r>
      <w:r w:rsidRPr="00771E06">
        <w:rPr>
          <w:rFonts w:asciiTheme="minorHAnsi" w:eastAsia="Calibri Light" w:hAnsiTheme="minorHAnsi" w:cstheme="minorHAnsi"/>
          <w:spacing w:val="34"/>
        </w:rPr>
        <w:t xml:space="preserve"> </w:t>
      </w:r>
      <w:r w:rsidRPr="00771E06">
        <w:rPr>
          <w:rFonts w:asciiTheme="minorHAnsi" w:eastAsia="Calibri Light" w:hAnsiTheme="minorHAnsi" w:cstheme="minorHAnsi"/>
          <w:spacing w:val="-2"/>
        </w:rPr>
        <w:t>Line</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C5</w:t>
      </w:r>
      <w:r w:rsidRPr="00771E06">
        <w:rPr>
          <w:rFonts w:asciiTheme="minorHAnsi" w:eastAsia="Calibri Light" w:hAnsiTheme="minorHAnsi" w:cstheme="minorHAnsi"/>
          <w:spacing w:val="30"/>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Tun</w:t>
      </w:r>
      <w:r w:rsidRPr="00771E06">
        <w:rPr>
          <w:rFonts w:asciiTheme="minorHAnsi" w:eastAsia="Calibri Light" w:hAnsiTheme="minorHAnsi" w:cstheme="minorHAnsi"/>
          <w:spacing w:val="-3"/>
        </w:rPr>
        <w:t>is</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3"/>
        </w:rPr>
        <w:t>Agenda</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3"/>
        </w:rPr>
        <w:t>for</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3"/>
        </w:rPr>
        <w:t>the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Information Society</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(Building</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confidence</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and security</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in the</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use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7"/>
          <w:w w:val="101"/>
        </w:rPr>
        <w:t xml:space="preserve"> </w:t>
      </w:r>
      <w:r w:rsidRPr="00771E06">
        <w:rPr>
          <w:rFonts w:asciiTheme="minorHAnsi" w:eastAsia="Calibri Light" w:hAnsiTheme="minorHAnsi" w:cstheme="minorHAnsi"/>
          <w:spacing w:val="-2"/>
        </w:rPr>
        <w:t>ICTs)</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of the World</w:t>
      </w:r>
    </w:p>
    <w:p w14:paraId="0BE828D5" w14:textId="77777777" w:rsidR="00CC4F92" w:rsidRPr="00771E06" w:rsidRDefault="00476A06">
      <w:pPr>
        <w:spacing w:line="260" w:lineRule="exact"/>
        <w:ind w:left="27"/>
        <w:jc w:val="both"/>
        <w:rPr>
          <w:rFonts w:asciiTheme="minorHAnsi" w:eastAsia="Calibri Light" w:hAnsiTheme="minorHAnsi" w:cstheme="minorHAnsi"/>
        </w:rPr>
      </w:pPr>
      <w:r w:rsidRPr="00771E06">
        <w:rPr>
          <w:rFonts w:asciiTheme="minorHAnsi" w:eastAsia="Calibri Light" w:hAnsiTheme="minorHAnsi" w:cstheme="minorHAnsi"/>
          <w:spacing w:val="-1"/>
          <w:position w:val="3"/>
        </w:rPr>
        <w:t>Summit on the</w:t>
      </w:r>
      <w:r w:rsidRPr="00771E06">
        <w:rPr>
          <w:rFonts w:asciiTheme="minorHAnsi" w:eastAsia="Calibri Light" w:hAnsiTheme="minorHAnsi" w:cstheme="minorHAnsi"/>
          <w:spacing w:val="19"/>
          <w:position w:val="3"/>
        </w:rPr>
        <w:t xml:space="preserve"> </w:t>
      </w:r>
      <w:r w:rsidRPr="00771E06">
        <w:rPr>
          <w:rFonts w:asciiTheme="minorHAnsi" w:eastAsia="Calibri Light" w:hAnsiTheme="minorHAnsi" w:cstheme="minorHAnsi"/>
          <w:spacing w:val="-1"/>
          <w:position w:val="3"/>
        </w:rPr>
        <w:t xml:space="preserve">Information </w:t>
      </w:r>
      <w:r w:rsidRPr="00771E06">
        <w:rPr>
          <w:rFonts w:asciiTheme="minorHAnsi" w:eastAsia="Calibri Light" w:hAnsiTheme="minorHAnsi" w:cstheme="minorHAnsi"/>
          <w:spacing w:val="-2"/>
          <w:position w:val="3"/>
        </w:rPr>
        <w:t>Society</w:t>
      </w:r>
      <w:r w:rsidRPr="00771E06">
        <w:rPr>
          <w:rFonts w:asciiTheme="minorHAnsi" w:eastAsia="Calibri Light" w:hAnsiTheme="minorHAnsi" w:cstheme="minorHAnsi"/>
          <w:spacing w:val="14"/>
          <w:w w:val="101"/>
          <w:position w:val="3"/>
        </w:rPr>
        <w:t xml:space="preserve"> </w:t>
      </w:r>
      <w:r w:rsidRPr="00771E06">
        <w:rPr>
          <w:rFonts w:asciiTheme="minorHAnsi" w:eastAsia="Calibri Light" w:hAnsiTheme="minorHAnsi" w:cstheme="minorHAnsi"/>
          <w:spacing w:val="-2"/>
          <w:position w:val="3"/>
        </w:rPr>
        <w:t>(WSIS);</w:t>
      </w:r>
    </w:p>
    <w:p w14:paraId="64732774" w14:textId="77777777" w:rsidR="00CC4F92" w:rsidRPr="00771E06" w:rsidRDefault="00476A06">
      <w:pPr>
        <w:spacing w:before="264" w:line="238" w:lineRule="auto"/>
        <w:ind w:left="21" w:right="1" w:firstLine="5"/>
        <w:jc w:val="both"/>
        <w:rPr>
          <w:rFonts w:asciiTheme="minorHAnsi" w:eastAsia="Calibri Light" w:hAnsiTheme="minorHAnsi" w:cstheme="minorHAnsi"/>
        </w:rPr>
      </w:pPr>
      <w:r w:rsidRPr="00771E06">
        <w:rPr>
          <w:rFonts w:asciiTheme="minorHAnsi" w:eastAsia="Calibri Light" w:hAnsiTheme="minorHAnsi" w:cstheme="minorHAnsi"/>
          <w:i/>
          <w:iCs/>
          <w:spacing w:val="-1"/>
        </w:rPr>
        <w:t>n)</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1"/>
        </w:rPr>
        <w:t>cybersecurity-related</w:t>
      </w:r>
      <w:r w:rsidRPr="00771E06">
        <w:rPr>
          <w:rFonts w:asciiTheme="minorHAnsi" w:eastAsia="Calibri Light" w:hAnsiTheme="minorHAnsi" w:cstheme="minorHAnsi"/>
          <w:spacing w:val="32"/>
        </w:rPr>
        <w:t xml:space="preserve"> </w:t>
      </w:r>
      <w:r w:rsidRPr="00771E06">
        <w:rPr>
          <w:rFonts w:asciiTheme="minorHAnsi" w:eastAsia="Calibri Light" w:hAnsiTheme="minorHAnsi" w:cstheme="minorHAnsi"/>
          <w:spacing w:val="-1"/>
        </w:rPr>
        <w:t>provisions</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1"/>
        </w:rPr>
        <w:t>of</w:t>
      </w:r>
      <w:r w:rsidRPr="00771E06">
        <w:rPr>
          <w:rFonts w:asciiTheme="minorHAnsi" w:eastAsia="Calibri Light" w:hAnsiTheme="minorHAnsi" w:cstheme="minorHAnsi"/>
          <w:spacing w:val="16"/>
          <w:w w:val="102"/>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1"/>
        </w:rPr>
        <w:t>WSIS</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1"/>
        </w:rPr>
        <w:t>Tunis</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1"/>
        </w:rPr>
        <w:t>Com</w:t>
      </w:r>
      <w:r w:rsidRPr="00771E06">
        <w:rPr>
          <w:rFonts w:asciiTheme="minorHAnsi" w:eastAsia="Calibri Light" w:hAnsiTheme="minorHAnsi" w:cstheme="minorHAnsi"/>
          <w:spacing w:val="-2"/>
        </w:rPr>
        <w:t>mitment</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Tunis Agenda;</w:t>
      </w:r>
    </w:p>
    <w:p w14:paraId="30BD7032" w14:textId="77777777" w:rsidR="00CC4F92" w:rsidRPr="00771E06" w:rsidRDefault="00476A06">
      <w:pPr>
        <w:spacing w:before="282" w:afterLines="100" w:after="240" w:line="262" w:lineRule="exact"/>
        <w:ind w:left="28"/>
        <w:jc w:val="both"/>
        <w:rPr>
          <w:rFonts w:asciiTheme="minorHAnsi" w:eastAsia="Calibri Light" w:hAnsiTheme="minorHAnsi" w:cstheme="minorHAnsi"/>
          <w:spacing w:val="-2"/>
          <w:position w:val="3"/>
        </w:rPr>
      </w:pPr>
      <w:r w:rsidRPr="00771E06">
        <w:rPr>
          <w:rFonts w:asciiTheme="minorHAnsi" w:eastAsia="Calibri Light" w:hAnsiTheme="minorHAnsi" w:cstheme="minorHAnsi"/>
          <w:i/>
          <w:iCs/>
          <w:spacing w:val="-2"/>
          <w:position w:val="3"/>
        </w:rPr>
        <w:t>o)</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position w:val="3"/>
        </w:rPr>
        <w:t>the goals set</w:t>
      </w:r>
      <w:r w:rsidRPr="00771E06">
        <w:rPr>
          <w:rFonts w:asciiTheme="minorHAnsi" w:eastAsia="Calibri Light" w:hAnsiTheme="minorHAnsi" w:cstheme="minorHAnsi"/>
          <w:spacing w:val="11"/>
          <w:w w:val="101"/>
          <w:position w:val="3"/>
        </w:rPr>
        <w:t xml:space="preserve"> </w:t>
      </w:r>
      <w:r w:rsidRPr="00771E06">
        <w:rPr>
          <w:rFonts w:asciiTheme="minorHAnsi" w:eastAsia="Calibri Light" w:hAnsiTheme="minorHAnsi" w:cstheme="minorHAnsi"/>
          <w:spacing w:val="-2"/>
          <w:position w:val="3"/>
        </w:rPr>
        <w:t>out</w:t>
      </w:r>
      <w:r w:rsidRPr="00771E06">
        <w:rPr>
          <w:rFonts w:asciiTheme="minorHAnsi" w:eastAsia="Calibri Light" w:hAnsiTheme="minorHAnsi" w:cstheme="minorHAnsi"/>
          <w:spacing w:val="14"/>
          <w:w w:val="101"/>
          <w:position w:val="3"/>
        </w:rPr>
        <w:t xml:space="preserve"> </w:t>
      </w:r>
      <w:r w:rsidRPr="00771E06">
        <w:rPr>
          <w:rFonts w:asciiTheme="minorHAnsi" w:eastAsia="Calibri Light" w:hAnsiTheme="minorHAnsi" w:cstheme="minorHAnsi"/>
          <w:spacing w:val="-2"/>
          <w:position w:val="3"/>
        </w:rPr>
        <w:t>in the</w:t>
      </w:r>
      <w:r w:rsidRPr="00771E06">
        <w:rPr>
          <w:rFonts w:asciiTheme="minorHAnsi" w:eastAsia="Calibri Light" w:hAnsiTheme="minorHAnsi" w:cstheme="minorHAnsi"/>
          <w:spacing w:val="8"/>
          <w:position w:val="3"/>
        </w:rPr>
        <w:t xml:space="preserve"> </w:t>
      </w:r>
      <w:r w:rsidRPr="00771E06">
        <w:rPr>
          <w:rFonts w:asciiTheme="minorHAnsi" w:eastAsia="Calibri Light" w:hAnsiTheme="minorHAnsi" w:cstheme="minorHAnsi"/>
          <w:spacing w:val="-2"/>
          <w:position w:val="3"/>
        </w:rPr>
        <w:t>strategic</w:t>
      </w:r>
      <w:r w:rsidRPr="00771E06">
        <w:rPr>
          <w:rFonts w:asciiTheme="minorHAnsi" w:eastAsia="Calibri Light" w:hAnsiTheme="minorHAnsi" w:cstheme="minorHAnsi"/>
          <w:spacing w:val="16"/>
          <w:w w:val="101"/>
          <w:position w:val="3"/>
        </w:rPr>
        <w:t xml:space="preserve"> </w:t>
      </w:r>
      <w:r w:rsidRPr="00771E06">
        <w:rPr>
          <w:rFonts w:asciiTheme="minorHAnsi" w:eastAsia="Calibri Light" w:hAnsiTheme="minorHAnsi" w:cstheme="minorHAnsi"/>
          <w:spacing w:val="-2"/>
          <w:position w:val="3"/>
        </w:rPr>
        <w:t>plan</w:t>
      </w:r>
      <w:r w:rsidRPr="00771E06">
        <w:rPr>
          <w:rFonts w:asciiTheme="minorHAnsi" w:eastAsia="Calibri Light" w:hAnsiTheme="minorHAnsi" w:cstheme="minorHAnsi"/>
          <w:spacing w:val="4"/>
          <w:position w:val="3"/>
        </w:rPr>
        <w:t xml:space="preserve"> </w:t>
      </w:r>
      <w:r w:rsidRPr="00771E06">
        <w:rPr>
          <w:rFonts w:asciiTheme="minorHAnsi" w:eastAsia="Calibri Light" w:hAnsiTheme="minorHAnsi" w:cstheme="minorHAnsi"/>
          <w:spacing w:val="-2"/>
          <w:position w:val="3"/>
        </w:rPr>
        <w:t>for</w:t>
      </w:r>
      <w:r w:rsidRPr="00771E06">
        <w:rPr>
          <w:rFonts w:asciiTheme="minorHAnsi" w:eastAsia="Calibri Light" w:hAnsiTheme="minorHAnsi" w:cstheme="minorHAnsi"/>
          <w:spacing w:val="4"/>
          <w:position w:val="3"/>
        </w:rPr>
        <w:t xml:space="preserve"> </w:t>
      </w:r>
      <w:r w:rsidRPr="00771E06">
        <w:rPr>
          <w:rFonts w:asciiTheme="minorHAnsi" w:eastAsia="Calibri Light" w:hAnsiTheme="minorHAnsi" w:cstheme="minorHAnsi"/>
          <w:spacing w:val="-2"/>
          <w:position w:val="3"/>
        </w:rPr>
        <w:t>the</w:t>
      </w:r>
      <w:r w:rsidRPr="00771E06">
        <w:rPr>
          <w:rFonts w:asciiTheme="minorHAnsi" w:eastAsia="Calibri Light" w:hAnsiTheme="minorHAnsi" w:cstheme="minorHAnsi"/>
          <w:spacing w:val="18"/>
          <w:w w:val="101"/>
          <w:position w:val="3"/>
        </w:rPr>
        <w:t xml:space="preserve"> </w:t>
      </w:r>
      <w:r w:rsidRPr="00771E06">
        <w:rPr>
          <w:rFonts w:asciiTheme="minorHAnsi" w:eastAsia="Calibri Light" w:hAnsiTheme="minorHAnsi" w:cstheme="minorHAnsi"/>
          <w:spacing w:val="-2"/>
          <w:position w:val="3"/>
        </w:rPr>
        <w:t>Union</w:t>
      </w:r>
      <w:r w:rsidRPr="00771E06">
        <w:rPr>
          <w:rFonts w:asciiTheme="minorHAnsi" w:eastAsia="Calibri Light" w:hAnsiTheme="minorHAnsi" w:cstheme="minorHAnsi"/>
          <w:spacing w:val="14"/>
          <w:w w:val="101"/>
          <w:position w:val="3"/>
        </w:rPr>
        <w:t xml:space="preserve"> </w:t>
      </w:r>
      <w:r w:rsidRPr="00771E06">
        <w:rPr>
          <w:rFonts w:asciiTheme="minorHAnsi" w:eastAsia="Calibri Light" w:hAnsiTheme="minorHAnsi" w:cstheme="minorHAnsi"/>
          <w:spacing w:val="-2"/>
          <w:position w:val="3"/>
        </w:rPr>
        <w:t>in</w:t>
      </w:r>
      <w:r w:rsidRPr="00771E06">
        <w:rPr>
          <w:rFonts w:asciiTheme="minorHAnsi" w:eastAsia="Calibri Light" w:hAnsiTheme="minorHAnsi" w:cstheme="minorHAnsi"/>
          <w:spacing w:val="4"/>
          <w:position w:val="3"/>
        </w:rPr>
        <w:t xml:space="preserve"> </w:t>
      </w:r>
      <w:r w:rsidRPr="00771E06">
        <w:rPr>
          <w:rFonts w:asciiTheme="minorHAnsi" w:eastAsia="Calibri Light" w:hAnsiTheme="minorHAnsi" w:cstheme="minorHAnsi"/>
          <w:spacing w:val="-2"/>
          <w:position w:val="3"/>
        </w:rPr>
        <w:t>force;</w:t>
      </w:r>
    </w:p>
    <w:p w14:paraId="6E860CF2" w14:textId="77777777" w:rsidR="00CC4F92" w:rsidRPr="00771E06" w:rsidRDefault="00476A06">
      <w:pPr>
        <w:spacing w:before="266" w:line="236" w:lineRule="auto"/>
        <w:ind w:left="23" w:hanging="3"/>
        <w:jc w:val="both"/>
        <w:rPr>
          <w:rFonts w:asciiTheme="minorHAnsi" w:eastAsia="Calibri Light" w:hAnsiTheme="minorHAnsi" w:cstheme="minorHAnsi"/>
          <w:spacing w:val="-2"/>
        </w:rPr>
      </w:pPr>
      <w:r w:rsidRPr="00771E06">
        <w:rPr>
          <w:rFonts w:asciiTheme="minorHAnsi" w:eastAsia="Calibri Light" w:hAnsiTheme="minorHAnsi" w:cstheme="minorHAnsi"/>
          <w:i/>
          <w:iCs/>
          <w:spacing w:val="-1"/>
        </w:rPr>
        <w:t>p)</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ITU-D study</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1"/>
        </w:rPr>
        <w:t>Question on</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1"/>
        </w:rPr>
        <w:t>''Securing</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1"/>
        </w:rPr>
        <w:t>infor</w:t>
      </w:r>
      <w:r w:rsidRPr="00771E06">
        <w:rPr>
          <w:rFonts w:asciiTheme="minorHAnsi" w:eastAsia="Calibri Light" w:hAnsiTheme="minorHAnsi" w:cstheme="minorHAnsi"/>
          <w:spacing w:val="-2"/>
        </w:rPr>
        <w:t>mation</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communication</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networks: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Best</w:t>
      </w:r>
      <w:r w:rsidRPr="00771E06">
        <w:rPr>
          <w:rFonts w:asciiTheme="minorHAnsi" w:eastAsia="Calibri Light" w:hAnsiTheme="minorHAnsi" w:cstheme="minorHAnsi"/>
          <w:spacing w:val="32"/>
          <w:w w:val="102"/>
        </w:rPr>
        <w:t xml:space="preserve"> </w:t>
      </w:r>
      <w:r w:rsidRPr="00771E06">
        <w:rPr>
          <w:rFonts w:asciiTheme="minorHAnsi" w:eastAsia="Calibri Light" w:hAnsiTheme="minorHAnsi" w:cstheme="minorHAnsi"/>
          <w:spacing w:val="-1"/>
        </w:rPr>
        <w:t>practices</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1"/>
        </w:rPr>
        <w:t>for</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1"/>
        </w:rPr>
        <w:t>develo</w:t>
      </w:r>
      <w:r w:rsidRPr="00771E06">
        <w:rPr>
          <w:rFonts w:asciiTheme="minorHAnsi" w:eastAsia="Calibri Light" w:hAnsiTheme="minorHAnsi" w:cstheme="minorHAnsi"/>
          <w:spacing w:val="-2"/>
        </w:rPr>
        <w:t>ping</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a</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2"/>
        </w:rPr>
        <w:t>culture</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2"/>
        </w:rPr>
        <w:t>cybersecurity'',</w:t>
      </w:r>
      <w:r w:rsidRPr="00771E06">
        <w:rPr>
          <w:rFonts w:asciiTheme="minorHAnsi" w:eastAsia="Calibri Light" w:hAnsiTheme="minorHAnsi" w:cstheme="minorHAnsi"/>
          <w:spacing w:val="31"/>
          <w:w w:val="101"/>
        </w:rPr>
        <w:t xml:space="preserve"> </w:t>
      </w:r>
      <w:r w:rsidRPr="00771E06">
        <w:rPr>
          <w:rFonts w:asciiTheme="minorHAnsi" w:eastAsia="Calibri Light" w:hAnsiTheme="minorHAnsi" w:cstheme="minorHAnsi"/>
          <w:spacing w:val="-2"/>
        </w:rPr>
        <w:t>under</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which</w:t>
      </w:r>
      <w:r w:rsidRPr="00771E06">
        <w:rPr>
          <w:rFonts w:asciiTheme="minorHAnsi" w:eastAsia="Calibri Light" w:hAnsiTheme="minorHAnsi" w:cstheme="minorHAnsi"/>
          <w:spacing w:val="29"/>
          <w:w w:val="102"/>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32"/>
        </w:rPr>
        <w:t xml:space="preserve"> </w:t>
      </w:r>
      <w:r w:rsidRPr="00771E06">
        <w:rPr>
          <w:rFonts w:asciiTheme="minorHAnsi" w:eastAsia="Calibri Light" w:hAnsiTheme="minorHAnsi" w:cstheme="minorHAnsi"/>
          <w:spacing w:val="-2"/>
        </w:rPr>
        <w:t>previous cycle</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many</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members collaborated to</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produce</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reports,</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including course</w:t>
      </w:r>
      <w:r w:rsidRPr="00771E06">
        <w:rPr>
          <w:rFonts w:asciiTheme="minorHAnsi" w:eastAsia="Calibri Light" w:hAnsiTheme="minorHAnsi" w:cstheme="minorHAnsi"/>
          <w:spacing w:val="15"/>
          <w:w w:val="102"/>
        </w:rPr>
        <w:t xml:space="preserve"> </w:t>
      </w:r>
      <w:r w:rsidRPr="00771E06">
        <w:rPr>
          <w:rFonts w:asciiTheme="minorHAnsi" w:eastAsia="Calibri Light" w:hAnsiTheme="minorHAnsi" w:cstheme="minorHAnsi"/>
          <w:spacing w:val="-2"/>
        </w:rPr>
        <w:t>materials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for</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2"/>
        </w:rPr>
        <w:t>use</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developing</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countries,</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such</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a</w:t>
      </w:r>
      <w:r w:rsidRPr="00771E06">
        <w:rPr>
          <w:rFonts w:asciiTheme="minorHAnsi" w:eastAsia="Calibri Light" w:hAnsiTheme="minorHAnsi" w:cstheme="minorHAnsi"/>
          <w:spacing w:val="14"/>
          <w:w w:val="102"/>
        </w:rPr>
        <w:t xml:space="preserve"> </w:t>
      </w:r>
      <w:r w:rsidRPr="00771E06">
        <w:rPr>
          <w:rFonts w:asciiTheme="minorHAnsi" w:eastAsia="Calibri Light" w:hAnsiTheme="minorHAnsi" w:cstheme="minorHAnsi"/>
          <w:spacing w:val="-2"/>
        </w:rPr>
        <w:t>compendium</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3"/>
        </w:rPr>
        <w:t>national</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3"/>
        </w:rPr>
        <w:t>experiences,</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3"/>
        </w:rPr>
        <w:t>best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practices for</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2"/>
        </w:rPr>
        <w:t>public-private</w:t>
      </w:r>
      <w:r w:rsidRPr="00771E06">
        <w:rPr>
          <w:rFonts w:asciiTheme="minorHAnsi" w:eastAsia="Calibri Light" w:hAnsiTheme="minorHAnsi" w:cstheme="minorHAnsi"/>
          <w:spacing w:val="13"/>
          <w:w w:val="102"/>
        </w:rPr>
        <w:t xml:space="preserve"> </w:t>
      </w:r>
      <w:r w:rsidRPr="00771E06">
        <w:rPr>
          <w:rFonts w:asciiTheme="minorHAnsi" w:eastAsia="Calibri Light" w:hAnsiTheme="minorHAnsi" w:cstheme="minorHAnsi"/>
          <w:spacing w:val="-2"/>
        </w:rPr>
        <w:t>partnerships</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(PPPs),</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2"/>
        </w:rPr>
        <w:t>best</w:t>
      </w:r>
      <w:r w:rsidRPr="00771E06">
        <w:rPr>
          <w:rFonts w:asciiTheme="minorHAnsi" w:eastAsia="Calibri Light" w:hAnsiTheme="minorHAnsi" w:cstheme="minorHAnsi"/>
          <w:spacing w:val="13"/>
          <w:w w:val="102"/>
        </w:rPr>
        <w:t xml:space="preserve"> </w:t>
      </w:r>
      <w:r w:rsidRPr="00771E06">
        <w:rPr>
          <w:rFonts w:asciiTheme="minorHAnsi" w:eastAsia="Calibri Light" w:hAnsiTheme="minorHAnsi" w:cstheme="minorHAnsi"/>
          <w:spacing w:val="-2"/>
        </w:rPr>
        <w:t>practices for</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building a CIRT with</w:t>
      </w:r>
      <w:r w:rsidRPr="00771E06">
        <w:rPr>
          <w:rFonts w:asciiTheme="minorHAnsi" w:eastAsia="Calibri Light" w:hAnsiTheme="minorHAnsi" w:cstheme="minorHAnsi"/>
          <w:spacing w:val="-2"/>
          <w:lang w:eastAsia="zh-CN"/>
        </w:rPr>
        <w:t xml:space="preserve"> </w:t>
      </w:r>
      <w:r w:rsidRPr="00771E06">
        <w:rPr>
          <w:rFonts w:asciiTheme="minorHAnsi" w:eastAsia="Calibri Light" w:hAnsiTheme="minorHAnsi" w:cstheme="minorHAnsi"/>
          <w:spacing w:val="-2"/>
        </w:rPr>
        <w:t>accompanying course material, and best practices for a CIRT management framework;</w:t>
      </w:r>
    </w:p>
    <w:p w14:paraId="27AB9780" w14:textId="77777777" w:rsidR="00CC4F92" w:rsidRPr="00771E06" w:rsidRDefault="00476A06">
      <w:pPr>
        <w:spacing w:before="264" w:line="239" w:lineRule="auto"/>
        <w:ind w:left="29" w:hanging="1"/>
        <w:jc w:val="both"/>
        <w:rPr>
          <w:rFonts w:asciiTheme="minorHAnsi" w:eastAsia="Calibri Light" w:hAnsiTheme="minorHAnsi" w:cstheme="minorHAnsi"/>
        </w:rPr>
      </w:pPr>
      <w:r w:rsidRPr="00771E06">
        <w:rPr>
          <w:rFonts w:asciiTheme="minorHAnsi" w:eastAsia="Calibri Light" w:hAnsiTheme="minorHAnsi" w:cstheme="minorHAnsi"/>
          <w:i/>
          <w:iCs/>
          <w:spacing w:val="-2"/>
        </w:rPr>
        <w:t>q)</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the  report</w:t>
      </w:r>
      <w:r w:rsidRPr="00771E06">
        <w:rPr>
          <w:rFonts w:asciiTheme="minorHAnsi" w:eastAsia="Calibri Light" w:hAnsiTheme="minorHAnsi" w:cstheme="minorHAnsi"/>
          <w:spacing w:val="24"/>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2"/>
        </w:rPr>
        <w:t>Chairman</w:t>
      </w:r>
      <w:r w:rsidRPr="00771E06">
        <w:rPr>
          <w:rFonts w:asciiTheme="minorHAnsi" w:eastAsia="Calibri Light" w:hAnsiTheme="minorHAnsi" w:cstheme="minorHAnsi"/>
          <w:spacing w:val="24"/>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32"/>
          <w:w w:val="101"/>
        </w:rPr>
        <w:t xml:space="preserve"> </w:t>
      </w:r>
      <w:r w:rsidRPr="00771E06">
        <w:rPr>
          <w:rFonts w:asciiTheme="minorHAnsi" w:eastAsia="Calibri Light" w:hAnsiTheme="minorHAnsi" w:cstheme="minorHAnsi"/>
          <w:spacing w:val="-2"/>
        </w:rPr>
        <w:t>High-Level</w:t>
      </w:r>
      <w:r w:rsidRPr="00771E06">
        <w:rPr>
          <w:rFonts w:asciiTheme="minorHAnsi" w:eastAsia="Calibri Light" w:hAnsiTheme="minorHAnsi" w:cstheme="minorHAnsi"/>
          <w:spacing w:val="24"/>
        </w:rPr>
        <w:t xml:space="preserve"> </w:t>
      </w:r>
      <w:r w:rsidRPr="00771E06">
        <w:rPr>
          <w:rFonts w:asciiTheme="minorHAnsi" w:eastAsia="Calibri Light" w:hAnsiTheme="minorHAnsi" w:cstheme="minorHAnsi"/>
          <w:spacing w:val="-2"/>
        </w:rPr>
        <w:t>Group</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30"/>
          <w:w w:val="101"/>
        </w:rPr>
        <w:t xml:space="preserve"> </w:t>
      </w:r>
      <w:r w:rsidRPr="00771E06">
        <w:rPr>
          <w:rFonts w:asciiTheme="minorHAnsi" w:eastAsia="Calibri Light" w:hAnsiTheme="minorHAnsi" w:cstheme="minorHAnsi"/>
          <w:spacing w:val="-2"/>
        </w:rPr>
        <w:t>Experts</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3"/>
        </w:rPr>
        <w:t>the</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3"/>
        </w:rPr>
        <w:t>Global</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 xml:space="preserve">Cybersecurity Agenda (GCA), </w:t>
      </w:r>
      <w:r w:rsidRPr="00771E06">
        <w:rPr>
          <w:rFonts w:asciiTheme="minorHAnsi" w:eastAsia="Calibri Light" w:hAnsiTheme="minorHAnsi" w:cstheme="minorHAnsi"/>
          <w:spacing w:val="-2"/>
        </w:rPr>
        <w:t>established by the ITU Secretary-General pursuant to the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4"/>
        </w:rPr>
        <w:t>requirements of</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4"/>
        </w:rPr>
        <w:t>Action Line C5 on building confidence and security in</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4"/>
        </w:rPr>
        <w:t>the use of ICTs 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4"/>
        </w:rPr>
        <w:t>in accordance with Resolution</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4"/>
        </w:rPr>
        <w:t>140 (Rev.</w:t>
      </w:r>
      <w:r w:rsidRPr="00771E06">
        <w:rPr>
          <w:rFonts w:asciiTheme="minorHAnsi" w:eastAsia="Calibri Light" w:hAnsiTheme="minorHAnsi" w:cstheme="minorHAnsi"/>
          <w:spacing w:val="15"/>
          <w:w w:val="102"/>
        </w:rPr>
        <w:t xml:space="preserve"> </w:t>
      </w:r>
      <w:r w:rsidRPr="00771E06">
        <w:rPr>
          <w:rFonts w:asciiTheme="minorHAnsi" w:eastAsia="Calibri Light" w:hAnsiTheme="minorHAnsi" w:cstheme="minorHAnsi"/>
          <w:spacing w:val="-4"/>
        </w:rPr>
        <w:t>Dubai, 2018) of</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4"/>
        </w:rPr>
        <w:t>the Plenipotentiary Conference,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on</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3"/>
        </w:rPr>
        <w:t>the</w:t>
      </w:r>
      <w:r w:rsidRPr="00771E06">
        <w:rPr>
          <w:rFonts w:asciiTheme="minorHAnsi" w:eastAsia="Calibri Light" w:hAnsiTheme="minorHAnsi" w:cstheme="minorHAnsi"/>
          <w:spacing w:val="25"/>
          <w:w w:val="102"/>
        </w:rPr>
        <w:t xml:space="preserve"> </w:t>
      </w:r>
      <w:r w:rsidRPr="00771E06">
        <w:rPr>
          <w:rFonts w:asciiTheme="minorHAnsi" w:eastAsia="Calibri Light" w:hAnsiTheme="minorHAnsi" w:cstheme="minorHAnsi"/>
          <w:spacing w:val="-3"/>
        </w:rPr>
        <w:t>role</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3"/>
        </w:rPr>
        <w:t>of</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3"/>
        </w:rPr>
        <w:t>ITU</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3"/>
        </w:rPr>
        <w:t>as</w:t>
      </w:r>
      <w:r w:rsidRPr="00771E06">
        <w:rPr>
          <w:rFonts w:asciiTheme="minorHAnsi" w:eastAsia="Calibri Light" w:hAnsiTheme="minorHAnsi" w:cstheme="minorHAnsi"/>
          <w:spacing w:val="17"/>
          <w:w w:val="101"/>
        </w:rPr>
        <w:t xml:space="preserve"> </w:t>
      </w:r>
      <w:r w:rsidRPr="00771E06">
        <w:rPr>
          <w:rFonts w:asciiTheme="minorHAnsi" w:eastAsia="Calibri Light" w:hAnsiTheme="minorHAnsi" w:cstheme="minorHAnsi"/>
          <w:spacing w:val="-3"/>
        </w:rPr>
        <w:t>sole</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3"/>
        </w:rPr>
        <w:t>facilitator</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3"/>
        </w:rPr>
        <w:t>for</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3"/>
        </w:rPr>
        <w:t>WSIS</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3"/>
        </w:rPr>
        <w:t>Action</w:t>
      </w:r>
      <w:r w:rsidRPr="00771E06">
        <w:rPr>
          <w:rFonts w:asciiTheme="minorHAnsi" w:eastAsia="Calibri Light" w:hAnsiTheme="minorHAnsi" w:cstheme="minorHAnsi"/>
          <w:spacing w:val="28"/>
        </w:rPr>
        <w:t xml:space="preserve"> </w:t>
      </w:r>
      <w:r w:rsidRPr="00771E06">
        <w:rPr>
          <w:rFonts w:asciiTheme="minorHAnsi" w:eastAsia="Calibri Light" w:hAnsiTheme="minorHAnsi" w:cstheme="minorHAnsi"/>
          <w:spacing w:val="-3"/>
        </w:rPr>
        <w:t>Line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3"/>
        </w:rPr>
        <w:t>C5,</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3"/>
        </w:rPr>
        <w:t>and</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3"/>
        </w:rPr>
        <w:t>Res</w:t>
      </w:r>
      <w:r w:rsidRPr="00771E06">
        <w:rPr>
          <w:rFonts w:asciiTheme="minorHAnsi" w:eastAsia="Calibri Light" w:hAnsiTheme="minorHAnsi" w:cstheme="minorHAnsi"/>
          <w:spacing w:val="-4"/>
        </w:rPr>
        <w:t>olution</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4"/>
        </w:rPr>
        <w:t>58</w:t>
      </w:r>
      <w:r w:rsidRPr="00771E06">
        <w:rPr>
          <w:rFonts w:asciiTheme="minorHAnsi" w:eastAsia="Calibri Light" w:hAnsiTheme="minorHAnsi" w:cstheme="minorHAnsi"/>
          <w:spacing w:val="23"/>
          <w:w w:val="102"/>
        </w:rPr>
        <w:t xml:space="preserve"> </w:t>
      </w:r>
      <w:r w:rsidRPr="00771E06">
        <w:rPr>
          <w:rFonts w:asciiTheme="minorHAnsi" w:eastAsia="Calibri Light" w:hAnsiTheme="minorHAnsi" w:cstheme="minorHAnsi"/>
          <w:spacing w:val="-4"/>
        </w:rPr>
        <w:t>(Rev.</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Geneva,</w:t>
      </w:r>
      <w:r w:rsidRPr="00771E06">
        <w:rPr>
          <w:rFonts w:asciiTheme="minorHAnsi" w:eastAsia="Calibri Light" w:hAnsiTheme="minorHAnsi" w:cstheme="minorHAnsi"/>
          <w:spacing w:val="22"/>
          <w:w w:val="102"/>
        </w:rPr>
        <w:t xml:space="preserve"> </w:t>
      </w:r>
      <w:r w:rsidRPr="00771E06">
        <w:rPr>
          <w:rFonts w:asciiTheme="minorHAnsi" w:eastAsia="Calibri Light" w:hAnsiTheme="minorHAnsi" w:cstheme="minorHAnsi"/>
          <w:spacing w:val="-2"/>
        </w:rPr>
        <w:t>2022),</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on</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encouraging</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creation</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24"/>
        </w:rPr>
        <w:t xml:space="preserve"> </w:t>
      </w:r>
      <w:r w:rsidRPr="00771E06">
        <w:rPr>
          <w:rFonts w:asciiTheme="minorHAnsi" w:eastAsia="Calibri Light" w:hAnsiTheme="minorHAnsi" w:cstheme="minorHAnsi"/>
          <w:spacing w:val="-2"/>
        </w:rPr>
        <w:t>national</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CIRTs,</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p</w:t>
      </w:r>
      <w:r w:rsidRPr="00771E06">
        <w:rPr>
          <w:rFonts w:asciiTheme="minorHAnsi" w:eastAsia="Calibri Light" w:hAnsiTheme="minorHAnsi" w:cstheme="minorHAnsi"/>
          <w:spacing w:val="-3"/>
        </w:rPr>
        <w:t>articularly</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3"/>
        </w:rPr>
        <w:t>for</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3"/>
        </w:rPr>
        <w:t>devel</w:t>
      </w:r>
      <w:r w:rsidRPr="00771E06">
        <w:rPr>
          <w:rFonts w:asciiTheme="minorHAnsi" w:eastAsia="Calibri Light" w:hAnsiTheme="minorHAnsi" w:cstheme="minorHAnsi"/>
          <w:spacing w:val="-1"/>
        </w:rPr>
        <w:t>oping countries;</w:t>
      </w:r>
    </w:p>
    <w:p w14:paraId="1E5457B1" w14:textId="5803FB06" w:rsidR="00625854" w:rsidRPr="00771E06" w:rsidRDefault="00476A06" w:rsidP="00625854">
      <w:pPr>
        <w:spacing w:before="264" w:after="240" w:line="239" w:lineRule="auto"/>
        <w:ind w:left="29" w:hanging="1"/>
        <w:jc w:val="both"/>
        <w:rPr>
          <w:rFonts w:asciiTheme="minorHAnsi" w:eastAsia="Calibri Light" w:hAnsiTheme="minorHAnsi" w:cstheme="minorHAnsi"/>
          <w:spacing w:val="-4"/>
        </w:rPr>
      </w:pPr>
      <w:r w:rsidRPr="00771E06">
        <w:rPr>
          <w:rFonts w:asciiTheme="minorHAnsi" w:eastAsia="Calibri Light" w:hAnsiTheme="minorHAnsi" w:cstheme="minorHAnsi"/>
          <w:i/>
          <w:iCs/>
          <w:spacing w:val="-1"/>
        </w:rPr>
        <w:t>r)</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that the</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1"/>
        </w:rPr>
        <w:t>ITU Council approved, at it</w:t>
      </w:r>
      <w:r w:rsidRPr="00771E06">
        <w:rPr>
          <w:rFonts w:asciiTheme="minorHAnsi" w:eastAsia="Calibri Light" w:hAnsiTheme="minorHAnsi" w:cstheme="minorHAnsi"/>
          <w:spacing w:val="-2"/>
        </w:rPr>
        <w:t>s</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2022 session,</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2"/>
        </w:rPr>
        <w:t>guidelines for the</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utilization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4"/>
        </w:rPr>
        <w:t>of the</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4"/>
        </w:rPr>
        <w:t>GCA</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4"/>
        </w:rPr>
        <w:t>by</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4"/>
        </w:rPr>
        <w:t>ITU</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4"/>
        </w:rPr>
        <w:t>in</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4"/>
        </w:rPr>
        <w:t xml:space="preserve">its </w:t>
      </w:r>
      <w:proofErr w:type="gramStart"/>
      <w:r w:rsidRPr="00771E06">
        <w:rPr>
          <w:rFonts w:asciiTheme="minorHAnsi" w:eastAsia="Calibri Light" w:hAnsiTheme="minorHAnsi" w:cstheme="minorHAnsi"/>
          <w:spacing w:val="-4"/>
        </w:rPr>
        <w:t>work;</w:t>
      </w:r>
      <w:proofErr w:type="gramEnd"/>
    </w:p>
    <w:p w14:paraId="1710C505" w14:textId="77777777" w:rsidR="00CC4F92" w:rsidRPr="00771E06" w:rsidRDefault="00476A06">
      <w:pPr>
        <w:tabs>
          <w:tab w:val="left" w:pos="1134"/>
          <w:tab w:val="left" w:pos="1871"/>
          <w:tab w:val="left" w:pos="2268"/>
        </w:tabs>
        <w:rPr>
          <w:rFonts w:asciiTheme="minorHAnsi" w:eastAsia="Malgun Gothic" w:hAnsiTheme="minorHAnsi" w:cstheme="minorHAnsi"/>
          <w:lang w:eastAsia="ko-KR"/>
        </w:rPr>
      </w:pPr>
      <w:r w:rsidRPr="00771E06">
        <w:rPr>
          <w:rFonts w:asciiTheme="minorHAnsi" w:eastAsia="Malgun Gothic" w:hAnsiTheme="minorHAnsi" w:cstheme="minorHAnsi"/>
          <w:i/>
          <w:iCs/>
          <w:lang w:eastAsia="ko-KR"/>
        </w:rPr>
        <w:t>s)</w:t>
      </w:r>
      <w:r w:rsidRPr="00771E06">
        <w:rPr>
          <w:rFonts w:asciiTheme="minorHAnsi" w:eastAsia="Malgun Gothic" w:hAnsiTheme="minorHAnsi" w:cstheme="minorHAnsi"/>
          <w:lang w:eastAsia="ko-KR"/>
        </w:rPr>
        <w:tab/>
        <w:t xml:space="preserve">that ITU and the United Nations Office on Drugs and Crime have signed a memorandum of understanding (MoU) </w:t>
      </w:r>
      <w:proofErr w:type="gramStart"/>
      <w:r w:rsidRPr="00771E06">
        <w:rPr>
          <w:rFonts w:asciiTheme="minorHAnsi" w:eastAsia="Malgun Gothic" w:hAnsiTheme="minorHAnsi" w:cstheme="minorHAnsi"/>
          <w:lang w:eastAsia="ko-KR"/>
        </w:rPr>
        <w:t>in order to</w:t>
      </w:r>
      <w:proofErr w:type="gramEnd"/>
      <w:r w:rsidRPr="00771E06">
        <w:rPr>
          <w:rFonts w:asciiTheme="minorHAnsi" w:eastAsia="Malgun Gothic" w:hAnsiTheme="minorHAnsi" w:cstheme="minorHAnsi"/>
          <w:lang w:eastAsia="ko-KR"/>
        </w:rPr>
        <w:t xml:space="preserve"> strengthen security in the use of ICTs,</w:t>
      </w:r>
    </w:p>
    <w:p w14:paraId="7963197E" w14:textId="77777777" w:rsidR="00CC4F92" w:rsidRPr="00771E06" w:rsidRDefault="00CC4F92">
      <w:pPr>
        <w:pStyle w:val="BodyText"/>
        <w:spacing w:line="296" w:lineRule="auto"/>
        <w:jc w:val="both"/>
        <w:rPr>
          <w:rFonts w:asciiTheme="minorHAnsi" w:hAnsiTheme="minorHAnsi" w:cstheme="minorHAnsi"/>
          <w:sz w:val="24"/>
          <w:szCs w:val="24"/>
        </w:rPr>
      </w:pPr>
    </w:p>
    <w:p w14:paraId="69D5FE51" w14:textId="77777777" w:rsidR="00CC4F92" w:rsidRPr="00771E06" w:rsidRDefault="00476A06">
      <w:pPr>
        <w:spacing w:before="61" w:line="262" w:lineRule="exact"/>
        <w:ind w:left="595"/>
        <w:jc w:val="both"/>
        <w:rPr>
          <w:rFonts w:asciiTheme="minorHAnsi" w:eastAsia="Calibri" w:hAnsiTheme="minorHAnsi" w:cstheme="minorHAnsi"/>
        </w:rPr>
      </w:pPr>
      <w:r w:rsidRPr="00771E06">
        <w:rPr>
          <w:rFonts w:asciiTheme="minorHAnsi" w:eastAsia="Calibri" w:hAnsiTheme="minorHAnsi" w:cstheme="minorHAnsi"/>
          <w:i/>
          <w:iCs/>
          <w:spacing w:val="-2"/>
          <w:position w:val="3"/>
        </w:rPr>
        <w:t>considering</w:t>
      </w:r>
    </w:p>
    <w:p w14:paraId="518A59E4" w14:textId="77777777" w:rsidR="00CC4F92" w:rsidRPr="00771E06" w:rsidRDefault="00CC4F92">
      <w:pPr>
        <w:pStyle w:val="BodyText"/>
        <w:spacing w:line="325" w:lineRule="auto"/>
        <w:jc w:val="both"/>
        <w:rPr>
          <w:rFonts w:asciiTheme="minorHAnsi" w:hAnsiTheme="minorHAnsi" w:cstheme="minorHAnsi"/>
          <w:sz w:val="24"/>
          <w:szCs w:val="24"/>
        </w:rPr>
      </w:pPr>
    </w:p>
    <w:p w14:paraId="43A77252" w14:textId="77777777" w:rsidR="00CC4F92" w:rsidRPr="00771E06" w:rsidRDefault="00476A06">
      <w:pPr>
        <w:tabs>
          <w:tab w:val="left" w:pos="1134"/>
          <w:tab w:val="left" w:pos="1871"/>
          <w:tab w:val="left" w:pos="2268"/>
        </w:tabs>
        <w:rPr>
          <w:rFonts w:asciiTheme="minorHAnsi" w:eastAsiaTheme="minorHAnsi" w:hAnsiTheme="minorHAnsi" w:cstheme="minorHAnsi"/>
        </w:rPr>
      </w:pPr>
      <w:r w:rsidRPr="00771E06">
        <w:rPr>
          <w:rFonts w:asciiTheme="minorHAnsi" w:eastAsiaTheme="minorHAnsi" w:hAnsiTheme="minorHAnsi" w:cstheme="minorHAnsi"/>
          <w:i/>
          <w:iCs/>
        </w:rPr>
        <w:t>a)</w:t>
      </w:r>
      <w:r w:rsidRPr="00771E06">
        <w:rPr>
          <w:rFonts w:asciiTheme="minorHAnsi" w:eastAsiaTheme="minorHAnsi" w:hAnsiTheme="minorHAnsi" w:cstheme="minorHAnsi"/>
        </w:rPr>
        <w:tab/>
        <w:t>the role of telecommunications/ICTs as effective tools to promote peace,</w:t>
      </w:r>
      <w:r w:rsidRPr="00771E06">
        <w:rPr>
          <w:rFonts w:asciiTheme="minorHAnsi" w:hAnsiTheme="minorHAnsi" w:cstheme="minorHAnsi"/>
        </w:rPr>
        <w:t xml:space="preserve"> economic development,</w:t>
      </w:r>
      <w:r w:rsidRPr="00771E06">
        <w:rPr>
          <w:rFonts w:asciiTheme="minorHAnsi" w:eastAsiaTheme="minorHAnsi" w:hAnsiTheme="minorHAnsi" w:cstheme="minorHAnsi"/>
        </w:rPr>
        <w:t xml:space="preserve"> security and stability and to enhance democracy, social cohesion, good governance and the rule of law, and the need to confront the escalating challenges and threats resulting from the abuse of this technology, including for criminal and terrorist purposes, while respecting human rights (see also § 15 of the Tunis Commitment);</w:t>
      </w:r>
    </w:p>
    <w:p w14:paraId="09D97C40" w14:textId="77777777" w:rsidR="00CC4F92" w:rsidRPr="00771E06" w:rsidRDefault="00CC4F92">
      <w:pPr>
        <w:pStyle w:val="BodyText"/>
        <w:spacing w:line="321" w:lineRule="auto"/>
        <w:jc w:val="both"/>
        <w:rPr>
          <w:rFonts w:asciiTheme="minorHAnsi" w:hAnsiTheme="minorHAnsi" w:cstheme="minorHAnsi"/>
          <w:sz w:val="24"/>
          <w:szCs w:val="24"/>
        </w:rPr>
      </w:pPr>
    </w:p>
    <w:p w14:paraId="77804929" w14:textId="77777777" w:rsidR="00CC4F92" w:rsidRPr="00771E06" w:rsidRDefault="00476A06">
      <w:pPr>
        <w:spacing w:before="61"/>
        <w:ind w:left="23" w:right="2" w:firstLine="3"/>
        <w:jc w:val="both"/>
        <w:rPr>
          <w:rFonts w:asciiTheme="minorHAnsi" w:eastAsia="Calibri Light" w:hAnsiTheme="minorHAnsi" w:cstheme="minorHAnsi"/>
        </w:rPr>
      </w:pPr>
      <w:r w:rsidRPr="00771E06">
        <w:rPr>
          <w:rFonts w:asciiTheme="minorHAnsi" w:eastAsia="Calibri" w:hAnsiTheme="minorHAnsi" w:cstheme="minorHAnsi"/>
          <w:i/>
          <w:iCs/>
          <w:spacing w:val="-2"/>
        </w:rPr>
        <w:t>b)</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41"/>
        </w:rPr>
        <w:t xml:space="preserve"> </w:t>
      </w:r>
      <w:r w:rsidRPr="00771E06">
        <w:rPr>
          <w:rFonts w:asciiTheme="minorHAnsi" w:eastAsia="Calibri Light" w:hAnsiTheme="minorHAnsi" w:cstheme="minorHAnsi"/>
          <w:spacing w:val="-2"/>
        </w:rPr>
        <w:t>need</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2"/>
        </w:rPr>
        <w:t>build</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confidence</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8"/>
          <w:w w:val="102"/>
        </w:rPr>
        <w:t xml:space="preserve"> </w:t>
      </w:r>
      <w:r w:rsidRPr="00771E06">
        <w:rPr>
          <w:rFonts w:asciiTheme="minorHAnsi" w:eastAsia="Calibri Light" w:hAnsiTheme="minorHAnsi" w:cstheme="minorHAnsi"/>
          <w:spacing w:val="-2"/>
        </w:rPr>
        <w:t>security</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use</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telecommunications/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ICTs</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2"/>
        </w:rPr>
        <w:t>by</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strengthening</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13"/>
          <w:w w:val="102"/>
        </w:rPr>
        <w:t xml:space="preserve"> </w:t>
      </w:r>
      <w:r w:rsidRPr="00771E06">
        <w:rPr>
          <w:rFonts w:asciiTheme="minorHAnsi" w:eastAsia="Calibri Light" w:hAnsiTheme="minorHAnsi" w:cstheme="minorHAnsi"/>
          <w:spacing w:val="-2"/>
        </w:rPr>
        <w:t>trust</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framework</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2"/>
        </w:rPr>
        <w:t>(§</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39</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3"/>
        </w:rPr>
        <w:t>the</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3"/>
        </w:rPr>
        <w:t>Tunis</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3"/>
        </w:rPr>
        <w:t>Agenda),</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3"/>
        </w:rPr>
        <w:t>and</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3"/>
        </w:rPr>
        <w:t>the</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3"/>
        </w:rPr>
        <w:t>need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for governments, in cooperation with other sta</w:t>
      </w:r>
      <w:r w:rsidRPr="00771E06">
        <w:rPr>
          <w:rFonts w:asciiTheme="minorHAnsi" w:eastAsia="Calibri Light" w:hAnsiTheme="minorHAnsi" w:cstheme="minorHAnsi"/>
          <w:spacing w:val="-2"/>
        </w:rPr>
        <w:t>keholders within their</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respective</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roles,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develop</w:t>
      </w:r>
      <w:r w:rsidRPr="00771E06">
        <w:rPr>
          <w:rFonts w:asciiTheme="minorHAnsi" w:eastAsia="Calibri Light" w:hAnsiTheme="minorHAnsi" w:cstheme="minorHAnsi"/>
          <w:spacing w:val="27"/>
          <w:w w:val="102"/>
        </w:rPr>
        <w:t xml:space="preserve"> </w:t>
      </w:r>
      <w:r w:rsidRPr="00771E06">
        <w:rPr>
          <w:rFonts w:asciiTheme="minorHAnsi" w:eastAsia="Calibri Light" w:hAnsiTheme="minorHAnsi" w:cstheme="minorHAnsi"/>
          <w:spacing w:val="-2"/>
        </w:rPr>
        <w:t>necessary</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2"/>
        </w:rPr>
        <w:t>legislation</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for</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2"/>
        </w:rPr>
        <w:t>investigation</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2"/>
        </w:rPr>
        <w:t>prosecution</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cyberc</w:t>
      </w:r>
      <w:r w:rsidRPr="00771E06">
        <w:rPr>
          <w:rFonts w:asciiTheme="minorHAnsi" w:eastAsia="Calibri Light" w:hAnsiTheme="minorHAnsi" w:cstheme="minorHAnsi"/>
          <w:spacing w:val="-3"/>
        </w:rPr>
        <w:t>rime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at</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national</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levels,</w:t>
      </w:r>
      <w:r w:rsidRPr="00771E06">
        <w:rPr>
          <w:rFonts w:asciiTheme="minorHAnsi" w:eastAsia="Calibri Light" w:hAnsiTheme="minorHAnsi" w:cstheme="minorHAnsi"/>
          <w:spacing w:val="13"/>
          <w:w w:val="102"/>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2"/>
        </w:rPr>
        <w:t>cooper</w:t>
      </w:r>
      <w:r w:rsidRPr="00771E06">
        <w:rPr>
          <w:rFonts w:asciiTheme="minorHAnsi" w:eastAsia="Calibri Light" w:hAnsiTheme="minorHAnsi" w:cstheme="minorHAnsi"/>
          <w:spacing w:val="-3"/>
        </w:rPr>
        <w:t>ate</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3"/>
        </w:rPr>
        <w:t>at</w:t>
      </w:r>
      <w:r w:rsidRPr="00771E06">
        <w:rPr>
          <w:rFonts w:asciiTheme="minorHAnsi" w:eastAsia="Calibri Light" w:hAnsiTheme="minorHAnsi" w:cstheme="minorHAnsi"/>
          <w:spacing w:val="19"/>
          <w:w w:val="102"/>
        </w:rPr>
        <w:t xml:space="preserve"> </w:t>
      </w:r>
      <w:r w:rsidRPr="00771E06">
        <w:rPr>
          <w:rFonts w:asciiTheme="minorHAnsi" w:eastAsia="Calibri Light" w:hAnsiTheme="minorHAnsi" w:cstheme="minorHAnsi"/>
          <w:spacing w:val="-3"/>
        </w:rPr>
        <w:t>regional</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3"/>
        </w:rPr>
        <w:t>and</w:t>
      </w:r>
      <w:r w:rsidRPr="00771E06">
        <w:rPr>
          <w:rFonts w:asciiTheme="minorHAnsi" w:eastAsia="Calibri Light" w:hAnsiTheme="minorHAnsi" w:cstheme="minorHAnsi"/>
          <w:spacing w:val="17"/>
          <w:w w:val="101"/>
        </w:rPr>
        <w:t xml:space="preserve"> </w:t>
      </w:r>
      <w:r w:rsidRPr="00771E06">
        <w:rPr>
          <w:rFonts w:asciiTheme="minorHAnsi" w:eastAsia="Calibri Light" w:hAnsiTheme="minorHAnsi" w:cstheme="minorHAnsi"/>
          <w:spacing w:val="-3"/>
        </w:rPr>
        <w:t>international</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3"/>
        </w:rPr>
        <w:t>levels</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3"/>
        </w:rPr>
        <w:t>having</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3"/>
        </w:rPr>
        <w:t>regard to</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existing frameworks;</w:t>
      </w:r>
    </w:p>
    <w:p w14:paraId="0F83A6A7" w14:textId="77777777" w:rsidR="00CC4F92" w:rsidRPr="00771E06" w:rsidRDefault="00CC4F92">
      <w:pPr>
        <w:pStyle w:val="BodyText"/>
        <w:spacing w:line="323" w:lineRule="auto"/>
        <w:jc w:val="both"/>
        <w:rPr>
          <w:rFonts w:asciiTheme="minorHAnsi" w:hAnsiTheme="minorHAnsi" w:cstheme="minorHAnsi"/>
          <w:sz w:val="24"/>
          <w:szCs w:val="24"/>
        </w:rPr>
      </w:pPr>
    </w:p>
    <w:p w14:paraId="489D18C7" w14:textId="77777777" w:rsidR="00CC4F92" w:rsidRPr="00771E06" w:rsidRDefault="00476A06">
      <w:pPr>
        <w:spacing w:before="61" w:line="246" w:lineRule="auto"/>
        <w:ind w:left="35" w:right="2" w:hanging="7"/>
        <w:jc w:val="both"/>
        <w:rPr>
          <w:rFonts w:asciiTheme="minorHAnsi" w:eastAsia="Calibri Light" w:hAnsiTheme="minorHAnsi" w:cstheme="minorHAnsi"/>
        </w:rPr>
      </w:pPr>
      <w:r w:rsidRPr="00771E06">
        <w:rPr>
          <w:rFonts w:asciiTheme="minorHAnsi" w:eastAsia="Calibri" w:hAnsiTheme="minorHAnsi" w:cstheme="minorHAnsi"/>
          <w:i/>
          <w:iCs/>
          <w:spacing w:val="2"/>
        </w:rPr>
        <w:t>c)</w:t>
      </w:r>
      <w:r w:rsidRPr="00771E06">
        <w:rPr>
          <w:rFonts w:asciiTheme="minorHAnsi" w:eastAsia="SimSun" w:hAnsiTheme="minorHAnsi" w:cstheme="minorHAnsi"/>
          <w:lang w:eastAsia="zh-CN"/>
        </w:rPr>
        <w:t xml:space="preserve">      </w:t>
      </w:r>
      <w:proofErr w:type="gramStart"/>
      <w:r w:rsidRPr="00771E06">
        <w:rPr>
          <w:rFonts w:asciiTheme="minorHAnsi" w:eastAsia="Calibri Light" w:hAnsiTheme="minorHAnsi" w:cstheme="minorHAnsi"/>
        </w:rPr>
        <w:t>that</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rPr>
        <w:t>United</w:t>
      </w:r>
      <w:proofErr w:type="gramEnd"/>
      <w:r w:rsidRPr="00771E06">
        <w:rPr>
          <w:rFonts w:asciiTheme="minorHAnsi" w:eastAsia="Calibri Light" w:hAnsiTheme="minorHAnsi" w:cstheme="minorHAnsi"/>
          <w:spacing w:val="2"/>
        </w:rPr>
        <w:t xml:space="preserve">  </w:t>
      </w:r>
      <w:proofErr w:type="gramStart"/>
      <w:r w:rsidRPr="00771E06">
        <w:rPr>
          <w:rFonts w:asciiTheme="minorHAnsi" w:eastAsia="Calibri Light" w:hAnsiTheme="minorHAnsi" w:cstheme="minorHAnsi"/>
        </w:rPr>
        <w:t>Nations</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rPr>
        <w:t>General</w:t>
      </w:r>
      <w:proofErr w:type="gramEnd"/>
      <w:r w:rsidRPr="00771E06">
        <w:rPr>
          <w:rFonts w:asciiTheme="minorHAnsi" w:eastAsia="Calibri Light" w:hAnsiTheme="minorHAnsi" w:cstheme="minorHAnsi"/>
          <w:spacing w:val="2"/>
        </w:rPr>
        <w:t xml:space="preserve">  </w:t>
      </w:r>
      <w:proofErr w:type="gramStart"/>
      <w:r w:rsidRPr="00771E06">
        <w:rPr>
          <w:rFonts w:asciiTheme="minorHAnsi" w:eastAsia="Calibri Light" w:hAnsiTheme="minorHAnsi" w:cstheme="minorHAnsi"/>
        </w:rPr>
        <w:t>Assembly</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2"/>
        </w:rPr>
        <w:t>(</w:t>
      </w:r>
      <w:r w:rsidRPr="00771E06">
        <w:rPr>
          <w:rFonts w:asciiTheme="minorHAnsi" w:eastAsia="Calibri Light" w:hAnsiTheme="minorHAnsi" w:cstheme="minorHAnsi"/>
        </w:rPr>
        <w:t>UNGA</w:t>
      </w:r>
      <w:r w:rsidRPr="00771E06">
        <w:rPr>
          <w:rFonts w:asciiTheme="minorHAnsi" w:eastAsia="Calibri Light" w:hAnsiTheme="minorHAnsi" w:cstheme="minorHAnsi"/>
          <w:spacing w:val="2"/>
        </w:rPr>
        <w:t>)</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rPr>
        <w:t>Resolution</w:t>
      </w:r>
      <w:proofErr w:type="gramEnd"/>
      <w:r w:rsidRPr="00771E06">
        <w:rPr>
          <w:rFonts w:asciiTheme="minorHAnsi" w:eastAsia="Calibri Light" w:hAnsiTheme="minorHAnsi" w:cstheme="minorHAnsi"/>
          <w:spacing w:val="17"/>
          <w:w w:val="101"/>
        </w:rPr>
        <w:t xml:space="preserve"> </w:t>
      </w:r>
      <w:r w:rsidRPr="00771E06">
        <w:rPr>
          <w:rFonts w:asciiTheme="minorHAnsi" w:eastAsia="Calibri Light" w:hAnsiTheme="minorHAnsi" w:cstheme="minorHAnsi"/>
          <w:spacing w:val="2"/>
        </w:rPr>
        <w:t>64/</w:t>
      </w:r>
      <w:proofErr w:type="gramStart"/>
      <w:r w:rsidRPr="00771E06">
        <w:rPr>
          <w:rFonts w:asciiTheme="minorHAnsi" w:eastAsia="Calibri Light" w:hAnsiTheme="minorHAnsi" w:cstheme="minorHAnsi"/>
          <w:spacing w:val="2"/>
        </w:rPr>
        <w:t>211</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rPr>
        <w:t>invites</w:t>
      </w:r>
      <w:proofErr w:type="gramEnd"/>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1"/>
        </w:rPr>
        <w:t>Member States to</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1"/>
        </w:rPr>
        <w:t>use,</w:t>
      </w:r>
      <w:r w:rsidRPr="00771E06">
        <w:rPr>
          <w:rFonts w:asciiTheme="minorHAnsi" w:eastAsia="Calibri Light" w:hAnsiTheme="minorHAnsi" w:cstheme="minorHAnsi"/>
          <w:spacing w:val="14"/>
        </w:rPr>
        <w:t xml:space="preserve"> </w:t>
      </w:r>
      <w:proofErr w:type="gramStart"/>
      <w:r w:rsidRPr="00771E06">
        <w:rPr>
          <w:rFonts w:asciiTheme="minorHAnsi" w:eastAsia="Calibri Light" w:hAnsiTheme="minorHAnsi" w:cstheme="minorHAnsi"/>
          <w:spacing w:val="-1"/>
        </w:rPr>
        <w:t>if and when</w:t>
      </w:r>
      <w:proofErr w:type="gramEnd"/>
      <w:r w:rsidRPr="00771E06">
        <w:rPr>
          <w:rFonts w:asciiTheme="minorHAnsi" w:eastAsia="Calibri Light" w:hAnsiTheme="minorHAnsi" w:cstheme="minorHAnsi"/>
          <w:spacing w:val="-1"/>
        </w:rPr>
        <w:t xml:space="preserve"> they deem</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appropri</w:t>
      </w:r>
      <w:r w:rsidRPr="00771E06">
        <w:rPr>
          <w:rFonts w:asciiTheme="minorHAnsi" w:eastAsia="Calibri Light" w:hAnsiTheme="minorHAnsi" w:cstheme="minorHAnsi"/>
          <w:spacing w:val="-2"/>
        </w:rPr>
        <w:t>ate,</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spacing w:val="-2"/>
        </w:rPr>
        <w:t>voluntary</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self-assessment tool that</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is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annexed to the</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resolution for</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national</w:t>
      </w:r>
      <w:r w:rsidRPr="00771E06">
        <w:rPr>
          <w:rFonts w:asciiTheme="minorHAnsi" w:eastAsia="Calibri Light" w:hAnsiTheme="minorHAnsi" w:cstheme="minorHAnsi"/>
          <w:spacing w:val="10"/>
        </w:rPr>
        <w:t xml:space="preserve"> </w:t>
      </w:r>
      <w:proofErr w:type="gramStart"/>
      <w:r w:rsidRPr="00771E06">
        <w:rPr>
          <w:rFonts w:asciiTheme="minorHAnsi" w:eastAsia="Calibri Light" w:hAnsiTheme="minorHAnsi" w:cstheme="minorHAnsi"/>
          <w:spacing w:val="-2"/>
        </w:rPr>
        <w:t>eff</w:t>
      </w:r>
      <w:r w:rsidRPr="00771E06">
        <w:rPr>
          <w:rFonts w:asciiTheme="minorHAnsi" w:eastAsia="Calibri Light" w:hAnsiTheme="minorHAnsi" w:cstheme="minorHAnsi"/>
          <w:spacing w:val="-3"/>
        </w:rPr>
        <w:t>orts;</w:t>
      </w:r>
      <w:proofErr w:type="gramEnd"/>
    </w:p>
    <w:p w14:paraId="4DCC6867" w14:textId="77777777" w:rsidR="00CC4F92" w:rsidRPr="00771E06" w:rsidRDefault="00CC4F92">
      <w:pPr>
        <w:pStyle w:val="BodyText"/>
        <w:spacing w:line="318" w:lineRule="auto"/>
        <w:jc w:val="both"/>
        <w:rPr>
          <w:rFonts w:asciiTheme="minorHAnsi" w:hAnsiTheme="minorHAnsi" w:cstheme="minorHAnsi"/>
          <w:sz w:val="24"/>
          <w:szCs w:val="24"/>
        </w:rPr>
      </w:pPr>
    </w:p>
    <w:p w14:paraId="35CE16A7" w14:textId="77777777" w:rsidR="00CC4F92" w:rsidRPr="00771E06" w:rsidRDefault="00476A06">
      <w:pPr>
        <w:spacing w:before="62"/>
        <w:ind w:left="28" w:right="2"/>
        <w:jc w:val="both"/>
        <w:rPr>
          <w:rFonts w:asciiTheme="minorHAnsi" w:eastAsia="Calibri Light" w:hAnsiTheme="minorHAnsi" w:cstheme="minorHAnsi"/>
        </w:rPr>
      </w:pPr>
      <w:r w:rsidRPr="00771E06">
        <w:rPr>
          <w:rFonts w:asciiTheme="minorHAnsi" w:eastAsia="Calibri" w:hAnsiTheme="minorHAnsi" w:cstheme="minorHAnsi"/>
          <w:i/>
          <w:iCs/>
          <w:spacing w:val="-1"/>
        </w:rPr>
        <w:lastRenderedPageBreak/>
        <w:t>d)</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1"/>
        </w:rPr>
        <w:t>need</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1"/>
        </w:rPr>
        <w:t>for  Member</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1"/>
        </w:rPr>
        <w:t>States</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dev</w:t>
      </w:r>
      <w:r w:rsidRPr="00771E06">
        <w:rPr>
          <w:rFonts w:asciiTheme="minorHAnsi" w:eastAsia="Calibri Light" w:hAnsiTheme="minorHAnsi" w:cstheme="minorHAnsi"/>
          <w:spacing w:val="-2"/>
        </w:rPr>
        <w:t>elop</w:t>
      </w:r>
      <w:r w:rsidRPr="00771E06">
        <w:rPr>
          <w:rFonts w:asciiTheme="minorHAnsi" w:eastAsia="Calibri Light" w:hAnsiTheme="minorHAnsi" w:cstheme="minorHAnsi"/>
          <w:spacing w:val="32"/>
          <w:w w:val="101"/>
        </w:rPr>
        <w:t xml:space="preserve"> </w:t>
      </w:r>
      <w:r w:rsidRPr="00771E06">
        <w:rPr>
          <w:rFonts w:asciiTheme="minorHAnsi" w:eastAsia="Calibri Light" w:hAnsiTheme="minorHAnsi" w:cstheme="minorHAnsi"/>
          <w:spacing w:val="-2"/>
        </w:rPr>
        <w:t>national</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cybersecurity</w:t>
      </w:r>
      <w:r w:rsidRPr="00771E06">
        <w:rPr>
          <w:rFonts w:asciiTheme="minorHAnsi" w:eastAsia="Calibri Light" w:hAnsiTheme="minorHAnsi" w:cstheme="minorHAnsi"/>
          <w:spacing w:val="32"/>
          <w:w w:val="101"/>
        </w:rPr>
        <w:t xml:space="preserve"> </w:t>
      </w:r>
      <w:proofErr w:type="spellStart"/>
      <w:r w:rsidRPr="00771E06">
        <w:rPr>
          <w:rFonts w:asciiTheme="minorHAnsi" w:eastAsia="Calibri Light" w:hAnsiTheme="minorHAnsi" w:cstheme="minorHAnsi"/>
          <w:spacing w:val="-2"/>
        </w:rPr>
        <w:t>programmes</w:t>
      </w:r>
      <w:proofErr w:type="spellEnd"/>
      <w:r w:rsidRPr="00771E06">
        <w:rPr>
          <w:rFonts w:asciiTheme="minorHAnsi" w:eastAsia="Calibri Light" w:hAnsiTheme="minorHAnsi" w:cstheme="minorHAnsi"/>
        </w:rPr>
        <w:t xml:space="preserve"> </w:t>
      </w:r>
      <w:proofErr w:type="spellStart"/>
      <w:r w:rsidRPr="00771E06">
        <w:rPr>
          <w:rFonts w:asciiTheme="minorHAnsi" w:eastAsia="Calibri Light" w:hAnsiTheme="minorHAnsi" w:cstheme="minorHAnsi"/>
          <w:spacing w:val="-2"/>
        </w:rPr>
        <w:t>centred</w:t>
      </w:r>
      <w:proofErr w:type="spellEnd"/>
      <w:r w:rsidRPr="00771E06">
        <w:rPr>
          <w:rFonts w:asciiTheme="minorHAnsi" w:eastAsia="Calibri Light" w:hAnsiTheme="minorHAnsi" w:cstheme="minorHAnsi"/>
          <w:spacing w:val="15"/>
          <w:w w:val="102"/>
        </w:rPr>
        <w:t xml:space="preserve"> </w:t>
      </w:r>
      <w:r w:rsidRPr="00771E06">
        <w:rPr>
          <w:rFonts w:asciiTheme="minorHAnsi" w:eastAsia="Calibri Light" w:hAnsiTheme="minorHAnsi" w:cstheme="minorHAnsi"/>
          <w:spacing w:val="-2"/>
        </w:rPr>
        <w:t>around</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a</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2"/>
        </w:rPr>
        <w:t>national</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2"/>
        </w:rPr>
        <w:t>plan,</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2"/>
        </w:rPr>
        <w:t>PPPs,</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3"/>
        </w:rPr>
        <w:t>a</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3"/>
        </w:rPr>
        <w:t>sound</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3"/>
        </w:rPr>
        <w:t>legal foundation,</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3"/>
        </w:rPr>
        <w:t>an</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3"/>
        </w:rPr>
        <w:t>incident</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3"/>
        </w:rPr>
        <w:t>manage</w:t>
      </w:r>
      <w:r w:rsidRPr="00771E06">
        <w:rPr>
          <w:rFonts w:asciiTheme="minorHAnsi" w:eastAsia="Calibri Light" w:hAnsiTheme="minorHAnsi" w:cstheme="minorHAnsi"/>
          <w:spacing w:val="-2"/>
        </w:rPr>
        <w:t>ment,</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watch,</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warning,</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2"/>
        </w:rPr>
        <w:t>response</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2"/>
        </w:rPr>
        <w:t>recovery</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capabilit</w:t>
      </w:r>
      <w:r w:rsidRPr="00771E06">
        <w:rPr>
          <w:rFonts w:asciiTheme="minorHAnsi" w:eastAsia="Calibri Light" w:hAnsiTheme="minorHAnsi" w:cstheme="minorHAnsi"/>
          <w:spacing w:val="-3"/>
        </w:rPr>
        <w:t>y,</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3"/>
        </w:rPr>
        <w:t>and</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3"/>
        </w:rPr>
        <w:t>a</w:t>
      </w:r>
      <w:r w:rsidRPr="00771E06">
        <w:rPr>
          <w:rFonts w:asciiTheme="minorHAnsi" w:eastAsia="Calibri Light" w:hAnsiTheme="minorHAnsi" w:cstheme="minorHAnsi"/>
          <w:spacing w:val="14"/>
          <w:w w:val="102"/>
        </w:rPr>
        <w:t xml:space="preserve"> </w:t>
      </w:r>
      <w:r w:rsidRPr="00771E06">
        <w:rPr>
          <w:rFonts w:asciiTheme="minorHAnsi" w:eastAsia="Calibri Light" w:hAnsiTheme="minorHAnsi" w:cstheme="minorHAnsi"/>
          <w:spacing w:val="-3"/>
        </w:rPr>
        <w:t>culture</w:t>
      </w:r>
      <w:r w:rsidRPr="00771E06">
        <w:rPr>
          <w:rFonts w:asciiTheme="minorHAnsi" w:eastAsia="Calibri Light" w:hAnsiTheme="minorHAnsi" w:cstheme="minorHAnsi"/>
          <w:spacing w:val="14"/>
          <w:w w:val="102"/>
        </w:rPr>
        <w:t xml:space="preserve"> </w:t>
      </w:r>
      <w:r w:rsidRPr="00771E06">
        <w:rPr>
          <w:rFonts w:asciiTheme="minorHAnsi" w:eastAsia="Calibri Light" w:hAnsiTheme="minorHAnsi" w:cstheme="minorHAnsi"/>
          <w:spacing w:val="-3"/>
        </w:rPr>
        <w:t>of</w:t>
      </w:r>
      <w:r w:rsidRPr="00771E06">
        <w:rPr>
          <w:rFonts w:asciiTheme="minorHAnsi" w:eastAsia="Calibri Light" w:hAnsiTheme="minorHAnsi" w:cstheme="minorHAnsi"/>
          <w:spacing w:val="12"/>
          <w:w w:val="102"/>
        </w:rPr>
        <w:t xml:space="preserve"> </w:t>
      </w:r>
      <w:r w:rsidRPr="00771E06">
        <w:rPr>
          <w:rFonts w:asciiTheme="minorHAnsi" w:eastAsia="Calibri Light" w:hAnsiTheme="minorHAnsi" w:cstheme="minorHAnsi"/>
          <w:spacing w:val="-3"/>
        </w:rPr>
        <w:t>awareness,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using as a guide the reports on best practices for a</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2"/>
        </w:rPr>
        <w:t>national approach to</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2"/>
        </w:rPr>
        <w:t>cybersecurity:</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building</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1"/>
        </w:rPr>
        <w:t>blocks for organizing</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1"/>
        </w:rPr>
        <w:t>national cybers</w:t>
      </w:r>
      <w:r w:rsidRPr="00771E06">
        <w:rPr>
          <w:rFonts w:asciiTheme="minorHAnsi" w:eastAsia="Calibri Light" w:hAnsiTheme="minorHAnsi" w:cstheme="minorHAnsi"/>
          <w:spacing w:val="-2"/>
        </w:rPr>
        <w:t>ecurity efforts;</w:t>
      </w:r>
    </w:p>
    <w:p w14:paraId="3E47D956" w14:textId="77777777" w:rsidR="00CC4F92" w:rsidRPr="00771E06" w:rsidRDefault="00CC4F92">
      <w:pPr>
        <w:pStyle w:val="BodyText"/>
        <w:spacing w:line="326" w:lineRule="auto"/>
        <w:jc w:val="both"/>
        <w:rPr>
          <w:rFonts w:asciiTheme="minorHAnsi" w:hAnsiTheme="minorHAnsi" w:cstheme="minorHAnsi"/>
          <w:sz w:val="24"/>
          <w:szCs w:val="24"/>
        </w:rPr>
      </w:pPr>
    </w:p>
    <w:p w14:paraId="65699BD2" w14:textId="77777777" w:rsidR="00CC4F92" w:rsidRPr="00771E06" w:rsidRDefault="00476A06">
      <w:pPr>
        <w:spacing w:before="61" w:line="241" w:lineRule="auto"/>
        <w:ind w:left="28" w:right="1"/>
        <w:jc w:val="both"/>
        <w:rPr>
          <w:rFonts w:asciiTheme="minorHAnsi" w:eastAsia="Calibri Light" w:hAnsiTheme="minorHAnsi" w:cstheme="minorHAnsi"/>
        </w:rPr>
      </w:pPr>
      <w:r w:rsidRPr="00771E06">
        <w:rPr>
          <w:rFonts w:asciiTheme="minorHAnsi" w:eastAsia="Calibri" w:hAnsiTheme="minorHAnsi" w:cstheme="minorHAnsi"/>
          <w:i/>
          <w:iCs/>
          <w:spacing w:val="-1"/>
        </w:rPr>
        <w:t>e)</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that the considerable and increasing losses which</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1"/>
        </w:rPr>
        <w:t xml:space="preserve">users </w:t>
      </w:r>
      <w:r w:rsidRPr="00771E06">
        <w:rPr>
          <w:rFonts w:asciiTheme="minorHAnsi" w:eastAsia="Calibri Light" w:hAnsiTheme="minorHAnsi" w:cstheme="minorHAnsi"/>
          <w:spacing w:val="-2"/>
        </w:rPr>
        <w:t>of telecommunication/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ICT</w:t>
      </w:r>
      <w:r w:rsidRPr="00771E06">
        <w:rPr>
          <w:rFonts w:asciiTheme="minorHAnsi" w:eastAsia="Calibri Light" w:hAnsiTheme="minorHAnsi" w:cstheme="minorHAnsi"/>
          <w:spacing w:val="40"/>
        </w:rPr>
        <w:t xml:space="preserve"> </w:t>
      </w:r>
      <w:r w:rsidRPr="00771E06">
        <w:rPr>
          <w:rFonts w:asciiTheme="minorHAnsi" w:eastAsia="Calibri Light" w:hAnsiTheme="minorHAnsi" w:cstheme="minorHAnsi"/>
          <w:spacing w:val="-2"/>
        </w:rPr>
        <w:t>systems</w:t>
      </w:r>
      <w:r w:rsidRPr="00771E06">
        <w:rPr>
          <w:rFonts w:asciiTheme="minorHAnsi" w:eastAsia="Calibri Light" w:hAnsiTheme="minorHAnsi" w:cstheme="minorHAnsi"/>
          <w:spacing w:val="32"/>
        </w:rPr>
        <w:t xml:space="preserve"> </w:t>
      </w:r>
      <w:r w:rsidRPr="00771E06">
        <w:rPr>
          <w:rFonts w:asciiTheme="minorHAnsi" w:eastAsia="Calibri Light" w:hAnsiTheme="minorHAnsi" w:cstheme="minorHAnsi"/>
          <w:spacing w:val="-2"/>
        </w:rPr>
        <w:t>have</w:t>
      </w:r>
      <w:r w:rsidRPr="00771E06">
        <w:rPr>
          <w:rFonts w:asciiTheme="minorHAnsi" w:eastAsia="Calibri Light" w:hAnsiTheme="minorHAnsi" w:cstheme="minorHAnsi"/>
          <w:spacing w:val="30"/>
          <w:w w:val="101"/>
        </w:rPr>
        <w:t xml:space="preserve"> </w:t>
      </w:r>
      <w:r w:rsidRPr="00771E06">
        <w:rPr>
          <w:rFonts w:asciiTheme="minorHAnsi" w:eastAsia="Calibri Light" w:hAnsiTheme="minorHAnsi" w:cstheme="minorHAnsi"/>
          <w:spacing w:val="-2"/>
        </w:rPr>
        <w:t>incurred</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from</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growing</w:t>
      </w:r>
      <w:r w:rsidRPr="00771E06">
        <w:rPr>
          <w:rFonts w:asciiTheme="minorHAnsi" w:eastAsia="Calibri Light" w:hAnsiTheme="minorHAnsi" w:cstheme="minorHAnsi"/>
          <w:spacing w:val="32"/>
        </w:rPr>
        <w:t xml:space="preserve"> </w:t>
      </w:r>
      <w:r w:rsidRPr="00771E06">
        <w:rPr>
          <w:rFonts w:asciiTheme="minorHAnsi" w:eastAsia="Calibri Light" w:hAnsiTheme="minorHAnsi" w:cstheme="minorHAnsi"/>
          <w:spacing w:val="-2"/>
        </w:rPr>
        <w:t>problem</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2"/>
        </w:rPr>
        <w:t>cybercrime</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deliberate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sabotage worldwide alarm all developed and developing</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1"/>
        </w:rPr>
        <w:t>nations</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1"/>
        </w:rPr>
        <w:t>of the world</w:t>
      </w:r>
      <w:r w:rsidRPr="00771E06">
        <w:rPr>
          <w:rFonts w:asciiTheme="minorHAnsi" w:eastAsia="Calibri Light" w:hAnsiTheme="minorHAnsi" w:cstheme="minorHAnsi"/>
          <w:spacing w:val="-2"/>
        </w:rPr>
        <w:t xml:space="preserve"> without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exception;</w:t>
      </w:r>
    </w:p>
    <w:p w14:paraId="1F8BB07E" w14:textId="77777777" w:rsidR="00CC4F92" w:rsidRPr="00771E06" w:rsidRDefault="00CC4F92">
      <w:pPr>
        <w:pStyle w:val="BodyText"/>
        <w:spacing w:line="322" w:lineRule="auto"/>
        <w:jc w:val="both"/>
        <w:rPr>
          <w:rFonts w:asciiTheme="minorHAnsi" w:hAnsiTheme="minorHAnsi" w:cstheme="minorHAnsi"/>
          <w:sz w:val="24"/>
          <w:szCs w:val="24"/>
        </w:rPr>
      </w:pPr>
    </w:p>
    <w:p w14:paraId="4CFE8626" w14:textId="77777777" w:rsidR="00CC4F92" w:rsidRPr="00771E06" w:rsidRDefault="00476A06">
      <w:pPr>
        <w:spacing w:before="62" w:line="237" w:lineRule="auto"/>
        <w:ind w:left="22" w:hanging="23"/>
        <w:jc w:val="both"/>
        <w:rPr>
          <w:rFonts w:asciiTheme="minorHAnsi" w:eastAsia="Calibri Light" w:hAnsiTheme="minorHAnsi" w:cstheme="minorHAnsi"/>
        </w:rPr>
      </w:pPr>
      <w:r w:rsidRPr="00771E06">
        <w:rPr>
          <w:rFonts w:asciiTheme="minorHAnsi" w:eastAsia="Calibri" w:hAnsiTheme="minorHAnsi" w:cstheme="minorHAnsi"/>
          <w:i/>
          <w:iCs/>
          <w:spacing w:val="-1"/>
        </w:rPr>
        <w:t>f)</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34"/>
        </w:rPr>
        <w:t xml:space="preserve"> </w:t>
      </w:r>
      <w:r w:rsidRPr="00771E06">
        <w:rPr>
          <w:rFonts w:asciiTheme="minorHAnsi" w:eastAsia="Calibri Light" w:hAnsiTheme="minorHAnsi" w:cstheme="minorHAnsi"/>
          <w:spacing w:val="-1"/>
        </w:rPr>
        <w:t>reasons</w:t>
      </w:r>
      <w:r w:rsidRPr="00771E06">
        <w:rPr>
          <w:rFonts w:asciiTheme="minorHAnsi" w:eastAsia="Calibri Light" w:hAnsiTheme="minorHAnsi" w:cstheme="minorHAnsi"/>
          <w:spacing w:val="33"/>
          <w:w w:val="101"/>
        </w:rPr>
        <w:t xml:space="preserve"> </w:t>
      </w:r>
      <w:r w:rsidRPr="00771E06">
        <w:rPr>
          <w:rFonts w:asciiTheme="minorHAnsi" w:eastAsia="Calibri Light" w:hAnsiTheme="minorHAnsi" w:cstheme="minorHAnsi"/>
          <w:spacing w:val="-1"/>
        </w:rPr>
        <w:t>behind</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adoption</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of</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1"/>
        </w:rPr>
        <w:t>Resolution</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1"/>
        </w:rPr>
        <w:t>37</w:t>
      </w:r>
      <w:r w:rsidRPr="00771E06">
        <w:rPr>
          <w:rFonts w:asciiTheme="minorHAnsi" w:eastAsia="Calibri Light" w:hAnsiTheme="minorHAnsi" w:cstheme="minorHAnsi"/>
          <w:spacing w:val="31"/>
          <w:w w:val="101"/>
        </w:rPr>
        <w:t xml:space="preserve"> </w:t>
      </w:r>
      <w:r w:rsidRPr="00771E06">
        <w:rPr>
          <w:rFonts w:asciiTheme="minorHAnsi" w:eastAsia="Calibri Light" w:hAnsiTheme="minorHAnsi" w:cstheme="minorHAnsi"/>
          <w:spacing w:val="-1"/>
        </w:rPr>
        <w:t>(Rev.</w:t>
      </w:r>
      <w:r w:rsidRPr="00771E06">
        <w:rPr>
          <w:rFonts w:asciiTheme="minorHAnsi" w:eastAsia="Calibri Light" w:hAnsiTheme="minorHAnsi" w:cstheme="minorHAnsi"/>
          <w:spacing w:val="35"/>
          <w:w w:val="101"/>
        </w:rPr>
        <w:t xml:space="preserve"> </w:t>
      </w:r>
      <w:r w:rsidRPr="00771E06">
        <w:rPr>
          <w:rFonts w:asciiTheme="minorHAnsi" w:eastAsia="Calibri Light" w:hAnsiTheme="minorHAnsi" w:cstheme="minorHAnsi"/>
          <w:spacing w:val="-1"/>
        </w:rPr>
        <w:t>Kigali,</w:t>
      </w:r>
      <w:r w:rsidRPr="00771E06">
        <w:rPr>
          <w:rFonts w:asciiTheme="minorHAnsi" w:eastAsia="Calibri Light" w:hAnsiTheme="minorHAnsi" w:cstheme="minorHAnsi"/>
          <w:spacing w:val="29"/>
          <w:w w:val="101"/>
        </w:rPr>
        <w:t xml:space="preserve"> </w:t>
      </w:r>
      <w:r w:rsidRPr="00771E06">
        <w:rPr>
          <w:rFonts w:asciiTheme="minorHAnsi" w:eastAsia="Calibri Light" w:hAnsiTheme="minorHAnsi" w:cstheme="minorHAnsi"/>
          <w:spacing w:val="-1"/>
        </w:rPr>
        <w:t>2022)</w:t>
      </w:r>
      <w:r w:rsidRPr="00771E06">
        <w:rPr>
          <w:rFonts w:asciiTheme="minorHAnsi" w:eastAsia="Calibri Light" w:hAnsiTheme="minorHAnsi" w:cstheme="minorHAnsi"/>
          <w:spacing w:val="26"/>
          <w:w w:val="102"/>
        </w:rPr>
        <w:t xml:space="preserve"> </w:t>
      </w:r>
      <w:r w:rsidRPr="00771E06">
        <w:rPr>
          <w:rFonts w:asciiTheme="minorHAnsi" w:eastAsia="Calibri Light" w:hAnsiTheme="minorHAnsi" w:cstheme="minorHAnsi"/>
          <w:spacing w:val="-1"/>
        </w:rPr>
        <w:t>of</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this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conference,</w:t>
      </w:r>
      <w:r w:rsidRPr="00771E06">
        <w:rPr>
          <w:rFonts w:asciiTheme="minorHAnsi" w:eastAsia="Calibri Light" w:hAnsiTheme="minorHAnsi" w:cstheme="minorHAnsi"/>
          <w:spacing w:val="21"/>
          <w:w w:val="102"/>
        </w:rPr>
        <w:t xml:space="preserve"> </w:t>
      </w:r>
      <w:r w:rsidRPr="00771E06">
        <w:rPr>
          <w:rFonts w:asciiTheme="minorHAnsi" w:eastAsia="Calibri Light" w:hAnsiTheme="minorHAnsi" w:cstheme="minorHAnsi"/>
          <w:spacing w:val="-2"/>
        </w:rPr>
        <w:t>on</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bridging the</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digital</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divide,</w:t>
      </w:r>
      <w:r w:rsidRPr="00771E06">
        <w:rPr>
          <w:rFonts w:asciiTheme="minorHAnsi" w:eastAsia="Calibri Light" w:hAnsiTheme="minorHAnsi" w:cstheme="minorHAnsi"/>
          <w:spacing w:val="19"/>
          <w:w w:val="102"/>
        </w:rPr>
        <w:t xml:space="preserve"> </w:t>
      </w:r>
      <w:r w:rsidRPr="00771E06">
        <w:rPr>
          <w:rFonts w:asciiTheme="minorHAnsi" w:eastAsia="Calibri Light" w:hAnsiTheme="minorHAnsi" w:cstheme="minorHAnsi"/>
          <w:spacing w:val="-2"/>
        </w:rPr>
        <w:t>having</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regard to the</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importance</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7"/>
          <w:w w:val="101"/>
        </w:rPr>
        <w:t xml:space="preserve"> </w:t>
      </w:r>
      <w:r w:rsidRPr="00771E06">
        <w:rPr>
          <w:rFonts w:asciiTheme="minorHAnsi" w:eastAsia="Calibri Light" w:hAnsiTheme="minorHAnsi" w:cstheme="minorHAnsi"/>
          <w:spacing w:val="-2"/>
        </w:rPr>
        <w:t>multistakeholder implementation at the international level and to the action lin</w:t>
      </w:r>
      <w:r w:rsidRPr="00771E06">
        <w:rPr>
          <w:rFonts w:asciiTheme="minorHAnsi" w:eastAsia="Calibri Light" w:hAnsiTheme="minorHAnsi" w:cstheme="minorHAnsi"/>
          <w:spacing w:val="-3"/>
        </w:rPr>
        <w:t>es referenced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in</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3"/>
        </w:rPr>
        <w:t>§</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3"/>
        </w:rPr>
        <w:t>10</w:t>
      </w:r>
      <w:r w:rsidRPr="00771E06">
        <w:rPr>
          <w:rFonts w:asciiTheme="minorHAnsi" w:eastAsia="Calibri Light" w:hAnsiTheme="minorHAnsi" w:cstheme="minorHAnsi"/>
          <w:spacing w:val="-2"/>
        </w:rPr>
        <w:t>8</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of the Tunis Agenda,</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including</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building</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confidence</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security</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in the</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us</w:t>
      </w:r>
      <w:r w:rsidRPr="00771E06">
        <w:rPr>
          <w:rFonts w:asciiTheme="minorHAnsi" w:eastAsia="Calibri Light" w:hAnsiTheme="minorHAnsi" w:cstheme="minorHAnsi"/>
          <w:spacing w:val="-3"/>
        </w:rPr>
        <w:t>e</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3"/>
        </w:rPr>
        <w:t>o</w:t>
      </w:r>
      <w:r w:rsidRPr="00771E06">
        <w:rPr>
          <w:rFonts w:asciiTheme="minorHAnsi" w:eastAsia="Calibri Light" w:hAnsiTheme="minorHAnsi" w:cstheme="minorHAnsi"/>
          <w:spacing w:val="2"/>
        </w:rPr>
        <w:t>f</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ICTs;</w:t>
      </w:r>
    </w:p>
    <w:p w14:paraId="5B6D385E" w14:textId="77777777" w:rsidR="00CC4F92" w:rsidRPr="00771E06" w:rsidRDefault="00CC4F92">
      <w:pPr>
        <w:pStyle w:val="BodyText"/>
        <w:spacing w:line="298" w:lineRule="auto"/>
        <w:jc w:val="both"/>
        <w:rPr>
          <w:rFonts w:asciiTheme="minorHAnsi" w:hAnsiTheme="minorHAnsi" w:cstheme="minorHAnsi"/>
          <w:sz w:val="24"/>
          <w:szCs w:val="24"/>
        </w:rPr>
      </w:pPr>
    </w:p>
    <w:p w14:paraId="081862D1" w14:textId="77777777" w:rsidR="00CC4F92" w:rsidRPr="00771E06" w:rsidRDefault="00476A06">
      <w:pPr>
        <w:spacing w:before="61" w:line="241" w:lineRule="auto"/>
        <w:ind w:left="33" w:right="1" w:hanging="7"/>
        <w:jc w:val="both"/>
        <w:rPr>
          <w:rFonts w:asciiTheme="minorHAnsi" w:eastAsia="Calibri Light" w:hAnsiTheme="minorHAnsi" w:cstheme="minorHAnsi"/>
        </w:rPr>
      </w:pPr>
      <w:r w:rsidRPr="00771E06">
        <w:rPr>
          <w:rFonts w:asciiTheme="minorHAnsi" w:eastAsia="Calibri" w:hAnsiTheme="minorHAnsi" w:cstheme="minorHAnsi"/>
          <w:i/>
          <w:iCs/>
          <w:spacing w:val="-2"/>
        </w:rPr>
        <w:t>g)</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outcomes</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several</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2"/>
        </w:rPr>
        <w:t>ITU</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activities</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2"/>
        </w:rPr>
        <w:t>related</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18"/>
          <w:w w:val="102"/>
        </w:rPr>
        <w:t xml:space="preserve"> </w:t>
      </w:r>
      <w:r w:rsidRPr="00771E06">
        <w:rPr>
          <w:rFonts w:asciiTheme="minorHAnsi" w:eastAsia="Calibri Light" w:hAnsiTheme="minorHAnsi" w:cstheme="minorHAnsi"/>
          <w:spacing w:val="-2"/>
        </w:rPr>
        <w:t>cybersecu</w:t>
      </w:r>
      <w:r w:rsidRPr="00771E06">
        <w:rPr>
          <w:rFonts w:asciiTheme="minorHAnsi" w:eastAsia="Calibri Light" w:hAnsiTheme="minorHAnsi" w:cstheme="minorHAnsi"/>
          <w:spacing w:val="-3"/>
        </w:rPr>
        <w:t>rity,</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3"/>
        </w:rPr>
        <w:t>especially,</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3"/>
        </w:rPr>
        <w:t>but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not</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limited to, the ones coordinated</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by the Telecommunication</w:t>
      </w:r>
      <w:r w:rsidRPr="00771E06">
        <w:rPr>
          <w:rFonts w:asciiTheme="minorHAnsi" w:eastAsia="Calibri Light" w:hAnsiTheme="minorHAnsi" w:cstheme="minorHAnsi"/>
          <w:spacing w:val="13"/>
          <w:w w:val="102"/>
        </w:rPr>
        <w:t xml:space="preserve"> </w:t>
      </w:r>
      <w:r w:rsidRPr="00771E06">
        <w:rPr>
          <w:rFonts w:asciiTheme="minorHAnsi" w:eastAsia="Calibri Light" w:hAnsiTheme="minorHAnsi" w:cstheme="minorHAnsi"/>
          <w:spacing w:val="-2"/>
        </w:rPr>
        <w:t>Developme</w:t>
      </w:r>
      <w:r w:rsidRPr="00771E06">
        <w:rPr>
          <w:rFonts w:asciiTheme="minorHAnsi" w:eastAsia="Calibri Light" w:hAnsiTheme="minorHAnsi" w:cstheme="minorHAnsi"/>
          <w:spacing w:val="-3"/>
        </w:rPr>
        <w:t>nt</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3"/>
        </w:rPr>
        <w:t>Bureau,</w:t>
      </w:r>
      <w:r w:rsidRPr="00771E06">
        <w:rPr>
          <w:rFonts w:asciiTheme="minorHAnsi" w:eastAsia="Calibri Light" w:hAnsiTheme="minorHAnsi" w:cstheme="minorHAnsi"/>
        </w:rPr>
        <w:t xml:space="preserve"> </w:t>
      </w:r>
      <w:proofErr w:type="gramStart"/>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24"/>
        </w:rPr>
        <w:t xml:space="preserve"> </w:t>
      </w:r>
      <w:r w:rsidRPr="00771E06">
        <w:rPr>
          <w:rFonts w:asciiTheme="minorHAnsi" w:eastAsia="Calibri Light" w:hAnsiTheme="minorHAnsi" w:cstheme="minorHAnsi"/>
          <w:spacing w:val="-2"/>
        </w:rPr>
        <w:t>order to</w:t>
      </w:r>
      <w:proofErr w:type="gramEnd"/>
      <w:r w:rsidRPr="00771E06">
        <w:rPr>
          <w:rFonts w:asciiTheme="minorHAnsi" w:eastAsia="Calibri Light" w:hAnsiTheme="minorHAnsi" w:cstheme="minorHAnsi"/>
          <w:spacing w:val="-2"/>
        </w:rPr>
        <w:t xml:space="preserve"> fulfil</w:t>
      </w:r>
      <w:r w:rsidRPr="00771E06">
        <w:rPr>
          <w:rFonts w:asciiTheme="minorHAnsi" w:eastAsia="Calibri Light" w:hAnsiTheme="minorHAnsi" w:cstheme="minorHAnsi"/>
          <w:spacing w:val="19"/>
          <w:w w:val="102"/>
        </w:rPr>
        <w:t xml:space="preserve"> </w:t>
      </w:r>
      <w:r w:rsidRPr="00771E06">
        <w:rPr>
          <w:rFonts w:asciiTheme="minorHAnsi" w:eastAsia="Calibri Light" w:hAnsiTheme="minorHAnsi" w:cstheme="minorHAnsi"/>
          <w:spacing w:val="-2"/>
        </w:rPr>
        <w:t>ITU's</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mandate</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as facilitator for the</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implementation</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of Action</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Line</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C5</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(Building</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confidence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 security</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in the</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use of</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ICTs</w:t>
      </w:r>
      <w:proofErr w:type="gramStart"/>
      <w:r w:rsidRPr="00771E06">
        <w:rPr>
          <w:rFonts w:asciiTheme="minorHAnsi" w:eastAsia="Calibri Light" w:hAnsiTheme="minorHAnsi" w:cstheme="minorHAnsi"/>
          <w:spacing w:val="-2"/>
        </w:rPr>
        <w:t>);</w:t>
      </w:r>
      <w:proofErr w:type="gramEnd"/>
    </w:p>
    <w:p w14:paraId="2A939849" w14:textId="77777777" w:rsidR="00CC4F92" w:rsidRPr="00771E06" w:rsidRDefault="00CC4F92">
      <w:pPr>
        <w:pStyle w:val="BodyText"/>
        <w:spacing w:line="285" w:lineRule="auto"/>
        <w:jc w:val="both"/>
        <w:rPr>
          <w:rFonts w:asciiTheme="minorHAnsi" w:hAnsiTheme="minorHAnsi" w:cstheme="minorHAnsi"/>
          <w:sz w:val="24"/>
          <w:szCs w:val="24"/>
        </w:rPr>
      </w:pPr>
    </w:p>
    <w:p w14:paraId="7B45F05F" w14:textId="77777777" w:rsidR="00CC4F92" w:rsidRPr="00771E06" w:rsidRDefault="00476A06">
      <w:pPr>
        <w:spacing w:before="61" w:line="247" w:lineRule="auto"/>
        <w:ind w:left="28" w:right="1" w:hanging="2"/>
        <w:jc w:val="both"/>
        <w:rPr>
          <w:rFonts w:asciiTheme="minorHAnsi" w:eastAsia="Calibri Light" w:hAnsiTheme="minorHAnsi" w:cstheme="minorHAnsi"/>
        </w:rPr>
      </w:pPr>
      <w:r w:rsidRPr="00771E06">
        <w:rPr>
          <w:rFonts w:asciiTheme="minorHAnsi" w:eastAsia="Calibri" w:hAnsiTheme="minorHAnsi" w:cstheme="minorHAnsi"/>
          <w:i/>
          <w:iCs/>
          <w:spacing w:val="-2"/>
        </w:rPr>
        <w:t>h)</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that</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2"/>
        </w:rPr>
        <w:t>various</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organizations</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from</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all</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sectors</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society</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work</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collaboration</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 xml:space="preserve">enhance cybersecurity </w:t>
      </w:r>
      <w:ins w:id="35" w:author="Intone" w:date="2025-07-17T13:04:00Z">
        <w:r w:rsidRPr="00771E06">
          <w:rPr>
            <w:rFonts w:asciiTheme="minorHAnsi" w:eastAsia="SimSun" w:hAnsiTheme="minorHAnsi" w:cstheme="minorHAnsi"/>
            <w:spacing w:val="-1"/>
            <w:lang w:eastAsia="zh-CN"/>
          </w:rPr>
          <w:t xml:space="preserve">of, and </w:t>
        </w:r>
        <w:r w:rsidRPr="00771E06">
          <w:rPr>
            <w:rFonts w:asciiTheme="minorHAnsi" w:eastAsiaTheme="minorHAnsi" w:hAnsiTheme="minorHAnsi" w:cstheme="minorHAnsi"/>
          </w:rPr>
          <w:t xml:space="preserve"> build</w:t>
        </w:r>
      </w:ins>
      <w:ins w:id="36" w:author="Intone" w:date="2025-07-17T13:05:00Z">
        <w:r w:rsidRPr="00771E06">
          <w:rPr>
            <w:rFonts w:asciiTheme="minorHAnsi" w:eastAsia="SimSun" w:hAnsiTheme="minorHAnsi" w:cstheme="minorHAnsi"/>
            <w:lang w:eastAsia="zh-CN"/>
          </w:rPr>
          <w:t xml:space="preserve"> </w:t>
        </w:r>
      </w:ins>
      <w:ins w:id="37" w:author="Intone" w:date="2025-07-17T13:04:00Z">
        <w:r w:rsidRPr="00771E06">
          <w:rPr>
            <w:rFonts w:asciiTheme="minorHAnsi" w:eastAsiaTheme="minorHAnsi" w:hAnsiTheme="minorHAnsi" w:cstheme="minorHAnsi"/>
          </w:rPr>
          <w:t>confidence</w:t>
        </w:r>
      </w:ins>
      <w:ins w:id="38" w:author="Intone" w:date="2025-07-17T13:05:00Z">
        <w:r w:rsidRPr="00771E06">
          <w:rPr>
            <w:rFonts w:asciiTheme="minorHAnsi" w:eastAsia="SimSun" w:hAnsiTheme="minorHAnsi" w:cstheme="minorHAnsi"/>
            <w:lang w:eastAsia="zh-CN"/>
          </w:rPr>
          <w:t xml:space="preserve"> in</w:t>
        </w:r>
      </w:ins>
      <w:del w:id="39" w:author="Intone" w:date="2025-07-17T13:05:00Z">
        <w:r w:rsidRPr="00771E06">
          <w:rPr>
            <w:rFonts w:asciiTheme="minorHAnsi" w:eastAsia="Calibri Light" w:hAnsiTheme="minorHAnsi" w:cstheme="minorHAnsi"/>
            <w:spacing w:val="-1"/>
          </w:rPr>
          <w:delText>of</w:delText>
        </w:r>
      </w:del>
      <w:r w:rsidRPr="00771E06">
        <w:rPr>
          <w:rFonts w:asciiTheme="minorHAnsi" w:eastAsia="Calibri Light" w:hAnsiTheme="minorHAnsi" w:cstheme="minorHAnsi"/>
          <w:spacing w:val="-1"/>
        </w:rPr>
        <w:t xml:space="preserve"> telecommunications/ICTs;</w:t>
      </w:r>
    </w:p>
    <w:p w14:paraId="45237422" w14:textId="77777777" w:rsidR="00CC4F92" w:rsidRPr="00771E06" w:rsidRDefault="00CC4F92">
      <w:pPr>
        <w:pStyle w:val="BodyText"/>
        <w:spacing w:line="286" w:lineRule="auto"/>
        <w:jc w:val="both"/>
        <w:rPr>
          <w:rFonts w:asciiTheme="minorHAnsi" w:hAnsiTheme="minorHAnsi" w:cstheme="minorHAnsi"/>
          <w:sz w:val="24"/>
          <w:szCs w:val="24"/>
        </w:rPr>
      </w:pPr>
    </w:p>
    <w:p w14:paraId="7C2B0D7F" w14:textId="77777777" w:rsidR="00CC4F92" w:rsidRPr="00771E06" w:rsidRDefault="00476A06">
      <w:pPr>
        <w:spacing w:before="61" w:line="243" w:lineRule="auto"/>
        <w:ind w:left="28" w:hanging="2"/>
        <w:jc w:val="both"/>
        <w:rPr>
          <w:rFonts w:asciiTheme="minorHAnsi" w:eastAsia="Calibri Light" w:hAnsiTheme="minorHAnsi" w:cstheme="minorHAnsi"/>
        </w:rPr>
      </w:pPr>
      <w:proofErr w:type="spellStart"/>
      <w:r w:rsidRPr="00771E06">
        <w:rPr>
          <w:rFonts w:asciiTheme="minorHAnsi" w:eastAsia="Calibri" w:hAnsiTheme="minorHAnsi" w:cstheme="minorHAnsi"/>
          <w:i/>
          <w:iCs/>
          <w:spacing w:val="-1"/>
        </w:rPr>
        <w:t>i</w:t>
      </w:r>
      <w:proofErr w:type="spellEnd"/>
      <w:r w:rsidRPr="00771E06">
        <w:rPr>
          <w:rFonts w:asciiTheme="minorHAnsi" w:eastAsia="Calibri" w:hAnsiTheme="minorHAnsi" w:cstheme="minorHAnsi"/>
          <w:i/>
          <w:iCs/>
          <w:spacing w:val="-1"/>
        </w:rPr>
        <w:t>)</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that the fact, among others, that criti</w:t>
      </w:r>
      <w:r w:rsidRPr="00771E06">
        <w:rPr>
          <w:rFonts w:asciiTheme="minorHAnsi" w:eastAsia="Calibri Light" w:hAnsiTheme="minorHAnsi" w:cstheme="minorHAnsi"/>
          <w:spacing w:val="-2"/>
        </w:rPr>
        <w:t>cal telecommunication/ICT infrastructures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are interconnected at global level m</w:t>
      </w:r>
      <w:r w:rsidRPr="00771E06">
        <w:rPr>
          <w:rFonts w:asciiTheme="minorHAnsi" w:eastAsia="Calibri Light" w:hAnsiTheme="minorHAnsi" w:cstheme="minorHAnsi"/>
          <w:spacing w:val="-3"/>
        </w:rPr>
        <w:t>eans that low infrastructure security in one country</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could</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result</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in greater vulnerability</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risks</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in others;</w:t>
      </w:r>
    </w:p>
    <w:p w14:paraId="1AB1B67A" w14:textId="77777777" w:rsidR="00CC4F92" w:rsidRPr="00771E06" w:rsidRDefault="00CC4F92">
      <w:pPr>
        <w:pStyle w:val="BodyText"/>
        <w:spacing w:line="286" w:lineRule="auto"/>
        <w:jc w:val="both"/>
        <w:rPr>
          <w:rFonts w:asciiTheme="minorHAnsi" w:hAnsiTheme="minorHAnsi" w:cstheme="minorHAnsi"/>
          <w:sz w:val="24"/>
          <w:szCs w:val="24"/>
        </w:rPr>
      </w:pPr>
    </w:p>
    <w:p w14:paraId="2EB22B2E" w14:textId="77777777" w:rsidR="00CC4F92" w:rsidRPr="00771E06" w:rsidRDefault="00476A06">
      <w:pPr>
        <w:spacing w:before="62" w:line="243" w:lineRule="auto"/>
        <w:ind w:left="29" w:hanging="29"/>
        <w:jc w:val="both"/>
        <w:rPr>
          <w:rFonts w:asciiTheme="minorHAnsi" w:eastAsia="Calibri Light" w:hAnsiTheme="minorHAnsi" w:cstheme="minorHAnsi"/>
        </w:rPr>
      </w:pPr>
      <w:r w:rsidRPr="00771E06">
        <w:rPr>
          <w:rFonts w:asciiTheme="minorHAnsi" w:eastAsia="Calibri" w:hAnsiTheme="minorHAnsi" w:cstheme="minorHAnsi"/>
          <w:i/>
          <w:iCs/>
          <w:spacing w:val="-1"/>
        </w:rPr>
        <w:t>j)</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that</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1"/>
        </w:rPr>
        <w:t>various</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information,</w:t>
      </w:r>
      <w:r w:rsidRPr="00771E06">
        <w:rPr>
          <w:rFonts w:asciiTheme="minorHAnsi" w:eastAsia="Calibri Light" w:hAnsiTheme="minorHAnsi" w:cstheme="minorHAnsi"/>
          <w:spacing w:val="28"/>
          <w:w w:val="101"/>
        </w:rPr>
        <w:t xml:space="preserve"> </w:t>
      </w:r>
      <w:r w:rsidRPr="00771E06">
        <w:rPr>
          <w:rFonts w:asciiTheme="minorHAnsi" w:eastAsia="Calibri Light" w:hAnsiTheme="minorHAnsi" w:cstheme="minorHAnsi"/>
          <w:spacing w:val="-1"/>
        </w:rPr>
        <w:t>materials,</w:t>
      </w:r>
      <w:r w:rsidRPr="00771E06">
        <w:rPr>
          <w:rFonts w:asciiTheme="minorHAnsi" w:eastAsia="Calibri Light" w:hAnsiTheme="minorHAnsi" w:cstheme="minorHAnsi"/>
          <w:spacing w:val="28"/>
        </w:rPr>
        <w:t xml:space="preserve"> </w:t>
      </w:r>
      <w:r w:rsidRPr="00771E06">
        <w:rPr>
          <w:rFonts w:asciiTheme="minorHAnsi" w:eastAsia="Calibri Light" w:hAnsiTheme="minorHAnsi" w:cstheme="minorHAnsi"/>
          <w:spacing w:val="-1"/>
        </w:rPr>
        <w:t>best</w:t>
      </w:r>
      <w:r w:rsidRPr="00771E06">
        <w:rPr>
          <w:rFonts w:asciiTheme="minorHAnsi" w:eastAsia="Calibri Light" w:hAnsiTheme="minorHAnsi" w:cstheme="minorHAnsi"/>
          <w:spacing w:val="28"/>
          <w:w w:val="101"/>
        </w:rPr>
        <w:t xml:space="preserve"> </w:t>
      </w:r>
      <w:r w:rsidRPr="00771E06">
        <w:rPr>
          <w:rFonts w:asciiTheme="minorHAnsi" w:eastAsia="Calibri Light" w:hAnsiTheme="minorHAnsi" w:cstheme="minorHAnsi"/>
          <w:spacing w:val="-2"/>
        </w:rPr>
        <w:t>practices</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financial</w:t>
      </w:r>
      <w:r w:rsidRPr="00771E06">
        <w:rPr>
          <w:rFonts w:asciiTheme="minorHAnsi" w:eastAsia="Calibri Light" w:hAnsiTheme="minorHAnsi" w:cstheme="minorHAnsi"/>
          <w:spacing w:val="28"/>
        </w:rPr>
        <w:t xml:space="preserve"> </w:t>
      </w:r>
      <w:r w:rsidRPr="00771E06">
        <w:rPr>
          <w:rFonts w:asciiTheme="minorHAnsi" w:eastAsia="Calibri Light" w:hAnsiTheme="minorHAnsi" w:cstheme="minorHAnsi"/>
          <w:spacing w:val="-2"/>
        </w:rPr>
        <w:t>resources,</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appropriate, are available to Member States from national, regional and ot</w:t>
      </w:r>
      <w:r w:rsidRPr="00771E06">
        <w:rPr>
          <w:rFonts w:asciiTheme="minorHAnsi" w:eastAsia="Calibri Light" w:hAnsiTheme="minorHAnsi" w:cstheme="minorHAnsi"/>
          <w:spacing w:val="-3"/>
        </w:rPr>
        <w:t>her relevant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international organizations, according to t</w:t>
      </w:r>
      <w:r w:rsidRPr="00771E06">
        <w:rPr>
          <w:rFonts w:asciiTheme="minorHAnsi" w:eastAsia="Calibri Light" w:hAnsiTheme="minorHAnsi" w:cstheme="minorHAnsi"/>
          <w:spacing w:val="-2"/>
        </w:rPr>
        <w:t>heir</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respective</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roles;</w:t>
      </w:r>
    </w:p>
    <w:p w14:paraId="042F5AC8" w14:textId="77777777" w:rsidR="00CC4F92" w:rsidRPr="00771E06" w:rsidRDefault="00CC4F92">
      <w:pPr>
        <w:pStyle w:val="BodyText"/>
        <w:spacing w:line="286" w:lineRule="auto"/>
        <w:jc w:val="both"/>
        <w:rPr>
          <w:rFonts w:asciiTheme="minorHAnsi" w:hAnsiTheme="minorHAnsi" w:cstheme="minorHAnsi"/>
          <w:sz w:val="24"/>
          <w:szCs w:val="24"/>
        </w:rPr>
      </w:pPr>
    </w:p>
    <w:p w14:paraId="27BA60AE" w14:textId="1BDC3957" w:rsidR="00CC4F92" w:rsidRPr="00771E06" w:rsidRDefault="00476A06">
      <w:pPr>
        <w:spacing w:before="61" w:line="237" w:lineRule="auto"/>
        <w:ind w:left="27" w:right="1"/>
        <w:jc w:val="both"/>
        <w:rPr>
          <w:rFonts w:asciiTheme="minorHAnsi" w:eastAsia="Calibri Light" w:hAnsiTheme="minorHAnsi" w:cstheme="minorHAnsi"/>
        </w:rPr>
      </w:pPr>
      <w:r w:rsidRPr="00771E06">
        <w:rPr>
          <w:rFonts w:asciiTheme="minorHAnsi" w:eastAsia="Calibri" w:hAnsiTheme="minorHAnsi" w:cstheme="minorHAnsi"/>
          <w:i/>
          <w:iCs/>
          <w:spacing w:val="-1"/>
        </w:rPr>
        <w:t xml:space="preserve">k)         </w:t>
      </w:r>
      <w:r w:rsidRPr="00771E06">
        <w:rPr>
          <w:rFonts w:asciiTheme="minorHAnsi" w:eastAsia="Calibri Light" w:hAnsiTheme="minorHAnsi" w:cstheme="minorHAnsi"/>
          <w:spacing w:val="-1"/>
        </w:rPr>
        <w:t>that</w:t>
      </w:r>
      <w:r w:rsidRPr="00771E06">
        <w:rPr>
          <w:rFonts w:asciiTheme="minorHAnsi" w:eastAsia="Calibri Light" w:hAnsiTheme="minorHAnsi" w:cstheme="minorHAnsi"/>
          <w:spacing w:val="28"/>
          <w:w w:val="101"/>
        </w:rPr>
        <w:t xml:space="preserve"> </w:t>
      </w:r>
      <w:r w:rsidRPr="00771E06">
        <w:rPr>
          <w:rFonts w:asciiTheme="minorHAnsi" w:eastAsia="Calibri Light" w:hAnsiTheme="minorHAnsi" w:cstheme="minorHAnsi"/>
          <w:spacing w:val="-1"/>
        </w:rPr>
        <w:t>the  ITU</w:t>
      </w:r>
      <w:r w:rsidRPr="00771E06">
        <w:rPr>
          <w:rFonts w:asciiTheme="minorHAnsi" w:eastAsia="Calibri Light" w:hAnsiTheme="minorHAnsi" w:cstheme="minorHAnsi"/>
          <w:spacing w:val="26"/>
          <w:w w:val="102"/>
        </w:rPr>
        <w:t xml:space="preserve"> </w:t>
      </w:r>
      <w:r w:rsidRPr="00771E06">
        <w:rPr>
          <w:rFonts w:asciiTheme="minorHAnsi" w:eastAsia="Calibri Light" w:hAnsiTheme="minorHAnsi" w:cstheme="minorHAnsi"/>
          <w:spacing w:val="-1"/>
        </w:rPr>
        <w:t>GCA</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encourages</w:t>
      </w:r>
      <w:r w:rsidRPr="00771E06">
        <w:rPr>
          <w:rFonts w:asciiTheme="minorHAnsi" w:eastAsia="Calibri Light" w:hAnsiTheme="minorHAnsi" w:cstheme="minorHAnsi"/>
          <w:spacing w:val="31"/>
          <w:w w:val="101"/>
        </w:rPr>
        <w:t xml:space="preserve"> </w:t>
      </w:r>
      <w:r w:rsidRPr="00771E06">
        <w:rPr>
          <w:rFonts w:asciiTheme="minorHAnsi" w:eastAsia="Calibri Light" w:hAnsiTheme="minorHAnsi" w:cstheme="minorHAnsi"/>
          <w:spacing w:val="-1"/>
        </w:rPr>
        <w:t>international</w:t>
      </w:r>
      <w:r w:rsidRPr="00771E06">
        <w:rPr>
          <w:rFonts w:asciiTheme="minorHAnsi" w:eastAsia="Calibri Light" w:hAnsiTheme="minorHAnsi" w:cstheme="minorHAnsi"/>
          <w:spacing w:val="26"/>
          <w:w w:val="102"/>
        </w:rPr>
        <w:t xml:space="preserve"> </w:t>
      </w:r>
      <w:r w:rsidRPr="00771E06">
        <w:rPr>
          <w:rFonts w:asciiTheme="minorHAnsi" w:eastAsia="Calibri Light" w:hAnsiTheme="minorHAnsi" w:cstheme="minorHAnsi"/>
          <w:spacing w:val="-1"/>
        </w:rPr>
        <w:t>cooperation</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aimed</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at  proposing</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strategies for</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solutions to</w:t>
      </w:r>
      <w:r w:rsidRPr="00771E06">
        <w:rPr>
          <w:rFonts w:asciiTheme="minorHAnsi" w:eastAsia="Calibri Light" w:hAnsiTheme="minorHAnsi" w:cstheme="minorHAnsi"/>
          <w:spacing w:val="12"/>
          <w:w w:val="102"/>
        </w:rPr>
        <w:t xml:space="preserve"> </w:t>
      </w:r>
      <w:r w:rsidRPr="00771E06">
        <w:rPr>
          <w:rFonts w:asciiTheme="minorHAnsi" w:eastAsia="Calibri Light" w:hAnsiTheme="minorHAnsi" w:cstheme="minorHAnsi"/>
          <w:spacing w:val="-1"/>
        </w:rPr>
        <w:t>enhance</w:t>
      </w:r>
      <w:r w:rsidRPr="00771E06">
        <w:rPr>
          <w:rFonts w:asciiTheme="minorHAnsi" w:eastAsia="Calibri Light" w:hAnsiTheme="minorHAnsi" w:cstheme="minorHAnsi"/>
          <w:spacing w:val="11"/>
          <w:w w:val="102"/>
        </w:rPr>
        <w:t xml:space="preserve"> </w:t>
      </w:r>
      <w:r w:rsidRPr="00771E06">
        <w:rPr>
          <w:rFonts w:asciiTheme="minorHAnsi" w:eastAsia="Calibri Light" w:hAnsiTheme="minorHAnsi" w:cstheme="minorHAnsi"/>
          <w:spacing w:val="-1"/>
        </w:rPr>
        <w:t>confidence</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1"/>
        </w:rPr>
        <w:t>and sec</w:t>
      </w:r>
      <w:r w:rsidRPr="00771E06">
        <w:rPr>
          <w:rFonts w:asciiTheme="minorHAnsi" w:eastAsia="Calibri Light" w:hAnsiTheme="minorHAnsi" w:cstheme="minorHAnsi"/>
          <w:spacing w:val="-2"/>
        </w:rPr>
        <w:t>urity</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in the</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use</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of telecommunications/ICTs;</w:t>
      </w:r>
    </w:p>
    <w:p w14:paraId="341BCBA1" w14:textId="77777777" w:rsidR="00CC4F92" w:rsidRPr="00771E06" w:rsidRDefault="00CC4F92">
      <w:pPr>
        <w:pStyle w:val="BodyText"/>
        <w:spacing w:line="305" w:lineRule="auto"/>
        <w:jc w:val="both"/>
        <w:rPr>
          <w:rFonts w:asciiTheme="minorHAnsi" w:hAnsiTheme="minorHAnsi" w:cstheme="minorHAnsi"/>
          <w:sz w:val="24"/>
          <w:szCs w:val="24"/>
        </w:rPr>
      </w:pPr>
    </w:p>
    <w:p w14:paraId="295F9FDA" w14:textId="77777777" w:rsidR="00CC4F92" w:rsidRPr="00771E06" w:rsidRDefault="00476A06">
      <w:pPr>
        <w:spacing w:before="61" w:line="243" w:lineRule="auto"/>
        <w:ind w:left="23" w:right="1" w:firstLine="3"/>
        <w:jc w:val="both"/>
        <w:rPr>
          <w:rFonts w:asciiTheme="minorHAnsi" w:eastAsia="Calibri Light" w:hAnsiTheme="minorHAnsi" w:cstheme="minorHAnsi"/>
        </w:rPr>
      </w:pPr>
      <w:r w:rsidRPr="00771E06">
        <w:rPr>
          <w:rFonts w:asciiTheme="minorHAnsi" w:eastAsia="Calibri" w:hAnsiTheme="minorHAnsi" w:cstheme="minorHAnsi"/>
          <w:i/>
          <w:iCs/>
          <w:spacing w:val="-1"/>
        </w:rPr>
        <w:t>l)</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that cybe</w:t>
      </w:r>
      <w:r w:rsidRPr="00771E06">
        <w:rPr>
          <w:rFonts w:asciiTheme="minorHAnsi" w:eastAsia="Calibri Light" w:hAnsiTheme="minorHAnsi" w:cstheme="minorHAnsi"/>
          <w:spacing w:val="-2"/>
        </w:rPr>
        <w:t>rsecurity</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has</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become a very</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important</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issue</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2"/>
        </w:rPr>
        <w:t>at the</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international</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level</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for sustainable development, an</w:t>
      </w:r>
      <w:r w:rsidRPr="00771E06">
        <w:rPr>
          <w:rFonts w:asciiTheme="minorHAnsi" w:eastAsia="Calibri Light" w:hAnsiTheme="minorHAnsi" w:cstheme="minorHAnsi"/>
          <w:spacing w:val="-2"/>
        </w:rPr>
        <w:t>d that</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ITU-D, within its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mandate, can continue to con</w:t>
      </w:r>
      <w:r w:rsidRPr="00771E06">
        <w:rPr>
          <w:rFonts w:asciiTheme="minorHAnsi" w:eastAsia="Calibri Light" w:hAnsiTheme="minorHAnsi" w:cstheme="minorHAnsi"/>
          <w:spacing w:val="-1"/>
        </w:rPr>
        <w:t>tribute to these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effort</w:t>
      </w:r>
      <w:r w:rsidRPr="00771E06">
        <w:rPr>
          <w:rFonts w:asciiTheme="minorHAnsi" w:eastAsia="Calibri Light" w:hAnsiTheme="minorHAnsi" w:cstheme="minorHAnsi"/>
          <w:spacing w:val="-2"/>
        </w:rPr>
        <w:t>s towards</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building confidence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 security</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in the</w:t>
      </w:r>
      <w:r w:rsidRPr="00771E06">
        <w:rPr>
          <w:rFonts w:asciiTheme="minorHAnsi" w:eastAsia="Calibri Light" w:hAnsiTheme="minorHAnsi" w:cstheme="minorHAnsi"/>
          <w:spacing w:val="15"/>
          <w:w w:val="102"/>
        </w:rPr>
        <w:t xml:space="preserve"> </w:t>
      </w:r>
      <w:r w:rsidRPr="00771E06">
        <w:rPr>
          <w:rFonts w:asciiTheme="minorHAnsi" w:eastAsia="Calibri Light" w:hAnsiTheme="minorHAnsi" w:cstheme="minorHAnsi"/>
          <w:spacing w:val="-2"/>
        </w:rPr>
        <w:t>use</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ICTs,</w:t>
      </w:r>
    </w:p>
    <w:p w14:paraId="54844928" w14:textId="77777777" w:rsidR="00CC4F92" w:rsidRPr="00771E06" w:rsidRDefault="00CC4F92">
      <w:pPr>
        <w:pStyle w:val="BodyText"/>
        <w:spacing w:line="286" w:lineRule="auto"/>
        <w:jc w:val="both"/>
        <w:rPr>
          <w:rFonts w:asciiTheme="minorHAnsi" w:hAnsiTheme="minorHAnsi" w:cstheme="minorHAnsi"/>
          <w:sz w:val="24"/>
          <w:szCs w:val="24"/>
        </w:rPr>
      </w:pPr>
    </w:p>
    <w:p w14:paraId="71F77100" w14:textId="77777777" w:rsidR="00CC4F92" w:rsidRPr="00771E06" w:rsidRDefault="00476A06">
      <w:pPr>
        <w:spacing w:before="62" w:line="262" w:lineRule="exact"/>
        <w:ind w:left="593"/>
        <w:jc w:val="both"/>
        <w:rPr>
          <w:rFonts w:asciiTheme="minorHAnsi" w:eastAsia="Calibri" w:hAnsiTheme="minorHAnsi" w:cstheme="minorHAnsi"/>
        </w:rPr>
      </w:pPr>
      <w:r w:rsidRPr="00771E06">
        <w:rPr>
          <w:rFonts w:asciiTheme="minorHAnsi" w:eastAsia="Calibri" w:hAnsiTheme="minorHAnsi" w:cstheme="minorHAnsi"/>
          <w:i/>
          <w:iCs/>
          <w:spacing w:val="-2"/>
          <w:position w:val="3"/>
        </w:rPr>
        <w:t>recognizing</w:t>
      </w:r>
    </w:p>
    <w:p w14:paraId="3CB6F54D" w14:textId="77777777" w:rsidR="00CC4F92" w:rsidRPr="00771E06" w:rsidRDefault="00CC4F92">
      <w:pPr>
        <w:pStyle w:val="BodyText"/>
        <w:spacing w:line="287" w:lineRule="auto"/>
        <w:jc w:val="both"/>
        <w:rPr>
          <w:rFonts w:asciiTheme="minorHAnsi" w:hAnsiTheme="minorHAnsi" w:cstheme="minorHAnsi"/>
          <w:sz w:val="24"/>
          <w:szCs w:val="24"/>
        </w:rPr>
      </w:pPr>
    </w:p>
    <w:p w14:paraId="51ED5ED1" w14:textId="77777777" w:rsidR="00CC4F92" w:rsidRPr="00771E06" w:rsidRDefault="00476A06">
      <w:pPr>
        <w:spacing w:before="62"/>
        <w:ind w:left="29" w:right="1" w:hanging="1"/>
        <w:jc w:val="both"/>
        <w:rPr>
          <w:rFonts w:asciiTheme="minorHAnsi" w:eastAsia="Calibri Light" w:hAnsiTheme="minorHAnsi" w:cstheme="minorHAnsi"/>
          <w:spacing w:val="-2"/>
        </w:rPr>
      </w:pPr>
      <w:r w:rsidRPr="00771E06">
        <w:rPr>
          <w:rFonts w:asciiTheme="minorHAnsi" w:eastAsia="Calibri" w:hAnsiTheme="minorHAnsi" w:cstheme="minorHAnsi"/>
          <w:i/>
          <w:iCs/>
          <w:spacing w:val="-1"/>
        </w:rPr>
        <w:t>a)</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that measures undertaken to ensure the stability an</w:t>
      </w:r>
      <w:r w:rsidRPr="00771E06">
        <w:rPr>
          <w:rFonts w:asciiTheme="minorHAnsi" w:eastAsia="Calibri Light" w:hAnsiTheme="minorHAnsi" w:cstheme="minorHAnsi"/>
          <w:spacing w:val="-2"/>
        </w:rPr>
        <w:t>d security</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of telecommuni</w:t>
      </w:r>
      <w:r w:rsidRPr="00771E06">
        <w:rPr>
          <w:rFonts w:asciiTheme="minorHAnsi" w:eastAsia="Calibri Light" w:hAnsiTheme="minorHAnsi" w:cstheme="minorHAnsi"/>
          <w:spacing w:val="-1"/>
        </w:rPr>
        <w:t>cation/ICT</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1"/>
        </w:rPr>
        <w:t>networks, to</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1"/>
        </w:rPr>
        <w:t>protect against cybe</w:t>
      </w:r>
      <w:r w:rsidRPr="00771E06">
        <w:rPr>
          <w:rFonts w:asciiTheme="minorHAnsi" w:eastAsia="Calibri Light" w:hAnsiTheme="minorHAnsi" w:cstheme="minorHAnsi"/>
          <w:spacing w:val="-2"/>
        </w:rPr>
        <w:t>rthreats/cybercrime and to counter spam</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must</w:t>
      </w:r>
      <w:r w:rsidRPr="00771E06">
        <w:rPr>
          <w:rFonts w:asciiTheme="minorHAnsi" w:eastAsia="Calibri Light" w:hAnsiTheme="minorHAnsi" w:cstheme="minorHAnsi"/>
          <w:spacing w:val="38"/>
          <w:w w:val="101"/>
        </w:rPr>
        <w:t xml:space="preserve"> </w:t>
      </w:r>
      <w:r w:rsidRPr="00771E06">
        <w:rPr>
          <w:rFonts w:asciiTheme="minorHAnsi" w:eastAsia="Calibri Light" w:hAnsiTheme="minorHAnsi" w:cstheme="minorHAnsi"/>
          <w:spacing w:val="-1"/>
        </w:rPr>
        <w:t>protect</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1"/>
        </w:rPr>
        <w:t>and</w:t>
      </w:r>
      <w:r w:rsidRPr="00771E06">
        <w:rPr>
          <w:rFonts w:asciiTheme="minorHAnsi" w:eastAsia="Calibri Light" w:hAnsiTheme="minorHAnsi" w:cstheme="minorHAnsi"/>
          <w:spacing w:val="33"/>
          <w:w w:val="101"/>
        </w:rPr>
        <w:t xml:space="preserve"> </w:t>
      </w:r>
      <w:r w:rsidRPr="00771E06">
        <w:rPr>
          <w:rFonts w:asciiTheme="minorHAnsi" w:eastAsia="Calibri Light" w:hAnsiTheme="minorHAnsi" w:cstheme="minorHAnsi"/>
          <w:spacing w:val="-1"/>
        </w:rPr>
        <w:t>respect</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33"/>
          <w:w w:val="101"/>
        </w:rPr>
        <w:t xml:space="preserve"> </w:t>
      </w:r>
      <w:r w:rsidRPr="00771E06">
        <w:rPr>
          <w:rFonts w:asciiTheme="minorHAnsi" w:eastAsia="Calibri Light" w:hAnsiTheme="minorHAnsi" w:cstheme="minorHAnsi"/>
          <w:spacing w:val="-1"/>
        </w:rPr>
        <w:t>provisions</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1"/>
        </w:rPr>
        <w:t>for</w:t>
      </w:r>
      <w:r w:rsidRPr="00771E06">
        <w:rPr>
          <w:rFonts w:asciiTheme="minorHAnsi" w:eastAsia="Calibri Light" w:hAnsiTheme="minorHAnsi" w:cstheme="minorHAnsi"/>
          <w:spacing w:val="33"/>
          <w:w w:val="102"/>
        </w:rPr>
        <w:t xml:space="preserve"> </w:t>
      </w:r>
      <w:r w:rsidRPr="00771E06">
        <w:rPr>
          <w:rFonts w:asciiTheme="minorHAnsi" w:eastAsia="Calibri Light" w:hAnsiTheme="minorHAnsi" w:cstheme="minorHAnsi"/>
          <w:spacing w:val="-1"/>
        </w:rPr>
        <w:t>privacy</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and</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1"/>
        </w:rPr>
        <w:t>freedom</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of</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1"/>
        </w:rPr>
        <w:t>expression</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1"/>
        </w:rPr>
        <w:t>as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contained</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in the</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2"/>
        </w:rPr>
        <w:t>relevant</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2"/>
        </w:rPr>
        <w:lastRenderedPageBreak/>
        <w:t>parts of the</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Universa</w:t>
      </w:r>
      <w:r w:rsidRPr="00771E06">
        <w:rPr>
          <w:rFonts w:asciiTheme="minorHAnsi" w:eastAsia="Calibri Light" w:hAnsiTheme="minorHAnsi" w:cstheme="minorHAnsi"/>
          <w:spacing w:val="-3"/>
        </w:rPr>
        <w:t>l</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3"/>
        </w:rPr>
        <w:t>Declaration of</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3"/>
        </w:rPr>
        <w:t>Human</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3"/>
        </w:rPr>
        <w:t>Rights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3"/>
        </w:rPr>
        <w:t>(see also</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 42 of the Tunis Agenda) and the</w:t>
      </w:r>
      <w:r w:rsidRPr="00771E06">
        <w:rPr>
          <w:rFonts w:asciiTheme="minorHAnsi" w:eastAsia="Calibri Light" w:hAnsiTheme="minorHAnsi" w:cstheme="minorHAnsi"/>
          <w:spacing w:val="32"/>
        </w:rPr>
        <w:t xml:space="preserve"> </w:t>
      </w:r>
      <w:r w:rsidRPr="00771E06">
        <w:rPr>
          <w:rFonts w:asciiTheme="minorHAnsi" w:eastAsia="Calibri Light" w:hAnsiTheme="minorHAnsi" w:cstheme="minorHAnsi"/>
          <w:spacing w:val="-2"/>
        </w:rPr>
        <w:t>International</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Covenant</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on</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Civil</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Political</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Rights;</w:t>
      </w:r>
    </w:p>
    <w:p w14:paraId="1A5B5B95" w14:textId="77777777" w:rsidR="00CC4F92" w:rsidRPr="00771E06" w:rsidRDefault="00CC4F92">
      <w:pPr>
        <w:spacing w:before="62"/>
        <w:ind w:left="29" w:right="1" w:hanging="1"/>
        <w:jc w:val="both"/>
        <w:rPr>
          <w:rFonts w:asciiTheme="minorHAnsi" w:eastAsia="Calibri Light" w:hAnsiTheme="minorHAnsi" w:cstheme="minorHAnsi"/>
          <w:spacing w:val="-2"/>
        </w:rPr>
      </w:pPr>
    </w:p>
    <w:p w14:paraId="3DD52CEF" w14:textId="3D964B41" w:rsidR="00CC4F92" w:rsidRPr="00771E06" w:rsidRDefault="00476A06" w:rsidP="00625854">
      <w:pPr>
        <w:spacing w:after="240"/>
        <w:rPr>
          <w:rFonts w:asciiTheme="minorHAnsi" w:hAnsiTheme="minorHAnsi" w:cstheme="minorHAnsi"/>
        </w:rPr>
      </w:pPr>
      <w:r w:rsidRPr="00771E06">
        <w:rPr>
          <w:rFonts w:asciiTheme="minorHAnsi" w:eastAsia="SimSun" w:hAnsiTheme="minorHAnsi" w:cstheme="minorHAnsi"/>
          <w:i/>
          <w:iCs/>
          <w:lang w:eastAsia="zh-CN"/>
        </w:rPr>
        <w:t>b</w:t>
      </w:r>
      <w:r w:rsidRPr="00771E06">
        <w:rPr>
          <w:rFonts w:asciiTheme="minorHAnsi" w:eastAsia="Calibri" w:hAnsiTheme="minorHAnsi" w:cstheme="minorHAnsi"/>
          <w:i/>
          <w:iCs/>
          <w:spacing w:val="-2"/>
        </w:rPr>
        <w:t>)</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that</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UNGA</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Resolution</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68/167, on the right to</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privacy in the digital</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age,</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spacing w:val="-2"/>
        </w:rPr>
        <w:t>affirms,</w:t>
      </w:r>
      <w:r w:rsidRPr="00771E06">
        <w:rPr>
          <w:rFonts w:asciiTheme="minorHAnsi" w:eastAsia="Calibri Light" w:hAnsiTheme="minorHAnsi" w:cstheme="minorHAnsi"/>
        </w:rPr>
        <w:t xml:space="preserve"> </w:t>
      </w:r>
      <w:r w:rsidRPr="00771E06">
        <w:rPr>
          <w:rFonts w:asciiTheme="minorHAnsi" w:eastAsia="Calibri" w:hAnsiTheme="minorHAnsi" w:cstheme="minorHAnsi"/>
          <w:i/>
          <w:iCs/>
          <w:spacing w:val="-2"/>
        </w:rPr>
        <w:t>inter alia</w:t>
      </w:r>
      <w:r w:rsidRPr="00771E06">
        <w:rPr>
          <w:rFonts w:asciiTheme="minorHAnsi" w:eastAsia="Calibri Light" w:hAnsiTheme="minorHAnsi" w:cstheme="minorHAnsi"/>
          <w:spacing w:val="-2"/>
        </w:rPr>
        <w:t>, that ''th</w:t>
      </w:r>
      <w:r w:rsidRPr="00771E06">
        <w:rPr>
          <w:rFonts w:asciiTheme="minorHAnsi" w:eastAsia="Calibri Light" w:hAnsiTheme="minorHAnsi" w:cstheme="minorHAnsi"/>
          <w:spacing w:val="-3"/>
        </w:rPr>
        <w:t>e same rights that people have offline must also be</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3"/>
        </w:rPr>
        <w:t>protected</w:t>
      </w:r>
      <w:r w:rsidRPr="00771E06">
        <w:rPr>
          <w:rFonts w:asciiTheme="minorHAnsi" w:eastAsia="Calibri Light" w:hAnsiTheme="minorHAnsi" w:cstheme="minorHAnsi"/>
        </w:rPr>
        <w:t xml:space="preserve"> </w:t>
      </w:r>
      <w:proofErr w:type="gramStart"/>
      <w:r w:rsidRPr="00771E06">
        <w:rPr>
          <w:rFonts w:asciiTheme="minorHAnsi" w:eastAsia="Calibri Light" w:hAnsiTheme="minorHAnsi" w:cstheme="minorHAnsi"/>
          <w:spacing w:val="-3"/>
        </w:rPr>
        <w:t>on</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3"/>
        </w:rPr>
        <w:t>line</w:t>
      </w:r>
      <w:proofErr w:type="gramEnd"/>
      <w:r w:rsidRPr="00771E06">
        <w:rPr>
          <w:rFonts w:asciiTheme="minorHAnsi" w:eastAsia="Calibri Light" w:hAnsiTheme="minorHAnsi" w:cstheme="minorHAnsi"/>
          <w:spacing w:val="-3"/>
        </w:rPr>
        <w: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including the</w:t>
      </w:r>
      <w:r w:rsidRPr="00771E06">
        <w:rPr>
          <w:rFonts w:asciiTheme="minorHAnsi" w:eastAsia="Calibri Light" w:hAnsiTheme="minorHAnsi" w:cstheme="minorHAnsi"/>
          <w:spacing w:val="30"/>
          <w:w w:val="102"/>
        </w:rPr>
        <w:t xml:space="preserve"> </w:t>
      </w:r>
      <w:r w:rsidRPr="00771E06">
        <w:rPr>
          <w:rFonts w:asciiTheme="minorHAnsi" w:eastAsia="Calibri Light" w:hAnsiTheme="minorHAnsi" w:cstheme="minorHAnsi"/>
          <w:spacing w:val="-2"/>
        </w:rPr>
        <w:t>right to</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privacy</w:t>
      </w:r>
      <w:proofErr w:type="gramStart"/>
      <w:r w:rsidR="006649D6" w:rsidRPr="00771E06">
        <w:rPr>
          <w:rFonts w:asciiTheme="minorHAnsi" w:eastAsia="Calibri Light" w:hAnsiTheme="minorHAnsi" w:cstheme="minorHAnsi"/>
          <w:spacing w:val="-2"/>
        </w:rPr>
        <w:t>”;</w:t>
      </w:r>
      <w:proofErr w:type="gramEnd"/>
    </w:p>
    <w:p w14:paraId="3629A371" w14:textId="77777777" w:rsidR="00CC4F92" w:rsidRPr="00771E06" w:rsidRDefault="00476A06">
      <w:pPr>
        <w:spacing w:before="61" w:line="238" w:lineRule="auto"/>
        <w:ind w:left="23" w:firstLine="4"/>
        <w:jc w:val="both"/>
        <w:rPr>
          <w:rFonts w:asciiTheme="minorHAnsi" w:eastAsia="Calibri Light" w:hAnsiTheme="minorHAnsi" w:cstheme="minorHAnsi"/>
        </w:rPr>
      </w:pPr>
      <w:r w:rsidRPr="00771E06">
        <w:rPr>
          <w:rFonts w:asciiTheme="minorHAnsi" w:eastAsia="Calibri" w:hAnsiTheme="minorHAnsi" w:cstheme="minorHAnsi"/>
          <w:i/>
          <w:iCs/>
          <w:spacing w:val="-1"/>
        </w:rPr>
        <w:t>c)</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1"/>
        </w:rPr>
        <w:t>need to tak</w:t>
      </w:r>
      <w:r w:rsidRPr="00771E06">
        <w:rPr>
          <w:rFonts w:asciiTheme="minorHAnsi" w:eastAsia="Calibri Light" w:hAnsiTheme="minorHAnsi" w:cstheme="minorHAnsi"/>
          <w:spacing w:val="-2"/>
        </w:rPr>
        <w:t>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appropriate</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actions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preventive</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measures,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determined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by</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law, against abusive</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uses of telecommunications/ICTs,</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mentioned</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connection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with</w:t>
      </w:r>
      <w:r w:rsidRPr="00771E06">
        <w:rPr>
          <w:rFonts w:asciiTheme="minorHAnsi" w:eastAsia="Calibri Light" w:hAnsiTheme="minorHAnsi" w:cstheme="minorHAnsi"/>
          <w:spacing w:val="-2"/>
        </w:rPr>
        <w:t xml:space="preserve"> "Ethical dimensions of the information society" in the WSIS Geneva Declaration o</w:t>
      </w:r>
      <w:r w:rsidRPr="00771E06">
        <w:rPr>
          <w:rFonts w:asciiTheme="minorHAnsi" w:eastAsia="Calibri Light" w:hAnsiTheme="minorHAnsi" w:cstheme="minorHAnsi"/>
          <w:spacing w:val="2"/>
        </w:rPr>
        <w:t>f</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Principles and</w:t>
      </w:r>
      <w:r w:rsidRPr="00771E06">
        <w:rPr>
          <w:rFonts w:asciiTheme="minorHAnsi" w:eastAsia="Calibri Light" w:hAnsiTheme="minorHAnsi" w:cstheme="minorHAnsi"/>
          <w:spacing w:val="28"/>
        </w:rPr>
        <w:t xml:space="preserve"> </w:t>
      </w:r>
      <w:r w:rsidRPr="00771E06">
        <w:rPr>
          <w:rFonts w:asciiTheme="minorHAnsi" w:eastAsia="Calibri Light" w:hAnsiTheme="minorHAnsi" w:cstheme="minorHAnsi"/>
          <w:spacing w:val="-2"/>
        </w:rPr>
        <w:t>Plan of Action (§ 43 of the Tunis Agenda), the need to counter terrorism</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in all its forms and manifestations on tel</w:t>
      </w:r>
      <w:r w:rsidRPr="00771E06">
        <w:rPr>
          <w:rFonts w:asciiTheme="minorHAnsi" w:eastAsia="Calibri Light" w:hAnsiTheme="minorHAnsi" w:cstheme="minorHAnsi"/>
          <w:spacing w:val="-2"/>
        </w:rPr>
        <w:t>ecommunication/ICT networks, while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respect</w:t>
      </w:r>
      <w:r w:rsidRPr="00771E06">
        <w:rPr>
          <w:rFonts w:asciiTheme="minorHAnsi" w:eastAsia="Calibri Light" w:hAnsiTheme="minorHAnsi" w:cstheme="minorHAnsi"/>
          <w:spacing w:val="-1"/>
        </w:rPr>
        <w:t>ing</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1"/>
        </w:rPr>
        <w:t>human</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1"/>
        </w:rPr>
        <w:t>rights</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and</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complying</w:t>
      </w:r>
      <w:r w:rsidRPr="00771E06">
        <w:rPr>
          <w:rFonts w:asciiTheme="minorHAnsi" w:eastAsia="Calibri Light" w:hAnsiTheme="minorHAnsi" w:cstheme="minorHAnsi"/>
          <w:spacing w:val="22"/>
          <w:w w:val="102"/>
        </w:rPr>
        <w:t xml:space="preserve"> </w:t>
      </w:r>
      <w:r w:rsidRPr="00771E06">
        <w:rPr>
          <w:rFonts w:asciiTheme="minorHAnsi" w:eastAsia="Calibri Light" w:hAnsiTheme="minorHAnsi" w:cstheme="minorHAnsi"/>
          <w:spacing w:val="-1"/>
        </w:rPr>
        <w:t>with</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other</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obligation</w:t>
      </w:r>
      <w:r w:rsidRPr="00771E06">
        <w:rPr>
          <w:rFonts w:asciiTheme="minorHAnsi" w:eastAsia="Calibri Light" w:hAnsiTheme="minorHAnsi" w:cstheme="minorHAnsi"/>
          <w:spacing w:val="-2"/>
        </w:rPr>
        <w:t>s</w:t>
      </w:r>
      <w:r w:rsidRPr="00771E06">
        <w:rPr>
          <w:rFonts w:asciiTheme="minorHAnsi" w:eastAsia="Calibri Light" w:hAnsiTheme="minorHAnsi" w:cstheme="minorHAnsi"/>
          <w:spacing w:val="32"/>
          <w:w w:val="101"/>
        </w:rPr>
        <w:t xml:space="preserve"> </w:t>
      </w:r>
      <w:r w:rsidRPr="00771E06">
        <w:rPr>
          <w:rFonts w:asciiTheme="minorHAnsi" w:eastAsia="Calibri Light" w:hAnsiTheme="minorHAnsi" w:cstheme="minorHAnsi"/>
          <w:spacing w:val="-2"/>
        </w:rPr>
        <w:t>under</w:t>
      </w:r>
      <w:r w:rsidRPr="00771E06">
        <w:rPr>
          <w:rFonts w:asciiTheme="minorHAnsi" w:eastAsia="Calibri Light" w:hAnsiTheme="minorHAnsi" w:cstheme="minorHAnsi"/>
          <w:spacing w:val="31"/>
        </w:rPr>
        <w:t xml:space="preserve"> </w:t>
      </w:r>
      <w:r w:rsidRPr="00771E06">
        <w:rPr>
          <w:rFonts w:asciiTheme="minorHAnsi" w:eastAsia="Calibri Light" w:hAnsiTheme="minorHAnsi" w:cstheme="minorHAnsi"/>
          <w:spacing w:val="-2"/>
        </w:rPr>
        <w:t>international</w:t>
      </w:r>
      <w:r w:rsidRPr="00771E06">
        <w:rPr>
          <w:rFonts w:asciiTheme="minorHAnsi" w:eastAsia="Calibri Light" w:hAnsiTheme="minorHAnsi" w:cstheme="minorHAnsi"/>
          <w:spacing w:val="33"/>
          <w:w w:val="101"/>
        </w:rPr>
        <w:t xml:space="preserve"> </w:t>
      </w:r>
      <w:r w:rsidRPr="00771E06">
        <w:rPr>
          <w:rFonts w:asciiTheme="minorHAnsi" w:eastAsia="Calibri Light" w:hAnsiTheme="minorHAnsi" w:cstheme="minorHAnsi"/>
          <w:spacing w:val="-2"/>
        </w:rPr>
        <w:t>law,</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outlined in operative paragraph 81 of UNGA Resolution</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3"/>
        </w:rPr>
        <w:t>60/1 on the 2005 world sum</w:t>
      </w:r>
      <w:r w:rsidRPr="00771E06">
        <w:rPr>
          <w:rFonts w:asciiTheme="minorHAnsi" w:eastAsia="Calibri Light" w:hAnsiTheme="minorHAnsi" w:cstheme="minorHAnsi"/>
          <w:spacing w:val="-4"/>
        </w:rPr>
        <w:t>mit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outcome, the importance of</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3"/>
        </w:rPr>
        <w:t>the security, continuity and stability of</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3"/>
        </w:rPr>
        <w:t>telecommunication/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ICT</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1"/>
        </w:rPr>
        <w:t>networks</w:t>
      </w:r>
      <w:r w:rsidRPr="00771E06">
        <w:rPr>
          <w:rFonts w:asciiTheme="minorHAnsi" w:eastAsia="Calibri Light" w:hAnsiTheme="minorHAnsi" w:cstheme="minorHAnsi"/>
          <w:spacing w:val="14"/>
          <w:w w:val="102"/>
        </w:rPr>
        <w:t xml:space="preserve"> </w:t>
      </w:r>
      <w:r w:rsidRPr="00771E06">
        <w:rPr>
          <w:rFonts w:asciiTheme="minorHAnsi" w:eastAsia="Calibri Light" w:hAnsiTheme="minorHAnsi" w:cstheme="minorHAnsi"/>
          <w:spacing w:val="-1"/>
        </w:rPr>
        <w:t>and the</w:t>
      </w:r>
      <w:r w:rsidRPr="00771E06">
        <w:rPr>
          <w:rFonts w:asciiTheme="minorHAnsi" w:eastAsia="Calibri Light" w:hAnsiTheme="minorHAnsi" w:cstheme="minorHAnsi"/>
          <w:spacing w:val="20"/>
          <w:w w:val="102"/>
        </w:rPr>
        <w:t xml:space="preserve"> </w:t>
      </w:r>
      <w:r w:rsidRPr="00771E06">
        <w:rPr>
          <w:rFonts w:asciiTheme="minorHAnsi" w:eastAsia="Calibri Light" w:hAnsiTheme="minorHAnsi" w:cstheme="minorHAnsi"/>
          <w:spacing w:val="-1"/>
        </w:rPr>
        <w:t>need to</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1"/>
        </w:rPr>
        <w:t>protect telecommunicati</w:t>
      </w:r>
      <w:r w:rsidRPr="00771E06">
        <w:rPr>
          <w:rFonts w:asciiTheme="minorHAnsi" w:eastAsia="Calibri Light" w:hAnsiTheme="minorHAnsi" w:cstheme="minorHAnsi"/>
          <w:spacing w:val="-2"/>
        </w:rPr>
        <w:t>on/ICT</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2"/>
        </w:rPr>
        <w:t>networks from</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threats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and vulnerabilities</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1"/>
        </w:rPr>
        <w:t>(§ 45</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1"/>
        </w:rPr>
        <w:t>of the Tunis Agenda),</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while</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1"/>
        </w:rPr>
        <w:t>e</w:t>
      </w:r>
      <w:r w:rsidRPr="00771E06">
        <w:rPr>
          <w:rFonts w:asciiTheme="minorHAnsi" w:eastAsia="Calibri Light" w:hAnsiTheme="minorHAnsi" w:cstheme="minorHAnsi"/>
          <w:spacing w:val="-2"/>
        </w:rPr>
        <w:t>nsuring</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respect</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for</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2"/>
        </w:rPr>
        <w:t>privacy</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2"/>
        </w:rPr>
        <w:t>protection</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personal</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information</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data,</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whether via</w:t>
      </w:r>
      <w:r w:rsidRPr="00771E06">
        <w:rPr>
          <w:rFonts w:asciiTheme="minorHAnsi" w:eastAsia="Calibri Light" w:hAnsiTheme="minorHAnsi" w:cstheme="minorHAnsi"/>
          <w:spacing w:val="14"/>
          <w:w w:val="102"/>
        </w:rPr>
        <w:t xml:space="preserve"> </w:t>
      </w:r>
      <w:r w:rsidRPr="00771E06">
        <w:rPr>
          <w:rFonts w:asciiTheme="minorHAnsi" w:eastAsia="Calibri Light" w:hAnsiTheme="minorHAnsi" w:cstheme="minorHAnsi"/>
          <w:spacing w:val="-2"/>
        </w:rPr>
        <w:t>adoption</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legislation,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 xml:space="preserve">the implementation of collaborative </w:t>
      </w:r>
      <w:r w:rsidRPr="00771E06">
        <w:rPr>
          <w:rFonts w:asciiTheme="minorHAnsi" w:eastAsia="Calibri Light" w:hAnsiTheme="minorHAnsi" w:cstheme="minorHAnsi"/>
          <w:spacing w:val="-3"/>
        </w:rPr>
        <w:t>frameworks, best practices and self-regulatory 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technological</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2"/>
        </w:rPr>
        <w:t>measures</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by</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business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users</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 46 of the Tunis Agenda);</w:t>
      </w:r>
    </w:p>
    <w:p w14:paraId="4196210D" w14:textId="77777777" w:rsidR="00CC4F92" w:rsidRPr="00771E06" w:rsidRDefault="00CC4F92">
      <w:pPr>
        <w:pStyle w:val="BodyText"/>
        <w:spacing w:line="254" w:lineRule="auto"/>
        <w:jc w:val="both"/>
        <w:rPr>
          <w:rFonts w:asciiTheme="minorHAnsi" w:hAnsiTheme="minorHAnsi" w:cstheme="minorHAnsi"/>
          <w:sz w:val="24"/>
          <w:szCs w:val="24"/>
        </w:rPr>
      </w:pPr>
    </w:p>
    <w:p w14:paraId="377ED45A" w14:textId="77777777" w:rsidR="00CC4F92" w:rsidRPr="00771E06" w:rsidRDefault="00476A06">
      <w:pPr>
        <w:spacing w:before="62"/>
        <w:ind w:left="23" w:right="1" w:firstLine="4"/>
        <w:jc w:val="both"/>
        <w:rPr>
          <w:rFonts w:asciiTheme="minorHAnsi" w:eastAsia="Calibri Light" w:hAnsiTheme="minorHAnsi" w:cstheme="minorHAnsi"/>
        </w:rPr>
      </w:pPr>
      <w:r w:rsidRPr="00771E06">
        <w:rPr>
          <w:rFonts w:asciiTheme="minorHAnsi" w:eastAsia="Calibri" w:hAnsiTheme="minorHAnsi" w:cstheme="minorHAnsi"/>
          <w:i/>
          <w:iCs/>
          <w:spacing w:val="-3"/>
        </w:rPr>
        <w:t>d)</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the need to effectively confront challenges and thr</w:t>
      </w:r>
      <w:r w:rsidRPr="00771E06">
        <w:rPr>
          <w:rFonts w:asciiTheme="minorHAnsi" w:eastAsia="Calibri Light" w:hAnsiTheme="minorHAnsi" w:cstheme="minorHAnsi"/>
          <w:spacing w:val="-3"/>
        </w:rPr>
        <w:t>eats resulting from the use o</w:t>
      </w:r>
      <w:r w:rsidRPr="00771E06">
        <w:rPr>
          <w:rFonts w:asciiTheme="minorHAnsi" w:eastAsia="Calibri Light" w:hAnsiTheme="minorHAnsi" w:cstheme="minorHAnsi"/>
        </w:rPr>
        <w:t xml:space="preserve">f </w:t>
      </w:r>
      <w:r w:rsidRPr="00771E06">
        <w:rPr>
          <w:rFonts w:asciiTheme="minorHAnsi" w:eastAsia="Calibri Light" w:hAnsiTheme="minorHAnsi" w:cstheme="minorHAnsi"/>
          <w:spacing w:val="-2"/>
        </w:rPr>
        <w:t>te</w:t>
      </w:r>
      <w:r w:rsidRPr="00771E06">
        <w:rPr>
          <w:rFonts w:asciiTheme="minorHAnsi" w:eastAsia="Calibri Light" w:hAnsiTheme="minorHAnsi" w:cstheme="minorHAnsi"/>
          <w:spacing w:val="-1"/>
        </w:rPr>
        <w:t>lecommunications/ICTs such as for</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1"/>
        </w:rPr>
        <w:t>purposes that are i</w:t>
      </w:r>
      <w:r w:rsidRPr="00771E06">
        <w:rPr>
          <w:rFonts w:asciiTheme="minorHAnsi" w:eastAsia="Calibri Light" w:hAnsiTheme="minorHAnsi" w:cstheme="minorHAnsi"/>
          <w:spacing w:val="-2"/>
        </w:rPr>
        <w:t>nconsistent with objectives o</w:t>
      </w:r>
      <w:r w:rsidRPr="00771E06">
        <w:rPr>
          <w:rFonts w:asciiTheme="minorHAnsi" w:eastAsia="Calibri Light" w:hAnsiTheme="minorHAnsi" w:cstheme="minorHAnsi"/>
        </w:rPr>
        <w:t xml:space="preserve">f </w:t>
      </w:r>
      <w:r w:rsidRPr="00771E06">
        <w:rPr>
          <w:rFonts w:asciiTheme="minorHAnsi" w:eastAsia="Calibri Light" w:hAnsiTheme="minorHAnsi" w:cstheme="minorHAnsi"/>
          <w:spacing w:val="-2"/>
        </w:rPr>
        <w:t>maintaining</w:t>
      </w:r>
      <w:r w:rsidRPr="00771E06">
        <w:rPr>
          <w:rFonts w:asciiTheme="minorHAnsi" w:eastAsia="Calibri Light" w:hAnsiTheme="minorHAnsi" w:cstheme="minorHAnsi"/>
          <w:spacing w:val="29"/>
        </w:rPr>
        <w:t xml:space="preserve"> </w:t>
      </w:r>
      <w:r w:rsidRPr="00771E06">
        <w:rPr>
          <w:rFonts w:asciiTheme="minorHAnsi" w:eastAsia="Calibri Light" w:hAnsiTheme="minorHAnsi" w:cstheme="minorHAnsi"/>
          <w:spacing w:val="-2"/>
        </w:rPr>
        <w:t>international</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stability</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security</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may</w:t>
      </w:r>
      <w:r w:rsidRPr="00771E06">
        <w:rPr>
          <w:rFonts w:asciiTheme="minorHAnsi" w:eastAsia="Calibri Light" w:hAnsiTheme="minorHAnsi" w:cstheme="minorHAnsi"/>
          <w:spacing w:val="13"/>
          <w:w w:val="102"/>
        </w:rPr>
        <w:t xml:space="preserve"> </w:t>
      </w:r>
      <w:r w:rsidRPr="00771E06">
        <w:rPr>
          <w:rFonts w:asciiTheme="minorHAnsi" w:eastAsia="Calibri Light" w:hAnsiTheme="minorHAnsi" w:cstheme="minorHAnsi"/>
          <w:spacing w:val="-2"/>
        </w:rPr>
        <w:t>adversely</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affect the</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integrity</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of the infrastructure within States to the detriment of their security, and to work coop</w:t>
      </w:r>
      <w:r w:rsidRPr="00771E06">
        <w:rPr>
          <w:rFonts w:asciiTheme="minorHAnsi" w:eastAsia="Calibri Light" w:hAnsiTheme="minorHAnsi" w:cstheme="minorHAnsi"/>
          <w:spacing w:val="-1"/>
        </w:rPr>
        <w:t>eratively to</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1"/>
        </w:rPr>
        <w:t>prevent the</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1"/>
        </w:rPr>
        <w:t>abuse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o</w:t>
      </w:r>
      <w:r w:rsidRPr="00771E06">
        <w:rPr>
          <w:rFonts w:asciiTheme="minorHAnsi" w:eastAsia="Calibri Light" w:hAnsiTheme="minorHAnsi" w:cstheme="minorHAnsi"/>
          <w:spacing w:val="-2"/>
        </w:rPr>
        <w:t>f</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information</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resources</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and technologies for</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criminal</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and terrorist</w:t>
      </w:r>
      <w:r w:rsidRPr="00771E06">
        <w:rPr>
          <w:rFonts w:asciiTheme="minorHAnsi" w:eastAsia="Calibri Light" w:hAnsiTheme="minorHAnsi" w:cstheme="minorHAnsi"/>
          <w:spacing w:val="32"/>
        </w:rPr>
        <w:t xml:space="preserve"> </w:t>
      </w:r>
      <w:r w:rsidRPr="00771E06">
        <w:rPr>
          <w:rFonts w:asciiTheme="minorHAnsi" w:eastAsia="Calibri Light" w:hAnsiTheme="minorHAnsi" w:cstheme="minorHAnsi"/>
          <w:spacing w:val="-2"/>
        </w:rPr>
        <w:t>purposes, while</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respecting</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human</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rights;</w:t>
      </w:r>
    </w:p>
    <w:p w14:paraId="3D3BAF31" w14:textId="77777777" w:rsidR="00CC4F92" w:rsidRPr="00771E06" w:rsidRDefault="00CC4F92">
      <w:pPr>
        <w:pStyle w:val="BodyText"/>
        <w:spacing w:line="256" w:lineRule="auto"/>
        <w:jc w:val="both"/>
        <w:rPr>
          <w:rFonts w:asciiTheme="minorHAnsi" w:hAnsiTheme="minorHAnsi" w:cstheme="minorHAnsi"/>
          <w:sz w:val="24"/>
          <w:szCs w:val="24"/>
        </w:rPr>
      </w:pPr>
    </w:p>
    <w:p w14:paraId="35BCC89D" w14:textId="77777777" w:rsidR="00CC4F92" w:rsidRPr="00771E06" w:rsidRDefault="00476A06">
      <w:pPr>
        <w:spacing w:before="61" w:line="241" w:lineRule="auto"/>
        <w:ind w:left="23" w:right="3" w:firstLine="4"/>
        <w:jc w:val="both"/>
        <w:rPr>
          <w:rFonts w:asciiTheme="minorHAnsi" w:eastAsia="Calibri Light" w:hAnsiTheme="minorHAnsi" w:cstheme="minorHAnsi"/>
        </w:rPr>
      </w:pPr>
      <w:r w:rsidRPr="00771E06">
        <w:rPr>
          <w:rFonts w:asciiTheme="minorHAnsi" w:eastAsia="Calibri" w:hAnsiTheme="minorHAnsi" w:cstheme="minorHAnsi"/>
          <w:i/>
          <w:iCs/>
          <w:spacing w:val="-2"/>
        </w:rPr>
        <w:t>e)</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the role of</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telecommu</w:t>
      </w:r>
      <w:r w:rsidRPr="00771E06">
        <w:rPr>
          <w:rFonts w:asciiTheme="minorHAnsi" w:eastAsia="Calibri Light" w:hAnsiTheme="minorHAnsi" w:cstheme="minorHAnsi"/>
          <w:spacing w:val="-3"/>
        </w:rPr>
        <w:t>nications/ICTs in the protection</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3"/>
        </w:rPr>
        <w:t>of children and</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3"/>
        </w:rPr>
        <w:t>in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enhanc</w:t>
      </w:r>
      <w:r w:rsidRPr="00771E06">
        <w:rPr>
          <w:rFonts w:asciiTheme="minorHAnsi" w:eastAsia="Calibri Light" w:hAnsiTheme="minorHAnsi" w:cstheme="minorHAnsi"/>
        </w:rPr>
        <w:t>ing</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rPr>
        <w:t>their</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rPr>
        <w:t>development,</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rPr>
        <w:t>and</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rPr>
        <w:t>the</w:t>
      </w:r>
      <w:r w:rsidRPr="00771E06">
        <w:rPr>
          <w:rFonts w:asciiTheme="minorHAnsi" w:eastAsia="Calibri Light" w:hAnsiTheme="minorHAnsi" w:cstheme="minorHAnsi"/>
          <w:spacing w:val="33"/>
          <w:w w:val="102"/>
        </w:rPr>
        <w:t xml:space="preserve"> </w:t>
      </w:r>
      <w:r w:rsidRPr="00771E06">
        <w:rPr>
          <w:rFonts w:asciiTheme="minorHAnsi" w:eastAsia="Calibri Light" w:hAnsiTheme="minorHAnsi" w:cstheme="minorHAnsi"/>
        </w:rPr>
        <w:t>nee</w:t>
      </w:r>
      <w:r w:rsidRPr="00771E06">
        <w:rPr>
          <w:rFonts w:asciiTheme="minorHAnsi" w:eastAsia="Calibri Light" w:hAnsiTheme="minorHAnsi" w:cstheme="minorHAnsi"/>
          <w:spacing w:val="-1"/>
        </w:rPr>
        <w:t>d</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1"/>
        </w:rPr>
        <w:t>strengthen</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action</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33"/>
          <w:w w:val="102"/>
        </w:rPr>
        <w:t xml:space="preserve"> </w:t>
      </w:r>
      <w:r w:rsidRPr="00771E06">
        <w:rPr>
          <w:rFonts w:asciiTheme="minorHAnsi" w:eastAsia="Calibri Light" w:hAnsiTheme="minorHAnsi" w:cstheme="minorHAnsi"/>
          <w:spacing w:val="-1"/>
        </w:rPr>
        <w:t>protect</w:t>
      </w:r>
      <w:r w:rsidRPr="00771E06">
        <w:rPr>
          <w:rFonts w:asciiTheme="minorHAnsi" w:eastAsia="Calibri Light" w:hAnsiTheme="minorHAnsi" w:cstheme="minorHAnsi"/>
          <w:spacing w:val="26"/>
          <w:w w:val="102"/>
        </w:rPr>
        <w:t xml:space="preserve"> </w:t>
      </w:r>
      <w:r w:rsidRPr="00771E06">
        <w:rPr>
          <w:rFonts w:asciiTheme="minorHAnsi" w:eastAsia="Calibri Light" w:hAnsiTheme="minorHAnsi" w:cstheme="minorHAnsi"/>
          <w:spacing w:val="-1"/>
        </w:rPr>
        <w:t>children</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youth from</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1"/>
        </w:rPr>
        <w:t>abuse</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1"/>
        </w:rPr>
        <w:t>and</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1"/>
        </w:rPr>
        <w:t>defend their</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1"/>
        </w:rPr>
        <w:t>r</w:t>
      </w:r>
      <w:r w:rsidRPr="00771E06">
        <w:rPr>
          <w:rFonts w:asciiTheme="minorHAnsi" w:eastAsia="Calibri Light" w:hAnsiTheme="minorHAnsi" w:cstheme="minorHAnsi"/>
          <w:spacing w:val="-2"/>
        </w:rPr>
        <w:t>ights</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in the</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2"/>
        </w:rPr>
        <w:t>context</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of telecommunications/ICTs,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emphasizing that the</w:t>
      </w:r>
      <w:r w:rsidRPr="00771E06">
        <w:rPr>
          <w:rFonts w:asciiTheme="minorHAnsi" w:eastAsia="Calibri Light" w:hAnsiTheme="minorHAnsi" w:cstheme="minorHAnsi"/>
          <w:spacing w:val="34"/>
          <w:w w:val="102"/>
        </w:rPr>
        <w:t xml:space="preserve"> </w:t>
      </w:r>
      <w:r w:rsidRPr="00771E06">
        <w:rPr>
          <w:rFonts w:asciiTheme="minorHAnsi" w:eastAsia="Calibri Light" w:hAnsiTheme="minorHAnsi" w:cstheme="minorHAnsi"/>
          <w:spacing w:val="-2"/>
        </w:rPr>
        <w:t>best</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interests of the child</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are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key</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consideration;</w:t>
      </w:r>
    </w:p>
    <w:p w14:paraId="2327F1D9" w14:textId="77777777" w:rsidR="00CC4F92" w:rsidRPr="00771E06" w:rsidRDefault="00CC4F92">
      <w:pPr>
        <w:pStyle w:val="BodyText"/>
        <w:spacing w:line="257" w:lineRule="auto"/>
        <w:jc w:val="both"/>
        <w:rPr>
          <w:rFonts w:asciiTheme="minorHAnsi" w:hAnsiTheme="minorHAnsi" w:cstheme="minorHAnsi"/>
          <w:sz w:val="24"/>
          <w:szCs w:val="24"/>
        </w:rPr>
      </w:pPr>
    </w:p>
    <w:p w14:paraId="4E75CD8D" w14:textId="77777777" w:rsidR="00CC4F92" w:rsidRPr="00771E06" w:rsidRDefault="00476A06">
      <w:pPr>
        <w:spacing w:before="61" w:line="236" w:lineRule="auto"/>
        <w:ind w:left="29" w:right="3" w:hanging="29"/>
        <w:jc w:val="both"/>
        <w:rPr>
          <w:rFonts w:asciiTheme="minorHAnsi" w:eastAsia="Calibri Light" w:hAnsiTheme="minorHAnsi" w:cstheme="minorHAnsi"/>
        </w:rPr>
      </w:pPr>
      <w:r w:rsidRPr="00771E06">
        <w:rPr>
          <w:rFonts w:asciiTheme="minorHAnsi" w:eastAsia="Calibri" w:hAnsiTheme="minorHAnsi" w:cstheme="minorHAnsi"/>
          <w:i/>
          <w:iCs/>
          <w:spacing w:val="-2"/>
        </w:rPr>
        <w:t>f)</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the desire and commitment of all concerned to build a people-</w:t>
      </w:r>
      <w:proofErr w:type="spellStart"/>
      <w:r w:rsidRPr="00771E06">
        <w:rPr>
          <w:rFonts w:asciiTheme="minorHAnsi" w:eastAsia="Calibri Light" w:hAnsiTheme="minorHAnsi" w:cstheme="minorHAnsi"/>
          <w:spacing w:val="-2"/>
        </w:rPr>
        <w:t>cent</w:t>
      </w:r>
      <w:r w:rsidRPr="00771E06">
        <w:rPr>
          <w:rFonts w:asciiTheme="minorHAnsi" w:eastAsia="Calibri Light" w:hAnsiTheme="minorHAnsi" w:cstheme="minorHAnsi"/>
          <w:spacing w:val="-3"/>
        </w:rPr>
        <w:t>red</w:t>
      </w:r>
      <w:proofErr w:type="spellEnd"/>
      <w:r w:rsidRPr="00771E06">
        <w:rPr>
          <w:rFonts w:asciiTheme="minorHAnsi" w:eastAsia="Calibri Light" w:hAnsiTheme="minorHAnsi" w:cstheme="minorHAnsi"/>
          <w:spacing w:val="-3"/>
        </w:rPr>
        <w:t>, inclusive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 xml:space="preserve">and secure development-oriented </w:t>
      </w:r>
      <w:r w:rsidRPr="00771E06">
        <w:rPr>
          <w:rFonts w:asciiTheme="minorHAnsi" w:eastAsia="Calibri Light" w:hAnsiTheme="minorHAnsi" w:cstheme="minorHAnsi"/>
          <w:spacing w:val="-2"/>
        </w:rPr>
        <w:t>information society,</w:t>
      </w:r>
      <w:r w:rsidRPr="00771E06">
        <w:rPr>
          <w:rFonts w:asciiTheme="minorHAnsi" w:eastAsia="Calibri Light" w:hAnsiTheme="minorHAnsi" w:cstheme="minorHAnsi"/>
          <w:spacing w:val="11"/>
          <w:w w:val="102"/>
        </w:rPr>
        <w:t xml:space="preserve"> </w:t>
      </w:r>
      <w:r w:rsidRPr="00771E06">
        <w:rPr>
          <w:rFonts w:asciiTheme="minorHAnsi" w:eastAsia="Calibri Light" w:hAnsiTheme="minorHAnsi" w:cstheme="minorHAnsi"/>
          <w:spacing w:val="-2"/>
        </w:rPr>
        <w:t>premised on the</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purposes 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principles of the</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Charter</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of the</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United</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Nations,</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international</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law</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multilateralism,</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respecting fully and</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upholding the</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Universal</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Declaration of</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Human</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Rights, so that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people everywhere can create, access, utilize and share information</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knowledge</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 xml:space="preserve">complete security, </w:t>
      </w:r>
      <w:r w:rsidRPr="00771E06">
        <w:rPr>
          <w:rFonts w:asciiTheme="minorHAnsi" w:eastAsia="Calibri Light" w:hAnsiTheme="minorHAnsi" w:cstheme="minorHAnsi"/>
          <w:spacing w:val="-2"/>
        </w:rPr>
        <w:t>in order to achieve their full</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potential and to attain the</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 xml:space="preserve">internationally agreed development goals and objectives, </w:t>
      </w:r>
      <w:r w:rsidRPr="00771E06">
        <w:rPr>
          <w:rFonts w:asciiTheme="minorHAnsi" w:eastAsia="Calibri Light" w:hAnsiTheme="minorHAnsi" w:cstheme="minorHAnsi"/>
          <w:spacing w:val="-3"/>
        </w:rPr>
        <w:t>including the United Nations Sustainable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Development Goals</w:t>
      </w:r>
      <w:r w:rsidRPr="00771E06">
        <w:rPr>
          <w:rFonts w:asciiTheme="minorHAnsi" w:eastAsia="Calibri Light" w:hAnsiTheme="minorHAnsi" w:cstheme="minorHAnsi"/>
          <w:spacing w:val="32"/>
          <w:w w:val="101"/>
        </w:rPr>
        <w:t xml:space="preserve"> </w:t>
      </w:r>
      <w:r w:rsidRPr="00771E06">
        <w:rPr>
          <w:rFonts w:asciiTheme="minorHAnsi" w:eastAsia="Calibri Light" w:hAnsiTheme="minorHAnsi" w:cstheme="minorHAnsi"/>
          <w:spacing w:val="-2"/>
        </w:rPr>
        <w:t>(SDGs);</w:t>
      </w:r>
    </w:p>
    <w:p w14:paraId="185B6B26" w14:textId="77777777" w:rsidR="00CC4F92" w:rsidRPr="00771E06" w:rsidRDefault="00CC4F92">
      <w:pPr>
        <w:pStyle w:val="BodyText"/>
        <w:spacing w:line="297" w:lineRule="auto"/>
        <w:jc w:val="both"/>
        <w:rPr>
          <w:rFonts w:asciiTheme="minorHAnsi" w:hAnsiTheme="minorHAnsi" w:cstheme="minorHAnsi"/>
          <w:sz w:val="24"/>
          <w:szCs w:val="24"/>
        </w:rPr>
      </w:pPr>
    </w:p>
    <w:p w14:paraId="062A4AE1" w14:textId="77777777" w:rsidR="00CC4F92" w:rsidRPr="00771E06" w:rsidRDefault="00476A06">
      <w:pPr>
        <w:spacing w:before="61" w:line="243" w:lineRule="auto"/>
        <w:ind w:left="23" w:right="1" w:firstLine="3"/>
        <w:jc w:val="both"/>
        <w:rPr>
          <w:rFonts w:asciiTheme="minorHAnsi" w:eastAsia="Calibri Light" w:hAnsiTheme="minorHAnsi" w:cstheme="minorHAnsi"/>
        </w:rPr>
      </w:pPr>
      <w:r w:rsidRPr="00771E06">
        <w:rPr>
          <w:rFonts w:asciiTheme="minorHAnsi" w:eastAsia="Calibri" w:hAnsiTheme="minorHAnsi" w:cstheme="minorHAnsi"/>
          <w:i/>
          <w:iCs/>
          <w:spacing w:val="-2"/>
        </w:rPr>
        <w:t>g)</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the  provisions</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2"/>
        </w:rPr>
        <w:t>§§ 4,</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5</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55</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th</w:t>
      </w:r>
      <w:r w:rsidRPr="00771E06">
        <w:rPr>
          <w:rFonts w:asciiTheme="minorHAnsi" w:eastAsia="Calibri Light" w:hAnsiTheme="minorHAnsi" w:cstheme="minorHAnsi"/>
          <w:spacing w:val="-3"/>
        </w:rPr>
        <w:t>e</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3"/>
        </w:rPr>
        <w:t>Geneva</w:t>
      </w:r>
      <w:r w:rsidRPr="00771E06">
        <w:rPr>
          <w:rFonts w:asciiTheme="minorHAnsi" w:eastAsia="Calibri Light" w:hAnsiTheme="minorHAnsi" w:cstheme="minorHAnsi"/>
          <w:spacing w:val="30"/>
          <w:w w:val="102"/>
        </w:rPr>
        <w:t xml:space="preserve"> </w:t>
      </w:r>
      <w:r w:rsidRPr="00771E06">
        <w:rPr>
          <w:rFonts w:asciiTheme="minorHAnsi" w:eastAsia="Calibri Light" w:hAnsiTheme="minorHAnsi" w:cstheme="minorHAnsi"/>
          <w:spacing w:val="-3"/>
        </w:rPr>
        <w:t>Declaration</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3"/>
        </w:rPr>
        <w:t>of</w:t>
      </w:r>
      <w:r w:rsidRPr="00771E06">
        <w:rPr>
          <w:rFonts w:asciiTheme="minorHAnsi" w:eastAsia="Calibri Light" w:hAnsiTheme="minorHAnsi" w:cstheme="minorHAnsi"/>
          <w:spacing w:val="29"/>
        </w:rPr>
        <w:t xml:space="preserve"> </w:t>
      </w:r>
      <w:r w:rsidRPr="00771E06">
        <w:rPr>
          <w:rFonts w:asciiTheme="minorHAnsi" w:eastAsia="Calibri Light" w:hAnsiTheme="minorHAnsi" w:cstheme="minorHAnsi"/>
          <w:spacing w:val="-3"/>
        </w:rPr>
        <w:t>Principles,</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3"/>
        </w:rPr>
        <w:t>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that freedom of expression and the free flow</w:t>
      </w:r>
      <w:r w:rsidRPr="00771E06">
        <w:rPr>
          <w:rFonts w:asciiTheme="minorHAnsi" w:eastAsia="Calibri Light" w:hAnsiTheme="minorHAnsi" w:cstheme="minorHAnsi"/>
          <w:spacing w:val="-2"/>
        </w:rPr>
        <w:t xml:space="preserve"> of information, ideas and</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knowledge</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2"/>
        </w:rPr>
        <w:t>are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beneficial to development;</w:t>
      </w:r>
    </w:p>
    <w:p w14:paraId="17B5E61D" w14:textId="2BA87B1C" w:rsidR="00F07232" w:rsidRPr="00771E06" w:rsidRDefault="00476A06" w:rsidP="00F07232">
      <w:pPr>
        <w:spacing w:before="217"/>
        <w:ind w:left="23" w:firstLine="3"/>
        <w:jc w:val="both"/>
        <w:rPr>
          <w:rFonts w:asciiTheme="minorHAnsi" w:eastAsia="Malgun Gothic" w:hAnsiTheme="minorHAnsi" w:cstheme="minorHAnsi"/>
          <w:spacing w:val="-2"/>
          <w:lang w:eastAsia="ko-KR"/>
        </w:rPr>
      </w:pPr>
      <w:r w:rsidRPr="00771E06">
        <w:rPr>
          <w:rFonts w:asciiTheme="minorHAnsi" w:eastAsia="Calibri" w:hAnsiTheme="minorHAnsi" w:cstheme="minorHAnsi"/>
          <w:i/>
          <w:iCs/>
          <w:spacing w:val="-2"/>
        </w:rPr>
        <w:t>h)</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that the Tunis</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2"/>
        </w:rPr>
        <w:t>phase of WSIS</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represented a</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unique opportunity to</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raise</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2"/>
        </w:rPr>
        <w:t>awareness of the benefits that telecommunications/ICTs can bring to humanity and</w:t>
      </w:r>
      <w:r w:rsidRPr="00771E06">
        <w:rPr>
          <w:rFonts w:asciiTheme="minorHAnsi" w:eastAsia="Calibri Light" w:hAnsiTheme="minorHAnsi" w:cstheme="minorHAnsi"/>
          <w:spacing w:val="-3"/>
        </w:rPr>
        <w:t xml:space="preserve"> the </w:t>
      </w:r>
      <w:proofErr w:type="gramStart"/>
      <w:r w:rsidRPr="00771E06">
        <w:rPr>
          <w:rFonts w:asciiTheme="minorHAnsi" w:eastAsia="Calibri Light" w:hAnsiTheme="minorHAnsi" w:cstheme="minorHAnsi"/>
          <w:spacing w:val="-3"/>
        </w:rPr>
        <w:t>man</w:t>
      </w:r>
      <w:r w:rsidRPr="00771E06">
        <w:rPr>
          <w:rFonts w:asciiTheme="minorHAnsi" w:eastAsia="Calibri Light" w:hAnsiTheme="minorHAnsi" w:cstheme="minorHAnsi"/>
          <w:spacing w:val="-1"/>
        </w:rPr>
        <w:t>ner</w:t>
      </w:r>
      <w:r w:rsidRPr="00771E06">
        <w:rPr>
          <w:rFonts w:asciiTheme="minorHAnsi" w:eastAsia="Calibri Light" w:hAnsiTheme="minorHAnsi" w:cstheme="minorHAnsi"/>
          <w:spacing w:val="37"/>
        </w:rPr>
        <w:t xml:space="preserve"> </w:t>
      </w:r>
      <w:r w:rsidRPr="00771E06">
        <w:rPr>
          <w:rFonts w:asciiTheme="minorHAnsi" w:eastAsia="Calibri Light" w:hAnsiTheme="minorHAnsi" w:cstheme="minorHAnsi"/>
          <w:spacing w:val="-1"/>
        </w:rPr>
        <w:t>in</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1"/>
        </w:rPr>
        <w:t>which</w:t>
      </w:r>
      <w:proofErr w:type="gramEnd"/>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1"/>
        </w:rPr>
        <w:t>they</w:t>
      </w:r>
      <w:r w:rsidRPr="00771E06">
        <w:rPr>
          <w:rFonts w:asciiTheme="minorHAnsi" w:eastAsia="Calibri Light" w:hAnsiTheme="minorHAnsi" w:cstheme="minorHAnsi"/>
          <w:spacing w:val="26"/>
          <w:w w:val="102"/>
        </w:rPr>
        <w:t xml:space="preserve"> </w:t>
      </w:r>
      <w:r w:rsidRPr="00771E06">
        <w:rPr>
          <w:rFonts w:asciiTheme="minorHAnsi" w:eastAsia="Calibri Light" w:hAnsiTheme="minorHAnsi" w:cstheme="minorHAnsi"/>
          <w:spacing w:val="-1"/>
        </w:rPr>
        <w:t>can</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1"/>
        </w:rPr>
        <w:lastRenderedPageBreak/>
        <w:t>transform</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1"/>
        </w:rPr>
        <w:t>people's</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activities,</w:t>
      </w:r>
      <w:r w:rsidRPr="00771E06">
        <w:rPr>
          <w:rFonts w:asciiTheme="minorHAnsi" w:eastAsia="Calibri Light" w:hAnsiTheme="minorHAnsi" w:cstheme="minorHAnsi"/>
          <w:spacing w:val="31"/>
        </w:rPr>
        <w:t xml:space="preserve"> </w:t>
      </w:r>
      <w:r w:rsidRPr="00771E06">
        <w:rPr>
          <w:rFonts w:asciiTheme="minorHAnsi" w:eastAsia="Calibri Light" w:hAnsiTheme="minorHAnsi" w:cstheme="minorHAnsi"/>
          <w:spacing w:val="-1"/>
        </w:rPr>
        <w:t>interaction</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and</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1"/>
        </w:rPr>
        <w:t>lives,</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and</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1"/>
        </w:rPr>
        <w:t>thus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increase confidence in the future, conditional upon the secure use</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spacing w:val="-1"/>
        </w:rPr>
        <w:t>of tel</w:t>
      </w:r>
      <w:r w:rsidRPr="00771E06">
        <w:rPr>
          <w:rFonts w:asciiTheme="minorHAnsi" w:eastAsia="Calibri Light" w:hAnsiTheme="minorHAnsi" w:cstheme="minorHAnsi"/>
          <w:spacing w:val="-2"/>
        </w:rPr>
        <w:t>ecommunica</w:t>
      </w:r>
      <w:r w:rsidRPr="00771E06">
        <w:rPr>
          <w:rFonts w:asciiTheme="minorHAnsi" w:eastAsia="Calibri Light" w:hAnsiTheme="minorHAnsi" w:cstheme="minorHAnsi"/>
          <w:spacing w:val="-1"/>
        </w:rPr>
        <w:t>tions/ICTs, as the</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1"/>
        </w:rPr>
        <w:t>implementation of the Summi</w:t>
      </w:r>
      <w:r w:rsidRPr="00771E06">
        <w:rPr>
          <w:rFonts w:asciiTheme="minorHAnsi" w:eastAsia="Calibri Light" w:hAnsiTheme="minorHAnsi" w:cstheme="minorHAnsi"/>
          <w:spacing w:val="-2"/>
        </w:rPr>
        <w:t>t</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outcomes</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has</w:t>
      </w:r>
      <w:r w:rsidRPr="00771E06">
        <w:rPr>
          <w:rFonts w:asciiTheme="minorHAnsi" w:eastAsia="Calibri Light" w:hAnsiTheme="minorHAnsi" w:cstheme="minorHAnsi"/>
          <w:spacing w:val="10"/>
        </w:rPr>
        <w:t xml:space="preserve"> </w:t>
      </w:r>
      <w:proofErr w:type="gramStart"/>
      <w:r w:rsidRPr="00771E06">
        <w:rPr>
          <w:rFonts w:asciiTheme="minorHAnsi" w:eastAsia="Calibri Light" w:hAnsiTheme="minorHAnsi" w:cstheme="minorHAnsi"/>
          <w:spacing w:val="-2"/>
        </w:rPr>
        <w:t>demonstrated;</w:t>
      </w:r>
      <w:proofErr w:type="gramEnd"/>
    </w:p>
    <w:p w14:paraId="43EC62DA" w14:textId="78D53334" w:rsidR="00CC4F92" w:rsidRPr="00692AE0" w:rsidRDefault="00F07232" w:rsidP="00692AE0">
      <w:pPr>
        <w:tabs>
          <w:tab w:val="left" w:pos="1134"/>
          <w:tab w:val="left" w:pos="1871"/>
          <w:tab w:val="left" w:pos="2268"/>
        </w:tabs>
        <w:rPr>
          <w:rFonts w:asciiTheme="minorHAnsi" w:hAnsiTheme="minorHAnsi" w:cstheme="minorHAnsi"/>
        </w:rPr>
      </w:pPr>
      <w:r w:rsidRPr="00771E06">
        <w:rPr>
          <w:rFonts w:asciiTheme="minorHAnsi" w:hAnsiTheme="minorHAnsi" w:cstheme="minorHAnsi"/>
          <w:i/>
          <w:iCs/>
        </w:rPr>
        <w:br/>
      </w:r>
      <w:proofErr w:type="spellStart"/>
      <w:r w:rsidR="00476A06" w:rsidRPr="00771E06">
        <w:rPr>
          <w:rFonts w:asciiTheme="minorHAnsi" w:hAnsiTheme="minorHAnsi" w:cstheme="minorHAnsi"/>
          <w:i/>
          <w:iCs/>
        </w:rPr>
        <w:t>i</w:t>
      </w:r>
      <w:proofErr w:type="spellEnd"/>
      <w:r w:rsidR="00476A06" w:rsidRPr="00771E06">
        <w:rPr>
          <w:rFonts w:asciiTheme="minorHAnsi" w:hAnsiTheme="minorHAnsi" w:cstheme="minorHAnsi"/>
          <w:i/>
          <w:iCs/>
        </w:rPr>
        <w:t>)</w:t>
      </w:r>
      <w:r w:rsidR="00476A06" w:rsidRPr="00771E06">
        <w:rPr>
          <w:rFonts w:asciiTheme="minorHAnsi" w:hAnsiTheme="minorHAnsi" w:cstheme="minorHAnsi"/>
        </w:rPr>
        <w:tab/>
        <w:t>that spam is a global problem, with different characteristics in different regions, and a multistakeholder cooperative approach is necessary to counter it;</w:t>
      </w:r>
    </w:p>
    <w:p w14:paraId="5E990DF3" w14:textId="77777777" w:rsidR="00CC4F92" w:rsidRPr="00771E06" w:rsidRDefault="00476A06">
      <w:pPr>
        <w:spacing w:before="214" w:line="246" w:lineRule="auto"/>
        <w:ind w:left="25" w:hanging="25"/>
        <w:jc w:val="both"/>
        <w:rPr>
          <w:rFonts w:asciiTheme="minorHAnsi" w:eastAsia="Calibri Light" w:hAnsiTheme="minorHAnsi" w:cstheme="minorHAnsi"/>
        </w:rPr>
      </w:pPr>
      <w:r w:rsidRPr="00771E06">
        <w:rPr>
          <w:rFonts w:asciiTheme="minorHAnsi" w:eastAsia="SimSun" w:hAnsiTheme="minorHAnsi" w:cstheme="minorHAnsi"/>
          <w:i/>
          <w:iCs/>
          <w:spacing w:val="-1"/>
          <w:lang w:eastAsia="zh-CN"/>
        </w:rPr>
        <w:t>j</w:t>
      </w:r>
      <w:r w:rsidRPr="00771E06">
        <w:rPr>
          <w:rFonts w:asciiTheme="minorHAnsi" w:eastAsia="Calibri" w:hAnsiTheme="minorHAnsi" w:cstheme="minorHAnsi"/>
          <w:i/>
          <w:iCs/>
          <w:spacing w:val="-1"/>
        </w:rPr>
        <w:t>)</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the  need</w:t>
      </w:r>
      <w:r w:rsidRPr="00771E06">
        <w:rPr>
          <w:rFonts w:asciiTheme="minorHAnsi" w:eastAsia="Calibri Light" w:hAnsiTheme="minorHAnsi" w:cstheme="minorHAnsi"/>
          <w:spacing w:val="19"/>
          <w:w w:val="102"/>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deal</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effectively</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1"/>
        </w:rPr>
        <w:t>with</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1"/>
        </w:rPr>
        <w:t>significant</w:t>
      </w:r>
      <w:r w:rsidRPr="00771E06">
        <w:rPr>
          <w:rFonts w:asciiTheme="minorHAnsi" w:eastAsia="Calibri Light" w:hAnsiTheme="minorHAnsi" w:cstheme="minorHAnsi"/>
          <w:spacing w:val="32"/>
          <w:w w:val="101"/>
        </w:rPr>
        <w:t xml:space="preserve"> </w:t>
      </w:r>
      <w:r w:rsidRPr="00771E06">
        <w:rPr>
          <w:rFonts w:asciiTheme="minorHAnsi" w:eastAsia="Calibri Light" w:hAnsiTheme="minorHAnsi" w:cstheme="minorHAnsi"/>
          <w:spacing w:val="-1"/>
        </w:rPr>
        <w:t>problem</w:t>
      </w:r>
      <w:r w:rsidRPr="00771E06">
        <w:rPr>
          <w:rFonts w:asciiTheme="minorHAnsi" w:eastAsia="Calibri Light" w:hAnsiTheme="minorHAnsi" w:cstheme="minorHAnsi"/>
          <w:spacing w:val="32"/>
          <w:w w:val="102"/>
        </w:rPr>
        <w:t xml:space="preserve"> </w:t>
      </w:r>
      <w:r w:rsidRPr="00771E06">
        <w:rPr>
          <w:rFonts w:asciiTheme="minorHAnsi" w:eastAsia="Calibri Light" w:hAnsiTheme="minorHAnsi" w:cstheme="minorHAnsi"/>
          <w:spacing w:val="-1"/>
        </w:rPr>
        <w:t>posed</w:t>
      </w:r>
      <w:r w:rsidRPr="00771E06">
        <w:rPr>
          <w:rFonts w:asciiTheme="minorHAnsi" w:eastAsia="Calibri Light" w:hAnsiTheme="minorHAnsi" w:cstheme="minorHAnsi"/>
          <w:spacing w:val="32"/>
          <w:w w:val="101"/>
        </w:rPr>
        <w:t xml:space="preserve"> </w:t>
      </w:r>
      <w:r w:rsidRPr="00771E06">
        <w:rPr>
          <w:rFonts w:asciiTheme="minorHAnsi" w:eastAsia="Calibri Light" w:hAnsiTheme="minorHAnsi" w:cstheme="minorHAnsi"/>
          <w:spacing w:val="-2"/>
        </w:rPr>
        <w:t>by</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2"/>
        </w:rPr>
        <w:t>spam,</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called for</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1"/>
        </w:rPr>
        <w:t>in</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1"/>
        </w:rPr>
        <w:t>§ 41 of the Tunis Age</w:t>
      </w:r>
      <w:r w:rsidRPr="00771E06">
        <w:rPr>
          <w:rFonts w:asciiTheme="minorHAnsi" w:eastAsia="Calibri Light" w:hAnsiTheme="minorHAnsi" w:cstheme="minorHAnsi"/>
          <w:spacing w:val="-2"/>
        </w:rPr>
        <w:t>nda, as well</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spacing w:val="6"/>
        </w:rPr>
        <w:t xml:space="preserve"> </w:t>
      </w:r>
      <w:r w:rsidRPr="00771E06">
        <w:rPr>
          <w:rFonts w:asciiTheme="minorHAnsi" w:eastAsia="Calibri" w:hAnsiTheme="minorHAnsi" w:cstheme="minorHAnsi"/>
          <w:i/>
          <w:iCs/>
          <w:spacing w:val="-2"/>
        </w:rPr>
        <w:t>inter alia</w:t>
      </w:r>
      <w:r w:rsidRPr="00771E06">
        <w:rPr>
          <w:rFonts w:asciiTheme="minorHAnsi" w:eastAsia="Calibri Light" w:hAnsiTheme="minorHAnsi" w:cstheme="minorHAnsi"/>
          <w:spacing w:val="-2"/>
        </w:rPr>
        <w:t>,</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2"/>
        </w:rPr>
        <w:t>spam,</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cybercrime,</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2"/>
        </w:rPr>
        <w:t>viruses,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worms and denial-of-service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attack</w:t>
      </w:r>
      <w:r w:rsidRPr="00771E06">
        <w:rPr>
          <w:rFonts w:asciiTheme="minorHAnsi" w:eastAsia="Calibri Light" w:hAnsiTheme="minorHAnsi" w:cstheme="minorHAnsi"/>
          <w:spacing w:val="-2"/>
        </w:rPr>
        <w:t>s;</w:t>
      </w:r>
    </w:p>
    <w:p w14:paraId="30B90B6E" w14:textId="77777777" w:rsidR="00CC4F92" w:rsidRPr="00771E06" w:rsidRDefault="00476A06">
      <w:pPr>
        <w:spacing w:before="209" w:line="364" w:lineRule="auto"/>
        <w:ind w:left="593" w:right="2363" w:hanging="566"/>
        <w:jc w:val="both"/>
        <w:rPr>
          <w:rFonts w:asciiTheme="minorHAnsi" w:eastAsia="Calibri Light" w:hAnsiTheme="minorHAnsi" w:cstheme="minorHAnsi"/>
        </w:rPr>
      </w:pPr>
      <w:r w:rsidRPr="00771E06">
        <w:rPr>
          <w:rFonts w:asciiTheme="minorHAnsi" w:eastAsia="SimSun" w:hAnsiTheme="minorHAnsi" w:cstheme="minorHAnsi"/>
          <w:i/>
          <w:iCs/>
          <w:spacing w:val="-2"/>
          <w:lang w:eastAsia="zh-CN"/>
        </w:rPr>
        <w:t>k</w:t>
      </w:r>
      <w:r w:rsidRPr="00771E06">
        <w:rPr>
          <w:rFonts w:asciiTheme="minorHAnsi" w:eastAsia="Calibri" w:hAnsiTheme="minorHAnsi" w:cstheme="minorHAnsi"/>
          <w:i/>
          <w:iCs/>
          <w:spacing w:val="-2"/>
        </w:rPr>
        <w:t>)</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30"/>
        </w:rPr>
        <w:t xml:space="preserve"> </w:t>
      </w:r>
      <w:r w:rsidRPr="00771E06">
        <w:rPr>
          <w:rFonts w:asciiTheme="minorHAnsi" w:eastAsia="Calibri Light" w:hAnsiTheme="minorHAnsi" w:cstheme="minorHAnsi"/>
          <w:spacing w:val="-2"/>
        </w:rPr>
        <w:t>need for</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effective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coordination</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2"/>
        </w:rPr>
        <w:t>within</w:t>
      </w:r>
      <w:r w:rsidRPr="00771E06">
        <w:rPr>
          <w:rFonts w:asciiTheme="minorHAnsi" w:eastAsia="Calibri Light" w:hAnsiTheme="minorHAnsi" w:cstheme="minorHAnsi"/>
          <w:spacing w:val="18"/>
          <w:w w:val="102"/>
        </w:rPr>
        <w:t xml:space="preserve"> </w:t>
      </w:r>
      <w:r w:rsidRPr="00771E06">
        <w:rPr>
          <w:rFonts w:asciiTheme="minorHAnsi" w:eastAsia="Calibri Light" w:hAnsiTheme="minorHAnsi" w:cstheme="minorHAnsi"/>
          <w:spacing w:val="-2"/>
        </w:rPr>
        <w:t>ITU-D,</w:t>
      </w:r>
      <w:r w:rsidRPr="00771E06">
        <w:rPr>
          <w:rFonts w:asciiTheme="minorHAnsi" w:eastAsia="Calibri Light" w:hAnsiTheme="minorHAnsi" w:cstheme="minorHAnsi"/>
        </w:rPr>
        <w:t xml:space="preserve"> </w:t>
      </w:r>
    </w:p>
    <w:p w14:paraId="45F840DE" w14:textId="77777777" w:rsidR="00CC4F92" w:rsidRPr="00771E06" w:rsidRDefault="00476A06">
      <w:pPr>
        <w:spacing w:before="216" w:line="296" w:lineRule="exact"/>
        <w:ind w:left="595"/>
        <w:jc w:val="both"/>
        <w:rPr>
          <w:rFonts w:asciiTheme="minorHAnsi" w:eastAsia="Calibri" w:hAnsiTheme="minorHAnsi" w:cstheme="minorHAnsi"/>
          <w:i/>
          <w:iCs/>
          <w:spacing w:val="-2"/>
          <w:position w:val="2"/>
        </w:rPr>
      </w:pPr>
      <w:r w:rsidRPr="00771E06">
        <w:rPr>
          <w:rFonts w:asciiTheme="minorHAnsi" w:eastAsia="Calibri" w:hAnsiTheme="minorHAnsi" w:cstheme="minorHAnsi"/>
          <w:i/>
          <w:iCs/>
          <w:spacing w:val="-2"/>
          <w:position w:val="2"/>
        </w:rPr>
        <w:t>noting</w:t>
      </w:r>
    </w:p>
    <w:p w14:paraId="5FDD708B" w14:textId="73F714E9" w:rsidR="00CC4F92" w:rsidRPr="00771E06" w:rsidRDefault="00476A06">
      <w:pPr>
        <w:spacing w:before="215" w:line="247" w:lineRule="auto"/>
        <w:ind w:left="23" w:right="1" w:firstLine="4"/>
        <w:jc w:val="both"/>
        <w:rPr>
          <w:rFonts w:asciiTheme="minorHAnsi" w:eastAsia="Calibri Light" w:hAnsiTheme="minorHAnsi" w:cstheme="minorHAnsi"/>
        </w:rPr>
      </w:pPr>
      <w:r w:rsidRPr="00771E06">
        <w:rPr>
          <w:rFonts w:asciiTheme="minorHAnsi" w:eastAsia="Calibri" w:hAnsiTheme="minorHAnsi" w:cstheme="minorHAnsi"/>
          <w:i/>
          <w:iCs/>
          <w:spacing w:val="-2"/>
        </w:rPr>
        <w:t>a)</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the continuing work of ITU-T Study Group</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17 (Security) and o</w:t>
      </w:r>
      <w:r w:rsidRPr="00771E06">
        <w:rPr>
          <w:rFonts w:asciiTheme="minorHAnsi" w:eastAsia="Calibri Light" w:hAnsiTheme="minorHAnsi" w:cstheme="minorHAnsi"/>
          <w:spacing w:val="-3"/>
        </w:rPr>
        <w:t>ther standards-de</w:t>
      </w:r>
      <w:r w:rsidRPr="00771E06">
        <w:rPr>
          <w:rFonts w:asciiTheme="minorHAnsi" w:eastAsia="Calibri Light" w:hAnsiTheme="minorHAnsi" w:cstheme="minorHAnsi"/>
          <w:spacing w:val="-1"/>
        </w:rPr>
        <w:t>velopment organizations on various aspects</w:t>
      </w:r>
      <w:r w:rsidRPr="00771E06">
        <w:rPr>
          <w:rFonts w:asciiTheme="minorHAnsi" w:eastAsia="Calibri Light" w:hAnsiTheme="minorHAnsi" w:cstheme="minorHAnsi"/>
          <w:spacing w:val="24"/>
        </w:rPr>
        <w:t xml:space="preserve"> </w:t>
      </w:r>
      <w:r w:rsidRPr="00771E06">
        <w:rPr>
          <w:rFonts w:asciiTheme="minorHAnsi" w:eastAsia="Calibri Light" w:hAnsiTheme="minorHAnsi" w:cstheme="minorHAnsi"/>
          <w:spacing w:val="-1"/>
        </w:rPr>
        <w:t>of security</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1"/>
        </w:rPr>
        <w:t>of</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1"/>
        </w:rPr>
        <w:t>telecommunications/ICTs;</w:t>
      </w:r>
    </w:p>
    <w:p w14:paraId="4D3373EA" w14:textId="77777777" w:rsidR="00CC4F92" w:rsidRPr="00771E06" w:rsidRDefault="00476A06">
      <w:pPr>
        <w:spacing w:before="216" w:afterLines="100" w:after="240" w:line="237" w:lineRule="auto"/>
        <w:ind w:left="35" w:right="1" w:hanging="8"/>
        <w:jc w:val="both"/>
        <w:rPr>
          <w:ins w:id="40" w:author="Intone" w:date="2025-07-17T13:57:00Z"/>
          <w:rFonts w:asciiTheme="minorHAnsi" w:eastAsia="SimSun" w:hAnsiTheme="minorHAnsi" w:cstheme="minorHAnsi"/>
          <w:spacing w:val="-3"/>
          <w:lang w:eastAsia="zh-CN"/>
        </w:rPr>
      </w:pPr>
      <w:r w:rsidRPr="00771E06">
        <w:rPr>
          <w:rFonts w:asciiTheme="minorHAnsi" w:eastAsia="Calibri" w:hAnsiTheme="minorHAnsi" w:cstheme="minorHAnsi"/>
          <w:i/>
          <w:iCs/>
          <w:spacing w:val="-2"/>
        </w:rPr>
        <w:t xml:space="preserve">b) </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that</w:t>
      </w:r>
      <w:r w:rsidRPr="00771E06">
        <w:rPr>
          <w:rFonts w:asciiTheme="minorHAnsi" w:eastAsia="Calibri Light" w:hAnsiTheme="minorHAnsi" w:cstheme="minorHAnsi"/>
          <w:spacing w:val="37"/>
          <w:w w:val="102"/>
        </w:rPr>
        <w:t xml:space="preserve"> </w:t>
      </w:r>
      <w:r w:rsidRPr="00771E06">
        <w:rPr>
          <w:rFonts w:asciiTheme="minorHAnsi" w:eastAsia="Calibri Light" w:hAnsiTheme="minorHAnsi" w:cstheme="minorHAnsi"/>
          <w:spacing w:val="-2"/>
        </w:rPr>
        <w:t>spam</w:t>
      </w:r>
      <w:r w:rsidRPr="00771E06">
        <w:rPr>
          <w:rFonts w:asciiTheme="minorHAnsi" w:eastAsia="SimSun" w:hAnsiTheme="minorHAnsi" w:cstheme="minorHAnsi"/>
          <w:spacing w:val="-2"/>
          <w:lang w:eastAsia="zh-CN"/>
        </w:rPr>
        <w:t xml:space="preserve"> </w:t>
      </w:r>
      <w:r w:rsidRPr="00771E06">
        <w:rPr>
          <w:rFonts w:asciiTheme="minorHAnsi" w:eastAsia="Calibri Light" w:hAnsiTheme="minorHAnsi" w:cstheme="minorHAnsi"/>
          <w:spacing w:val="-2"/>
        </w:rPr>
        <w:t>is</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a</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2"/>
        </w:rPr>
        <w:t>significant  problem</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continues</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32"/>
          <w:w w:val="101"/>
        </w:rPr>
        <w:t xml:space="preserve"> </w:t>
      </w:r>
      <w:r w:rsidRPr="00771E06">
        <w:rPr>
          <w:rFonts w:asciiTheme="minorHAnsi" w:eastAsia="Calibri Light" w:hAnsiTheme="minorHAnsi" w:cstheme="minorHAnsi"/>
          <w:spacing w:val="-2"/>
        </w:rPr>
        <w:t>pose</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a</w:t>
      </w:r>
      <w:r w:rsidRPr="00771E06">
        <w:rPr>
          <w:rFonts w:asciiTheme="minorHAnsi" w:eastAsia="Calibri Light" w:hAnsiTheme="minorHAnsi" w:cstheme="minorHAnsi"/>
          <w:spacing w:val="19"/>
          <w:w w:val="102"/>
        </w:rPr>
        <w:t xml:space="preserve"> </w:t>
      </w:r>
      <w:r w:rsidRPr="00771E06">
        <w:rPr>
          <w:rFonts w:asciiTheme="minorHAnsi" w:eastAsia="Calibri Light" w:hAnsiTheme="minorHAnsi" w:cstheme="minorHAnsi"/>
          <w:spacing w:val="-2"/>
        </w:rPr>
        <w:t>threat</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for</w:t>
      </w:r>
      <w:r w:rsidRPr="00771E06">
        <w:rPr>
          <w:rFonts w:asciiTheme="minorHAnsi" w:eastAsia="Calibri Light" w:hAnsiTheme="minorHAnsi" w:cstheme="minorHAnsi"/>
          <w:spacing w:val="32"/>
        </w:rPr>
        <w:t xml:space="preserve"> </w:t>
      </w:r>
      <w:r w:rsidRPr="00771E06">
        <w:rPr>
          <w:rFonts w:asciiTheme="minorHAnsi" w:eastAsia="Calibri Light" w:hAnsiTheme="minorHAnsi" w:cstheme="minorHAnsi"/>
          <w:spacing w:val="-2"/>
        </w:rPr>
        <w:t>users,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networks</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2"/>
        </w:rPr>
        <w:t>Internet</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a</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whole</w:t>
      </w:r>
      <w:ins w:id="41" w:author="王策" w:date="2025-07-16T13:01:00Z">
        <w:r w:rsidRPr="00771E06">
          <w:rPr>
            <w:rFonts w:asciiTheme="minorHAnsi" w:eastAsia="SimSun" w:hAnsiTheme="minorHAnsi" w:cstheme="minorHAnsi"/>
            <w:spacing w:val="-2"/>
            <w:lang w:eastAsia="zh-CN"/>
          </w:rPr>
          <w:t xml:space="preserve"> </w:t>
        </w:r>
      </w:ins>
      <w:r w:rsidRPr="00771E06">
        <w:rPr>
          <w:rFonts w:asciiTheme="minorHAnsi" w:eastAsia="Calibri Light" w:hAnsiTheme="minorHAnsi" w:cstheme="minorHAnsi"/>
          <w:spacing w:val="-2"/>
        </w:rPr>
        <w:t>,</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that</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2"/>
        </w:rPr>
        <w:t>i</w:t>
      </w:r>
      <w:r w:rsidRPr="00771E06">
        <w:rPr>
          <w:rFonts w:asciiTheme="minorHAnsi" w:eastAsia="Calibri Light" w:hAnsiTheme="minorHAnsi" w:cstheme="minorHAnsi"/>
          <w:spacing w:val="-3"/>
        </w:rPr>
        <w:t>ssue</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3"/>
        </w:rPr>
        <w:t>of</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3"/>
        </w:rPr>
        <w:t>cybersecurity</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3"/>
        </w:rPr>
        <w:t>should</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3"/>
        </w:rPr>
        <w:t>be</w:t>
      </w:r>
      <w:r w:rsidRPr="00771E06">
        <w:rPr>
          <w:rFonts w:asciiTheme="minorHAnsi" w:eastAsia="SimSun" w:hAnsiTheme="minorHAnsi" w:cstheme="minorHAnsi"/>
          <w:spacing w:val="-3"/>
          <w:lang w:eastAsia="zh-CN"/>
        </w:rPr>
        <w:t xml:space="preserve"> addressed at appropriate national, regional and international levels;</w:t>
      </w:r>
    </w:p>
    <w:p w14:paraId="49F2B5AB" w14:textId="77777777" w:rsidR="00CC4F92" w:rsidRPr="00771E06" w:rsidRDefault="00476A06">
      <w:pPr>
        <w:spacing w:before="216" w:afterLines="100" w:after="240" w:line="237" w:lineRule="auto"/>
        <w:ind w:left="35" w:right="1" w:hanging="8"/>
        <w:jc w:val="both"/>
        <w:rPr>
          <w:rFonts w:asciiTheme="minorHAnsi" w:eastAsia="SimSun" w:hAnsiTheme="minorHAnsi" w:cstheme="minorHAnsi"/>
          <w:spacing w:val="-3"/>
          <w:lang w:eastAsia="zh-CN"/>
        </w:rPr>
      </w:pPr>
      <w:ins w:id="42" w:author="Intone" w:date="2025-07-17T13:58:00Z">
        <w:r w:rsidRPr="00771E06">
          <w:rPr>
            <w:rFonts w:asciiTheme="minorHAnsi" w:eastAsia="SimSun" w:hAnsiTheme="minorHAnsi" w:cstheme="minorHAnsi"/>
            <w:i/>
            <w:iCs/>
            <w:spacing w:val="-3"/>
            <w:lang w:eastAsia="zh-CN"/>
          </w:rPr>
          <w:t>c</w:t>
        </w:r>
      </w:ins>
      <w:ins w:id="43" w:author="Intone" w:date="2025-07-17T13:57:00Z">
        <w:r w:rsidRPr="00771E06">
          <w:rPr>
            <w:rFonts w:asciiTheme="minorHAnsi" w:eastAsia="SimSun" w:hAnsiTheme="minorHAnsi" w:cstheme="minorHAnsi"/>
            <w:i/>
            <w:iCs/>
            <w:spacing w:val="-3"/>
            <w:lang w:eastAsia="zh-CN"/>
          </w:rPr>
          <w:t>)</w:t>
        </w:r>
        <w:r w:rsidRPr="00771E06">
          <w:rPr>
            <w:rFonts w:asciiTheme="minorHAnsi" w:eastAsia="SimSun" w:hAnsiTheme="minorHAnsi" w:cstheme="minorHAnsi"/>
            <w:spacing w:val="-3"/>
            <w:lang w:eastAsia="zh-CN"/>
          </w:rPr>
          <w:tab/>
          <w:t>that concealing or tampering the Calling Line Identities can potentially contribute to the problem of voice spam;</w:t>
        </w:r>
      </w:ins>
    </w:p>
    <w:p w14:paraId="789D7DAC" w14:textId="7CCD7FBD" w:rsidR="00CC4F92" w:rsidRPr="00771E06" w:rsidRDefault="00476A06">
      <w:pPr>
        <w:pStyle w:val="CommentText"/>
        <w:spacing w:afterLines="100" w:after="240"/>
        <w:rPr>
          <w:ins w:id="44" w:author="Intone" w:date="2025-07-17T17:05:00Z"/>
          <w:rFonts w:asciiTheme="minorHAnsi" w:eastAsia="SimSun" w:hAnsiTheme="minorHAnsi" w:cstheme="minorHAnsi"/>
          <w:lang w:eastAsia="zh-CN"/>
        </w:rPr>
      </w:pPr>
      <w:ins w:id="45" w:author="Intone" w:date="2024-11-19T15:32:00Z">
        <w:del w:id="46" w:author="Intone" w:date="2025-07-17T13:58:00Z">
          <w:r w:rsidRPr="00771E06">
            <w:rPr>
              <w:rFonts w:asciiTheme="minorHAnsi" w:eastAsiaTheme="minorEastAsia" w:hAnsiTheme="minorHAnsi" w:cstheme="minorHAnsi"/>
              <w:i/>
              <w:iCs/>
              <w:lang w:eastAsia="ko-KR"/>
            </w:rPr>
            <w:delText>c</w:delText>
          </w:r>
        </w:del>
      </w:ins>
      <w:ins w:id="47" w:author="Intone" w:date="2025-07-17T13:58:00Z">
        <w:r w:rsidRPr="00771E06">
          <w:rPr>
            <w:rFonts w:asciiTheme="minorHAnsi" w:eastAsia="SimSun" w:hAnsiTheme="minorHAnsi" w:cstheme="minorHAnsi"/>
            <w:i/>
            <w:iCs/>
            <w:lang w:eastAsia="zh-CN"/>
          </w:rPr>
          <w:t>d</w:t>
        </w:r>
      </w:ins>
      <w:ins w:id="48" w:author="Intone" w:date="2024-11-19T15:32:00Z">
        <w:r w:rsidRPr="00771E06">
          <w:rPr>
            <w:rFonts w:asciiTheme="minorHAnsi" w:hAnsiTheme="minorHAnsi" w:cstheme="minorHAnsi"/>
            <w:i/>
            <w:iCs/>
            <w:lang w:eastAsia="zh-CN"/>
          </w:rPr>
          <w:t>)</w:t>
        </w:r>
      </w:ins>
      <w:r w:rsidRPr="00771E06">
        <w:rPr>
          <w:rFonts w:asciiTheme="minorHAnsi" w:eastAsia="SimSun" w:hAnsiTheme="minorHAnsi" w:cstheme="minorHAnsi"/>
          <w:lang w:eastAsia="zh-CN"/>
        </w:rPr>
        <w:t xml:space="preserve">    </w:t>
      </w:r>
      <w:del w:id="49" w:author="Intone" w:date="2025-07-17T17:05:00Z">
        <w:r w:rsidRPr="00771E06">
          <w:rPr>
            <w:rFonts w:asciiTheme="minorHAnsi" w:eastAsia="SimSun" w:hAnsiTheme="minorHAnsi" w:cstheme="minorHAnsi"/>
            <w:lang w:eastAsia="zh-CN"/>
          </w:rPr>
          <w:delText xml:space="preserve"> </w:delText>
        </w:r>
      </w:del>
      <w:r w:rsidR="00EC2F62" w:rsidRPr="00771E06">
        <w:rPr>
          <w:rFonts w:asciiTheme="minorHAnsi" w:eastAsia="Malgun Gothic" w:hAnsiTheme="minorHAnsi" w:cstheme="minorHAnsi"/>
          <w:lang w:eastAsia="ko-KR"/>
        </w:rPr>
        <w:tab/>
      </w:r>
      <w:ins w:id="50" w:author="Intone" w:date="2025-07-17T17:05:00Z">
        <w:r w:rsidRPr="00771E06">
          <w:rPr>
            <w:rFonts w:asciiTheme="minorHAnsi" w:eastAsia="SimSun" w:hAnsiTheme="minorHAnsi" w:cstheme="minorHAnsi"/>
            <w:lang w:eastAsia="zh-CN"/>
          </w:rPr>
          <w:t>t</w:t>
        </w:r>
        <w:r w:rsidRPr="00771E06">
          <w:rPr>
            <w:rFonts w:asciiTheme="minorHAnsi" w:eastAsia="SimSun" w:hAnsiTheme="minorHAnsi" w:cstheme="minorHAnsi"/>
            <w:spacing w:val="-3"/>
            <w:lang w:eastAsia="zh-CN"/>
          </w:rPr>
          <w:t>hat protection of</w:t>
        </w:r>
      </w:ins>
      <w:ins w:id="51" w:author="Intone" w:date="2025-07-17T17:06:00Z">
        <w:r w:rsidRPr="00771E06">
          <w:rPr>
            <w:rFonts w:asciiTheme="minorHAnsi" w:eastAsia="SimSun" w:hAnsiTheme="minorHAnsi" w:cstheme="minorHAnsi"/>
            <w:spacing w:val="-3"/>
            <w:lang w:eastAsia="zh-CN"/>
          </w:rPr>
          <w:t xml:space="preserve"> </w:t>
        </w:r>
        <w:r w:rsidRPr="00771E06">
          <w:rPr>
            <w:rFonts w:asciiTheme="minorHAnsi" w:eastAsia="SimSun" w:hAnsiTheme="minorHAnsi" w:cstheme="minorHAnsi"/>
            <w:spacing w:val="-3"/>
            <w:lang w:eastAsia="zh-CN"/>
            <w:rPrChange w:id="52" w:author="Intone" w:date="2025-07-17T17:06:00Z">
              <w:rPr/>
            </w:rPrChange>
          </w:rPr>
          <w:t xml:space="preserve">Personally Identifiable Information </w:t>
        </w:r>
      </w:ins>
      <w:ins w:id="53" w:author="Intone" w:date="2025-07-17T17:05:00Z">
        <w:r w:rsidRPr="00771E06">
          <w:rPr>
            <w:rFonts w:asciiTheme="minorHAnsi" w:eastAsia="SimSun" w:hAnsiTheme="minorHAnsi" w:cstheme="minorHAnsi"/>
            <w:spacing w:val="-3"/>
            <w:lang w:eastAsia="zh-CN"/>
          </w:rPr>
          <w:t>(PII) and</w:t>
        </w:r>
        <w:r w:rsidRPr="00771E06">
          <w:rPr>
            <w:rFonts w:asciiTheme="minorHAnsi" w:eastAsia="Calibri Light" w:hAnsiTheme="minorHAnsi" w:cstheme="minorHAnsi"/>
            <w:color w:val="C00000"/>
            <w:spacing w:val="14"/>
            <w:w w:val="101"/>
          </w:rPr>
          <w:t xml:space="preserve"> </w:t>
        </w:r>
        <w:r w:rsidRPr="00771E06">
          <w:rPr>
            <w:rFonts w:asciiTheme="minorHAnsi" w:eastAsia="Calibri Light" w:hAnsiTheme="minorHAnsi" w:cstheme="minorHAnsi"/>
            <w:color w:val="C00000"/>
            <w:spacing w:val="-2"/>
          </w:rPr>
          <w:t>data</w:t>
        </w:r>
        <w:r w:rsidRPr="00771E06">
          <w:rPr>
            <w:rFonts w:asciiTheme="minorHAnsi" w:eastAsia="SimSun" w:hAnsiTheme="minorHAnsi" w:cstheme="minorHAnsi"/>
            <w:lang w:eastAsia="zh-CN"/>
          </w:rPr>
          <w:t xml:space="preserve"> is</w:t>
        </w:r>
        <w:r w:rsidRPr="00771E06">
          <w:rPr>
            <w:rFonts w:asciiTheme="minorHAnsi" w:hAnsiTheme="minorHAnsi" w:cstheme="minorHAnsi"/>
          </w:rPr>
          <w:t xml:space="preserve"> a</w:t>
        </w:r>
        <w:r w:rsidRPr="00771E06">
          <w:rPr>
            <w:rFonts w:asciiTheme="minorHAnsi" w:eastAsia="SimSun" w:hAnsiTheme="minorHAnsi" w:cstheme="minorHAnsi"/>
            <w:lang w:eastAsia="zh-CN"/>
          </w:rPr>
          <w:t>n</w:t>
        </w:r>
        <w:r w:rsidRPr="00771E06">
          <w:rPr>
            <w:rFonts w:asciiTheme="minorHAnsi" w:hAnsiTheme="minorHAnsi" w:cstheme="minorHAnsi"/>
          </w:rPr>
          <w:t xml:space="preserve"> </w:t>
        </w:r>
        <w:r w:rsidRPr="00771E06">
          <w:rPr>
            <w:rFonts w:asciiTheme="minorHAnsi" w:eastAsia="SimSun" w:hAnsiTheme="minorHAnsi" w:cstheme="minorHAnsi"/>
            <w:lang w:eastAsia="zh-CN"/>
          </w:rPr>
          <w:t>important</w:t>
        </w:r>
        <w:r w:rsidRPr="00771E06">
          <w:rPr>
            <w:rFonts w:asciiTheme="minorHAnsi" w:hAnsiTheme="minorHAnsi" w:cstheme="minorHAnsi"/>
          </w:rPr>
          <w:t xml:space="preserve"> issue</w:t>
        </w:r>
        <w:r w:rsidRPr="00771E06">
          <w:rPr>
            <w:rFonts w:asciiTheme="minorHAnsi" w:eastAsia="SimSun" w:hAnsiTheme="minorHAnsi" w:cstheme="minorHAnsi"/>
            <w:lang w:eastAsia="zh-CN"/>
          </w:rPr>
          <w:t>;</w:t>
        </w:r>
      </w:ins>
    </w:p>
    <w:p w14:paraId="74862AFF" w14:textId="00DA550D" w:rsidR="00CC4F92" w:rsidRPr="00771E06" w:rsidRDefault="00476A06">
      <w:pPr>
        <w:spacing w:before="215" w:line="247" w:lineRule="auto"/>
        <w:ind w:left="35" w:hanging="7"/>
        <w:jc w:val="both"/>
        <w:rPr>
          <w:rFonts w:asciiTheme="minorHAnsi" w:eastAsia="Calibri Light" w:hAnsiTheme="minorHAnsi" w:cstheme="minorHAnsi"/>
          <w:lang w:eastAsia="zh-CN"/>
        </w:rPr>
      </w:pPr>
      <w:ins w:id="54" w:author="Intone" w:date="2024-11-19T15:32:00Z">
        <w:del w:id="55" w:author="Intone" w:date="2025-07-17T13:58:00Z">
          <w:r w:rsidRPr="00771E06">
            <w:rPr>
              <w:rFonts w:asciiTheme="minorHAnsi" w:eastAsia="SimSun" w:hAnsiTheme="minorHAnsi" w:cstheme="minorHAnsi"/>
              <w:i/>
              <w:iCs/>
              <w:spacing w:val="-3"/>
              <w:lang w:eastAsia="zh-CN"/>
            </w:rPr>
            <w:delText>d</w:delText>
          </w:r>
        </w:del>
      </w:ins>
      <w:ins w:id="56" w:author="Intone" w:date="2025-07-17T13:58:00Z">
        <w:r w:rsidRPr="00771E06">
          <w:rPr>
            <w:rFonts w:asciiTheme="minorHAnsi" w:eastAsia="SimSun" w:hAnsiTheme="minorHAnsi" w:cstheme="minorHAnsi"/>
            <w:i/>
            <w:iCs/>
            <w:lang w:eastAsia="zh-CN"/>
          </w:rPr>
          <w:t>e</w:t>
        </w:r>
      </w:ins>
      <w:r w:rsidRPr="00771E06">
        <w:rPr>
          <w:rFonts w:asciiTheme="minorHAnsi" w:eastAsia="Calibri" w:hAnsiTheme="minorHAnsi" w:cstheme="minorHAnsi"/>
          <w:i/>
          <w:iCs/>
          <w:spacing w:val="-3"/>
        </w:rPr>
        <w:t>)</w:t>
      </w:r>
      <w:r w:rsidRPr="00771E06">
        <w:rPr>
          <w:rFonts w:asciiTheme="minorHAnsi" w:eastAsia="SimSun" w:hAnsiTheme="minorHAnsi" w:cstheme="minorHAnsi"/>
          <w:i/>
          <w:iCs/>
          <w:lang w:eastAsia="zh-CN"/>
        </w:rPr>
        <w:t xml:space="preserve"> </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3"/>
        </w:rPr>
        <w:t>that cooperation and collaboration among</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3"/>
        </w:rPr>
        <w:t>Member States, Sector</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3"/>
        </w:rPr>
        <w:t>Members 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 xml:space="preserve">relevant stakeholders contributes to building and maintaining </w:t>
      </w:r>
      <w:r w:rsidRPr="00771E06">
        <w:rPr>
          <w:rFonts w:asciiTheme="minorHAnsi" w:eastAsia="Calibri Light" w:hAnsiTheme="minorHAnsi" w:cstheme="minorHAnsi"/>
          <w:spacing w:val="-4"/>
        </w:rPr>
        <w:t>a culture of cybersecurity,</w:t>
      </w:r>
    </w:p>
    <w:p w14:paraId="5A2C685B" w14:textId="77777777" w:rsidR="00CC4F92" w:rsidRPr="00771E06" w:rsidRDefault="00476A06" w:rsidP="00A17AD1">
      <w:pPr>
        <w:spacing w:before="243" w:line="262" w:lineRule="exact"/>
        <w:ind w:left="574"/>
        <w:jc w:val="both"/>
        <w:rPr>
          <w:rFonts w:asciiTheme="minorHAnsi" w:eastAsia="Calibri Light" w:hAnsiTheme="minorHAnsi" w:cstheme="minorHAnsi"/>
          <w:i/>
          <w:iCs/>
          <w:spacing w:val="-1"/>
          <w:position w:val="3"/>
        </w:rPr>
      </w:pPr>
      <w:r w:rsidRPr="00771E06">
        <w:rPr>
          <w:rFonts w:asciiTheme="minorHAnsi" w:eastAsia="Calibri Light" w:hAnsiTheme="minorHAnsi" w:cstheme="minorHAnsi"/>
          <w:i/>
          <w:iCs/>
          <w:spacing w:val="-1"/>
          <w:position w:val="3"/>
        </w:rPr>
        <w:t xml:space="preserve">resolves </w:t>
      </w:r>
    </w:p>
    <w:p w14:paraId="0EDF089C" w14:textId="77958240" w:rsidR="00CC4F92" w:rsidRPr="00771E06" w:rsidRDefault="00476A06" w:rsidP="00A17AD1">
      <w:pPr>
        <w:rPr>
          <w:rFonts w:asciiTheme="minorHAnsi" w:eastAsiaTheme="minorHAnsi" w:hAnsiTheme="minorHAnsi" w:cstheme="minorHAnsi"/>
        </w:rPr>
      </w:pPr>
      <w:r w:rsidRPr="00771E06">
        <w:rPr>
          <w:rFonts w:asciiTheme="minorHAnsi" w:eastAsiaTheme="minorHAnsi" w:hAnsiTheme="minorHAnsi" w:cstheme="minorHAnsi"/>
        </w:rPr>
        <w:t>1</w:t>
      </w:r>
      <w:r w:rsidR="00A17AD1" w:rsidRPr="00771E06">
        <w:rPr>
          <w:rFonts w:asciiTheme="minorHAnsi" w:eastAsia="Malgun Gothic" w:hAnsiTheme="minorHAnsi" w:cstheme="minorHAnsi"/>
          <w:lang w:eastAsia="ko-KR"/>
        </w:rPr>
        <w:tab/>
      </w:r>
      <w:r w:rsidRPr="00771E06">
        <w:rPr>
          <w:rFonts w:asciiTheme="minorHAnsi" w:eastAsiaTheme="minorHAnsi" w:hAnsiTheme="minorHAnsi" w:cstheme="minorHAnsi"/>
        </w:rPr>
        <w:t>to continue to recognize cybersecurity as one of ITU's priority activities, taking into account new and emerging telecommunication/ICT services and technologies, and to continue to address, within its area of core competence, the issue of building confidence and security in the use of telecommunications/ICTs</w:t>
      </w:r>
      <w:r w:rsidR="00A17AD1" w:rsidRPr="00771E06">
        <w:rPr>
          <w:rFonts w:asciiTheme="minorHAnsi" w:eastAsia="Malgun Gothic" w:hAnsiTheme="minorHAnsi" w:cstheme="minorHAnsi"/>
          <w:lang w:eastAsia="ko-KR"/>
        </w:rPr>
        <w:t xml:space="preserve"> </w:t>
      </w:r>
      <w:r w:rsidRPr="00771E06">
        <w:rPr>
          <w:rFonts w:asciiTheme="minorHAnsi" w:eastAsiaTheme="minorHAnsi" w:hAnsiTheme="minorHAnsi" w:cstheme="minorHAnsi"/>
        </w:rPr>
        <w:t>by raising awareness, identifying best practices, providing assistance in implementing technical measures, and developing appropriate tools and training materials in order to promote a culture of cybersecurity;</w:t>
      </w:r>
    </w:p>
    <w:p w14:paraId="3019E9E3" w14:textId="77777777" w:rsidR="00A17AD1" w:rsidRPr="00771E06" w:rsidRDefault="00A17AD1" w:rsidP="00A17AD1">
      <w:pPr>
        <w:rPr>
          <w:rFonts w:asciiTheme="minorHAnsi" w:eastAsia="Malgun Gothic" w:hAnsiTheme="minorHAnsi" w:cstheme="minorHAnsi"/>
          <w:lang w:eastAsia="ko-KR"/>
        </w:rPr>
      </w:pPr>
    </w:p>
    <w:p w14:paraId="3D4852C9" w14:textId="48916810" w:rsidR="00812046" w:rsidRPr="00771E06" w:rsidRDefault="00476A06" w:rsidP="00A17AD1">
      <w:pPr>
        <w:rPr>
          <w:rFonts w:asciiTheme="minorHAnsi" w:hAnsiTheme="minorHAnsi" w:cstheme="minorHAnsi"/>
        </w:rPr>
      </w:pPr>
      <w:r w:rsidRPr="00771E06">
        <w:rPr>
          <w:rFonts w:asciiTheme="minorHAnsi" w:eastAsiaTheme="minorHAnsi" w:hAnsiTheme="minorHAnsi" w:cstheme="minorHAnsi"/>
        </w:rPr>
        <w:t>2</w:t>
      </w:r>
      <w:r w:rsidRPr="00771E06">
        <w:rPr>
          <w:rFonts w:asciiTheme="minorHAnsi" w:eastAsiaTheme="minorHAnsi" w:hAnsiTheme="minorHAnsi" w:cstheme="minorHAnsi"/>
        </w:rPr>
        <w:tab/>
        <w:t xml:space="preserve">to </w:t>
      </w:r>
      <w:r w:rsidRPr="00771E06">
        <w:rPr>
          <w:rFonts w:asciiTheme="minorHAnsi" w:hAnsiTheme="minorHAnsi" w:cstheme="minorHAnsi"/>
        </w:rPr>
        <w:t>enhance collaboration and cooperation with,</w:t>
      </w:r>
      <w:r w:rsidRPr="00771E06">
        <w:rPr>
          <w:rFonts w:asciiTheme="minorHAnsi" w:eastAsiaTheme="minorHAnsi" w:hAnsiTheme="minorHAnsi" w:cstheme="minorHAnsi"/>
        </w:rPr>
        <w:t xml:space="preserve"> and share information among,</w:t>
      </w:r>
      <w:r w:rsidRPr="00771E06">
        <w:rPr>
          <w:rFonts w:asciiTheme="minorHAnsi" w:hAnsiTheme="minorHAnsi" w:cstheme="minorHAnsi"/>
        </w:rPr>
        <w:t xml:space="preserve"> all</w:t>
      </w:r>
      <w:r w:rsidRPr="00771E06">
        <w:rPr>
          <w:rFonts w:asciiTheme="minorHAnsi" w:eastAsiaTheme="minorHAnsi" w:hAnsiTheme="minorHAnsi" w:cstheme="minorHAnsi"/>
        </w:rPr>
        <w:t xml:space="preserve"> relevant international and regional organizations on cybersecurity, including </w:t>
      </w:r>
      <w:proofErr w:type="spellStart"/>
      <w:r w:rsidRPr="00771E06">
        <w:rPr>
          <w:rFonts w:asciiTheme="minorHAnsi" w:eastAsiaTheme="minorHAnsi" w:hAnsiTheme="minorHAnsi" w:cstheme="minorHAnsi"/>
        </w:rPr>
        <w:t>cyberresilience</w:t>
      </w:r>
      <w:proofErr w:type="spellEnd"/>
      <w:r w:rsidRPr="00771E06">
        <w:rPr>
          <w:rFonts w:asciiTheme="minorHAnsi" w:eastAsiaTheme="minorHAnsi" w:hAnsiTheme="minorHAnsi" w:cstheme="minorHAnsi"/>
        </w:rPr>
        <w:t xml:space="preserve">-related initiatives, within ITU's areas of competence, </w:t>
      </w:r>
      <w:proofErr w:type="gramStart"/>
      <w:r w:rsidRPr="00771E06">
        <w:rPr>
          <w:rFonts w:asciiTheme="minorHAnsi" w:hAnsiTheme="minorHAnsi" w:cstheme="minorHAnsi"/>
        </w:rPr>
        <w:t>taking into account</w:t>
      </w:r>
      <w:proofErr w:type="gramEnd"/>
      <w:r w:rsidRPr="00771E06">
        <w:rPr>
          <w:rFonts w:asciiTheme="minorHAnsi" w:hAnsiTheme="minorHAnsi" w:cstheme="minorHAnsi"/>
        </w:rPr>
        <w:t xml:space="preserve"> the need to assist developing </w:t>
      </w:r>
      <w:proofErr w:type="gramStart"/>
      <w:r w:rsidRPr="00771E06">
        <w:rPr>
          <w:rFonts w:asciiTheme="minorHAnsi" w:hAnsiTheme="minorHAnsi" w:cstheme="minorHAnsi"/>
        </w:rPr>
        <w:t>countries;</w:t>
      </w:r>
      <w:proofErr w:type="gramEnd"/>
    </w:p>
    <w:p w14:paraId="65B3E3C7" w14:textId="43CD7D2F" w:rsidR="00CC4F92" w:rsidRPr="00771E06" w:rsidRDefault="00476A06">
      <w:pPr>
        <w:spacing w:before="243" w:line="262" w:lineRule="exact"/>
        <w:ind w:left="574"/>
        <w:jc w:val="both"/>
        <w:rPr>
          <w:rFonts w:asciiTheme="minorHAnsi" w:eastAsia="Calibri Light" w:hAnsiTheme="minorHAnsi" w:cstheme="minorHAnsi"/>
        </w:rPr>
      </w:pPr>
      <w:r w:rsidRPr="00771E06">
        <w:rPr>
          <w:rFonts w:asciiTheme="minorHAnsi" w:eastAsia="Calibri Light" w:hAnsiTheme="minorHAnsi" w:cstheme="minorHAnsi"/>
          <w:i/>
          <w:iCs/>
          <w:spacing w:val="-1"/>
          <w:position w:val="3"/>
        </w:rPr>
        <w:t>instructs</w:t>
      </w:r>
      <w:r w:rsidRPr="00771E06">
        <w:rPr>
          <w:rFonts w:asciiTheme="minorHAnsi" w:eastAsia="Calibri Light" w:hAnsiTheme="minorHAnsi" w:cstheme="minorHAnsi"/>
          <w:i/>
          <w:iCs/>
          <w:spacing w:val="13"/>
          <w:position w:val="3"/>
        </w:rPr>
        <w:t xml:space="preserve"> </w:t>
      </w:r>
      <w:r w:rsidRPr="00771E06">
        <w:rPr>
          <w:rFonts w:asciiTheme="minorHAnsi" w:eastAsia="Calibri Light" w:hAnsiTheme="minorHAnsi" w:cstheme="minorHAnsi"/>
          <w:i/>
          <w:iCs/>
          <w:spacing w:val="-1"/>
          <w:position w:val="3"/>
        </w:rPr>
        <w:t>the Director of the</w:t>
      </w:r>
      <w:r w:rsidRPr="00771E06">
        <w:rPr>
          <w:rFonts w:asciiTheme="minorHAnsi" w:eastAsia="Calibri Light" w:hAnsiTheme="minorHAnsi" w:cstheme="minorHAnsi"/>
          <w:i/>
          <w:iCs/>
          <w:spacing w:val="16"/>
          <w:w w:val="101"/>
          <w:position w:val="3"/>
        </w:rPr>
        <w:t xml:space="preserve"> </w:t>
      </w:r>
      <w:r w:rsidRPr="00771E06">
        <w:rPr>
          <w:rFonts w:asciiTheme="minorHAnsi" w:eastAsia="Calibri Light" w:hAnsiTheme="minorHAnsi" w:cstheme="minorHAnsi"/>
          <w:i/>
          <w:iCs/>
          <w:spacing w:val="-1"/>
          <w:position w:val="3"/>
        </w:rPr>
        <w:t>Telecommunication Development Bure</w:t>
      </w:r>
      <w:r w:rsidRPr="00771E06">
        <w:rPr>
          <w:rFonts w:asciiTheme="minorHAnsi" w:eastAsia="Calibri Light" w:hAnsiTheme="minorHAnsi" w:cstheme="minorHAnsi"/>
          <w:i/>
          <w:iCs/>
          <w:spacing w:val="-2"/>
          <w:position w:val="3"/>
        </w:rPr>
        <w:t>au</w:t>
      </w:r>
    </w:p>
    <w:p w14:paraId="41364693" w14:textId="309FFE39" w:rsidR="00CC4F92" w:rsidRPr="00771E06" w:rsidRDefault="00476A06">
      <w:pPr>
        <w:spacing w:before="242" w:line="246" w:lineRule="auto"/>
        <w:ind w:left="9" w:right="1" w:firstLine="8"/>
        <w:jc w:val="both"/>
        <w:rPr>
          <w:rFonts w:asciiTheme="minorHAnsi" w:eastAsia="Calibri Light" w:hAnsiTheme="minorHAnsi" w:cstheme="minorHAnsi"/>
        </w:rPr>
      </w:pPr>
      <w:r w:rsidRPr="00771E06">
        <w:rPr>
          <w:rFonts w:asciiTheme="minorHAnsi" w:eastAsia="Calibri Light" w:hAnsiTheme="minorHAnsi" w:cstheme="minorHAnsi"/>
          <w:spacing w:val="-2"/>
        </w:rPr>
        <w:t>1</w:t>
      </w:r>
      <w:r w:rsidRPr="00771E06">
        <w:rPr>
          <w:rFonts w:asciiTheme="minorHAnsi" w:eastAsia="SimSun" w:hAnsiTheme="minorHAnsi" w:cstheme="minorHAnsi"/>
          <w:lang w:eastAsia="zh-CN"/>
        </w:rPr>
        <w:t xml:space="preserve">      </w:t>
      </w:r>
      <w:r w:rsidR="00A17AD1" w:rsidRPr="00771E06">
        <w:rPr>
          <w:rFonts w:asciiTheme="minorHAnsi" w:eastAsia="Malgun Gothic" w:hAnsiTheme="minorHAnsi" w:cstheme="minorHAnsi"/>
          <w:lang w:eastAsia="ko-KR"/>
        </w:rPr>
        <w:tab/>
      </w:r>
      <w:r w:rsidRPr="00771E06">
        <w:rPr>
          <w:rFonts w:asciiTheme="minorHAnsi" w:eastAsia="Calibri Light" w:hAnsiTheme="minorHAnsi" w:cstheme="minorHAnsi"/>
          <w:spacing w:val="-2"/>
        </w:rPr>
        <w:t>to promote</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2"/>
        </w:rPr>
        <w:t>a</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2"/>
        </w:rPr>
        <w:t>culture</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2"/>
        </w:rPr>
        <w:t>in which security</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2"/>
        </w:rPr>
        <w:t>i</w:t>
      </w:r>
      <w:r w:rsidRPr="00771E06">
        <w:rPr>
          <w:rFonts w:asciiTheme="minorHAnsi" w:eastAsia="Calibri Light" w:hAnsiTheme="minorHAnsi" w:cstheme="minorHAnsi"/>
          <w:spacing w:val="-3"/>
        </w:rPr>
        <w:t>s seen</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3"/>
        </w:rPr>
        <w:t>as</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3"/>
        </w:rPr>
        <w:t>a</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continuous</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3"/>
        </w:rPr>
        <w:t>and</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3"/>
        </w:rPr>
        <w:t>iterative</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3"/>
        </w:rPr>
        <w:t>pro</w:t>
      </w:r>
      <w:r w:rsidRPr="00771E06">
        <w:rPr>
          <w:rFonts w:asciiTheme="minorHAnsi" w:eastAsia="Calibri Light" w:hAnsiTheme="minorHAnsi" w:cstheme="minorHAnsi"/>
          <w:spacing w:val="-1"/>
        </w:rPr>
        <w:t>cess,</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1"/>
        </w:rPr>
        <w:t>built</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1"/>
        </w:rPr>
        <w:t>into</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1"/>
        </w:rPr>
        <w:t>products from the</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1"/>
        </w:rPr>
        <w:t>begi</w:t>
      </w:r>
      <w:r w:rsidRPr="00771E06">
        <w:rPr>
          <w:rFonts w:asciiTheme="minorHAnsi" w:eastAsia="Calibri Light" w:hAnsiTheme="minorHAnsi" w:cstheme="minorHAnsi"/>
          <w:spacing w:val="-2"/>
        </w:rPr>
        <w:t>nning and continuing throughout their</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lifetime,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is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accessible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understandable</w:t>
      </w:r>
      <w:r w:rsidRPr="00771E06">
        <w:rPr>
          <w:rFonts w:asciiTheme="minorHAnsi" w:eastAsia="Calibri Light" w:hAnsiTheme="minorHAnsi" w:cstheme="minorHAnsi"/>
          <w:spacing w:val="-3"/>
        </w:rPr>
        <w:t xml:space="preserve"> for</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3"/>
        </w:rPr>
        <w:t>users;</w:t>
      </w:r>
    </w:p>
    <w:p w14:paraId="5A3E43DA" w14:textId="04E8B125" w:rsidR="00CC4F92" w:rsidRPr="00771E06" w:rsidRDefault="00476A06">
      <w:pPr>
        <w:spacing w:before="237"/>
        <w:ind w:left="7" w:firstLine="5"/>
        <w:jc w:val="both"/>
        <w:rPr>
          <w:rFonts w:asciiTheme="minorHAnsi" w:eastAsia="Calibri Light" w:hAnsiTheme="minorHAnsi" w:cstheme="minorHAnsi"/>
        </w:rPr>
      </w:pPr>
      <w:r w:rsidRPr="00771E06">
        <w:rPr>
          <w:rFonts w:asciiTheme="minorHAnsi" w:eastAsia="Calibri Light" w:hAnsiTheme="minorHAnsi" w:cstheme="minorHAnsi"/>
          <w:spacing w:val="-2"/>
        </w:rPr>
        <w:lastRenderedPageBreak/>
        <w:t>2</w:t>
      </w:r>
      <w:r w:rsidRPr="00771E06">
        <w:rPr>
          <w:rFonts w:asciiTheme="minorHAnsi" w:eastAsia="SimSun" w:hAnsiTheme="minorHAnsi" w:cstheme="minorHAnsi"/>
          <w:lang w:eastAsia="zh-CN"/>
        </w:rPr>
        <w:t xml:space="preserve">      </w:t>
      </w:r>
      <w:r w:rsidR="00A17AD1" w:rsidRPr="00771E06">
        <w:rPr>
          <w:rFonts w:asciiTheme="minorHAnsi" w:eastAsia="Malgun Gothic" w:hAnsiTheme="minorHAnsi" w:cstheme="minorHAnsi"/>
          <w:lang w:eastAsia="ko-KR"/>
        </w:rPr>
        <w:tab/>
      </w:r>
      <w:r w:rsidRPr="00771E06">
        <w:rPr>
          <w:rFonts w:asciiTheme="minorHAnsi" w:eastAsia="Calibri Light" w:hAnsiTheme="minorHAnsi" w:cstheme="minorHAnsi"/>
          <w:spacing w:val="-2"/>
        </w:rPr>
        <w:t>to continue</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organize,</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collaboration</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2"/>
        </w:rPr>
        <w:t>with</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relevant</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organizations,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 xml:space="preserve">appropriate, </w:t>
      </w:r>
      <w:proofErr w:type="gramStart"/>
      <w:r w:rsidRPr="00771E06">
        <w:rPr>
          <w:rFonts w:asciiTheme="minorHAnsi" w:eastAsia="Calibri Light" w:hAnsiTheme="minorHAnsi" w:cstheme="minorHAnsi"/>
          <w:spacing w:val="-2"/>
        </w:rPr>
        <w:t>taking into account</w:t>
      </w:r>
      <w:proofErr w:type="gramEnd"/>
      <w:r w:rsidRPr="00771E06">
        <w:rPr>
          <w:rFonts w:asciiTheme="minorHAnsi" w:eastAsia="Calibri Light" w:hAnsiTheme="minorHAnsi" w:cstheme="minorHAnsi"/>
          <w:spacing w:val="-2"/>
        </w:rPr>
        <w:t xml:space="preserve"> member contributions, and in coope</w:t>
      </w:r>
      <w:r w:rsidRPr="00771E06">
        <w:rPr>
          <w:rFonts w:asciiTheme="minorHAnsi" w:eastAsia="Calibri Light" w:hAnsiTheme="minorHAnsi" w:cstheme="minorHAnsi"/>
          <w:spacing w:val="-3"/>
        </w:rPr>
        <w:t>ration with the Director</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of the Telecommunication Standardization</w:t>
      </w:r>
      <w:r w:rsidRPr="00771E06">
        <w:rPr>
          <w:rFonts w:asciiTheme="minorHAnsi" w:eastAsia="Calibri Light" w:hAnsiTheme="minorHAnsi" w:cstheme="minorHAnsi"/>
          <w:spacing w:val="32"/>
          <w:w w:val="102"/>
        </w:rPr>
        <w:t xml:space="preserve"> </w:t>
      </w:r>
      <w:r w:rsidRPr="00771E06">
        <w:rPr>
          <w:rFonts w:asciiTheme="minorHAnsi" w:eastAsia="Calibri Light" w:hAnsiTheme="minorHAnsi" w:cstheme="minorHAnsi"/>
          <w:spacing w:val="-2"/>
        </w:rPr>
        <w:t>Bureau</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(TSB),</w:t>
      </w:r>
      <w:r w:rsidRPr="00771E06">
        <w:rPr>
          <w:rFonts w:asciiTheme="minorHAnsi" w:eastAsia="Calibri Light" w:hAnsiTheme="minorHAnsi" w:cstheme="minorHAnsi"/>
          <w:spacing w:val="13"/>
          <w:w w:val="102"/>
        </w:rPr>
        <w:t xml:space="preserve"> </w:t>
      </w:r>
      <w:r w:rsidRPr="00771E06">
        <w:rPr>
          <w:rFonts w:asciiTheme="minorHAnsi" w:eastAsia="Calibri Light" w:hAnsiTheme="minorHAnsi" w:cstheme="minorHAnsi"/>
          <w:spacing w:val="-2"/>
        </w:rPr>
        <w:t>meetings of</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Member States,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Sector Members and other relevant</w:t>
      </w:r>
      <w:r w:rsidRPr="00771E06">
        <w:rPr>
          <w:rFonts w:asciiTheme="minorHAnsi" w:eastAsia="Calibri Light" w:hAnsiTheme="minorHAnsi" w:cstheme="minorHAnsi"/>
          <w:spacing w:val="-4"/>
        </w:rPr>
        <w:t xml:space="preserve"> stakeholders to discuss ways and means to enhance</w:t>
      </w:r>
      <w:r w:rsidRPr="00771E06">
        <w:rPr>
          <w:rFonts w:asciiTheme="minorHAnsi" w:eastAsia="Calibri Light" w:hAnsiTheme="minorHAnsi" w:cstheme="minorHAnsi"/>
        </w:rPr>
        <w:t xml:space="preserve"> </w:t>
      </w:r>
      <w:proofErr w:type="gramStart"/>
      <w:r w:rsidRPr="00771E06">
        <w:rPr>
          <w:rFonts w:asciiTheme="minorHAnsi" w:eastAsia="Calibri Light" w:hAnsiTheme="minorHAnsi" w:cstheme="minorHAnsi"/>
          <w:spacing w:val="-1"/>
        </w:rPr>
        <w:t>cybersecurity;</w:t>
      </w:r>
      <w:proofErr w:type="gramEnd"/>
    </w:p>
    <w:p w14:paraId="21BDE2DB" w14:textId="57081B70" w:rsidR="00CC4F92" w:rsidRPr="00771E06" w:rsidRDefault="00476A06">
      <w:pPr>
        <w:spacing w:before="240"/>
        <w:ind w:left="8" w:right="1" w:firstLine="2"/>
        <w:jc w:val="both"/>
        <w:rPr>
          <w:rFonts w:asciiTheme="minorHAnsi" w:eastAsia="Calibri Light" w:hAnsiTheme="minorHAnsi" w:cstheme="minorHAnsi"/>
        </w:rPr>
      </w:pPr>
      <w:r w:rsidRPr="00771E06">
        <w:rPr>
          <w:rFonts w:asciiTheme="minorHAnsi" w:eastAsia="Calibri Light" w:hAnsiTheme="minorHAnsi" w:cstheme="minorHAnsi"/>
          <w:spacing w:val="-2"/>
        </w:rPr>
        <w:t>3</w:t>
      </w:r>
      <w:r w:rsidRPr="00771E06">
        <w:rPr>
          <w:rFonts w:asciiTheme="minorHAnsi" w:eastAsia="SimSun" w:hAnsiTheme="minorHAnsi" w:cstheme="minorHAnsi"/>
          <w:lang w:eastAsia="zh-CN"/>
        </w:rPr>
        <w:t xml:space="preserve">     </w:t>
      </w:r>
      <w:r w:rsidR="00A17AD1" w:rsidRPr="00771E06">
        <w:rPr>
          <w:rFonts w:asciiTheme="minorHAnsi" w:eastAsia="Malgun Gothic" w:hAnsiTheme="minorHAnsi" w:cstheme="minorHAnsi"/>
          <w:lang w:eastAsia="ko-KR"/>
        </w:rPr>
        <w:tab/>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24"/>
          <w:w w:val="102"/>
        </w:rPr>
        <w:t xml:space="preserve"> </w:t>
      </w:r>
      <w:r w:rsidRPr="00771E06">
        <w:rPr>
          <w:rFonts w:asciiTheme="minorHAnsi" w:eastAsia="Calibri Light" w:hAnsiTheme="minorHAnsi" w:cstheme="minorHAnsi"/>
          <w:spacing w:val="-2"/>
        </w:rPr>
        <w:t>continue,</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collaboration</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with  relevant</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organizations</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stakeholders,</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carry</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1"/>
        </w:rPr>
        <w:t>out</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1"/>
        </w:rPr>
        <w:t>studies</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1"/>
        </w:rPr>
        <w:t>on</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1"/>
        </w:rPr>
        <w:t>strengthen</w:t>
      </w:r>
      <w:r w:rsidRPr="00771E06">
        <w:rPr>
          <w:rFonts w:asciiTheme="minorHAnsi" w:eastAsia="Calibri Light" w:hAnsiTheme="minorHAnsi" w:cstheme="minorHAnsi"/>
          <w:spacing w:val="-2"/>
        </w:rPr>
        <w:t>ing</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2"/>
        </w:rPr>
        <w:t>cybersecurity</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2"/>
        </w:rPr>
        <w:t>developing</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2"/>
        </w:rPr>
        <w:t>countries</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2"/>
        </w:rPr>
        <w:t>at</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regional and internatio</w:t>
      </w:r>
      <w:r w:rsidRPr="00771E06">
        <w:rPr>
          <w:rFonts w:asciiTheme="minorHAnsi" w:eastAsia="Calibri Light" w:hAnsiTheme="minorHAnsi" w:cstheme="minorHAnsi"/>
          <w:spacing w:val="-2"/>
        </w:rPr>
        <w:t>nal</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level,</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based on a clear identification</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2"/>
        </w:rPr>
        <w:t>of their</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needs,</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particularly those relating to telecommunication/ICT use, including countering and combating</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spam</w:t>
      </w:r>
      <w:ins w:id="57" w:author="Intone" w:date="2025-07-17T13:49:00Z">
        <w:r w:rsidRPr="00771E06">
          <w:rPr>
            <w:rFonts w:asciiTheme="minorHAnsi" w:eastAsia="SimSun" w:hAnsiTheme="minorHAnsi" w:cstheme="minorHAnsi"/>
            <w:color w:val="C00000"/>
            <w:spacing w:val="-2"/>
            <w:lang w:eastAsia="zh-CN"/>
          </w:rPr>
          <w:t>, including voice spam</w:t>
        </w:r>
      </w:ins>
      <w:r w:rsidRPr="00771E06">
        <w:rPr>
          <w:rFonts w:asciiTheme="minorHAnsi" w:eastAsia="Calibri Light" w:hAnsiTheme="minorHAnsi" w:cstheme="minorHAnsi"/>
          <w:spacing w:val="-2"/>
        </w:rPr>
        <w:t>,</w:t>
      </w:r>
      <w:r w:rsidRPr="00771E06">
        <w:rPr>
          <w:rFonts w:asciiTheme="minorHAnsi" w:eastAsia="SimSun" w:hAnsiTheme="minorHAnsi" w:cstheme="minorHAnsi"/>
          <w:spacing w:val="-2"/>
          <w:lang w:eastAsia="zh-CN"/>
        </w:rPr>
        <w:t xml:space="preserve"> </w:t>
      </w:r>
      <w:r w:rsidRPr="00771E06">
        <w:rPr>
          <w:rFonts w:asciiTheme="minorHAnsi" w:eastAsia="Calibri Light" w:hAnsiTheme="minorHAnsi" w:cstheme="minorHAnsi"/>
          <w:spacing w:val="-2"/>
        </w:rPr>
        <w:t>and new and emerging telecommunication/ICT services and technologies as well</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1"/>
        </w:rPr>
        <w:t>as the online</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1"/>
        </w:rPr>
        <w:t>protection of children</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 youth</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any</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vulnerable</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persons</w:t>
      </w:r>
      <w:ins w:id="58" w:author="Intone" w:date="2025-07-17T13:46:00Z">
        <w:r w:rsidRPr="00771E06">
          <w:rPr>
            <w:rFonts w:asciiTheme="minorHAnsi" w:eastAsia="SimSun" w:hAnsiTheme="minorHAnsi" w:cstheme="minorHAnsi"/>
            <w:spacing w:val="-2"/>
            <w:lang w:eastAsia="zh-CN"/>
          </w:rPr>
          <w:t>,</w:t>
        </w:r>
      </w:ins>
      <w:ins w:id="59" w:author="Intone" w:date="2025-07-16T18:54:00Z">
        <w:r w:rsidRPr="00771E06">
          <w:rPr>
            <w:rFonts w:asciiTheme="minorHAnsi" w:eastAsia="SimSun" w:hAnsiTheme="minorHAnsi" w:cstheme="minorHAnsi"/>
            <w:spacing w:val="-2"/>
            <w:lang w:eastAsia="zh-CN"/>
          </w:rPr>
          <w:t xml:space="preserve"> and also protection of </w:t>
        </w:r>
        <w:r w:rsidRPr="00771E06">
          <w:rPr>
            <w:rFonts w:asciiTheme="minorHAnsi" w:eastAsia="SimSun" w:hAnsiTheme="minorHAnsi" w:cstheme="minorHAnsi"/>
            <w:color w:val="C00000"/>
            <w:spacing w:val="18"/>
            <w:w w:val="101"/>
            <w:lang w:eastAsia="zh-CN"/>
          </w:rPr>
          <w:t>P</w:t>
        </w:r>
        <w:r w:rsidRPr="00771E06">
          <w:rPr>
            <w:rFonts w:asciiTheme="minorHAnsi" w:eastAsia="Calibri Light" w:hAnsiTheme="minorHAnsi" w:cstheme="minorHAnsi"/>
            <w:color w:val="C00000"/>
            <w:spacing w:val="-2"/>
          </w:rPr>
          <w:t>ersonal</w:t>
        </w:r>
        <w:r w:rsidRPr="00771E06">
          <w:rPr>
            <w:rFonts w:asciiTheme="minorHAnsi" w:eastAsia="Calibri Light" w:hAnsiTheme="minorHAnsi" w:cstheme="minorHAnsi"/>
            <w:color w:val="C00000"/>
            <w:spacing w:val="18"/>
            <w:w w:val="101"/>
          </w:rPr>
          <w:t xml:space="preserve"> </w:t>
        </w:r>
        <w:r w:rsidRPr="00771E06">
          <w:rPr>
            <w:rFonts w:asciiTheme="minorHAnsi" w:eastAsia="SimSun" w:hAnsiTheme="minorHAnsi" w:cstheme="minorHAnsi"/>
            <w:color w:val="C00000"/>
            <w:spacing w:val="18"/>
            <w:w w:val="101"/>
            <w:lang w:eastAsia="zh-CN"/>
          </w:rPr>
          <w:t>I</w:t>
        </w:r>
        <w:r w:rsidRPr="00771E06">
          <w:rPr>
            <w:rFonts w:asciiTheme="minorHAnsi" w:eastAsia="SimSun" w:hAnsiTheme="minorHAnsi" w:cstheme="minorHAnsi"/>
            <w:color w:val="C00000"/>
            <w:spacing w:val="14"/>
            <w:w w:val="101"/>
            <w:lang w:eastAsia="zh-CN"/>
          </w:rPr>
          <w:t>dentifiable I</w:t>
        </w:r>
        <w:r w:rsidRPr="00771E06">
          <w:rPr>
            <w:rFonts w:asciiTheme="minorHAnsi" w:eastAsia="Calibri Light" w:hAnsiTheme="minorHAnsi" w:cstheme="minorHAnsi"/>
            <w:color w:val="C00000"/>
            <w:spacing w:val="-2"/>
          </w:rPr>
          <w:t>nformation</w:t>
        </w:r>
        <w:r w:rsidRPr="00771E06">
          <w:rPr>
            <w:rFonts w:asciiTheme="minorHAnsi" w:eastAsia="SimSun" w:hAnsiTheme="minorHAnsi" w:cstheme="minorHAnsi"/>
            <w:color w:val="C00000"/>
            <w:spacing w:val="14"/>
            <w:w w:val="101"/>
            <w:lang w:eastAsia="zh-CN"/>
          </w:rPr>
          <w:t xml:space="preserve"> (PII) </w:t>
        </w:r>
        <w:r w:rsidRPr="00771E06">
          <w:rPr>
            <w:rFonts w:asciiTheme="minorHAnsi" w:eastAsia="Calibri Light" w:hAnsiTheme="minorHAnsi" w:cstheme="minorHAnsi"/>
            <w:color w:val="C00000"/>
            <w:spacing w:val="-2"/>
          </w:rPr>
          <w:t>and</w:t>
        </w:r>
        <w:r w:rsidRPr="00771E06">
          <w:rPr>
            <w:rFonts w:asciiTheme="minorHAnsi" w:eastAsia="Calibri Light" w:hAnsiTheme="minorHAnsi" w:cstheme="minorHAnsi"/>
            <w:color w:val="C00000"/>
            <w:spacing w:val="14"/>
            <w:w w:val="101"/>
          </w:rPr>
          <w:t xml:space="preserve"> </w:t>
        </w:r>
        <w:r w:rsidRPr="00771E06">
          <w:rPr>
            <w:rFonts w:asciiTheme="minorHAnsi" w:eastAsia="Calibri Light" w:hAnsiTheme="minorHAnsi" w:cstheme="minorHAnsi"/>
            <w:color w:val="C00000"/>
            <w:spacing w:val="-2"/>
          </w:rPr>
          <w:t>data</w:t>
        </w:r>
      </w:ins>
      <w:r w:rsidRPr="00771E06">
        <w:rPr>
          <w:rFonts w:asciiTheme="minorHAnsi" w:eastAsia="Calibri Light" w:hAnsiTheme="minorHAnsi" w:cstheme="minorHAnsi"/>
          <w:spacing w:val="-2"/>
        </w:rPr>
        <w:t>;</w:t>
      </w:r>
    </w:p>
    <w:p w14:paraId="0CB4AB2D" w14:textId="77777777" w:rsidR="00CC4F92" w:rsidRPr="00771E06" w:rsidRDefault="00476A06">
      <w:pPr>
        <w:spacing w:before="243" w:line="243" w:lineRule="auto"/>
        <w:ind w:left="3" w:firstLine="1"/>
        <w:jc w:val="both"/>
        <w:rPr>
          <w:rFonts w:asciiTheme="minorHAnsi" w:eastAsia="Calibri Light" w:hAnsiTheme="minorHAnsi" w:cstheme="minorHAnsi"/>
        </w:rPr>
      </w:pPr>
      <w:r w:rsidRPr="00771E06">
        <w:rPr>
          <w:rFonts w:asciiTheme="minorHAnsi" w:eastAsia="Calibri Light" w:hAnsiTheme="minorHAnsi" w:cstheme="minorHAnsi"/>
          <w:spacing w:val="-1"/>
        </w:rPr>
        <w:t>4</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consider</w:t>
      </w:r>
      <w:r w:rsidRPr="00771E06">
        <w:rPr>
          <w:rFonts w:asciiTheme="minorHAnsi" w:eastAsia="Calibri Light" w:hAnsiTheme="minorHAnsi" w:cstheme="minorHAnsi"/>
          <w:spacing w:val="19"/>
          <w:w w:val="101"/>
        </w:rPr>
        <w:t xml:space="preserve"> </w:t>
      </w:r>
      <w:proofErr w:type="gramStart"/>
      <w:r w:rsidRPr="00771E06">
        <w:rPr>
          <w:rFonts w:asciiTheme="minorHAnsi" w:eastAsia="Calibri Light" w:hAnsiTheme="minorHAnsi" w:cstheme="minorHAnsi"/>
          <w:spacing w:val="-1"/>
        </w:rPr>
        <w:t>the  results</w:t>
      </w:r>
      <w:proofErr w:type="gramEnd"/>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1"/>
        </w:rPr>
        <w:t>o</w:t>
      </w:r>
      <w:r w:rsidRPr="00771E06">
        <w:rPr>
          <w:rFonts w:asciiTheme="minorHAnsi" w:eastAsia="Calibri Light" w:hAnsiTheme="minorHAnsi" w:cstheme="minorHAnsi"/>
          <w:spacing w:val="-2"/>
        </w:rPr>
        <w:t>f</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2"/>
        </w:rPr>
        <w:t>Global</w:t>
      </w:r>
      <w:r w:rsidRPr="00771E06">
        <w:rPr>
          <w:rFonts w:asciiTheme="minorHAnsi" w:eastAsia="Calibri Light" w:hAnsiTheme="minorHAnsi" w:cstheme="minorHAnsi"/>
          <w:spacing w:val="26"/>
          <w:w w:val="101"/>
        </w:rPr>
        <w:t xml:space="preserve"> </w:t>
      </w:r>
      <w:proofErr w:type="gramStart"/>
      <w:r w:rsidRPr="00771E06">
        <w:rPr>
          <w:rFonts w:asciiTheme="minorHAnsi" w:eastAsia="Calibri Light" w:hAnsiTheme="minorHAnsi" w:cstheme="minorHAnsi"/>
          <w:spacing w:val="-2"/>
        </w:rPr>
        <w:t>Cybersecurity  Index</w:t>
      </w:r>
      <w:proofErr w:type="gramEnd"/>
      <w:r w:rsidRPr="00771E06">
        <w:rPr>
          <w:rFonts w:asciiTheme="minorHAnsi" w:eastAsia="Calibri Light" w:hAnsiTheme="minorHAnsi" w:cstheme="minorHAnsi"/>
          <w:spacing w:val="30"/>
        </w:rPr>
        <w:t xml:space="preserve"> </w:t>
      </w:r>
      <w:r w:rsidRPr="00771E06">
        <w:rPr>
          <w:rFonts w:asciiTheme="minorHAnsi" w:eastAsia="Calibri Light" w:hAnsiTheme="minorHAnsi" w:cstheme="minorHAnsi"/>
          <w:spacing w:val="-2"/>
        </w:rPr>
        <w:t>(GCI)</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guide</w:t>
      </w:r>
      <w:r w:rsidRPr="00771E06">
        <w:rPr>
          <w:rFonts w:asciiTheme="minorHAnsi" w:eastAsia="Calibri Light" w:hAnsiTheme="minorHAnsi" w:cstheme="minorHAnsi"/>
          <w:spacing w:val="34"/>
          <w:w w:val="101"/>
        </w:rPr>
        <w:t xml:space="preserve"> </w:t>
      </w:r>
      <w:r w:rsidRPr="00771E06">
        <w:rPr>
          <w:rFonts w:asciiTheme="minorHAnsi" w:eastAsia="Calibri Light" w:hAnsiTheme="minorHAnsi" w:cstheme="minorHAnsi"/>
          <w:spacing w:val="-2"/>
        </w:rPr>
        <w:t>BDT</w:t>
      </w:r>
      <w:r w:rsidRPr="00771E06">
        <w:rPr>
          <w:rFonts w:asciiTheme="minorHAnsi" w:eastAsia="Calibri Light" w:hAnsiTheme="minorHAnsi" w:cstheme="minorHAnsi"/>
        </w:rPr>
        <w:t xml:space="preserve"> cybersecurity</w:t>
      </w:r>
      <w:r w:rsidRPr="00771E06">
        <w:rPr>
          <w:rFonts w:asciiTheme="minorHAnsi" w:eastAsia="Calibri Light" w:hAnsiTheme="minorHAnsi" w:cstheme="minorHAnsi"/>
          <w:spacing w:val="7"/>
        </w:rPr>
        <w:t>-</w:t>
      </w:r>
      <w:r w:rsidRPr="00771E06">
        <w:rPr>
          <w:rFonts w:asciiTheme="minorHAnsi" w:eastAsia="Calibri Light" w:hAnsiTheme="minorHAnsi" w:cstheme="minorHAnsi"/>
        </w:rPr>
        <w:t>related</w:t>
      </w:r>
      <w:r w:rsidRPr="00771E06">
        <w:rPr>
          <w:rFonts w:asciiTheme="minorHAnsi" w:eastAsia="Calibri Light" w:hAnsiTheme="minorHAnsi" w:cstheme="minorHAnsi"/>
          <w:spacing w:val="37"/>
        </w:rPr>
        <w:t xml:space="preserve"> </w:t>
      </w:r>
      <w:r w:rsidRPr="00771E06">
        <w:rPr>
          <w:rFonts w:asciiTheme="minorHAnsi" w:eastAsia="Calibri Light" w:hAnsiTheme="minorHAnsi" w:cstheme="minorHAnsi"/>
        </w:rPr>
        <w:t>initiatives</w:t>
      </w:r>
      <w:r w:rsidRPr="00771E06">
        <w:rPr>
          <w:rFonts w:asciiTheme="minorHAnsi" w:eastAsia="Calibri Light" w:hAnsiTheme="minorHAnsi" w:cstheme="minorHAnsi"/>
          <w:spacing w:val="7"/>
        </w:rPr>
        <w:t>,</w:t>
      </w:r>
      <w:r w:rsidRPr="00771E06">
        <w:rPr>
          <w:rFonts w:asciiTheme="minorHAnsi" w:eastAsia="Calibri Light" w:hAnsiTheme="minorHAnsi" w:cstheme="minorHAnsi"/>
          <w:spacing w:val="32"/>
          <w:w w:val="101"/>
        </w:rPr>
        <w:t xml:space="preserve"> </w:t>
      </w:r>
      <w:r w:rsidRPr="00771E06">
        <w:rPr>
          <w:rFonts w:asciiTheme="minorHAnsi" w:eastAsia="Calibri Light" w:hAnsiTheme="minorHAnsi" w:cstheme="minorHAnsi"/>
        </w:rPr>
        <w:t>especially</w:t>
      </w:r>
      <w:r w:rsidRPr="00771E06">
        <w:rPr>
          <w:rFonts w:asciiTheme="minorHAnsi" w:eastAsia="Calibri Light" w:hAnsiTheme="minorHAnsi" w:cstheme="minorHAnsi"/>
          <w:spacing w:val="26"/>
        </w:rPr>
        <w:t xml:space="preserve"> </w:t>
      </w:r>
      <w:proofErr w:type="gramStart"/>
      <w:r w:rsidRPr="00771E06">
        <w:rPr>
          <w:rFonts w:asciiTheme="minorHAnsi" w:eastAsia="Calibri Light" w:hAnsiTheme="minorHAnsi" w:cstheme="minorHAnsi"/>
        </w:rPr>
        <w:t>taking</w:t>
      </w:r>
      <w:r w:rsidRPr="00771E06">
        <w:rPr>
          <w:rFonts w:asciiTheme="minorHAnsi" w:eastAsia="Calibri Light" w:hAnsiTheme="minorHAnsi" w:cstheme="minorHAnsi"/>
          <w:spacing w:val="37"/>
        </w:rPr>
        <w:t xml:space="preserve"> </w:t>
      </w:r>
      <w:r w:rsidRPr="00771E06">
        <w:rPr>
          <w:rFonts w:asciiTheme="minorHAnsi" w:eastAsia="Calibri Light" w:hAnsiTheme="minorHAnsi" w:cstheme="minorHAnsi"/>
        </w:rPr>
        <w:t>into</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rPr>
        <w:t>account</w:t>
      </w:r>
      <w:proofErr w:type="gramEnd"/>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rPr>
        <w:t>the</w:t>
      </w:r>
      <w:r w:rsidRPr="00771E06">
        <w:rPr>
          <w:rFonts w:asciiTheme="minorHAnsi" w:eastAsia="Calibri Light" w:hAnsiTheme="minorHAnsi" w:cstheme="minorHAnsi"/>
          <w:spacing w:val="29"/>
        </w:rPr>
        <w:t xml:space="preserve"> </w:t>
      </w:r>
      <w:r w:rsidRPr="00771E06">
        <w:rPr>
          <w:rFonts w:asciiTheme="minorHAnsi" w:eastAsia="Calibri Light" w:hAnsiTheme="minorHAnsi" w:cstheme="minorHAnsi"/>
        </w:rPr>
        <w:t>gaps</w:t>
      </w:r>
      <w:r w:rsidRPr="00771E06">
        <w:rPr>
          <w:rFonts w:asciiTheme="minorHAnsi" w:eastAsia="Calibri Light" w:hAnsiTheme="minorHAnsi" w:cstheme="minorHAnsi"/>
          <w:spacing w:val="37"/>
          <w:w w:val="101"/>
        </w:rPr>
        <w:t xml:space="preserve"> </w:t>
      </w:r>
      <w:r w:rsidRPr="00771E06">
        <w:rPr>
          <w:rFonts w:asciiTheme="minorHAnsi" w:eastAsia="Calibri Light" w:hAnsiTheme="minorHAnsi" w:cstheme="minorHAnsi"/>
        </w:rPr>
        <w:t xml:space="preserve">identified </w:t>
      </w:r>
      <w:r w:rsidRPr="00771E06">
        <w:rPr>
          <w:rFonts w:asciiTheme="minorHAnsi" w:eastAsia="Calibri Light" w:hAnsiTheme="minorHAnsi" w:cstheme="minorHAnsi"/>
          <w:spacing w:val="-2"/>
        </w:rPr>
        <w:t>through the GCI</w:t>
      </w:r>
      <w:r w:rsidRPr="00771E06">
        <w:rPr>
          <w:rFonts w:asciiTheme="minorHAnsi" w:eastAsia="Calibri Light" w:hAnsiTheme="minorHAnsi" w:cstheme="minorHAnsi"/>
          <w:spacing w:val="33"/>
          <w:w w:val="101"/>
        </w:rPr>
        <w:t xml:space="preserve"> </w:t>
      </w:r>
      <w:proofErr w:type="gramStart"/>
      <w:r w:rsidRPr="00771E06">
        <w:rPr>
          <w:rFonts w:asciiTheme="minorHAnsi" w:eastAsia="Calibri Light" w:hAnsiTheme="minorHAnsi" w:cstheme="minorHAnsi"/>
          <w:spacing w:val="-2"/>
        </w:rPr>
        <w:t>process;</w:t>
      </w:r>
      <w:proofErr w:type="gramEnd"/>
    </w:p>
    <w:p w14:paraId="4655123A" w14:textId="115BF3E1" w:rsidR="00CC4F92" w:rsidRPr="00771E06" w:rsidRDefault="00476A06" w:rsidP="003F3A0D">
      <w:pPr>
        <w:spacing w:before="244" w:line="243" w:lineRule="auto"/>
        <w:ind w:left="3" w:right="1" w:firstLine="6"/>
        <w:jc w:val="both"/>
        <w:rPr>
          <w:ins w:id="60" w:author="skgits789@outlook.com" w:date="2025-07-16T21:25:00Z"/>
          <w:rFonts w:asciiTheme="minorHAnsi" w:eastAsia="Malgun Gothic" w:hAnsiTheme="minorHAnsi" w:cstheme="minorHAnsi"/>
          <w:spacing w:val="-2"/>
          <w:lang w:eastAsia="ko-KR"/>
        </w:rPr>
      </w:pPr>
      <w:r w:rsidRPr="00771E06">
        <w:rPr>
          <w:rFonts w:asciiTheme="minorHAnsi" w:eastAsia="Calibri Light" w:hAnsiTheme="minorHAnsi" w:cstheme="minorHAnsi"/>
          <w:spacing w:val="-2"/>
        </w:rPr>
        <w:t>5          to</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change</w:t>
      </w:r>
      <w:r w:rsidRPr="00771E06">
        <w:rPr>
          <w:rFonts w:asciiTheme="minorHAnsi" w:eastAsia="Calibri Light" w:hAnsiTheme="minorHAnsi" w:cstheme="minorHAnsi"/>
          <w:spacing w:val="21"/>
          <w:w w:val="102"/>
        </w:rPr>
        <w:t xml:space="preserve"> </w:t>
      </w:r>
      <w:r w:rsidRPr="00771E06">
        <w:rPr>
          <w:rFonts w:asciiTheme="minorHAnsi" w:eastAsia="Calibri Light" w:hAnsiTheme="minorHAnsi" w:cstheme="minorHAnsi"/>
          <w:spacing w:val="-2"/>
        </w:rPr>
        <w:t>how the</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2"/>
        </w:rPr>
        <w:t>results</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GCI</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are</w:t>
      </w:r>
      <w:r w:rsidRPr="00771E06">
        <w:rPr>
          <w:rFonts w:asciiTheme="minorHAnsi" w:eastAsia="Calibri Light" w:hAnsiTheme="minorHAnsi" w:cstheme="minorHAnsi"/>
          <w:spacing w:val="21"/>
          <w:w w:val="102"/>
        </w:rPr>
        <w:t xml:space="preserve"> </w:t>
      </w:r>
      <w:r w:rsidRPr="00771E06">
        <w:rPr>
          <w:rFonts w:asciiTheme="minorHAnsi" w:eastAsia="Calibri Light" w:hAnsiTheme="minorHAnsi" w:cstheme="minorHAnsi"/>
          <w:spacing w:val="-2"/>
        </w:rPr>
        <w:t>presented</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so</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that</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countr</w:t>
      </w:r>
      <w:r w:rsidRPr="00771E06">
        <w:rPr>
          <w:rFonts w:asciiTheme="minorHAnsi" w:eastAsia="Calibri Light" w:hAnsiTheme="minorHAnsi" w:cstheme="minorHAnsi"/>
          <w:spacing w:val="-3"/>
        </w:rPr>
        <w:t>ies</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3"/>
        </w:rPr>
        <w:t>are</w:t>
      </w:r>
      <w:r w:rsidRPr="00771E06">
        <w:rPr>
          <w:rFonts w:asciiTheme="minorHAnsi" w:eastAsia="Calibri Light" w:hAnsiTheme="minorHAnsi" w:cstheme="minorHAnsi"/>
          <w:spacing w:val="21"/>
          <w:w w:val="102"/>
        </w:rPr>
        <w:t xml:space="preserve"> </w:t>
      </w:r>
      <w:r w:rsidRPr="00771E06">
        <w:rPr>
          <w:rFonts w:asciiTheme="minorHAnsi" w:eastAsia="Calibri Light" w:hAnsiTheme="minorHAnsi" w:cstheme="minorHAnsi"/>
          <w:spacing w:val="-3"/>
        </w:rPr>
        <w:t>rep</w:t>
      </w:r>
      <w:r w:rsidRPr="00771E06">
        <w:rPr>
          <w:rFonts w:asciiTheme="minorHAnsi" w:eastAsia="Calibri Light" w:hAnsiTheme="minorHAnsi" w:cstheme="minorHAnsi"/>
          <w:spacing w:val="-2"/>
        </w:rPr>
        <w:t>resented</w:t>
      </w:r>
      <w:r w:rsidRPr="00771E06">
        <w:rPr>
          <w:rFonts w:asciiTheme="minorHAnsi" w:eastAsia="Calibri Light" w:hAnsiTheme="minorHAnsi" w:cstheme="minorHAnsi"/>
          <w:spacing w:val="19"/>
          <w:w w:val="102"/>
        </w:rPr>
        <w:t xml:space="preserve"> </w:t>
      </w:r>
      <w:r w:rsidRPr="00771E06">
        <w:rPr>
          <w:rFonts w:asciiTheme="minorHAnsi" w:eastAsia="Calibri Light" w:hAnsiTheme="minorHAnsi" w:cstheme="minorHAnsi"/>
          <w:spacing w:val="-2"/>
        </w:rPr>
        <w:t>in tiers</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2"/>
        </w:rPr>
        <w:t>rather than</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2"/>
        </w:rPr>
        <w:t>by</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individual</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2"/>
        </w:rPr>
        <w:t>ranking</w:t>
      </w:r>
      <w:r w:rsidRPr="00771E06">
        <w:rPr>
          <w:rFonts w:asciiTheme="minorHAnsi" w:eastAsia="Calibri Light" w:hAnsiTheme="minorHAnsi" w:cstheme="minorHAnsi"/>
          <w:spacing w:val="19"/>
        </w:rPr>
        <w:t xml:space="preserve"> </w:t>
      </w:r>
      <w:proofErr w:type="gramStart"/>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14"/>
          <w:w w:val="102"/>
        </w:rPr>
        <w:t xml:space="preserve"> </w:t>
      </w:r>
      <w:r w:rsidRPr="00771E06">
        <w:rPr>
          <w:rFonts w:asciiTheme="minorHAnsi" w:eastAsia="Calibri Light" w:hAnsiTheme="minorHAnsi" w:cstheme="minorHAnsi"/>
          <w:spacing w:val="-2"/>
        </w:rPr>
        <w:t>order</w:t>
      </w:r>
      <w:r w:rsidRPr="00771E06">
        <w:rPr>
          <w:rFonts w:asciiTheme="minorHAnsi" w:eastAsia="Calibri Light" w:hAnsiTheme="minorHAnsi" w:cstheme="minorHAnsi"/>
          <w:spacing w:val="-3"/>
        </w:rPr>
        <w:t xml:space="preserve"> to</w:t>
      </w:r>
      <w:proofErr w:type="gramEnd"/>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3"/>
        </w:rPr>
        <w:t>more</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3"/>
        </w:rPr>
        <w:t>accurately</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3"/>
        </w:rPr>
        <w:t>reflect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1"/>
        </w:rPr>
        <w:t>development of cybersecurit</w:t>
      </w:r>
      <w:r w:rsidRPr="00771E06">
        <w:rPr>
          <w:rFonts w:asciiTheme="minorHAnsi" w:eastAsia="Calibri Light" w:hAnsiTheme="minorHAnsi" w:cstheme="minorHAnsi"/>
          <w:spacing w:val="-2"/>
        </w:rPr>
        <w:t>y</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 xml:space="preserve">Member </w:t>
      </w:r>
      <w:proofErr w:type="gramStart"/>
      <w:r w:rsidRPr="00771E06">
        <w:rPr>
          <w:rFonts w:asciiTheme="minorHAnsi" w:eastAsia="Calibri Light" w:hAnsiTheme="minorHAnsi" w:cstheme="minorHAnsi"/>
          <w:spacing w:val="-2"/>
        </w:rPr>
        <w:t>States;</w:t>
      </w:r>
      <w:proofErr w:type="gramEnd"/>
    </w:p>
    <w:p w14:paraId="48A91FA0" w14:textId="673C6106" w:rsidR="00CC4F92" w:rsidRPr="00771E06" w:rsidRDefault="00476A06" w:rsidP="003F3A0D">
      <w:pPr>
        <w:spacing w:before="244" w:line="243" w:lineRule="auto"/>
        <w:ind w:left="3" w:right="1" w:firstLine="6"/>
        <w:jc w:val="both"/>
        <w:rPr>
          <w:ins w:id="61" w:author="skgits789@outlook.com" w:date="2025-07-16T21:25:00Z"/>
          <w:rFonts w:asciiTheme="minorHAnsi" w:eastAsia="SimSun" w:hAnsiTheme="minorHAnsi" w:cstheme="minorHAnsi"/>
          <w:lang w:eastAsia="zh-CN"/>
        </w:rPr>
      </w:pPr>
      <w:ins w:id="62" w:author="skgits789@outlook.com" w:date="2025-07-16T21:25:00Z">
        <w:r w:rsidRPr="00771E06">
          <w:rPr>
            <w:rFonts w:asciiTheme="minorHAnsi" w:hAnsiTheme="minorHAnsi" w:cstheme="minorHAnsi"/>
          </w:rPr>
          <w:t>6</w:t>
        </w:r>
      </w:ins>
      <w:r w:rsidR="003F3A0D" w:rsidRPr="00771E06">
        <w:rPr>
          <w:rFonts w:asciiTheme="minorHAnsi" w:hAnsiTheme="minorHAnsi" w:cstheme="minorHAnsi"/>
        </w:rPr>
        <w:tab/>
      </w:r>
      <w:ins w:id="63" w:author="skgits789@outlook.com" w:date="2025-07-16T21:25:00Z">
        <w:r w:rsidRPr="00771E06">
          <w:rPr>
            <w:rFonts w:asciiTheme="minorHAnsi" w:hAnsiTheme="minorHAnsi" w:cstheme="minorHAnsi"/>
          </w:rPr>
          <w:t xml:space="preserve">to  compile and share </w:t>
        </w:r>
        <w:r w:rsidRPr="00771E06">
          <w:rPr>
            <w:rFonts w:asciiTheme="minorHAnsi" w:eastAsia="Calibri Light" w:hAnsiTheme="minorHAnsi" w:cstheme="minorHAnsi"/>
            <w:spacing w:val="-2"/>
          </w:rPr>
          <w:t>information</w:t>
        </w:r>
        <w:r w:rsidRPr="00771E06">
          <w:rPr>
            <w:rFonts w:asciiTheme="minorHAnsi" w:hAnsiTheme="minorHAnsi" w:cstheme="minorHAnsi"/>
          </w:rPr>
          <w:t xml:space="preserve"> on innovative solutions  which  address cyber threats</w:t>
        </w:r>
      </w:ins>
      <w:ins w:id="64" w:author="Intone" w:date="2025-07-17T12:46:00Z">
        <w:r w:rsidRPr="00771E06">
          <w:rPr>
            <w:rFonts w:asciiTheme="minorHAnsi" w:eastAsia="SimSun" w:hAnsiTheme="minorHAnsi" w:cstheme="minorHAnsi"/>
            <w:lang w:eastAsia="zh-CN"/>
          </w:rPr>
          <w:t xml:space="preserve">  and</w:t>
        </w:r>
      </w:ins>
      <w:ins w:id="65" w:author="skgits789@outlook.com" w:date="2025-07-16T21:25:00Z">
        <w:r w:rsidRPr="00771E06">
          <w:rPr>
            <w:rFonts w:asciiTheme="minorHAnsi" w:hAnsiTheme="minorHAnsi" w:cstheme="minorHAnsi"/>
          </w:rPr>
          <w:t xml:space="preserve"> </w:t>
        </w:r>
      </w:ins>
      <w:ins w:id="66" w:author="Intone" w:date="2025-07-17T12:46:00Z">
        <w:r w:rsidRPr="00771E06">
          <w:rPr>
            <w:rFonts w:asciiTheme="minorHAnsi" w:eastAsia="SimSun" w:hAnsiTheme="minorHAnsi" w:cstheme="minorHAnsi"/>
            <w:lang w:eastAsia="zh-CN"/>
          </w:rPr>
          <w:t xml:space="preserve"> </w:t>
        </w:r>
      </w:ins>
      <w:ins w:id="67" w:author="skgits789@outlook.com" w:date="2025-07-16T21:25:00Z">
        <w:r w:rsidRPr="00771E06">
          <w:rPr>
            <w:rFonts w:asciiTheme="minorHAnsi" w:hAnsiTheme="minorHAnsi" w:cstheme="minorHAnsi"/>
          </w:rPr>
          <w:t>spam</w:t>
        </w:r>
      </w:ins>
      <w:ins w:id="68" w:author="Intone" w:date="2025-07-17T12:45:00Z">
        <w:r w:rsidRPr="00771E06">
          <w:rPr>
            <w:rFonts w:asciiTheme="minorHAnsi" w:eastAsia="SimSun" w:hAnsiTheme="minorHAnsi" w:cstheme="minorHAnsi"/>
            <w:lang w:eastAsia="zh-CN"/>
          </w:rPr>
          <w:t>；</w:t>
        </w:r>
      </w:ins>
    </w:p>
    <w:p w14:paraId="1B2F0DD3" w14:textId="77777777" w:rsidR="00CC4F92" w:rsidRPr="00771E06" w:rsidRDefault="00476A06" w:rsidP="003F3A0D">
      <w:pPr>
        <w:spacing w:before="244" w:line="243" w:lineRule="auto"/>
        <w:ind w:left="3" w:right="1" w:firstLine="6"/>
        <w:jc w:val="both"/>
        <w:rPr>
          <w:rFonts w:asciiTheme="minorHAnsi" w:eastAsia="Calibri Light" w:hAnsiTheme="minorHAnsi" w:cstheme="minorHAnsi"/>
        </w:rPr>
      </w:pPr>
      <w:ins w:id="69" w:author="skgits789@outlook.com" w:date="2025-07-16T21:25:00Z">
        <w:r w:rsidRPr="00771E06">
          <w:rPr>
            <w:rFonts w:asciiTheme="minorHAnsi" w:eastAsia="Calibri Light" w:hAnsiTheme="minorHAnsi" w:cstheme="minorHAnsi"/>
            <w:spacing w:val="-1"/>
          </w:rPr>
          <w:t>7</w:t>
        </w:r>
      </w:ins>
      <w:del w:id="70" w:author="skgits789@outlook.com" w:date="2025-07-16T21:25:00Z">
        <w:r w:rsidRPr="00771E06">
          <w:rPr>
            <w:rFonts w:asciiTheme="minorHAnsi" w:eastAsia="Calibri Light" w:hAnsiTheme="minorHAnsi" w:cstheme="minorHAnsi"/>
            <w:spacing w:val="-1"/>
          </w:rPr>
          <w:delText>6</w:delText>
        </w:r>
      </w:del>
      <w:r w:rsidRPr="00771E06">
        <w:rPr>
          <w:rFonts w:asciiTheme="minorHAnsi" w:eastAsia="SimSun" w:hAnsiTheme="minorHAnsi" w:cstheme="minorHAnsi"/>
          <w:lang w:eastAsia="zh-CN"/>
        </w:rPr>
        <w:t xml:space="preserve">      </w:t>
      </w:r>
      <w:proofErr w:type="gramStart"/>
      <w:r w:rsidRPr="00771E06">
        <w:rPr>
          <w:rFonts w:asciiTheme="minorHAnsi" w:eastAsia="Calibri Light" w:hAnsiTheme="minorHAnsi" w:cstheme="minorHAnsi"/>
          <w:spacing w:val="-1"/>
        </w:rPr>
        <w:t xml:space="preserve">to  </w:t>
      </w:r>
      <w:r w:rsidRPr="00771E06">
        <w:rPr>
          <w:rFonts w:asciiTheme="minorHAnsi" w:eastAsia="Calibri Light" w:hAnsiTheme="minorHAnsi" w:cstheme="minorHAnsi"/>
          <w:spacing w:val="-2"/>
        </w:rPr>
        <w:t>identify</w:t>
      </w:r>
      <w:proofErr w:type="gramEnd"/>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and</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document</w:t>
      </w:r>
      <w:r w:rsidRPr="00771E06">
        <w:rPr>
          <w:rFonts w:asciiTheme="minorHAnsi" w:eastAsia="Calibri Light" w:hAnsiTheme="minorHAnsi" w:cstheme="minorHAnsi"/>
          <w:spacing w:val="32"/>
          <w:w w:val="101"/>
        </w:rPr>
        <w:t xml:space="preserve"> </w:t>
      </w:r>
      <w:r w:rsidRPr="00771E06">
        <w:rPr>
          <w:rFonts w:asciiTheme="minorHAnsi" w:eastAsia="Calibri Light" w:hAnsiTheme="minorHAnsi" w:cstheme="minorHAnsi"/>
          <w:spacing w:val="-1"/>
        </w:rPr>
        <w:t>practical</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1"/>
        </w:rPr>
        <w:t>steps</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24"/>
          <w:w w:val="102"/>
        </w:rPr>
        <w:t xml:space="preserve"> </w:t>
      </w:r>
      <w:r w:rsidRPr="00771E06">
        <w:rPr>
          <w:rFonts w:asciiTheme="minorHAnsi" w:eastAsia="Calibri Light" w:hAnsiTheme="minorHAnsi" w:cstheme="minorHAnsi"/>
          <w:spacing w:val="-1"/>
        </w:rPr>
        <w:t>support</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devel</w:t>
      </w:r>
      <w:r w:rsidRPr="00771E06">
        <w:rPr>
          <w:rFonts w:asciiTheme="minorHAnsi" w:eastAsia="Calibri Light" w:hAnsiTheme="minorHAnsi" w:cstheme="minorHAnsi"/>
          <w:spacing w:val="-2"/>
        </w:rPr>
        <w:t>oping</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countries</w:t>
      </w:r>
      <w:r w:rsidRPr="00771E06">
        <w:rPr>
          <w:rFonts w:asciiTheme="minorHAnsi" w:eastAsia="Calibri Light" w:hAnsiTheme="minorHAnsi" w:cstheme="minorHAnsi"/>
          <w:spacing w:val="30"/>
          <w:w w:val="101"/>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 xml:space="preserve">building capacity and skills in cybersecurity, </w:t>
      </w:r>
      <w:proofErr w:type="gramStart"/>
      <w:r w:rsidRPr="00771E06">
        <w:rPr>
          <w:rFonts w:asciiTheme="minorHAnsi" w:eastAsia="Calibri Light" w:hAnsiTheme="minorHAnsi" w:cstheme="minorHAnsi"/>
          <w:spacing w:val="-1"/>
        </w:rPr>
        <w:t>taking into account</w:t>
      </w:r>
      <w:proofErr w:type="gramEnd"/>
      <w:r w:rsidRPr="00771E06">
        <w:rPr>
          <w:rFonts w:asciiTheme="minorHAnsi" w:eastAsia="Calibri Light" w:hAnsiTheme="minorHAnsi" w:cstheme="minorHAnsi"/>
          <w:spacing w:val="-2"/>
        </w:rPr>
        <w:t xml:space="preserve"> the specific challenges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 xml:space="preserve">they </w:t>
      </w:r>
      <w:proofErr w:type="gramStart"/>
      <w:r w:rsidRPr="00771E06">
        <w:rPr>
          <w:rFonts w:asciiTheme="minorHAnsi" w:eastAsia="Calibri Light" w:hAnsiTheme="minorHAnsi" w:cstheme="minorHAnsi"/>
          <w:spacing w:val="-1"/>
        </w:rPr>
        <w:t>face;</w:t>
      </w:r>
      <w:proofErr w:type="gramEnd"/>
    </w:p>
    <w:p w14:paraId="427E638A" w14:textId="77777777" w:rsidR="003F3A0D" w:rsidRPr="00771E06" w:rsidRDefault="00476A06" w:rsidP="003F3A0D">
      <w:pPr>
        <w:spacing w:before="244" w:line="243" w:lineRule="auto"/>
        <w:ind w:left="3" w:right="1" w:firstLine="6"/>
        <w:jc w:val="both"/>
        <w:rPr>
          <w:rFonts w:asciiTheme="minorHAnsi" w:eastAsia="Malgun Gothic" w:hAnsiTheme="minorHAnsi" w:cstheme="minorHAnsi"/>
          <w:lang w:eastAsia="ko-KR"/>
        </w:rPr>
      </w:pPr>
      <w:ins w:id="71" w:author="skgits789@outlook.com" w:date="2025-07-16T21:25:00Z">
        <w:r w:rsidRPr="00771E06">
          <w:rPr>
            <w:rFonts w:asciiTheme="minorHAnsi" w:eastAsia="Calibri Light" w:hAnsiTheme="minorHAnsi" w:cstheme="minorHAnsi"/>
            <w:spacing w:val="-2"/>
          </w:rPr>
          <w:t>8</w:t>
        </w:r>
      </w:ins>
      <w:del w:id="72" w:author="skgits789@outlook.com" w:date="2025-07-16T21:25:00Z">
        <w:r w:rsidRPr="00771E06">
          <w:rPr>
            <w:rFonts w:asciiTheme="minorHAnsi" w:eastAsia="Calibri Light" w:hAnsiTheme="minorHAnsi" w:cstheme="minorHAnsi"/>
            <w:spacing w:val="-2"/>
          </w:rPr>
          <w:delText>7</w:delText>
        </w:r>
      </w:del>
      <w:r w:rsidRPr="00771E06">
        <w:rPr>
          <w:rFonts w:asciiTheme="minorHAnsi" w:eastAsia="Calibri Light" w:hAnsiTheme="minorHAnsi" w:cstheme="minorHAnsi"/>
          <w:spacing w:val="-2"/>
        </w:rPr>
        <w:t xml:space="preserve">          to support Member States'</w:t>
      </w:r>
      <w:r w:rsidR="003F3A0D" w:rsidRPr="00771E06">
        <w:rPr>
          <w:rFonts w:asciiTheme="minorHAnsi" w:eastAsia="Malgun Gothic" w:hAnsiTheme="minorHAnsi" w:cstheme="minorHAnsi"/>
          <w:spacing w:val="-2"/>
          <w:lang w:eastAsia="ko-KR"/>
        </w:rPr>
        <w:t xml:space="preserve"> </w:t>
      </w:r>
      <w:r w:rsidRPr="00771E06">
        <w:rPr>
          <w:rFonts w:asciiTheme="minorHAnsi" w:eastAsia="Calibri Light" w:hAnsiTheme="minorHAnsi" w:cstheme="minorHAnsi"/>
          <w:spacing w:val="-2"/>
        </w:rPr>
        <w:t>initiatives, especially</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in developing countries,</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2"/>
        </w:rPr>
        <w:t>reg</w:t>
      </w:r>
      <w:r w:rsidRPr="00771E06">
        <w:rPr>
          <w:rFonts w:asciiTheme="minorHAnsi" w:eastAsia="Calibri Light" w:hAnsiTheme="minorHAnsi" w:cstheme="minorHAnsi"/>
          <w:spacing w:val="-3"/>
        </w:rPr>
        <w:t>ard</w:t>
      </w:r>
      <w:r w:rsidRPr="00771E06">
        <w:rPr>
          <w:rFonts w:asciiTheme="minorHAnsi" w:eastAsia="Calibri Light" w:hAnsiTheme="minorHAnsi" w:cstheme="minorHAnsi"/>
          <w:spacing w:val="-1"/>
        </w:rPr>
        <w:t>ing mechanisms for enhancing co</w:t>
      </w:r>
      <w:r w:rsidRPr="00771E06">
        <w:rPr>
          <w:rFonts w:asciiTheme="minorHAnsi" w:eastAsia="Calibri Light" w:hAnsiTheme="minorHAnsi" w:cstheme="minorHAnsi"/>
          <w:spacing w:val="-2"/>
        </w:rPr>
        <w:t>operation on cybersecurity, including countering 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combating spam</w:t>
      </w:r>
      <w:r w:rsidRPr="00771E06">
        <w:rPr>
          <w:rFonts w:asciiTheme="minorHAnsi" w:eastAsiaTheme="minorHAnsi" w:hAnsiTheme="minorHAnsi" w:cstheme="minorHAnsi"/>
        </w:rPr>
        <w:t>;</w:t>
      </w:r>
    </w:p>
    <w:p w14:paraId="6DF104C1" w14:textId="3467B931" w:rsidR="00A45BD2" w:rsidRPr="00771E06" w:rsidRDefault="00476A06" w:rsidP="00A45BD2">
      <w:pPr>
        <w:spacing w:before="244" w:line="243" w:lineRule="auto"/>
        <w:ind w:left="3" w:right="1" w:firstLine="6"/>
        <w:jc w:val="both"/>
        <w:rPr>
          <w:rFonts w:asciiTheme="minorHAnsi" w:eastAsia="Malgun Gothic" w:hAnsiTheme="minorHAnsi" w:cstheme="minorHAnsi"/>
          <w:spacing w:val="-2"/>
          <w:lang w:eastAsia="ko-KR"/>
        </w:rPr>
      </w:pPr>
      <w:del w:id="73" w:author="Intone" w:date="2025-07-17T13:05:00Z">
        <w:r w:rsidRPr="00771E06">
          <w:rPr>
            <w:rFonts w:asciiTheme="minorHAnsi" w:eastAsia="Calibri Light" w:hAnsiTheme="minorHAnsi" w:cstheme="minorHAnsi"/>
            <w:spacing w:val="-1"/>
          </w:rPr>
          <w:delText>8</w:delText>
        </w:r>
      </w:del>
      <w:ins w:id="74" w:author="Intone" w:date="2025-07-17T13:05:00Z">
        <w:r w:rsidRPr="00771E06">
          <w:rPr>
            <w:rFonts w:asciiTheme="minorHAnsi" w:eastAsia="SimSun" w:hAnsiTheme="minorHAnsi" w:cstheme="minorHAnsi"/>
            <w:spacing w:val="-1"/>
            <w:lang w:eastAsia="zh-CN"/>
          </w:rPr>
          <w:t>9</w:t>
        </w:r>
      </w:ins>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1"/>
        </w:rPr>
        <w:t>disseminate to</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1"/>
        </w:rPr>
        <w:t>developing</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1"/>
        </w:rPr>
        <w:t>countries</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1"/>
        </w:rPr>
        <w:t>informat</w:t>
      </w:r>
      <w:r w:rsidRPr="00771E06">
        <w:rPr>
          <w:rFonts w:asciiTheme="minorHAnsi" w:eastAsia="Calibri Light" w:hAnsiTheme="minorHAnsi" w:cstheme="minorHAnsi"/>
          <w:spacing w:val="-2"/>
        </w:rPr>
        <w:t>ion</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on</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guidelines,</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2"/>
        </w:rPr>
        <w:t>recommendations, technical</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reports</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best</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practices</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related to</w:t>
      </w:r>
      <w:r w:rsidRPr="00771E06">
        <w:rPr>
          <w:rFonts w:asciiTheme="minorHAnsi" w:eastAsia="Calibri Light" w:hAnsiTheme="minorHAnsi" w:cstheme="minorHAnsi"/>
          <w:spacing w:val="11"/>
          <w:w w:val="102"/>
        </w:rPr>
        <w:t xml:space="preserve"> </w:t>
      </w:r>
      <w:r w:rsidRPr="00771E06">
        <w:rPr>
          <w:rFonts w:asciiTheme="minorHAnsi" w:eastAsia="Calibri Light" w:hAnsiTheme="minorHAnsi" w:cstheme="minorHAnsi"/>
          <w:spacing w:val="-2"/>
        </w:rPr>
        <w:t>cybersecurity</w:t>
      </w:r>
      <w:ins w:id="75" w:author="Intone" w:date="2024-11-19T15:39:00Z">
        <w:r w:rsidRPr="00771E06">
          <w:rPr>
            <w:rFonts w:asciiTheme="minorHAnsi" w:eastAsia="SimSun" w:hAnsiTheme="minorHAnsi" w:cstheme="minorHAnsi"/>
            <w:spacing w:val="-2"/>
            <w:lang w:eastAsia="zh-CN"/>
          </w:rPr>
          <w:t>,</w:t>
        </w:r>
      </w:ins>
      <w:r w:rsidRPr="00771E06">
        <w:rPr>
          <w:rFonts w:asciiTheme="minorHAnsi" w:eastAsia="Calibri Light" w:hAnsiTheme="minorHAnsi" w:cstheme="minorHAnsi"/>
          <w:strike/>
          <w:spacing w:val="-2"/>
        </w:rPr>
        <w:t xml:space="preserve"> </w:t>
      </w:r>
      <w:r w:rsidRPr="00771E06">
        <w:rPr>
          <w:rFonts w:asciiTheme="minorHAnsi" w:eastAsia="Calibri Light" w:hAnsiTheme="minorHAnsi" w:cstheme="minorHAnsi"/>
          <w:spacing w:val="-2"/>
        </w:rPr>
        <w:t>which</w:t>
      </w:r>
      <w:r w:rsidRPr="00771E06">
        <w:rPr>
          <w:rFonts w:asciiTheme="minorHAnsi" w:eastAsia="Calibri Light" w:hAnsiTheme="minorHAnsi" w:cstheme="minorHAnsi"/>
          <w:spacing w:val="17"/>
          <w:w w:val="101"/>
        </w:rPr>
        <w:t xml:space="preserve"> </w:t>
      </w:r>
      <w:r w:rsidRPr="00771E06">
        <w:rPr>
          <w:rFonts w:asciiTheme="minorHAnsi" w:eastAsia="Calibri Light" w:hAnsiTheme="minorHAnsi" w:cstheme="minorHAnsi"/>
          <w:spacing w:val="-2"/>
        </w:rPr>
        <w:t>have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been</w:t>
      </w:r>
      <w:r w:rsidRPr="00771E06">
        <w:rPr>
          <w:rFonts w:asciiTheme="minorHAnsi" w:eastAsia="Calibri Light" w:hAnsiTheme="minorHAnsi" w:cstheme="minorHAnsi"/>
          <w:spacing w:val="29"/>
        </w:rPr>
        <w:t xml:space="preserve"> </w:t>
      </w:r>
      <w:r w:rsidRPr="00771E06">
        <w:rPr>
          <w:rFonts w:asciiTheme="minorHAnsi" w:eastAsia="Calibri Light" w:hAnsiTheme="minorHAnsi" w:cstheme="minorHAnsi"/>
          <w:spacing w:val="-2"/>
        </w:rPr>
        <w:t>developed</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by the</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ITU-T study groups,</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in collaboration with</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Director</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of TSB;</w:t>
      </w:r>
    </w:p>
    <w:p w14:paraId="17406DC4" w14:textId="4378590A" w:rsidR="00CC4F92" w:rsidRPr="00771E06" w:rsidRDefault="00A45BD2">
      <w:pPr>
        <w:rPr>
          <w:rFonts w:asciiTheme="minorHAnsi" w:eastAsia="Calibri Light" w:hAnsiTheme="minorHAnsi" w:cstheme="minorHAnsi"/>
          <w:spacing w:val="-1"/>
          <w:lang w:eastAsia="zh-CN"/>
        </w:rPr>
      </w:pPr>
      <w:r w:rsidRPr="00771E06">
        <w:rPr>
          <w:rFonts w:asciiTheme="minorHAnsi" w:eastAsia="Malgun Gothic" w:hAnsiTheme="minorHAnsi" w:cstheme="minorHAnsi"/>
          <w:spacing w:val="-2"/>
          <w:lang w:eastAsia="ko-KR"/>
        </w:rPr>
        <w:br/>
      </w:r>
      <w:del w:id="76" w:author="Intone" w:date="2025-07-17T13:06:00Z">
        <w:r w:rsidR="00476A06" w:rsidRPr="00771E06">
          <w:rPr>
            <w:rFonts w:asciiTheme="minorHAnsi" w:eastAsia="Calibri Light" w:hAnsiTheme="minorHAnsi" w:cstheme="minorHAnsi"/>
            <w:spacing w:val="-1"/>
          </w:rPr>
          <w:delText>9</w:delText>
        </w:r>
        <w:r w:rsidR="00476A06" w:rsidRPr="00771E06">
          <w:rPr>
            <w:rFonts w:asciiTheme="minorHAnsi" w:eastAsia="SimSun" w:hAnsiTheme="minorHAnsi" w:cstheme="minorHAnsi"/>
            <w:lang w:eastAsia="zh-CN"/>
          </w:rPr>
          <w:delText xml:space="preserve">  </w:delText>
        </w:r>
      </w:del>
      <w:ins w:id="77" w:author="Intone" w:date="2025-07-17T13:06:00Z">
        <w:r w:rsidR="00476A06" w:rsidRPr="00771E06">
          <w:rPr>
            <w:rFonts w:asciiTheme="minorHAnsi" w:eastAsia="SimSun" w:hAnsiTheme="minorHAnsi" w:cstheme="minorHAnsi"/>
            <w:spacing w:val="-1"/>
            <w:lang w:eastAsia="zh-CN"/>
          </w:rPr>
          <w:t>10</w:t>
        </w:r>
      </w:ins>
      <w:r w:rsidR="00476A06" w:rsidRPr="00771E06">
        <w:rPr>
          <w:rFonts w:asciiTheme="minorHAnsi" w:eastAsia="SimSun" w:hAnsiTheme="minorHAnsi" w:cstheme="minorHAnsi"/>
          <w:lang w:eastAsia="zh-CN"/>
        </w:rPr>
        <w:t xml:space="preserve">    </w:t>
      </w:r>
      <w:r w:rsidR="00476A06" w:rsidRPr="00771E06">
        <w:rPr>
          <w:rFonts w:asciiTheme="minorHAnsi" w:eastAsia="Calibri Light" w:hAnsiTheme="minorHAnsi" w:cstheme="minorHAnsi"/>
          <w:spacing w:val="-1"/>
        </w:rPr>
        <w:t>to</w:t>
      </w:r>
      <w:r w:rsidR="00476A06" w:rsidRPr="00771E06">
        <w:rPr>
          <w:rFonts w:asciiTheme="minorHAnsi" w:eastAsia="Calibri Light" w:hAnsiTheme="minorHAnsi" w:cstheme="minorHAnsi"/>
          <w:spacing w:val="18"/>
        </w:rPr>
        <w:t xml:space="preserve"> </w:t>
      </w:r>
      <w:r w:rsidR="00476A06" w:rsidRPr="00771E06">
        <w:rPr>
          <w:rFonts w:asciiTheme="minorHAnsi" w:eastAsia="Calibri Light" w:hAnsiTheme="minorHAnsi" w:cstheme="minorHAnsi"/>
          <w:spacing w:val="-1"/>
        </w:rPr>
        <w:t>assist</w:t>
      </w:r>
      <w:r w:rsidR="00476A06" w:rsidRPr="00771E06">
        <w:rPr>
          <w:rFonts w:asciiTheme="minorHAnsi" w:eastAsia="Calibri Light" w:hAnsiTheme="minorHAnsi" w:cstheme="minorHAnsi"/>
          <w:spacing w:val="26"/>
        </w:rPr>
        <w:t xml:space="preserve"> </w:t>
      </w:r>
      <w:r w:rsidR="00476A06" w:rsidRPr="00771E06">
        <w:rPr>
          <w:rFonts w:asciiTheme="minorHAnsi" w:eastAsia="Calibri Light" w:hAnsiTheme="minorHAnsi" w:cstheme="minorHAnsi"/>
          <w:spacing w:val="-1"/>
        </w:rPr>
        <w:t>Member</w:t>
      </w:r>
      <w:r w:rsidR="00476A06" w:rsidRPr="00771E06">
        <w:rPr>
          <w:rFonts w:asciiTheme="minorHAnsi" w:eastAsia="Calibri Light" w:hAnsiTheme="minorHAnsi" w:cstheme="minorHAnsi"/>
          <w:spacing w:val="14"/>
          <w:w w:val="101"/>
        </w:rPr>
        <w:t xml:space="preserve"> </w:t>
      </w:r>
      <w:r w:rsidR="00476A06" w:rsidRPr="00771E06">
        <w:rPr>
          <w:rFonts w:asciiTheme="minorHAnsi" w:eastAsia="Calibri Light" w:hAnsiTheme="minorHAnsi" w:cstheme="minorHAnsi"/>
          <w:spacing w:val="-1"/>
        </w:rPr>
        <w:t>St</w:t>
      </w:r>
      <w:r w:rsidR="00476A06" w:rsidRPr="00771E06">
        <w:rPr>
          <w:rFonts w:asciiTheme="minorHAnsi" w:eastAsia="Calibri Light" w:hAnsiTheme="minorHAnsi" w:cstheme="minorHAnsi"/>
          <w:spacing w:val="-2"/>
        </w:rPr>
        <w:t>ates,</w:t>
      </w:r>
      <w:r w:rsidR="00476A06" w:rsidRPr="00771E06">
        <w:rPr>
          <w:rFonts w:asciiTheme="minorHAnsi" w:eastAsia="Calibri Light" w:hAnsiTheme="minorHAnsi" w:cstheme="minorHAnsi"/>
          <w:spacing w:val="23"/>
          <w:w w:val="101"/>
        </w:rPr>
        <w:t xml:space="preserve"> </w:t>
      </w:r>
      <w:r w:rsidR="00476A06" w:rsidRPr="00771E06">
        <w:rPr>
          <w:rFonts w:asciiTheme="minorHAnsi" w:eastAsia="Calibri Light" w:hAnsiTheme="minorHAnsi" w:cstheme="minorHAnsi"/>
          <w:spacing w:val="-2"/>
        </w:rPr>
        <w:t>particularly</w:t>
      </w:r>
      <w:r w:rsidR="00476A06" w:rsidRPr="00771E06">
        <w:rPr>
          <w:rFonts w:asciiTheme="minorHAnsi" w:eastAsia="Calibri Light" w:hAnsiTheme="minorHAnsi" w:cstheme="minorHAnsi"/>
          <w:spacing w:val="17"/>
        </w:rPr>
        <w:t xml:space="preserve"> </w:t>
      </w:r>
      <w:r w:rsidR="00476A06" w:rsidRPr="00771E06">
        <w:rPr>
          <w:rFonts w:asciiTheme="minorHAnsi" w:eastAsia="Calibri Light" w:hAnsiTheme="minorHAnsi" w:cstheme="minorHAnsi"/>
          <w:spacing w:val="-2"/>
        </w:rPr>
        <w:t>developing</w:t>
      </w:r>
      <w:r w:rsidR="00476A06" w:rsidRPr="00771E06">
        <w:rPr>
          <w:rFonts w:asciiTheme="minorHAnsi" w:eastAsia="Calibri Light" w:hAnsiTheme="minorHAnsi" w:cstheme="minorHAnsi"/>
          <w:spacing w:val="17"/>
        </w:rPr>
        <w:t xml:space="preserve"> </w:t>
      </w:r>
      <w:r w:rsidR="00476A06" w:rsidRPr="00771E06">
        <w:rPr>
          <w:rFonts w:asciiTheme="minorHAnsi" w:eastAsia="Calibri Light" w:hAnsiTheme="minorHAnsi" w:cstheme="minorHAnsi"/>
          <w:spacing w:val="-2"/>
        </w:rPr>
        <w:t>countries,</w:t>
      </w:r>
      <w:r w:rsidR="00476A06" w:rsidRPr="00771E06">
        <w:rPr>
          <w:rFonts w:asciiTheme="minorHAnsi" w:eastAsia="Calibri Light" w:hAnsiTheme="minorHAnsi" w:cstheme="minorHAnsi"/>
          <w:spacing w:val="23"/>
          <w:w w:val="101"/>
        </w:rPr>
        <w:t xml:space="preserve"> </w:t>
      </w:r>
      <w:r w:rsidR="00476A06" w:rsidRPr="00771E06">
        <w:rPr>
          <w:rFonts w:asciiTheme="minorHAnsi" w:eastAsia="Calibri Light" w:hAnsiTheme="minorHAnsi" w:cstheme="minorHAnsi"/>
          <w:spacing w:val="-2"/>
        </w:rPr>
        <w:t>by</w:t>
      </w:r>
      <w:r w:rsidR="00476A06" w:rsidRPr="00771E06">
        <w:rPr>
          <w:rFonts w:asciiTheme="minorHAnsi" w:eastAsia="Calibri Light" w:hAnsiTheme="minorHAnsi" w:cstheme="minorHAnsi"/>
          <w:spacing w:val="23"/>
          <w:w w:val="102"/>
        </w:rPr>
        <w:t xml:space="preserve"> </w:t>
      </w:r>
      <w:r w:rsidR="00476A06" w:rsidRPr="00771E06">
        <w:rPr>
          <w:rFonts w:asciiTheme="minorHAnsi" w:eastAsia="Calibri Light" w:hAnsiTheme="minorHAnsi" w:cstheme="minorHAnsi"/>
          <w:spacing w:val="-2"/>
        </w:rPr>
        <w:t>providing</w:t>
      </w:r>
      <w:r w:rsidR="00476A06" w:rsidRPr="00771E06">
        <w:rPr>
          <w:rFonts w:asciiTheme="minorHAnsi" w:eastAsia="Calibri Light" w:hAnsiTheme="minorHAnsi" w:cstheme="minorHAnsi"/>
          <w:spacing w:val="13"/>
          <w:w w:val="101"/>
        </w:rPr>
        <w:t xml:space="preserve"> </w:t>
      </w:r>
      <w:r w:rsidR="00476A06" w:rsidRPr="00771E06">
        <w:rPr>
          <w:rFonts w:asciiTheme="minorHAnsi" w:eastAsia="Calibri Light" w:hAnsiTheme="minorHAnsi" w:cstheme="minorHAnsi"/>
          <w:spacing w:val="-2"/>
        </w:rPr>
        <w:t>guidance</w:t>
      </w:r>
      <w:r w:rsidR="00476A06" w:rsidRPr="00771E06">
        <w:rPr>
          <w:rFonts w:asciiTheme="minorHAnsi" w:eastAsia="Calibri Light" w:hAnsiTheme="minorHAnsi" w:cstheme="minorHAnsi"/>
          <w:spacing w:val="20"/>
          <w:w w:val="101"/>
        </w:rPr>
        <w:t xml:space="preserve"> </w:t>
      </w:r>
      <w:r w:rsidR="00476A06" w:rsidRPr="00771E06">
        <w:rPr>
          <w:rFonts w:asciiTheme="minorHAnsi" w:eastAsia="Calibri Light" w:hAnsiTheme="minorHAnsi" w:cstheme="minorHAnsi"/>
          <w:spacing w:val="-2"/>
        </w:rPr>
        <w:t>and</w:t>
      </w:r>
      <w:r w:rsidR="00476A06" w:rsidRPr="00771E06">
        <w:rPr>
          <w:rFonts w:asciiTheme="minorHAnsi" w:eastAsia="Calibri Light" w:hAnsiTheme="minorHAnsi" w:cstheme="minorHAnsi"/>
          <w:spacing w:val="26"/>
        </w:rPr>
        <w:t xml:space="preserve"> </w:t>
      </w:r>
      <w:r w:rsidR="00476A06" w:rsidRPr="00771E06">
        <w:rPr>
          <w:rFonts w:asciiTheme="minorHAnsi" w:eastAsia="Calibri Light" w:hAnsiTheme="minorHAnsi" w:cstheme="minorHAnsi"/>
          <w:spacing w:val="-2"/>
        </w:rPr>
        <w:t>best</w:t>
      </w:r>
      <w:r w:rsidR="00476A06" w:rsidRPr="00771E06">
        <w:rPr>
          <w:rFonts w:asciiTheme="minorHAnsi" w:eastAsia="Calibri Light" w:hAnsiTheme="minorHAnsi" w:cstheme="minorHAnsi"/>
          <w:spacing w:val="26"/>
        </w:rPr>
        <w:t xml:space="preserve"> </w:t>
      </w:r>
      <w:r w:rsidR="00476A06" w:rsidRPr="00771E06">
        <w:rPr>
          <w:rFonts w:asciiTheme="minorHAnsi" w:eastAsia="Calibri Light" w:hAnsiTheme="minorHAnsi" w:cstheme="minorHAnsi"/>
          <w:spacing w:val="-2"/>
        </w:rPr>
        <w:t>practices</w:t>
      </w:r>
      <w:r w:rsidR="00476A06" w:rsidRPr="00771E06">
        <w:rPr>
          <w:rFonts w:asciiTheme="minorHAnsi" w:eastAsia="Calibri Light" w:hAnsiTheme="minorHAnsi" w:cstheme="minorHAnsi"/>
          <w:spacing w:val="13"/>
          <w:w w:val="102"/>
        </w:rPr>
        <w:t xml:space="preserve"> </w:t>
      </w:r>
      <w:r w:rsidR="00476A06" w:rsidRPr="00771E06">
        <w:rPr>
          <w:rFonts w:asciiTheme="minorHAnsi" w:eastAsia="Calibri Light" w:hAnsiTheme="minorHAnsi" w:cstheme="minorHAnsi"/>
          <w:spacing w:val="-2"/>
        </w:rPr>
        <w:t>to</w:t>
      </w:r>
      <w:r w:rsidR="00476A06" w:rsidRPr="00771E06">
        <w:rPr>
          <w:rFonts w:asciiTheme="minorHAnsi" w:eastAsia="Calibri Light" w:hAnsiTheme="minorHAnsi" w:cstheme="minorHAnsi"/>
          <w:spacing w:val="19"/>
          <w:w w:val="101"/>
        </w:rPr>
        <w:t xml:space="preserve"> </w:t>
      </w:r>
      <w:r w:rsidR="00476A06" w:rsidRPr="00771E06">
        <w:rPr>
          <w:rFonts w:asciiTheme="minorHAnsi" w:eastAsia="Calibri Light" w:hAnsiTheme="minorHAnsi" w:cstheme="minorHAnsi"/>
          <w:spacing w:val="-2"/>
        </w:rPr>
        <w:t>overcome</w:t>
      </w:r>
      <w:r w:rsidR="00476A06" w:rsidRPr="00771E06">
        <w:rPr>
          <w:rFonts w:asciiTheme="minorHAnsi" w:eastAsia="Calibri Light" w:hAnsiTheme="minorHAnsi" w:cstheme="minorHAnsi"/>
          <w:spacing w:val="20"/>
        </w:rPr>
        <w:t xml:space="preserve"> </w:t>
      </w:r>
      <w:r w:rsidR="00476A06" w:rsidRPr="00771E06">
        <w:rPr>
          <w:rFonts w:asciiTheme="minorHAnsi" w:eastAsia="Calibri Light" w:hAnsiTheme="minorHAnsi" w:cstheme="minorHAnsi"/>
          <w:spacing w:val="-2"/>
        </w:rPr>
        <w:t>challenges</w:t>
      </w:r>
      <w:r w:rsidR="00476A06" w:rsidRPr="00771E06">
        <w:rPr>
          <w:rFonts w:asciiTheme="minorHAnsi" w:eastAsia="Calibri Light" w:hAnsiTheme="minorHAnsi" w:cstheme="minorHAnsi"/>
          <w:spacing w:val="24"/>
          <w:w w:val="101"/>
        </w:rPr>
        <w:t xml:space="preserve"> </w:t>
      </w:r>
      <w:r w:rsidR="00476A06" w:rsidRPr="00771E06">
        <w:rPr>
          <w:rFonts w:asciiTheme="minorHAnsi" w:eastAsia="Calibri Light" w:hAnsiTheme="minorHAnsi" w:cstheme="minorHAnsi"/>
          <w:spacing w:val="-2"/>
        </w:rPr>
        <w:t>in</w:t>
      </w:r>
      <w:r w:rsidR="00476A06" w:rsidRPr="00771E06">
        <w:rPr>
          <w:rFonts w:asciiTheme="minorHAnsi" w:eastAsia="Calibri Light" w:hAnsiTheme="minorHAnsi" w:cstheme="minorHAnsi"/>
          <w:spacing w:val="13"/>
          <w:w w:val="101"/>
        </w:rPr>
        <w:t xml:space="preserve"> </w:t>
      </w:r>
      <w:r w:rsidR="00476A06" w:rsidRPr="00771E06">
        <w:rPr>
          <w:rFonts w:asciiTheme="minorHAnsi" w:eastAsia="Calibri Light" w:hAnsiTheme="minorHAnsi" w:cstheme="minorHAnsi"/>
          <w:spacing w:val="-2"/>
        </w:rPr>
        <w:t>terms</w:t>
      </w:r>
      <w:r w:rsidR="00476A06" w:rsidRPr="00771E06">
        <w:rPr>
          <w:rFonts w:asciiTheme="minorHAnsi" w:eastAsia="Calibri Light" w:hAnsiTheme="minorHAnsi" w:cstheme="minorHAnsi"/>
          <w:spacing w:val="19"/>
          <w:w w:val="101"/>
        </w:rPr>
        <w:t xml:space="preserve"> </w:t>
      </w:r>
      <w:r w:rsidR="00476A06" w:rsidRPr="00771E06">
        <w:rPr>
          <w:rFonts w:asciiTheme="minorHAnsi" w:eastAsia="Calibri Light" w:hAnsiTheme="minorHAnsi" w:cstheme="minorHAnsi"/>
          <w:spacing w:val="-2"/>
        </w:rPr>
        <w:t>of</w:t>
      </w:r>
      <w:r w:rsidR="00476A06" w:rsidRPr="00771E06">
        <w:rPr>
          <w:rFonts w:asciiTheme="minorHAnsi" w:eastAsia="Calibri Light" w:hAnsiTheme="minorHAnsi" w:cstheme="minorHAnsi"/>
          <w:spacing w:val="17"/>
          <w:w w:val="101"/>
        </w:rPr>
        <w:t xml:space="preserve"> </w:t>
      </w:r>
      <w:r w:rsidR="00476A06" w:rsidRPr="00771E06">
        <w:rPr>
          <w:rFonts w:asciiTheme="minorHAnsi" w:eastAsia="Calibri Light" w:hAnsiTheme="minorHAnsi" w:cstheme="minorHAnsi"/>
          <w:spacing w:val="-2"/>
        </w:rPr>
        <w:t>cy</w:t>
      </w:r>
      <w:r w:rsidR="00476A06" w:rsidRPr="00771E06">
        <w:rPr>
          <w:rFonts w:asciiTheme="minorHAnsi" w:eastAsia="Calibri Light" w:hAnsiTheme="minorHAnsi" w:cstheme="minorHAnsi"/>
          <w:spacing w:val="-3"/>
        </w:rPr>
        <w:t>bersecurity</w:t>
      </w:r>
      <w:ins w:id="78" w:author="Intone" w:date="2024-11-19T15:39:00Z">
        <w:r w:rsidR="00476A06" w:rsidRPr="00771E06">
          <w:rPr>
            <w:rFonts w:asciiTheme="minorHAnsi" w:eastAsia="SimSun" w:hAnsiTheme="minorHAnsi" w:cstheme="minorHAnsi"/>
            <w:spacing w:val="-3"/>
            <w:lang w:eastAsia="zh-CN"/>
          </w:rPr>
          <w:t xml:space="preserve">, </w:t>
        </w:r>
      </w:ins>
      <w:r w:rsidR="00476A06" w:rsidRPr="00771E06">
        <w:rPr>
          <w:rFonts w:asciiTheme="minorHAnsi" w:eastAsia="Calibri Light" w:hAnsiTheme="minorHAnsi" w:cstheme="minorHAnsi"/>
          <w:spacing w:val="-3"/>
        </w:rPr>
        <w:t>and</w:t>
      </w:r>
      <w:r w:rsidR="00476A06" w:rsidRPr="00771E06">
        <w:rPr>
          <w:rFonts w:asciiTheme="minorHAnsi" w:eastAsia="Calibri Light" w:hAnsiTheme="minorHAnsi" w:cstheme="minorHAnsi"/>
          <w:spacing w:val="18"/>
        </w:rPr>
        <w:t xml:space="preserve"> </w:t>
      </w:r>
      <w:r w:rsidR="00476A06" w:rsidRPr="00771E06">
        <w:rPr>
          <w:rFonts w:asciiTheme="minorHAnsi" w:eastAsia="Calibri Light" w:hAnsiTheme="minorHAnsi" w:cstheme="minorHAnsi"/>
          <w:spacing w:val="-3"/>
        </w:rPr>
        <w:t>spam</w:t>
      </w:r>
      <w:r w:rsidR="00DC4038" w:rsidRPr="00771E06">
        <w:rPr>
          <w:rFonts w:asciiTheme="minorHAnsi" w:eastAsia="SimSun" w:hAnsiTheme="minorHAnsi" w:cstheme="minorHAnsi"/>
          <w:lang w:eastAsia="zh-CN"/>
        </w:rPr>
        <w:t xml:space="preserve"> </w:t>
      </w:r>
      <w:r w:rsidR="00476A06" w:rsidRPr="00771E06">
        <w:rPr>
          <w:rFonts w:asciiTheme="minorHAnsi" w:eastAsia="Calibri Light" w:hAnsiTheme="minorHAnsi" w:cstheme="minorHAnsi"/>
          <w:spacing w:val="-1"/>
        </w:rPr>
        <w:t>arising from</w:t>
      </w:r>
      <w:r w:rsidR="00476A06" w:rsidRPr="00771E06">
        <w:rPr>
          <w:rFonts w:asciiTheme="minorHAnsi" w:eastAsia="Calibri Light" w:hAnsiTheme="minorHAnsi" w:cstheme="minorHAnsi"/>
          <w:spacing w:val="21"/>
        </w:rPr>
        <w:t xml:space="preserve"> </w:t>
      </w:r>
      <w:r w:rsidR="00476A06" w:rsidRPr="00771E06">
        <w:rPr>
          <w:rFonts w:asciiTheme="minorHAnsi" w:eastAsia="Calibri Light" w:hAnsiTheme="minorHAnsi" w:cstheme="minorHAnsi"/>
          <w:spacing w:val="-1"/>
        </w:rPr>
        <w:t>new and emerging technologies</w:t>
      </w:r>
      <w:r w:rsidR="00476A06" w:rsidRPr="00771E06">
        <w:rPr>
          <w:rFonts w:asciiTheme="minorHAnsi" w:eastAsia="Calibri Light" w:hAnsiTheme="minorHAnsi" w:cstheme="minorHAnsi"/>
          <w:spacing w:val="-1"/>
          <w:lang w:eastAsia="zh-CN"/>
        </w:rPr>
        <w:t>;</w:t>
      </w:r>
    </w:p>
    <w:p w14:paraId="1DBFAC35" w14:textId="77777777" w:rsidR="00CC4F92" w:rsidRPr="00771E06" w:rsidRDefault="00476A06">
      <w:pPr>
        <w:spacing w:before="270" w:line="241" w:lineRule="auto"/>
        <w:ind w:firstLine="14"/>
        <w:jc w:val="both"/>
        <w:rPr>
          <w:rFonts w:asciiTheme="minorHAnsi" w:eastAsia="Calibri Light" w:hAnsiTheme="minorHAnsi" w:cstheme="minorHAnsi"/>
        </w:rPr>
      </w:pPr>
      <w:r w:rsidRPr="00771E06">
        <w:rPr>
          <w:rFonts w:asciiTheme="minorHAnsi" w:eastAsia="Calibri Light" w:hAnsiTheme="minorHAnsi" w:cstheme="minorHAnsi"/>
          <w:spacing w:val="-1"/>
        </w:rPr>
        <w:t>1</w:t>
      </w:r>
      <w:del w:id="79" w:author="Intone" w:date="2025-07-17T13:07:00Z">
        <w:r w:rsidRPr="00771E06">
          <w:rPr>
            <w:rFonts w:asciiTheme="minorHAnsi" w:eastAsia="Calibri Light" w:hAnsiTheme="minorHAnsi" w:cstheme="minorHAnsi"/>
            <w:spacing w:val="-1"/>
          </w:rPr>
          <w:delText>0</w:delText>
        </w:r>
        <w:r w:rsidRPr="00771E06">
          <w:rPr>
            <w:rFonts w:asciiTheme="minorHAnsi" w:eastAsia="SimSun" w:hAnsiTheme="minorHAnsi" w:cstheme="minorHAnsi"/>
            <w:lang w:eastAsia="zh-CN"/>
          </w:rPr>
          <w:delText xml:space="preserve"> </w:delText>
        </w:r>
      </w:del>
      <w:ins w:id="80" w:author="Intone" w:date="2025-07-17T13:07:00Z">
        <w:r w:rsidRPr="00771E06">
          <w:rPr>
            <w:rFonts w:asciiTheme="minorHAnsi" w:eastAsia="SimSun" w:hAnsiTheme="minorHAnsi" w:cstheme="minorHAnsi"/>
            <w:spacing w:val="-1"/>
            <w:lang w:eastAsia="zh-CN"/>
          </w:rPr>
          <w:t>1</w:t>
        </w:r>
      </w:ins>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1"/>
        </w:rPr>
        <w:t>assist the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develo</w:t>
      </w:r>
      <w:r w:rsidRPr="00771E06">
        <w:rPr>
          <w:rFonts w:asciiTheme="minorHAnsi" w:eastAsia="Calibri Light" w:hAnsiTheme="minorHAnsi" w:cstheme="minorHAnsi"/>
          <w:spacing w:val="-2"/>
        </w:rPr>
        <w:t>ping countries</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enhancing their</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states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preparedness</w:t>
      </w:r>
      <w:r w:rsidRPr="00771E06">
        <w:rPr>
          <w:rFonts w:asciiTheme="minorHAnsi" w:eastAsia="Calibri Light" w:hAnsiTheme="minorHAnsi" w:cstheme="minorHAnsi"/>
          <w:spacing w:val="14"/>
          <w:w w:val="101"/>
        </w:rPr>
        <w:t xml:space="preserve"> </w:t>
      </w:r>
      <w:proofErr w:type="gramStart"/>
      <w:r w:rsidRPr="00771E06">
        <w:rPr>
          <w:rFonts w:asciiTheme="minorHAnsi" w:eastAsia="Calibri Light" w:hAnsiTheme="minorHAnsi" w:cstheme="minorHAnsi"/>
          <w:spacing w:val="-2"/>
        </w:rPr>
        <w:t>in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order</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2"/>
        </w:rPr>
        <w:t>to</w:t>
      </w:r>
      <w:proofErr w:type="gramEnd"/>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ensure</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a</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2"/>
        </w:rPr>
        <w:t>high</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effective</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2"/>
        </w:rPr>
        <w:t>level</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cybersecurity,</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2"/>
        </w:rPr>
        <w:t>incl</w:t>
      </w:r>
      <w:r w:rsidRPr="00771E06">
        <w:rPr>
          <w:rFonts w:asciiTheme="minorHAnsi" w:eastAsia="Calibri Light" w:hAnsiTheme="minorHAnsi" w:cstheme="minorHAnsi"/>
          <w:spacing w:val="-3"/>
        </w:rPr>
        <w:t>uding</w:t>
      </w:r>
      <w:r w:rsidRPr="00771E06">
        <w:rPr>
          <w:rFonts w:asciiTheme="minorHAnsi" w:eastAsia="Calibri Light" w:hAnsiTheme="minorHAnsi" w:cstheme="minorHAnsi"/>
          <w:spacing w:val="18"/>
          <w:w w:val="101"/>
        </w:rPr>
        <w:t xml:space="preserve"> </w:t>
      </w:r>
      <w:proofErr w:type="spellStart"/>
      <w:r w:rsidRPr="00771E06">
        <w:rPr>
          <w:rFonts w:asciiTheme="minorHAnsi" w:eastAsia="Calibri Light" w:hAnsiTheme="minorHAnsi" w:cstheme="minorHAnsi"/>
          <w:spacing w:val="-3"/>
        </w:rPr>
        <w:t>cyberresilience</w:t>
      </w:r>
      <w:proofErr w:type="spellEnd"/>
      <w:r w:rsidRPr="00771E06">
        <w:rPr>
          <w:rFonts w:asciiTheme="minorHAnsi" w:eastAsia="Calibri Light" w:hAnsiTheme="minorHAnsi" w:cstheme="minorHAnsi"/>
          <w:spacing w:val="-3"/>
        </w:rPr>
        <w: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for their critical telecommunication/ICT infrastructures, including through the</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1"/>
        </w:rPr>
        <w:t>holding</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of workshops and training to</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1"/>
        </w:rPr>
        <w:t xml:space="preserve">promote </w:t>
      </w:r>
      <w:proofErr w:type="spellStart"/>
      <w:proofErr w:type="gramStart"/>
      <w:r w:rsidRPr="00771E06">
        <w:rPr>
          <w:rFonts w:asciiTheme="minorHAnsi" w:eastAsia="Calibri Light" w:hAnsiTheme="minorHAnsi" w:cstheme="minorHAnsi"/>
          <w:spacing w:val="-1"/>
        </w:rPr>
        <w:t>cyberhygiene</w:t>
      </w:r>
      <w:proofErr w:type="spellEnd"/>
      <w:r w:rsidRPr="00771E06">
        <w:rPr>
          <w:rFonts w:asciiTheme="minorHAnsi" w:eastAsia="Calibri Light" w:hAnsiTheme="minorHAnsi" w:cstheme="minorHAnsi"/>
          <w:spacing w:val="-1"/>
        </w:rPr>
        <w:t>;</w:t>
      </w:r>
      <w:proofErr w:type="gramEnd"/>
    </w:p>
    <w:p w14:paraId="5D3E22FA" w14:textId="77777777" w:rsidR="00CC4F92" w:rsidRPr="00771E06" w:rsidRDefault="00476A06">
      <w:pPr>
        <w:spacing w:before="270"/>
        <w:ind w:left="10" w:firstLine="4"/>
        <w:jc w:val="both"/>
        <w:rPr>
          <w:rFonts w:asciiTheme="minorHAnsi" w:eastAsia="Calibri Light" w:hAnsiTheme="minorHAnsi" w:cstheme="minorHAnsi"/>
        </w:rPr>
      </w:pPr>
      <w:r w:rsidRPr="00771E06">
        <w:rPr>
          <w:rFonts w:asciiTheme="minorHAnsi" w:eastAsia="Calibri Light" w:hAnsiTheme="minorHAnsi" w:cstheme="minorHAnsi"/>
        </w:rPr>
        <w:t>1</w:t>
      </w:r>
      <w:del w:id="81" w:author="Intone" w:date="2025-07-17T13:21:00Z">
        <w:r w:rsidRPr="00771E06">
          <w:rPr>
            <w:rFonts w:asciiTheme="minorHAnsi" w:eastAsia="Calibri Light" w:hAnsiTheme="minorHAnsi" w:cstheme="minorHAnsi"/>
          </w:rPr>
          <w:delText>1</w:delText>
        </w:r>
      </w:del>
      <w:ins w:id="82" w:author="Intone" w:date="2025-07-17T13:21:00Z">
        <w:r w:rsidRPr="00771E06">
          <w:rPr>
            <w:rFonts w:asciiTheme="minorHAnsi" w:eastAsia="SimSun" w:hAnsiTheme="minorHAnsi" w:cstheme="minorHAnsi"/>
            <w:lang w:eastAsia="zh-CN"/>
          </w:rPr>
          <w:t>2</w:t>
        </w:r>
      </w:ins>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rPr>
        <w:t>to</w:t>
      </w:r>
      <w:r w:rsidRPr="00771E06">
        <w:rPr>
          <w:rFonts w:asciiTheme="minorHAnsi" w:eastAsia="Calibri Light" w:hAnsiTheme="minorHAnsi" w:cstheme="minorHAnsi"/>
          <w:spacing w:val="28"/>
          <w:w w:val="101"/>
        </w:rPr>
        <w:t xml:space="preserve"> </w:t>
      </w:r>
      <w:r w:rsidRPr="00771E06">
        <w:rPr>
          <w:rFonts w:asciiTheme="minorHAnsi" w:eastAsia="Calibri Light" w:hAnsiTheme="minorHAnsi" w:cstheme="minorHAnsi"/>
        </w:rPr>
        <w:t>assist</w:t>
      </w:r>
      <w:r w:rsidRPr="00771E06">
        <w:rPr>
          <w:rFonts w:asciiTheme="minorHAnsi" w:eastAsia="Calibri Light" w:hAnsiTheme="minorHAnsi" w:cstheme="minorHAnsi"/>
          <w:spacing w:val="35"/>
          <w:w w:val="101"/>
        </w:rPr>
        <w:t xml:space="preserve"> </w:t>
      </w:r>
      <w:r w:rsidRPr="00771E06">
        <w:rPr>
          <w:rFonts w:asciiTheme="minorHAnsi" w:eastAsia="Calibri Light" w:hAnsiTheme="minorHAnsi" w:cstheme="minorHAnsi"/>
        </w:rPr>
        <w:t>Member</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rPr>
        <w:t>St</w:t>
      </w:r>
      <w:r w:rsidRPr="00771E06">
        <w:rPr>
          <w:rFonts w:asciiTheme="minorHAnsi" w:eastAsia="Calibri Light" w:hAnsiTheme="minorHAnsi" w:cstheme="minorHAnsi"/>
          <w:spacing w:val="-1"/>
        </w:rPr>
        <w:t>ates</w:t>
      </w:r>
      <w:r w:rsidRPr="00771E06">
        <w:rPr>
          <w:rFonts w:asciiTheme="minorHAnsi" w:eastAsia="Calibri Light" w:hAnsiTheme="minorHAnsi" w:cstheme="minorHAnsi"/>
          <w:spacing w:val="31"/>
          <w:w w:val="102"/>
        </w:rPr>
        <w:t xml:space="preserve"> </w:t>
      </w:r>
      <w:r w:rsidRPr="00771E06">
        <w:rPr>
          <w:rFonts w:asciiTheme="minorHAnsi" w:eastAsia="Calibri Light" w:hAnsiTheme="minorHAnsi" w:cstheme="minorHAnsi"/>
          <w:spacing w:val="-1"/>
        </w:rPr>
        <w:t>in</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1"/>
        </w:rPr>
        <w:t>establishment</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of</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1"/>
        </w:rPr>
        <w:t>an</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1"/>
        </w:rPr>
        <w:t>appropriate</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1"/>
        </w:rPr>
        <w:t>framework</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between</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2"/>
        </w:rPr>
        <w:t>developing</w:t>
      </w:r>
      <w:r w:rsidRPr="00771E06">
        <w:rPr>
          <w:rFonts w:asciiTheme="minorHAnsi" w:eastAsia="Calibri Light" w:hAnsiTheme="minorHAnsi" w:cstheme="minorHAnsi"/>
          <w:spacing w:val="21"/>
          <w:w w:val="102"/>
        </w:rPr>
        <w:t xml:space="preserve"> </w:t>
      </w:r>
      <w:r w:rsidRPr="00771E06">
        <w:rPr>
          <w:rFonts w:asciiTheme="minorHAnsi" w:eastAsia="Calibri Light" w:hAnsiTheme="minorHAnsi" w:cstheme="minorHAnsi"/>
          <w:spacing w:val="-2"/>
        </w:rPr>
        <w:t>countries</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allowing</w:t>
      </w:r>
      <w:r w:rsidRPr="00771E06">
        <w:rPr>
          <w:rFonts w:asciiTheme="minorHAnsi" w:eastAsia="Calibri Light" w:hAnsiTheme="minorHAnsi" w:cstheme="minorHAnsi"/>
          <w:spacing w:val="28"/>
          <w:w w:val="101"/>
        </w:rPr>
        <w:t xml:space="preserve"> </w:t>
      </w:r>
      <w:r w:rsidRPr="00771E06">
        <w:rPr>
          <w:rFonts w:asciiTheme="minorHAnsi" w:eastAsia="Calibri Light" w:hAnsiTheme="minorHAnsi" w:cstheme="minorHAnsi"/>
          <w:spacing w:val="-2"/>
        </w:rPr>
        <w:t>rapid</w:t>
      </w:r>
      <w:r w:rsidRPr="00771E06">
        <w:rPr>
          <w:rFonts w:asciiTheme="minorHAnsi" w:eastAsia="Calibri Light" w:hAnsiTheme="minorHAnsi" w:cstheme="minorHAnsi"/>
          <w:spacing w:val="28"/>
          <w:w w:val="101"/>
        </w:rPr>
        <w:t xml:space="preserve"> </w:t>
      </w:r>
      <w:r w:rsidRPr="00771E06">
        <w:rPr>
          <w:rFonts w:asciiTheme="minorHAnsi" w:eastAsia="Calibri Light" w:hAnsiTheme="minorHAnsi" w:cstheme="minorHAnsi"/>
          <w:spacing w:val="-2"/>
        </w:rPr>
        <w:t>response</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29"/>
        </w:rPr>
        <w:t xml:space="preserve"> </w:t>
      </w:r>
      <w:r w:rsidRPr="00771E06">
        <w:rPr>
          <w:rFonts w:asciiTheme="minorHAnsi" w:eastAsia="Calibri Light" w:hAnsiTheme="minorHAnsi" w:cstheme="minorHAnsi"/>
          <w:spacing w:val="-2"/>
        </w:rPr>
        <w:t>major</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2"/>
        </w:rPr>
        <w:t>incidents,</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includi</w:t>
      </w:r>
      <w:r w:rsidRPr="00771E06">
        <w:rPr>
          <w:rFonts w:asciiTheme="minorHAnsi" w:eastAsia="Calibri Light" w:hAnsiTheme="minorHAnsi" w:cstheme="minorHAnsi"/>
          <w:spacing w:val="-3"/>
        </w:rPr>
        <w:t>ng</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 xml:space="preserve">promoting voluntary information-sharing </w:t>
      </w:r>
      <w:r w:rsidRPr="00771E06">
        <w:rPr>
          <w:rFonts w:asciiTheme="minorHAnsi" w:eastAsia="Calibri Light" w:hAnsiTheme="minorHAnsi" w:cstheme="minorHAnsi"/>
          <w:spacing w:val="-3"/>
        </w:rPr>
        <w:t>between interested administrations, and pro</w:t>
      </w:r>
      <w:r w:rsidRPr="00771E06">
        <w:rPr>
          <w:rFonts w:asciiTheme="minorHAnsi" w:eastAsia="Calibri Light" w:hAnsiTheme="minorHAnsi" w:cstheme="minorHAnsi"/>
          <w:spacing w:val="-1"/>
        </w:rPr>
        <w:t>pose an action plan to increase their pr</w:t>
      </w:r>
      <w:r w:rsidRPr="00771E06">
        <w:rPr>
          <w:rFonts w:asciiTheme="minorHAnsi" w:eastAsia="Calibri Light" w:hAnsiTheme="minorHAnsi" w:cstheme="minorHAnsi"/>
          <w:spacing w:val="-2"/>
        </w:rPr>
        <w:t xml:space="preserve">otection and strengthen </w:t>
      </w:r>
      <w:proofErr w:type="spellStart"/>
      <w:r w:rsidRPr="00771E06">
        <w:rPr>
          <w:rFonts w:asciiTheme="minorHAnsi" w:eastAsia="Calibri Light" w:hAnsiTheme="minorHAnsi" w:cstheme="minorHAnsi"/>
          <w:spacing w:val="-2"/>
        </w:rPr>
        <w:t>cyberresilience</w:t>
      </w:r>
      <w:proofErr w:type="spellEnd"/>
      <w:r w:rsidRPr="00771E06">
        <w:rPr>
          <w:rFonts w:asciiTheme="minorHAnsi" w:eastAsia="Calibri Light" w:hAnsiTheme="minorHAnsi" w:cstheme="minorHAnsi"/>
          <w:spacing w:val="-2"/>
        </w:rPr>
        <w:t xml:space="preserve">, </w:t>
      </w:r>
      <w:proofErr w:type="gramStart"/>
      <w:r w:rsidRPr="00771E06">
        <w:rPr>
          <w:rFonts w:asciiTheme="minorHAnsi" w:eastAsia="Calibri Light" w:hAnsiTheme="minorHAnsi" w:cstheme="minorHAnsi"/>
          <w:spacing w:val="-2"/>
        </w:rPr>
        <w:t>taking</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into</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account</w:t>
      </w:r>
      <w:proofErr w:type="gramEnd"/>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mechanisms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6"/>
          <w:w w:val="102"/>
        </w:rPr>
        <w:t xml:space="preserve"> </w:t>
      </w:r>
      <w:r w:rsidRPr="00771E06">
        <w:rPr>
          <w:rFonts w:asciiTheme="minorHAnsi" w:eastAsia="Calibri Light" w:hAnsiTheme="minorHAnsi" w:cstheme="minorHAnsi"/>
          <w:spacing w:val="-2"/>
        </w:rPr>
        <w:t>partnerships,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spacing w:val="10"/>
        </w:rPr>
        <w:t xml:space="preserve"> </w:t>
      </w:r>
      <w:proofErr w:type="gramStart"/>
      <w:r w:rsidRPr="00771E06">
        <w:rPr>
          <w:rFonts w:asciiTheme="minorHAnsi" w:eastAsia="Calibri Light" w:hAnsiTheme="minorHAnsi" w:cstheme="minorHAnsi"/>
          <w:spacing w:val="-2"/>
        </w:rPr>
        <w:t>appro</w:t>
      </w:r>
      <w:r w:rsidRPr="00771E06">
        <w:rPr>
          <w:rFonts w:asciiTheme="minorHAnsi" w:eastAsia="Calibri Light" w:hAnsiTheme="minorHAnsi" w:cstheme="minorHAnsi"/>
          <w:spacing w:val="-3"/>
        </w:rPr>
        <w:t>priate;</w:t>
      </w:r>
      <w:proofErr w:type="gramEnd"/>
    </w:p>
    <w:p w14:paraId="33D0B3BA" w14:textId="43E1CAD0" w:rsidR="00CC4F92" w:rsidRPr="00771E06" w:rsidRDefault="00476A06">
      <w:pPr>
        <w:spacing w:before="270"/>
        <w:ind w:firstLine="14"/>
        <w:jc w:val="both"/>
        <w:rPr>
          <w:rFonts w:asciiTheme="minorHAnsi" w:eastAsia="Calibri Light" w:hAnsiTheme="minorHAnsi" w:cstheme="minorHAnsi"/>
        </w:rPr>
      </w:pPr>
      <w:r w:rsidRPr="00771E06">
        <w:rPr>
          <w:rFonts w:asciiTheme="minorHAnsi" w:eastAsia="Calibri Light" w:hAnsiTheme="minorHAnsi" w:cstheme="minorHAnsi"/>
          <w:spacing w:val="-2"/>
        </w:rPr>
        <w:lastRenderedPageBreak/>
        <w:t>1</w:t>
      </w:r>
      <w:del w:id="83" w:author="Intone" w:date="2025-07-17T13:21:00Z">
        <w:r w:rsidRPr="00771E06">
          <w:rPr>
            <w:rFonts w:asciiTheme="minorHAnsi" w:eastAsia="Calibri Light" w:hAnsiTheme="minorHAnsi" w:cstheme="minorHAnsi"/>
            <w:spacing w:val="-2"/>
          </w:rPr>
          <w:delText>2</w:delText>
        </w:r>
      </w:del>
      <w:ins w:id="84" w:author="Intone" w:date="2025-07-17T13:21:00Z">
        <w:r w:rsidRPr="00771E06">
          <w:rPr>
            <w:rFonts w:asciiTheme="minorHAnsi" w:eastAsia="SimSun" w:hAnsiTheme="minorHAnsi" w:cstheme="minorHAnsi"/>
            <w:spacing w:val="-2"/>
            <w:lang w:eastAsia="zh-CN"/>
          </w:rPr>
          <w:t>3</w:t>
        </w:r>
      </w:ins>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2"/>
        </w:rPr>
        <w:t>collect from</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2"/>
        </w:rPr>
        <w:t>Member</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States</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share,</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2"/>
        </w:rPr>
        <w:t>conjunction with</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work</w:t>
      </w:r>
      <w:r w:rsidRPr="00771E06">
        <w:rPr>
          <w:rFonts w:asciiTheme="minorHAnsi" w:eastAsia="Calibri Light" w:hAnsiTheme="minorHAnsi" w:cstheme="minorHAnsi"/>
          <w:spacing w:val="19"/>
          <w:w w:val="101"/>
        </w:rPr>
        <w:t xml:space="preserve"> </w:t>
      </w:r>
      <w:r w:rsidRPr="00376674">
        <w:rPr>
          <w:rFonts w:asciiTheme="minorHAnsi" w:eastAsia="Calibri Light" w:hAnsiTheme="minorHAnsi" w:cstheme="minorHAnsi"/>
          <w:spacing w:val="-2"/>
        </w:rPr>
        <w:t>under</w:t>
      </w:r>
      <w:r w:rsidR="005E1C48" w:rsidRPr="00376674">
        <w:rPr>
          <w:rFonts w:asciiTheme="minorHAnsi" w:eastAsia="Calibri Light" w:hAnsiTheme="minorHAnsi" w:cstheme="minorHAnsi"/>
          <w:spacing w:val="-2"/>
        </w:rPr>
        <w:t xml:space="preserve"> Question 3/2 of</w:t>
      </w:r>
      <w:r w:rsidRPr="00376674">
        <w:rPr>
          <w:rFonts w:asciiTheme="minorHAnsi" w:eastAsia="Calibri Light" w:hAnsiTheme="minorHAnsi" w:cstheme="minorHAnsi"/>
        </w:rPr>
        <w:t xml:space="preserve"> </w:t>
      </w:r>
      <w:r w:rsidRPr="00376674">
        <w:rPr>
          <w:rFonts w:asciiTheme="minorHAnsi" w:eastAsia="Calibri Light" w:hAnsiTheme="minorHAnsi" w:cstheme="minorHAnsi"/>
          <w:spacing w:val="-2"/>
        </w:rPr>
        <w:t>ITU-D</w:t>
      </w:r>
      <w:r w:rsidRPr="00376674">
        <w:rPr>
          <w:rFonts w:asciiTheme="minorHAnsi" w:eastAsia="Calibri Light" w:hAnsiTheme="minorHAnsi" w:cstheme="minorHAnsi"/>
          <w:spacing w:val="10"/>
        </w:rPr>
        <w:t xml:space="preserve"> </w:t>
      </w:r>
      <w:r w:rsidRPr="00376674">
        <w:rPr>
          <w:rFonts w:asciiTheme="minorHAnsi" w:eastAsia="Calibri Light" w:hAnsiTheme="minorHAnsi" w:cstheme="minorHAnsi"/>
          <w:spacing w:val="-2"/>
        </w:rPr>
        <w:t>Study</w:t>
      </w:r>
      <w:r w:rsidRPr="00376674">
        <w:rPr>
          <w:rFonts w:asciiTheme="minorHAnsi" w:eastAsia="Calibri Light" w:hAnsiTheme="minorHAnsi" w:cstheme="minorHAnsi"/>
          <w:spacing w:val="13"/>
        </w:rPr>
        <w:t xml:space="preserve"> </w:t>
      </w:r>
      <w:r w:rsidRPr="00376674">
        <w:rPr>
          <w:rFonts w:asciiTheme="minorHAnsi" w:eastAsia="Calibri Light" w:hAnsiTheme="minorHAnsi" w:cstheme="minorHAnsi"/>
          <w:spacing w:val="-2"/>
        </w:rPr>
        <w:t>Group</w:t>
      </w:r>
      <w:r w:rsidR="009321EC" w:rsidRPr="00376674">
        <w:rPr>
          <w:rFonts w:asciiTheme="minorHAnsi" w:eastAsia="Calibri Light" w:hAnsiTheme="minorHAnsi" w:cstheme="minorHAnsi"/>
          <w:spacing w:val="-2"/>
        </w:rPr>
        <w:t xml:space="preserve"> 2</w:t>
      </w:r>
      <w:r w:rsidRPr="00376674">
        <w:rPr>
          <w:rFonts w:asciiTheme="minorHAnsi" w:eastAsia="Calibri Light" w:hAnsiTheme="minorHAnsi" w:cstheme="minorHAnsi"/>
          <w:spacing w:val="15"/>
          <w:w w:val="102"/>
        </w:rPr>
        <w:t xml:space="preserve"> </w:t>
      </w:r>
      <w:r w:rsidRPr="00376674">
        <w:rPr>
          <w:rFonts w:asciiTheme="minorHAnsi" w:eastAsia="Calibri Light" w:hAnsiTheme="minorHAnsi" w:cstheme="minorHAnsi"/>
          <w:spacing w:val="-2"/>
        </w:rPr>
        <w:t>,</w:t>
      </w:r>
      <w:r w:rsidRPr="00376674">
        <w:rPr>
          <w:rFonts w:asciiTheme="minorHAnsi" w:eastAsia="Calibri Light" w:hAnsiTheme="minorHAnsi" w:cstheme="minorHAnsi"/>
          <w:spacing w:val="17"/>
        </w:rPr>
        <w:t xml:space="preserve"> </w:t>
      </w:r>
      <w:r w:rsidRPr="00376674">
        <w:rPr>
          <w:rFonts w:asciiTheme="minorHAnsi" w:eastAsia="Calibri Light" w:hAnsiTheme="minorHAnsi" w:cstheme="minorHAnsi"/>
          <w:spacing w:val="-2"/>
        </w:rPr>
        <w:t>information</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3"/>
        </w:rPr>
        <w:t>regarding</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3"/>
        </w:rPr>
        <w:t>regulations,</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3"/>
        </w:rPr>
        <w:t>policies</w:t>
      </w:r>
      <w:r w:rsidRPr="00771E06">
        <w:rPr>
          <w:rFonts w:asciiTheme="minorHAnsi" w:eastAsia="Calibri Light" w:hAnsiTheme="minorHAnsi" w:cstheme="minorHAnsi"/>
          <w:spacing w:val="13"/>
        </w:rPr>
        <w:t xml:space="preserve"> </w:t>
      </w:r>
      <w:r w:rsidRPr="00771E06">
        <w:rPr>
          <w:rFonts w:asciiTheme="minorHAnsi" w:eastAsia="Calibri Light" w:hAnsiTheme="minorHAnsi" w:cstheme="minorHAnsi"/>
          <w:spacing w:val="-3"/>
        </w:rPr>
        <w:t>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other</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1"/>
        </w:rPr>
        <w:t>approaches</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1"/>
        </w:rPr>
        <w:t>for</w:t>
      </w:r>
      <w:r w:rsidRPr="00771E06">
        <w:rPr>
          <w:rFonts w:asciiTheme="minorHAnsi" w:eastAsia="Calibri Light" w:hAnsiTheme="minorHAnsi" w:cstheme="minorHAnsi"/>
          <w:spacing w:val="24"/>
        </w:rPr>
        <w:t xml:space="preserve"> </w:t>
      </w:r>
      <w:r w:rsidRPr="00771E06">
        <w:rPr>
          <w:rFonts w:asciiTheme="minorHAnsi" w:eastAsia="Calibri Light" w:hAnsiTheme="minorHAnsi" w:cstheme="minorHAnsi"/>
          <w:spacing w:val="-1"/>
        </w:rPr>
        <w:t>building</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confidence</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security</w:t>
      </w:r>
      <w:r w:rsidRPr="00771E06">
        <w:rPr>
          <w:rFonts w:asciiTheme="minorHAnsi" w:eastAsia="Calibri Light" w:hAnsiTheme="minorHAnsi" w:cstheme="minorHAnsi"/>
          <w:spacing w:val="21"/>
          <w:w w:val="102"/>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3"/>
          <w:w w:val="102"/>
        </w:rPr>
        <w:t xml:space="preserve"> </w:t>
      </w:r>
      <w:r w:rsidRPr="00771E06">
        <w:rPr>
          <w:rFonts w:asciiTheme="minorHAnsi" w:eastAsia="Calibri Light" w:hAnsiTheme="minorHAnsi" w:cstheme="minorHAnsi"/>
          <w:spacing w:val="-2"/>
        </w:rPr>
        <w:t>use</w:t>
      </w:r>
      <w:r w:rsidRPr="00771E06">
        <w:rPr>
          <w:rFonts w:asciiTheme="minorHAnsi" w:eastAsia="Calibri Light" w:hAnsiTheme="minorHAnsi" w:cstheme="minorHAnsi"/>
          <w:spacing w:val="17"/>
          <w:w w:val="101"/>
        </w:rPr>
        <w:t xml:space="preserve"> </w:t>
      </w:r>
      <w:r w:rsidRPr="00771E06">
        <w:rPr>
          <w:rFonts w:asciiTheme="minorHAnsi" w:eastAsia="Calibri Light" w:hAnsiTheme="minorHAnsi" w:cstheme="minorHAnsi"/>
          <w:spacing w:val="-2"/>
        </w:rPr>
        <w:t>of telecommunications/ICTs</w:t>
      </w:r>
      <w:r w:rsidRPr="00771E06">
        <w:rPr>
          <w:rFonts w:asciiTheme="minorHAnsi" w:eastAsia="Calibri Light" w:hAnsiTheme="minorHAnsi" w:cstheme="minorHAnsi"/>
          <w:spacing w:val="30"/>
          <w:w w:val="101"/>
        </w:rPr>
        <w:t xml:space="preserve"> </w:t>
      </w:r>
      <w:r w:rsidRPr="00771E06">
        <w:rPr>
          <w:rFonts w:asciiTheme="minorHAnsi" w:eastAsia="Calibri Light" w:hAnsiTheme="minorHAnsi" w:cstheme="minorHAnsi"/>
          <w:spacing w:val="-2"/>
        </w:rPr>
        <w:t>developed</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and/or</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2"/>
        </w:rPr>
        <w:t>implemented</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by</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national telecommunication</w:t>
      </w:r>
      <w:r w:rsidRPr="00771E06">
        <w:rPr>
          <w:rFonts w:asciiTheme="minorHAnsi" w:eastAsia="Calibri Light" w:hAnsiTheme="minorHAnsi" w:cstheme="minorHAnsi"/>
          <w:spacing w:val="19"/>
          <w:w w:val="102"/>
        </w:rPr>
        <w:t xml:space="preserve"> </w:t>
      </w:r>
      <w:r w:rsidRPr="00771E06">
        <w:rPr>
          <w:rFonts w:asciiTheme="minorHAnsi" w:eastAsia="Calibri Light" w:hAnsiTheme="minorHAnsi" w:cstheme="minorHAnsi"/>
          <w:spacing w:val="-2"/>
        </w:rPr>
        <w:t>regulatory</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authorities and other stakeholder</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1"/>
        </w:rPr>
        <w:t>organizations;</w:t>
      </w:r>
    </w:p>
    <w:p w14:paraId="688BB76A" w14:textId="77777777" w:rsidR="00CC4F92" w:rsidRPr="00771E06" w:rsidRDefault="00476A06">
      <w:pPr>
        <w:spacing w:before="269" w:line="247" w:lineRule="auto"/>
        <w:ind w:firstLine="14"/>
        <w:jc w:val="both"/>
        <w:rPr>
          <w:rFonts w:asciiTheme="minorHAnsi" w:eastAsia="Calibri Light" w:hAnsiTheme="minorHAnsi" w:cstheme="minorHAnsi"/>
        </w:rPr>
      </w:pPr>
      <w:r w:rsidRPr="00771E06">
        <w:rPr>
          <w:rFonts w:asciiTheme="minorHAnsi" w:eastAsia="Calibri Light" w:hAnsiTheme="minorHAnsi" w:cstheme="minorHAnsi"/>
          <w:spacing w:val="-2"/>
        </w:rPr>
        <w:t>1</w:t>
      </w:r>
      <w:del w:id="85" w:author="Intone" w:date="2025-07-17T13:21:00Z">
        <w:r w:rsidRPr="00771E06">
          <w:rPr>
            <w:rFonts w:asciiTheme="minorHAnsi" w:eastAsia="Calibri Light" w:hAnsiTheme="minorHAnsi" w:cstheme="minorHAnsi"/>
            <w:spacing w:val="-2"/>
          </w:rPr>
          <w:delText>3</w:delText>
        </w:r>
      </w:del>
      <w:ins w:id="86" w:author="Intone" w:date="2025-07-17T13:21:00Z">
        <w:r w:rsidRPr="00771E06">
          <w:rPr>
            <w:rFonts w:asciiTheme="minorHAnsi" w:eastAsia="SimSun" w:hAnsiTheme="minorHAnsi" w:cstheme="minorHAnsi"/>
            <w:spacing w:val="-2"/>
            <w:lang w:eastAsia="zh-CN"/>
          </w:rPr>
          <w:t>4</w:t>
        </w:r>
      </w:ins>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facilitate</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4"/>
        </w:rPr>
        <w:t xml:space="preserve"> </w:t>
      </w:r>
      <w:proofErr w:type="gramStart"/>
      <w:r w:rsidRPr="00771E06">
        <w:rPr>
          <w:rFonts w:asciiTheme="minorHAnsi" w:eastAsia="Calibri Light" w:hAnsiTheme="minorHAnsi" w:cstheme="minorHAnsi"/>
          <w:spacing w:val="-2"/>
        </w:rPr>
        <w:t>consideration  by</w:t>
      </w:r>
      <w:proofErr w:type="gramEnd"/>
      <w:r w:rsidRPr="00771E06">
        <w:rPr>
          <w:rFonts w:asciiTheme="minorHAnsi" w:eastAsia="Calibri Light" w:hAnsiTheme="minorHAnsi" w:cstheme="minorHAnsi"/>
          <w:spacing w:val="31"/>
        </w:rPr>
        <w:t xml:space="preserve"> </w:t>
      </w:r>
      <w:r w:rsidRPr="00771E06">
        <w:rPr>
          <w:rFonts w:asciiTheme="minorHAnsi" w:eastAsia="Calibri Light" w:hAnsiTheme="minorHAnsi" w:cstheme="minorHAnsi"/>
          <w:spacing w:val="-2"/>
        </w:rPr>
        <w:t>relevant</w:t>
      </w:r>
      <w:r w:rsidRPr="00771E06">
        <w:rPr>
          <w:rFonts w:asciiTheme="minorHAnsi" w:eastAsia="Calibri Light" w:hAnsiTheme="minorHAnsi" w:cstheme="minorHAnsi"/>
          <w:spacing w:val="32"/>
          <w:w w:val="102"/>
        </w:rPr>
        <w:t xml:space="preserve"> </w:t>
      </w:r>
      <w:r w:rsidRPr="00771E06">
        <w:rPr>
          <w:rFonts w:asciiTheme="minorHAnsi" w:eastAsia="Calibri Light" w:hAnsiTheme="minorHAnsi" w:cstheme="minorHAnsi"/>
          <w:spacing w:val="-2"/>
        </w:rPr>
        <w:t>ITU-D</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2"/>
        </w:rPr>
        <w:t>study</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grou</w:t>
      </w:r>
      <w:r w:rsidRPr="00771E06">
        <w:rPr>
          <w:rFonts w:asciiTheme="minorHAnsi" w:eastAsia="Calibri Light" w:hAnsiTheme="minorHAnsi" w:cstheme="minorHAnsi"/>
          <w:spacing w:val="-3"/>
        </w:rPr>
        <w:t>ps</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3"/>
        </w:rPr>
        <w:t>of</w:t>
      </w:r>
      <w:r w:rsidRPr="00771E06">
        <w:rPr>
          <w:rFonts w:asciiTheme="minorHAnsi" w:eastAsia="Calibri Light" w:hAnsiTheme="minorHAnsi" w:cstheme="minorHAnsi"/>
          <w:spacing w:val="22"/>
        </w:rPr>
        <w:t xml:space="preserve"> </w:t>
      </w:r>
      <w:r w:rsidRPr="00771E06">
        <w:rPr>
          <w:rFonts w:asciiTheme="minorHAnsi" w:eastAsia="Calibri Light" w:hAnsiTheme="minorHAnsi" w:cstheme="minorHAnsi"/>
          <w:spacing w:val="-3"/>
        </w:rPr>
        <w:t>cybersecuri</w:t>
      </w:r>
      <w:r w:rsidRPr="00771E06">
        <w:rPr>
          <w:rFonts w:asciiTheme="minorHAnsi" w:eastAsia="Calibri Light" w:hAnsiTheme="minorHAnsi" w:cstheme="minorHAnsi"/>
          <w:spacing w:val="-1"/>
        </w:rPr>
        <w:t>ty-related</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1"/>
        </w:rPr>
        <w:t>research,</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1"/>
        </w:rPr>
        <w:t>in c</w:t>
      </w:r>
      <w:r w:rsidRPr="00771E06">
        <w:rPr>
          <w:rFonts w:asciiTheme="minorHAnsi" w:eastAsia="Calibri Light" w:hAnsiTheme="minorHAnsi" w:cstheme="minorHAnsi"/>
          <w:spacing w:val="-2"/>
        </w:rPr>
        <w:t>ollaboration with</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 xml:space="preserve">different </w:t>
      </w:r>
      <w:proofErr w:type="gramStart"/>
      <w:r w:rsidRPr="00771E06">
        <w:rPr>
          <w:rFonts w:asciiTheme="minorHAnsi" w:eastAsia="Calibri Light" w:hAnsiTheme="minorHAnsi" w:cstheme="minorHAnsi"/>
          <w:spacing w:val="-2"/>
        </w:rPr>
        <w:t>stakeholders;</w:t>
      </w:r>
      <w:proofErr w:type="gramEnd"/>
    </w:p>
    <w:p w14:paraId="53085D56" w14:textId="77777777" w:rsidR="00CC4F92" w:rsidRPr="00771E06" w:rsidRDefault="00476A06">
      <w:pPr>
        <w:spacing w:before="269" w:line="243" w:lineRule="auto"/>
        <w:ind w:firstLine="14"/>
        <w:jc w:val="both"/>
        <w:rPr>
          <w:rFonts w:asciiTheme="minorHAnsi" w:eastAsia="Calibri Light" w:hAnsiTheme="minorHAnsi" w:cstheme="minorHAnsi"/>
        </w:rPr>
      </w:pPr>
      <w:r w:rsidRPr="00771E06">
        <w:rPr>
          <w:rFonts w:asciiTheme="minorHAnsi" w:eastAsia="Calibri Light" w:hAnsiTheme="minorHAnsi" w:cstheme="minorHAnsi"/>
          <w:spacing w:val="-2"/>
        </w:rPr>
        <w:t>1</w:t>
      </w:r>
      <w:del w:id="87" w:author="Intone" w:date="2025-07-17T13:21:00Z">
        <w:r w:rsidRPr="00771E06">
          <w:rPr>
            <w:rFonts w:asciiTheme="minorHAnsi" w:eastAsia="Calibri Light" w:hAnsiTheme="minorHAnsi" w:cstheme="minorHAnsi"/>
            <w:spacing w:val="-2"/>
          </w:rPr>
          <w:delText>4</w:delText>
        </w:r>
      </w:del>
      <w:ins w:id="88" w:author="Intone" w:date="2025-07-17T13:21:00Z">
        <w:r w:rsidRPr="00771E06">
          <w:rPr>
            <w:rFonts w:asciiTheme="minorHAnsi" w:eastAsia="SimSun" w:hAnsiTheme="minorHAnsi" w:cstheme="minorHAnsi"/>
            <w:spacing w:val="-2"/>
            <w:lang w:eastAsia="zh-CN"/>
          </w:rPr>
          <w:t>5</w:t>
        </w:r>
      </w:ins>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to encourage all</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relevant</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2"/>
        </w:rPr>
        <w:t>stakeholders to</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2"/>
        </w:rPr>
        <w:t>participate</w:t>
      </w:r>
      <w:r w:rsidRPr="00771E06">
        <w:rPr>
          <w:rFonts w:asciiTheme="minorHAnsi" w:eastAsia="Calibri Light" w:hAnsiTheme="minorHAnsi" w:cstheme="minorHAnsi"/>
          <w:spacing w:val="12"/>
          <w:w w:val="102"/>
        </w:rPr>
        <w:t xml:space="preserve"> </w:t>
      </w:r>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activities</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of the</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ITU</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 xml:space="preserve">Academy training </w:t>
      </w:r>
      <w:proofErr w:type="spellStart"/>
      <w:r w:rsidRPr="00771E06">
        <w:rPr>
          <w:rFonts w:asciiTheme="minorHAnsi" w:eastAsia="Calibri Light" w:hAnsiTheme="minorHAnsi" w:cstheme="minorHAnsi"/>
          <w:spacing w:val="-1"/>
        </w:rPr>
        <w:t>centres</w:t>
      </w:r>
      <w:proofErr w:type="spellEnd"/>
      <w:r w:rsidRPr="00771E06">
        <w:rPr>
          <w:rFonts w:asciiTheme="minorHAnsi" w:eastAsia="Calibri Light" w:hAnsiTheme="minorHAnsi" w:cstheme="minorHAnsi"/>
          <w:spacing w:val="-1"/>
        </w:rPr>
        <w:t xml:space="preserve"> to train</w:t>
      </w:r>
      <w:r w:rsidRPr="00771E06">
        <w:rPr>
          <w:rFonts w:asciiTheme="minorHAnsi" w:eastAsia="Calibri Light" w:hAnsiTheme="minorHAnsi" w:cstheme="minorHAnsi"/>
          <w:spacing w:val="-2"/>
        </w:rPr>
        <w:t>, educate and</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raise awareness in</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relation to cyberse</w:t>
      </w:r>
      <w:r w:rsidRPr="00771E06">
        <w:rPr>
          <w:rFonts w:asciiTheme="minorHAnsi" w:eastAsia="Calibri Light" w:hAnsiTheme="minorHAnsi" w:cstheme="minorHAnsi"/>
          <w:spacing w:val="-1"/>
        </w:rPr>
        <w:t>curity</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1"/>
        </w:rPr>
        <w:t>issues, within the framework of the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GCA;</w:t>
      </w:r>
    </w:p>
    <w:p w14:paraId="02F18171" w14:textId="77777777" w:rsidR="00CC4F92" w:rsidRPr="00771E06" w:rsidRDefault="00476A06">
      <w:pPr>
        <w:spacing w:before="269" w:line="247" w:lineRule="auto"/>
        <w:ind w:left="6" w:firstLine="8"/>
        <w:jc w:val="both"/>
        <w:rPr>
          <w:rFonts w:asciiTheme="minorHAnsi" w:eastAsia="Calibri Light" w:hAnsiTheme="minorHAnsi" w:cstheme="minorHAnsi"/>
        </w:rPr>
      </w:pPr>
      <w:r w:rsidRPr="00771E06">
        <w:rPr>
          <w:rFonts w:asciiTheme="minorHAnsi" w:eastAsia="Calibri Light" w:hAnsiTheme="minorHAnsi" w:cstheme="minorHAnsi"/>
          <w:spacing w:val="-1"/>
        </w:rPr>
        <w:t>1</w:t>
      </w:r>
      <w:del w:id="89" w:author="Intone" w:date="2025-07-17T13:21:00Z">
        <w:r w:rsidRPr="00771E06">
          <w:rPr>
            <w:rFonts w:asciiTheme="minorHAnsi" w:eastAsia="Calibri Light" w:hAnsiTheme="minorHAnsi" w:cstheme="minorHAnsi"/>
            <w:spacing w:val="-1"/>
          </w:rPr>
          <w:delText>5</w:delText>
        </w:r>
      </w:del>
      <w:ins w:id="90" w:author="Intone" w:date="2025-07-17T13:21:00Z">
        <w:r w:rsidRPr="00771E06">
          <w:rPr>
            <w:rFonts w:asciiTheme="minorHAnsi" w:eastAsia="SimSun" w:hAnsiTheme="minorHAnsi" w:cstheme="minorHAnsi"/>
            <w:spacing w:val="-1"/>
            <w:lang w:eastAsia="zh-CN"/>
          </w:rPr>
          <w:t>6</w:t>
        </w:r>
      </w:ins>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assist  Member</w:t>
      </w:r>
      <w:r w:rsidRPr="00771E06">
        <w:rPr>
          <w:rFonts w:asciiTheme="minorHAnsi" w:eastAsia="Calibri Light" w:hAnsiTheme="minorHAnsi" w:cstheme="minorHAnsi"/>
          <w:spacing w:val="23"/>
          <w:w w:val="101"/>
        </w:rPr>
        <w:t xml:space="preserve"> </w:t>
      </w:r>
      <w:r w:rsidRPr="00771E06">
        <w:rPr>
          <w:rFonts w:asciiTheme="minorHAnsi" w:eastAsia="Calibri Light" w:hAnsiTheme="minorHAnsi" w:cstheme="minorHAnsi"/>
          <w:spacing w:val="-1"/>
        </w:rPr>
        <w:t>States</w:t>
      </w:r>
      <w:r w:rsidRPr="00771E06">
        <w:rPr>
          <w:rFonts w:asciiTheme="minorHAnsi" w:eastAsia="Calibri Light" w:hAnsiTheme="minorHAnsi" w:cstheme="minorHAnsi"/>
          <w:spacing w:val="33"/>
        </w:rPr>
        <w:t xml:space="preserve"> </w:t>
      </w:r>
      <w:r w:rsidRPr="00771E06">
        <w:rPr>
          <w:rFonts w:asciiTheme="minorHAnsi" w:eastAsia="Calibri Light" w:hAnsiTheme="minorHAnsi" w:cstheme="minorHAnsi"/>
          <w:spacing w:val="-1"/>
        </w:rPr>
        <w:t>b</w:t>
      </w:r>
      <w:r w:rsidRPr="00771E06">
        <w:rPr>
          <w:rFonts w:asciiTheme="minorHAnsi" w:eastAsia="Calibri Light" w:hAnsiTheme="minorHAnsi" w:cstheme="minorHAnsi"/>
          <w:spacing w:val="-2"/>
        </w:rPr>
        <w:t>y</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enhancing</w:t>
      </w:r>
      <w:r w:rsidRPr="00771E06">
        <w:rPr>
          <w:rFonts w:asciiTheme="minorHAnsi" w:eastAsia="Calibri Light" w:hAnsiTheme="minorHAnsi" w:cstheme="minorHAnsi"/>
          <w:spacing w:val="24"/>
          <w:w w:val="101"/>
        </w:rPr>
        <w:t xml:space="preserve"> </w:t>
      </w:r>
      <w:r w:rsidRPr="00771E06">
        <w:rPr>
          <w:rFonts w:asciiTheme="minorHAnsi" w:eastAsia="Calibri Light" w:hAnsiTheme="minorHAnsi" w:cstheme="minorHAnsi"/>
          <w:spacing w:val="-2"/>
        </w:rPr>
        <w:t>sharing</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29"/>
          <w:w w:val="102"/>
        </w:rPr>
        <w:t xml:space="preserve"> </w:t>
      </w:r>
      <w:r w:rsidRPr="00771E06">
        <w:rPr>
          <w:rFonts w:asciiTheme="minorHAnsi" w:eastAsia="Calibri Light" w:hAnsiTheme="minorHAnsi" w:cstheme="minorHAnsi"/>
          <w:spacing w:val="-2"/>
        </w:rPr>
        <w:t>up-to-date</w:t>
      </w:r>
      <w:r w:rsidRPr="00771E06">
        <w:rPr>
          <w:rFonts w:asciiTheme="minorHAnsi" w:eastAsia="Calibri Light" w:hAnsiTheme="minorHAnsi" w:cstheme="minorHAnsi"/>
          <w:spacing w:val="30"/>
          <w:w w:val="101"/>
        </w:rPr>
        <w:t xml:space="preserve"> </w:t>
      </w:r>
      <w:r w:rsidRPr="00771E06">
        <w:rPr>
          <w:rFonts w:asciiTheme="minorHAnsi" w:eastAsia="Calibri Light" w:hAnsiTheme="minorHAnsi" w:cstheme="minorHAnsi"/>
          <w:spacing w:val="-2"/>
        </w:rPr>
        <w:t>information</w:t>
      </w:r>
      <w:r w:rsidRPr="00771E06">
        <w:rPr>
          <w:rFonts w:asciiTheme="minorHAnsi" w:eastAsia="Calibri Light" w:hAnsiTheme="minorHAnsi" w:cstheme="minorHAnsi"/>
          <w:spacing w:val="26"/>
        </w:rPr>
        <w:t xml:space="preserve"> </w:t>
      </w:r>
      <w:r w:rsidRPr="00771E06">
        <w:rPr>
          <w:rFonts w:asciiTheme="minorHAnsi" w:eastAsia="Calibri Light" w:hAnsiTheme="minorHAnsi" w:cstheme="minorHAnsi"/>
          <w:spacing w:val="-2"/>
        </w:rPr>
        <w:t>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cybersecurity</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issues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best</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practices for consideration</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by</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Member States;</w:t>
      </w:r>
    </w:p>
    <w:p w14:paraId="05FF6D53" w14:textId="77777777" w:rsidR="00CC4F92" w:rsidRPr="00771E06" w:rsidRDefault="00476A06">
      <w:pPr>
        <w:spacing w:before="270" w:afterLines="100" w:after="240" w:line="243" w:lineRule="auto"/>
        <w:ind w:left="6" w:firstLine="8"/>
        <w:jc w:val="both"/>
        <w:rPr>
          <w:rFonts w:asciiTheme="minorHAnsi" w:eastAsia="Calibri Light" w:hAnsiTheme="minorHAnsi" w:cstheme="minorHAnsi"/>
        </w:rPr>
      </w:pPr>
      <w:r w:rsidRPr="00771E06">
        <w:rPr>
          <w:rFonts w:asciiTheme="minorHAnsi" w:eastAsia="Calibri Light" w:hAnsiTheme="minorHAnsi" w:cstheme="minorHAnsi"/>
          <w:spacing w:val="-2"/>
        </w:rPr>
        <w:t>1</w:t>
      </w:r>
      <w:del w:id="91" w:author="Intone" w:date="2025-07-17T13:23:00Z">
        <w:r w:rsidRPr="00771E06">
          <w:rPr>
            <w:rFonts w:asciiTheme="minorHAnsi" w:eastAsia="Calibri Light" w:hAnsiTheme="minorHAnsi" w:cstheme="minorHAnsi"/>
            <w:spacing w:val="-2"/>
          </w:rPr>
          <w:delText>6</w:delText>
        </w:r>
      </w:del>
      <w:ins w:id="92" w:author="Intone" w:date="2025-07-17T13:23:00Z">
        <w:r w:rsidRPr="00771E06">
          <w:rPr>
            <w:rFonts w:asciiTheme="minorHAnsi" w:eastAsia="SimSun" w:hAnsiTheme="minorHAnsi" w:cstheme="minorHAnsi"/>
            <w:spacing w:val="-2"/>
            <w:lang w:eastAsia="zh-CN"/>
          </w:rPr>
          <w:t>7</w:t>
        </w:r>
      </w:ins>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42"/>
          <w:w w:val="101"/>
        </w:rPr>
        <w:t xml:space="preserve"> </w:t>
      </w:r>
      <w:r w:rsidRPr="00771E06">
        <w:rPr>
          <w:rFonts w:asciiTheme="minorHAnsi" w:eastAsia="Calibri Light" w:hAnsiTheme="minorHAnsi" w:cstheme="minorHAnsi"/>
          <w:spacing w:val="-2"/>
        </w:rPr>
        <w:t>assist</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2"/>
        </w:rPr>
        <w:t>developing</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2"/>
        </w:rPr>
        <w:t>countries</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2"/>
        </w:rPr>
        <w:t>with  improving</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their</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2"/>
        </w:rPr>
        <w:t>capacity</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spacing w:val="-2"/>
        </w:rPr>
        <w:t>development</w:t>
      </w:r>
      <w:r w:rsidRPr="00771E06">
        <w:rPr>
          <w:rFonts w:asciiTheme="minorHAnsi" w:eastAsia="Calibri Light" w:hAnsiTheme="minorHAnsi" w:cstheme="minorHAnsi"/>
          <w:spacing w:val="31"/>
          <w:w w:val="101"/>
        </w:rPr>
        <w:t xml:space="preserve"> </w:t>
      </w:r>
      <w:r w:rsidRPr="00771E06">
        <w:rPr>
          <w:rFonts w:asciiTheme="minorHAnsi" w:eastAsia="Calibri Light" w:hAnsiTheme="minorHAnsi" w:cstheme="minorHAnsi"/>
          <w:spacing w:val="-2"/>
        </w:rPr>
        <w:t>by</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holding</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2"/>
        </w:rPr>
        <w:t>workshops,</w:t>
      </w:r>
      <w:r w:rsidRPr="00771E06">
        <w:rPr>
          <w:rFonts w:asciiTheme="minorHAnsi" w:eastAsia="Calibri Light" w:hAnsiTheme="minorHAnsi" w:cstheme="minorHAnsi"/>
          <w:spacing w:val="19"/>
        </w:rPr>
        <w:t xml:space="preserve"> </w:t>
      </w:r>
      <w:r w:rsidRPr="00771E06">
        <w:rPr>
          <w:rFonts w:asciiTheme="minorHAnsi" w:eastAsia="Calibri Light" w:hAnsiTheme="minorHAnsi" w:cstheme="minorHAnsi"/>
          <w:spacing w:val="-2"/>
        </w:rPr>
        <w:t>seminars</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or</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2"/>
        </w:rPr>
        <w:t>events,</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within</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14"/>
          <w:w w:val="102"/>
        </w:rPr>
        <w:t xml:space="preserve"> </w:t>
      </w:r>
      <w:r w:rsidRPr="00771E06">
        <w:rPr>
          <w:rFonts w:asciiTheme="minorHAnsi" w:eastAsia="Calibri Light" w:hAnsiTheme="minorHAnsi" w:cstheme="minorHAnsi"/>
          <w:spacing w:val="-2"/>
        </w:rPr>
        <w:t>framework</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GCA</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2"/>
        </w:rPr>
        <w:t>pillars,</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organizational</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and technical</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1"/>
        </w:rPr>
        <w:t>measures,</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1"/>
        </w:rPr>
        <w:t>in collabor</w:t>
      </w:r>
      <w:r w:rsidRPr="00771E06">
        <w:rPr>
          <w:rFonts w:asciiTheme="minorHAnsi" w:eastAsia="Calibri Light" w:hAnsiTheme="minorHAnsi" w:cstheme="minorHAnsi"/>
          <w:spacing w:val="-2"/>
        </w:rPr>
        <w:t>ation with the</w:t>
      </w:r>
      <w:r w:rsidRPr="00771E06">
        <w:rPr>
          <w:rFonts w:asciiTheme="minorHAnsi" w:eastAsia="Calibri Light" w:hAnsiTheme="minorHAnsi" w:cstheme="minorHAnsi"/>
          <w:spacing w:val="18"/>
          <w:w w:val="101"/>
        </w:rPr>
        <w:t xml:space="preserve"> </w:t>
      </w:r>
      <w:r w:rsidRPr="00771E06">
        <w:rPr>
          <w:rFonts w:asciiTheme="minorHAnsi" w:eastAsia="Calibri Light" w:hAnsiTheme="minorHAnsi" w:cstheme="minorHAnsi"/>
          <w:spacing w:val="-2"/>
        </w:rPr>
        <w:t>Director of TSB;</w:t>
      </w:r>
    </w:p>
    <w:p w14:paraId="3311AF25" w14:textId="77777777" w:rsidR="00CC4F92" w:rsidRPr="00771E06" w:rsidRDefault="00476A06">
      <w:pPr>
        <w:spacing w:before="61" w:afterLines="100" w:after="240" w:line="262" w:lineRule="exact"/>
        <w:ind w:right="1"/>
        <w:jc w:val="both"/>
        <w:rPr>
          <w:rFonts w:asciiTheme="minorHAnsi" w:eastAsia="Calibri Light" w:hAnsiTheme="minorHAnsi" w:cstheme="minorHAnsi"/>
        </w:rPr>
      </w:pPr>
      <w:r w:rsidRPr="00771E06">
        <w:rPr>
          <w:rFonts w:asciiTheme="minorHAnsi" w:eastAsia="Calibri Light" w:hAnsiTheme="minorHAnsi" w:cstheme="minorHAnsi"/>
          <w:spacing w:val="-2"/>
          <w:position w:val="3"/>
        </w:rPr>
        <w:t>1</w:t>
      </w:r>
      <w:del w:id="93" w:author="Intone" w:date="2025-07-17T13:23:00Z">
        <w:r w:rsidRPr="00771E06">
          <w:rPr>
            <w:rFonts w:asciiTheme="minorHAnsi" w:eastAsia="Calibri Light" w:hAnsiTheme="minorHAnsi" w:cstheme="minorHAnsi"/>
            <w:spacing w:val="-2"/>
            <w:position w:val="3"/>
          </w:rPr>
          <w:delText>7</w:delText>
        </w:r>
      </w:del>
      <w:ins w:id="94" w:author="Intone" w:date="2025-07-17T13:23:00Z">
        <w:r w:rsidRPr="00771E06">
          <w:rPr>
            <w:rFonts w:asciiTheme="minorHAnsi" w:eastAsia="SimSun" w:hAnsiTheme="minorHAnsi" w:cstheme="minorHAnsi"/>
            <w:spacing w:val="-2"/>
            <w:position w:val="3"/>
            <w:lang w:eastAsia="zh-CN"/>
          </w:rPr>
          <w:t>8</w:t>
        </w:r>
      </w:ins>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position w:val="3"/>
        </w:rPr>
        <w:t>to report the results of the implementation of this resolution to the n</w:t>
      </w:r>
      <w:r w:rsidRPr="00771E06">
        <w:rPr>
          <w:rFonts w:asciiTheme="minorHAnsi" w:eastAsia="Calibri Light" w:hAnsiTheme="minorHAnsi" w:cstheme="minorHAnsi"/>
          <w:spacing w:val="-3"/>
          <w:position w:val="3"/>
        </w:rPr>
        <w:t>ext WTDC;</w:t>
      </w:r>
    </w:p>
    <w:p w14:paraId="4878EC6F" w14:textId="12790C8F" w:rsidR="00CC4F92" w:rsidRPr="00771E06" w:rsidRDefault="00476A06">
      <w:pPr>
        <w:tabs>
          <w:tab w:val="left" w:pos="1134"/>
          <w:tab w:val="left" w:pos="1871"/>
          <w:tab w:val="left" w:pos="2268"/>
        </w:tabs>
        <w:rPr>
          <w:rFonts w:asciiTheme="minorHAnsi" w:eastAsia="Malgun Gothic" w:hAnsiTheme="minorHAnsi" w:cstheme="minorHAnsi"/>
          <w:lang w:eastAsia="ko-KR"/>
        </w:rPr>
      </w:pPr>
      <w:r w:rsidRPr="00771E06">
        <w:rPr>
          <w:rFonts w:asciiTheme="minorHAnsi" w:eastAsia="Malgun Gothic" w:hAnsiTheme="minorHAnsi" w:cstheme="minorHAnsi"/>
          <w:lang w:eastAsia="ko-KR"/>
        </w:rPr>
        <w:t>1</w:t>
      </w:r>
      <w:del w:id="95" w:author="Intone" w:date="2025-07-17T13:23:00Z">
        <w:r w:rsidRPr="00771E06">
          <w:rPr>
            <w:rFonts w:asciiTheme="minorHAnsi" w:eastAsia="Malgun Gothic" w:hAnsiTheme="minorHAnsi" w:cstheme="minorHAnsi"/>
            <w:lang w:eastAsia="ko-KR"/>
          </w:rPr>
          <w:delText>8</w:delText>
        </w:r>
      </w:del>
      <w:ins w:id="96" w:author="Intone" w:date="2025-07-17T13:23:00Z">
        <w:r w:rsidRPr="00771E06">
          <w:rPr>
            <w:rFonts w:asciiTheme="minorHAnsi" w:eastAsia="SimSun" w:hAnsiTheme="minorHAnsi" w:cstheme="minorHAnsi"/>
            <w:lang w:eastAsia="zh-CN"/>
          </w:rPr>
          <w:t>9</w:t>
        </w:r>
      </w:ins>
      <w:r w:rsidRPr="00771E06">
        <w:rPr>
          <w:rFonts w:asciiTheme="minorHAnsi" w:eastAsia="Malgun Gothic" w:hAnsiTheme="minorHAnsi" w:cstheme="minorHAnsi"/>
          <w:lang w:eastAsia="ko-KR"/>
        </w:rPr>
        <w:tab/>
        <w:t xml:space="preserve">to continue to consult with the membership on improving the GCI process, including discussion on the methodology, </w:t>
      </w:r>
      <w:ins w:id="97" w:author="Intone" w:date="2025-07-17T13:23:00Z">
        <w:r w:rsidRPr="00771E06">
          <w:rPr>
            <w:rFonts w:asciiTheme="minorHAnsi" w:eastAsia="SimSun" w:hAnsiTheme="minorHAnsi" w:cstheme="minorHAnsi"/>
            <w:lang w:eastAsia="zh-CN"/>
          </w:rPr>
          <w:t>in</w:t>
        </w:r>
      </w:ins>
      <w:ins w:id="98" w:author="Intone" w:date="2025-07-17T13:24:00Z">
        <w:r w:rsidRPr="00771E06">
          <w:rPr>
            <w:rFonts w:asciiTheme="minorHAnsi" w:eastAsia="SimSun" w:hAnsiTheme="minorHAnsi" w:cstheme="minorHAnsi"/>
            <w:lang w:eastAsia="zh-CN"/>
          </w:rPr>
          <w:t>dicators</w:t>
        </w:r>
      </w:ins>
      <w:ins w:id="99" w:author="Kumud" w:date="2025-03-02T22:06:00Z">
        <w:r w:rsidRPr="00771E06">
          <w:rPr>
            <w:rFonts w:asciiTheme="minorHAnsi" w:eastAsia="Malgun Gothic" w:hAnsiTheme="minorHAnsi" w:cstheme="minorHAnsi"/>
            <w:lang w:eastAsia="ko-KR"/>
          </w:rPr>
          <w:t xml:space="preserve">, </w:t>
        </w:r>
      </w:ins>
      <w:r w:rsidRPr="00771E06">
        <w:rPr>
          <w:rFonts w:asciiTheme="minorHAnsi" w:eastAsia="Malgun Gothic" w:hAnsiTheme="minorHAnsi" w:cstheme="minorHAnsi"/>
          <w:lang w:eastAsia="ko-KR"/>
        </w:rPr>
        <w:t xml:space="preserve">structure, weightage and questions, using the GCI Expert Group, as appropriate, </w:t>
      </w:r>
      <w:proofErr w:type="gramStart"/>
      <w:r w:rsidRPr="00771E06">
        <w:rPr>
          <w:rFonts w:asciiTheme="minorHAnsi" w:eastAsia="Malgun Gothic" w:hAnsiTheme="minorHAnsi" w:cstheme="minorHAnsi"/>
          <w:lang w:eastAsia="ko-KR"/>
        </w:rPr>
        <w:t>taking into account</w:t>
      </w:r>
      <w:proofErr w:type="gramEnd"/>
      <w:r w:rsidRPr="00771E06">
        <w:rPr>
          <w:rFonts w:asciiTheme="minorHAnsi" w:eastAsia="Malgun Gothic" w:hAnsiTheme="minorHAnsi" w:cstheme="minorHAnsi"/>
          <w:lang w:eastAsia="ko-KR"/>
        </w:rPr>
        <w:t xml:space="preserve"> the financial implications,</w:t>
      </w:r>
    </w:p>
    <w:p w14:paraId="1496D978" w14:textId="561EB0B0" w:rsidR="00CC4F92" w:rsidRPr="00771E06" w:rsidRDefault="00476A06">
      <w:pPr>
        <w:spacing w:before="261" w:line="243" w:lineRule="auto"/>
        <w:ind w:left="575" w:hanging="1"/>
        <w:jc w:val="both"/>
        <w:rPr>
          <w:rFonts w:asciiTheme="minorHAnsi" w:eastAsia="Calibri Light" w:hAnsiTheme="minorHAnsi" w:cstheme="minorHAnsi"/>
        </w:rPr>
      </w:pPr>
      <w:r w:rsidRPr="00771E06">
        <w:rPr>
          <w:rFonts w:asciiTheme="minorHAnsi" w:eastAsia="Calibri Light" w:hAnsiTheme="minorHAnsi" w:cstheme="minorHAnsi"/>
          <w:i/>
          <w:iCs/>
          <w:spacing w:val="2"/>
        </w:rPr>
        <w:t>invites the Secretary-General, in</w:t>
      </w:r>
      <w:r w:rsidRPr="00771E06">
        <w:rPr>
          <w:rFonts w:asciiTheme="minorHAnsi" w:eastAsia="Calibri Light" w:hAnsiTheme="minorHAnsi" w:cstheme="minorHAnsi"/>
          <w:i/>
          <w:iCs/>
          <w:spacing w:val="10"/>
        </w:rPr>
        <w:t xml:space="preserve"> </w:t>
      </w:r>
      <w:r w:rsidRPr="00771E06">
        <w:rPr>
          <w:rFonts w:asciiTheme="minorHAnsi" w:eastAsia="Calibri Light" w:hAnsiTheme="minorHAnsi" w:cstheme="minorHAnsi"/>
          <w:i/>
          <w:iCs/>
          <w:spacing w:val="2"/>
        </w:rPr>
        <w:t>coordination</w:t>
      </w:r>
      <w:r w:rsidRPr="00771E06">
        <w:rPr>
          <w:rFonts w:asciiTheme="minorHAnsi" w:eastAsia="Calibri Light" w:hAnsiTheme="minorHAnsi" w:cstheme="minorHAnsi"/>
          <w:i/>
          <w:iCs/>
          <w:spacing w:val="11"/>
          <w:w w:val="101"/>
        </w:rPr>
        <w:t xml:space="preserve"> </w:t>
      </w:r>
      <w:r w:rsidRPr="00771E06">
        <w:rPr>
          <w:rFonts w:asciiTheme="minorHAnsi" w:eastAsia="Calibri Light" w:hAnsiTheme="minorHAnsi" w:cstheme="minorHAnsi"/>
          <w:i/>
          <w:iCs/>
          <w:spacing w:val="2"/>
        </w:rPr>
        <w:t>with</w:t>
      </w:r>
      <w:r w:rsidRPr="00771E06">
        <w:rPr>
          <w:rFonts w:asciiTheme="minorHAnsi" w:eastAsia="Calibri Light" w:hAnsiTheme="minorHAnsi" w:cstheme="minorHAnsi"/>
          <w:i/>
          <w:iCs/>
          <w:spacing w:val="9"/>
        </w:rPr>
        <w:t xml:space="preserve"> </w:t>
      </w:r>
      <w:r w:rsidRPr="00771E06">
        <w:rPr>
          <w:rFonts w:asciiTheme="minorHAnsi" w:eastAsia="Calibri Light" w:hAnsiTheme="minorHAnsi" w:cstheme="minorHAnsi"/>
          <w:i/>
          <w:iCs/>
          <w:spacing w:val="2"/>
        </w:rPr>
        <w:t>the</w:t>
      </w:r>
      <w:r w:rsidRPr="00771E06">
        <w:rPr>
          <w:rFonts w:asciiTheme="minorHAnsi" w:eastAsia="Calibri Light" w:hAnsiTheme="minorHAnsi" w:cstheme="minorHAnsi"/>
          <w:i/>
          <w:iCs/>
          <w:spacing w:val="9"/>
        </w:rPr>
        <w:t xml:space="preserve"> </w:t>
      </w:r>
      <w:r w:rsidRPr="00771E06">
        <w:rPr>
          <w:rFonts w:asciiTheme="minorHAnsi" w:eastAsia="Calibri Light" w:hAnsiTheme="minorHAnsi" w:cstheme="minorHAnsi"/>
          <w:i/>
          <w:iCs/>
          <w:spacing w:val="2"/>
        </w:rPr>
        <w:t>Directors</w:t>
      </w:r>
      <w:r w:rsidRPr="00771E06">
        <w:rPr>
          <w:rFonts w:asciiTheme="minorHAnsi" w:eastAsia="Calibri Light" w:hAnsiTheme="minorHAnsi" w:cstheme="minorHAnsi"/>
          <w:i/>
          <w:iCs/>
          <w:spacing w:val="8"/>
        </w:rPr>
        <w:t xml:space="preserve"> </w:t>
      </w:r>
      <w:r w:rsidRPr="00771E06">
        <w:rPr>
          <w:rFonts w:asciiTheme="minorHAnsi" w:eastAsia="Calibri Light" w:hAnsiTheme="minorHAnsi" w:cstheme="minorHAnsi"/>
          <w:i/>
          <w:iCs/>
          <w:spacing w:val="2"/>
        </w:rPr>
        <w:t>of the</w:t>
      </w:r>
      <w:r w:rsidRPr="00771E06">
        <w:rPr>
          <w:rFonts w:asciiTheme="minorHAnsi" w:eastAsia="Calibri Light" w:hAnsiTheme="minorHAnsi" w:cstheme="minorHAnsi"/>
          <w:i/>
          <w:iCs/>
        </w:rPr>
        <w:t xml:space="preserve"> </w:t>
      </w:r>
      <w:r w:rsidRPr="00771E06">
        <w:rPr>
          <w:rFonts w:asciiTheme="minorHAnsi" w:eastAsia="Calibri Light" w:hAnsiTheme="minorHAnsi" w:cstheme="minorHAnsi"/>
          <w:i/>
          <w:iCs/>
          <w:spacing w:val="-1"/>
        </w:rPr>
        <w:t>Radiocommunication</w:t>
      </w:r>
      <w:r w:rsidRPr="00771E06">
        <w:rPr>
          <w:rFonts w:asciiTheme="minorHAnsi" w:eastAsia="Calibri Light" w:hAnsiTheme="minorHAnsi" w:cstheme="minorHAnsi"/>
          <w:i/>
          <w:iCs/>
          <w:spacing w:val="22"/>
        </w:rPr>
        <w:t xml:space="preserve"> </w:t>
      </w:r>
      <w:r w:rsidRPr="00771E06">
        <w:rPr>
          <w:rFonts w:asciiTheme="minorHAnsi" w:eastAsia="Calibri Light" w:hAnsiTheme="minorHAnsi" w:cstheme="minorHAnsi"/>
          <w:i/>
          <w:iCs/>
          <w:spacing w:val="-1"/>
        </w:rPr>
        <w:t>Bureau,</w:t>
      </w:r>
      <w:r w:rsidRPr="00771E06">
        <w:rPr>
          <w:rFonts w:asciiTheme="minorHAnsi" w:eastAsia="Calibri Light" w:hAnsiTheme="minorHAnsi" w:cstheme="minorHAnsi"/>
          <w:i/>
          <w:iCs/>
          <w:spacing w:val="23"/>
          <w:w w:val="101"/>
        </w:rPr>
        <w:t xml:space="preserve"> </w:t>
      </w:r>
      <w:r w:rsidRPr="00771E06">
        <w:rPr>
          <w:rFonts w:asciiTheme="minorHAnsi" w:eastAsia="Calibri Light" w:hAnsiTheme="minorHAnsi" w:cstheme="minorHAnsi"/>
          <w:i/>
          <w:iCs/>
          <w:spacing w:val="-1"/>
        </w:rPr>
        <w:t>the</w:t>
      </w:r>
      <w:r w:rsidRPr="00771E06">
        <w:rPr>
          <w:rFonts w:asciiTheme="minorHAnsi" w:eastAsia="Calibri Light" w:hAnsiTheme="minorHAnsi" w:cstheme="minorHAnsi"/>
          <w:i/>
          <w:iCs/>
          <w:spacing w:val="27"/>
          <w:w w:val="102"/>
        </w:rPr>
        <w:t xml:space="preserve"> </w:t>
      </w:r>
      <w:r w:rsidRPr="00771E06">
        <w:rPr>
          <w:rFonts w:asciiTheme="minorHAnsi" w:eastAsia="Calibri Light" w:hAnsiTheme="minorHAnsi" w:cstheme="minorHAnsi"/>
          <w:i/>
          <w:iCs/>
          <w:spacing w:val="-1"/>
        </w:rPr>
        <w:t>Telecomm</w:t>
      </w:r>
      <w:r w:rsidRPr="00771E06">
        <w:rPr>
          <w:rFonts w:asciiTheme="minorHAnsi" w:eastAsia="Calibri Light" w:hAnsiTheme="minorHAnsi" w:cstheme="minorHAnsi"/>
          <w:i/>
          <w:iCs/>
          <w:spacing w:val="-2"/>
        </w:rPr>
        <w:t>unication</w:t>
      </w:r>
      <w:r w:rsidRPr="00771E06">
        <w:rPr>
          <w:rFonts w:asciiTheme="minorHAnsi" w:eastAsia="Calibri Light" w:hAnsiTheme="minorHAnsi" w:cstheme="minorHAnsi"/>
          <w:i/>
          <w:iCs/>
          <w:spacing w:val="11"/>
          <w:w w:val="102"/>
        </w:rPr>
        <w:t xml:space="preserve"> </w:t>
      </w:r>
      <w:r w:rsidRPr="00771E06">
        <w:rPr>
          <w:rFonts w:asciiTheme="minorHAnsi" w:eastAsia="Calibri Light" w:hAnsiTheme="minorHAnsi" w:cstheme="minorHAnsi"/>
          <w:i/>
          <w:iCs/>
          <w:spacing w:val="-2"/>
        </w:rPr>
        <w:t>Standardization</w:t>
      </w:r>
      <w:r w:rsidRPr="00771E06">
        <w:rPr>
          <w:rFonts w:asciiTheme="minorHAnsi" w:eastAsia="Calibri Light" w:hAnsiTheme="minorHAnsi" w:cstheme="minorHAnsi"/>
          <w:i/>
          <w:iCs/>
          <w:spacing w:val="21"/>
        </w:rPr>
        <w:t xml:space="preserve"> </w:t>
      </w:r>
      <w:r w:rsidRPr="00771E06">
        <w:rPr>
          <w:rFonts w:asciiTheme="minorHAnsi" w:eastAsia="Calibri Light" w:hAnsiTheme="minorHAnsi" w:cstheme="minorHAnsi"/>
          <w:i/>
          <w:iCs/>
          <w:spacing w:val="-2"/>
        </w:rPr>
        <w:t>Bureau</w:t>
      </w:r>
      <w:r w:rsidRPr="00771E06">
        <w:rPr>
          <w:rFonts w:asciiTheme="minorHAnsi" w:eastAsia="Calibri Light" w:hAnsiTheme="minorHAnsi" w:cstheme="minorHAnsi"/>
          <w:i/>
          <w:iCs/>
        </w:rPr>
        <w:t xml:space="preserve"> </w:t>
      </w:r>
      <w:r w:rsidRPr="00771E06">
        <w:rPr>
          <w:rFonts w:asciiTheme="minorHAnsi" w:eastAsia="Calibri Light" w:hAnsiTheme="minorHAnsi" w:cstheme="minorHAnsi"/>
          <w:i/>
          <w:iCs/>
          <w:spacing w:val="-1"/>
        </w:rPr>
        <w:t>and</w:t>
      </w:r>
      <w:r w:rsidRPr="00771E06">
        <w:rPr>
          <w:rFonts w:asciiTheme="minorHAnsi" w:eastAsia="Calibri Light" w:hAnsiTheme="minorHAnsi" w:cstheme="minorHAnsi"/>
          <w:i/>
          <w:iCs/>
          <w:spacing w:val="11"/>
          <w:w w:val="101"/>
        </w:rPr>
        <w:t xml:space="preserve"> </w:t>
      </w:r>
      <w:r w:rsidRPr="00771E06">
        <w:rPr>
          <w:rFonts w:asciiTheme="minorHAnsi" w:eastAsia="Calibri Light" w:hAnsiTheme="minorHAnsi" w:cstheme="minorHAnsi"/>
          <w:i/>
          <w:iCs/>
          <w:spacing w:val="-1"/>
        </w:rPr>
        <w:t>the</w:t>
      </w:r>
      <w:r w:rsidRPr="00771E06">
        <w:rPr>
          <w:rFonts w:asciiTheme="minorHAnsi" w:eastAsia="Calibri Light" w:hAnsiTheme="minorHAnsi" w:cstheme="minorHAnsi"/>
          <w:i/>
          <w:iCs/>
          <w:spacing w:val="16"/>
          <w:w w:val="101"/>
        </w:rPr>
        <w:t xml:space="preserve"> </w:t>
      </w:r>
      <w:r w:rsidRPr="00771E06">
        <w:rPr>
          <w:rFonts w:asciiTheme="minorHAnsi" w:eastAsia="Calibri Light" w:hAnsiTheme="minorHAnsi" w:cstheme="minorHAnsi"/>
          <w:i/>
          <w:iCs/>
          <w:spacing w:val="-1"/>
        </w:rPr>
        <w:t>Telecommunication</w:t>
      </w:r>
      <w:r w:rsidRPr="00771E06">
        <w:rPr>
          <w:rFonts w:asciiTheme="minorHAnsi" w:eastAsia="Calibri Light" w:hAnsiTheme="minorHAnsi" w:cstheme="minorHAnsi"/>
          <w:i/>
          <w:iCs/>
          <w:spacing w:val="-2"/>
        </w:rPr>
        <w:t xml:space="preserve"> Development Bureau</w:t>
      </w:r>
    </w:p>
    <w:p w14:paraId="7A21881D" w14:textId="77777777" w:rsidR="00CC4F92" w:rsidRPr="00771E06" w:rsidRDefault="00476A06">
      <w:pPr>
        <w:spacing w:before="262"/>
        <w:ind w:left="10" w:right="1" w:firstLine="8"/>
        <w:jc w:val="both"/>
        <w:rPr>
          <w:rFonts w:asciiTheme="minorHAnsi" w:eastAsia="Calibri Light" w:hAnsiTheme="minorHAnsi" w:cstheme="minorHAnsi"/>
        </w:rPr>
      </w:pPr>
      <w:r w:rsidRPr="00771E06">
        <w:rPr>
          <w:rFonts w:asciiTheme="minorHAnsi" w:eastAsia="Calibri Light" w:hAnsiTheme="minorHAnsi" w:cstheme="minorHAnsi"/>
          <w:spacing w:val="-2"/>
        </w:rPr>
        <w:t>1</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to report</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2"/>
        </w:rPr>
        <w:t>on</w:t>
      </w:r>
      <w:r w:rsidRPr="00771E06">
        <w:rPr>
          <w:rFonts w:asciiTheme="minorHAnsi" w:eastAsia="Calibri Light" w:hAnsiTheme="minorHAnsi" w:cstheme="minorHAnsi"/>
          <w:spacing w:val="10"/>
        </w:rPr>
        <w:t xml:space="preserve"> </w:t>
      </w:r>
      <w:proofErr w:type="spellStart"/>
      <w:r w:rsidRPr="00771E06">
        <w:rPr>
          <w:rFonts w:asciiTheme="minorHAnsi" w:eastAsia="Calibri Light" w:hAnsiTheme="minorHAnsi" w:cstheme="minorHAnsi"/>
          <w:spacing w:val="-2"/>
        </w:rPr>
        <w:t>MoUs</w:t>
      </w:r>
      <w:proofErr w:type="spellEnd"/>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between</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countries,</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2"/>
        </w:rPr>
        <w:t>as well</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2"/>
        </w:rPr>
        <w:t>existing forms of</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cooperation,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providing</w:t>
      </w:r>
      <w:r w:rsidRPr="00771E06">
        <w:rPr>
          <w:rFonts w:asciiTheme="minorHAnsi" w:eastAsia="Calibri Light" w:hAnsiTheme="minorHAnsi" w:cstheme="minorHAnsi"/>
          <w:spacing w:val="18"/>
        </w:rPr>
        <w:t xml:space="preserve"> </w:t>
      </w:r>
      <w:r w:rsidRPr="00771E06">
        <w:rPr>
          <w:rFonts w:asciiTheme="minorHAnsi" w:eastAsia="Calibri Light" w:hAnsiTheme="minorHAnsi" w:cstheme="minorHAnsi"/>
          <w:spacing w:val="-1"/>
        </w:rPr>
        <w:t>analysis</w:t>
      </w:r>
      <w:r w:rsidRPr="00771E06">
        <w:rPr>
          <w:rFonts w:asciiTheme="minorHAnsi" w:eastAsia="Calibri Light" w:hAnsiTheme="minorHAnsi" w:cstheme="minorHAnsi"/>
          <w:spacing w:val="17"/>
          <w:w w:val="101"/>
        </w:rPr>
        <w:t xml:space="preserve"> </w:t>
      </w:r>
      <w:r w:rsidRPr="00771E06">
        <w:rPr>
          <w:rFonts w:asciiTheme="minorHAnsi" w:eastAsia="Calibri Light" w:hAnsiTheme="minorHAnsi" w:cstheme="minorHAnsi"/>
          <w:spacing w:val="-1"/>
        </w:rPr>
        <w:t>of their</w:t>
      </w:r>
      <w:r w:rsidRPr="00771E06">
        <w:rPr>
          <w:rFonts w:asciiTheme="minorHAnsi" w:eastAsia="Calibri Light" w:hAnsiTheme="minorHAnsi" w:cstheme="minorHAnsi"/>
          <w:spacing w:val="15"/>
          <w:w w:val="102"/>
        </w:rPr>
        <w:t xml:space="preserve"> </w:t>
      </w:r>
      <w:r w:rsidRPr="00771E06">
        <w:rPr>
          <w:rFonts w:asciiTheme="minorHAnsi" w:eastAsia="Calibri Light" w:hAnsiTheme="minorHAnsi" w:cstheme="minorHAnsi"/>
          <w:spacing w:val="-1"/>
        </w:rPr>
        <w:t>status</w:t>
      </w:r>
      <w:r w:rsidRPr="00771E06">
        <w:rPr>
          <w:rFonts w:asciiTheme="minorHAnsi" w:eastAsia="Calibri Light" w:hAnsiTheme="minorHAnsi" w:cstheme="minorHAnsi"/>
          <w:spacing w:val="17"/>
          <w:w w:val="101"/>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5"/>
          <w:w w:val="102"/>
        </w:rPr>
        <w:t xml:space="preserve"> </w:t>
      </w:r>
      <w:r w:rsidRPr="00771E06">
        <w:rPr>
          <w:rFonts w:asciiTheme="minorHAnsi" w:eastAsia="Calibri Light" w:hAnsiTheme="minorHAnsi" w:cstheme="minorHAnsi"/>
          <w:spacing w:val="-2"/>
        </w:rPr>
        <w:t>scope</w:t>
      </w:r>
      <w:r w:rsidRPr="00771E06">
        <w:rPr>
          <w:rFonts w:asciiTheme="minorHAnsi" w:eastAsia="Calibri Light" w:hAnsiTheme="minorHAnsi" w:cstheme="minorHAnsi"/>
          <w:spacing w:val="17"/>
          <w:w w:val="102"/>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spacing w:val="17"/>
          <w:w w:val="102"/>
        </w:rPr>
        <w:t xml:space="preserve"> </w:t>
      </w:r>
      <w:r w:rsidRPr="00771E06">
        <w:rPr>
          <w:rFonts w:asciiTheme="minorHAnsi" w:eastAsia="Calibri Light" w:hAnsiTheme="minorHAnsi" w:cstheme="minorHAnsi"/>
          <w:spacing w:val="-2"/>
        </w:rPr>
        <w:t>application</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of these</w:t>
      </w:r>
      <w:r w:rsidRPr="00771E06">
        <w:rPr>
          <w:rFonts w:asciiTheme="minorHAnsi" w:eastAsia="Calibri Light" w:hAnsiTheme="minorHAnsi" w:cstheme="minorHAnsi"/>
          <w:spacing w:val="17"/>
          <w:w w:val="101"/>
        </w:rPr>
        <w:t xml:space="preserve"> </w:t>
      </w:r>
      <w:r w:rsidRPr="00771E06">
        <w:rPr>
          <w:rFonts w:asciiTheme="minorHAnsi" w:eastAsia="Calibri Light" w:hAnsiTheme="minorHAnsi" w:cstheme="minorHAnsi"/>
          <w:spacing w:val="-2"/>
        </w:rPr>
        <w:t>cooperative</w:t>
      </w:r>
      <w:r w:rsidRPr="00771E06">
        <w:rPr>
          <w:rFonts w:asciiTheme="minorHAnsi" w:eastAsia="Calibri Light" w:hAnsiTheme="minorHAnsi" w:cstheme="minorHAnsi"/>
        </w:rPr>
        <w:t xml:space="preserve"> mechanisms</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rPr>
        <w:t>to</w:t>
      </w:r>
      <w:r w:rsidRPr="00771E06">
        <w:rPr>
          <w:rFonts w:asciiTheme="minorHAnsi" w:eastAsia="Calibri Light" w:hAnsiTheme="minorHAnsi" w:cstheme="minorHAnsi"/>
          <w:spacing w:val="25"/>
          <w:w w:val="101"/>
        </w:rPr>
        <w:t xml:space="preserve"> </w:t>
      </w:r>
      <w:r w:rsidRPr="00771E06">
        <w:rPr>
          <w:rFonts w:asciiTheme="minorHAnsi" w:eastAsia="Calibri Light" w:hAnsiTheme="minorHAnsi" w:cstheme="minorHAnsi"/>
        </w:rPr>
        <w:t>strengthen</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rPr>
        <w:t>cybersecurity</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rPr>
        <w:t>and</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rPr>
        <w:t>combat</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rPr>
        <w:t>cyberthreats,</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rPr>
        <w:t>wit</w:t>
      </w:r>
      <w:r w:rsidRPr="00771E06">
        <w:rPr>
          <w:rFonts w:asciiTheme="minorHAnsi" w:eastAsia="Calibri Light" w:hAnsiTheme="minorHAnsi" w:cstheme="minorHAnsi"/>
          <w:spacing w:val="-1"/>
        </w:rPr>
        <w:t>h</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1"/>
        </w:rPr>
        <w:t>a</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1"/>
        </w:rPr>
        <w:t>view</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enabling</w:t>
      </w:r>
      <w:r w:rsidRPr="00771E06">
        <w:rPr>
          <w:rFonts w:asciiTheme="minorHAnsi" w:eastAsia="Calibri Light" w:hAnsiTheme="minorHAnsi" w:cstheme="minorHAnsi"/>
          <w:spacing w:val="36"/>
          <w:w w:val="101"/>
        </w:rPr>
        <w:t xml:space="preserve"> </w:t>
      </w:r>
      <w:r w:rsidRPr="00771E06">
        <w:rPr>
          <w:rFonts w:asciiTheme="minorHAnsi" w:eastAsia="Calibri Light" w:hAnsiTheme="minorHAnsi" w:cstheme="minorHAnsi"/>
          <w:spacing w:val="-2"/>
        </w:rPr>
        <w:t>Member</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States</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2"/>
        </w:rPr>
        <w:t>identify</w:t>
      </w:r>
      <w:r w:rsidRPr="00771E06">
        <w:rPr>
          <w:rFonts w:asciiTheme="minorHAnsi" w:eastAsia="Calibri Light" w:hAnsiTheme="minorHAnsi" w:cstheme="minorHAnsi"/>
          <w:spacing w:val="19"/>
          <w:w w:val="101"/>
        </w:rPr>
        <w:t xml:space="preserve"> </w:t>
      </w:r>
      <w:r w:rsidRPr="00771E06">
        <w:rPr>
          <w:rFonts w:asciiTheme="minorHAnsi" w:eastAsia="Calibri Light" w:hAnsiTheme="minorHAnsi" w:cstheme="minorHAnsi"/>
          <w:spacing w:val="-2"/>
        </w:rPr>
        <w:t>whether</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2"/>
        </w:rPr>
        <w:t>additional</w:t>
      </w:r>
      <w:r w:rsidRPr="00771E06">
        <w:rPr>
          <w:rFonts w:asciiTheme="minorHAnsi" w:eastAsia="Calibri Light" w:hAnsiTheme="minorHAnsi" w:cstheme="minorHAnsi"/>
          <w:spacing w:val="29"/>
        </w:rPr>
        <w:t xml:space="preserve"> </w:t>
      </w:r>
      <w:r w:rsidRPr="00771E06">
        <w:rPr>
          <w:rFonts w:asciiTheme="minorHAnsi" w:eastAsia="Calibri Light" w:hAnsiTheme="minorHAnsi" w:cstheme="minorHAnsi"/>
          <w:spacing w:val="-2"/>
        </w:rPr>
        <w:t>memoranda</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or</w:t>
      </w:r>
      <w:r w:rsidRPr="00771E06">
        <w:rPr>
          <w:rFonts w:asciiTheme="minorHAnsi" w:eastAsia="Calibri Light" w:hAnsiTheme="minorHAnsi" w:cstheme="minorHAnsi"/>
          <w:spacing w:val="29"/>
          <w:w w:val="101"/>
        </w:rPr>
        <w:t xml:space="preserve"> </w:t>
      </w:r>
      <w:r w:rsidRPr="00771E06">
        <w:rPr>
          <w:rFonts w:asciiTheme="minorHAnsi" w:eastAsia="Calibri Light" w:hAnsiTheme="minorHAnsi" w:cstheme="minorHAnsi"/>
          <w:spacing w:val="-2"/>
        </w:rPr>
        <w:t>mechanisms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are</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3"/>
        </w:rPr>
        <w:t>required;</w:t>
      </w:r>
    </w:p>
    <w:p w14:paraId="736FB139" w14:textId="77777777" w:rsidR="00CC4F92" w:rsidRPr="00771E06" w:rsidRDefault="00476A06">
      <w:pPr>
        <w:spacing w:before="260" w:line="247" w:lineRule="auto"/>
        <w:ind w:left="15" w:hanging="3"/>
        <w:jc w:val="both"/>
        <w:rPr>
          <w:rFonts w:asciiTheme="minorHAnsi" w:eastAsia="Calibri Light" w:hAnsiTheme="minorHAnsi" w:cstheme="minorHAnsi"/>
        </w:rPr>
      </w:pPr>
      <w:r w:rsidRPr="00771E06">
        <w:rPr>
          <w:rFonts w:asciiTheme="minorHAnsi" w:eastAsia="Calibri Light" w:hAnsiTheme="minorHAnsi" w:cstheme="minorHAnsi"/>
          <w:spacing w:val="-2"/>
        </w:rPr>
        <w:t>2</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to support regional</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2"/>
        </w:rPr>
        <w:t xml:space="preserve">and </w:t>
      </w:r>
      <w:r w:rsidRPr="00771E06">
        <w:rPr>
          <w:rFonts w:asciiTheme="minorHAnsi" w:eastAsia="Calibri Light" w:hAnsiTheme="minorHAnsi" w:cstheme="minorHAnsi"/>
          <w:spacing w:val="-3"/>
        </w:rPr>
        <w:t>global cybersecurity</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3"/>
        </w:rPr>
        <w:t>initiatives and to invite all</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3"/>
        </w:rPr>
        <w:t>countries,</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particularly</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1"/>
        </w:rPr>
        <w:t>developing ones, to take</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1"/>
        </w:rPr>
        <w:t>part</w:t>
      </w:r>
      <w:r w:rsidRPr="00771E06">
        <w:rPr>
          <w:rFonts w:asciiTheme="minorHAnsi" w:eastAsia="Calibri Light" w:hAnsiTheme="minorHAnsi" w:cstheme="minorHAnsi"/>
          <w:spacing w:val="14"/>
          <w:w w:val="101"/>
        </w:rPr>
        <w:t xml:space="preserve"> </w:t>
      </w:r>
      <w:r w:rsidRPr="00771E06">
        <w:rPr>
          <w:rFonts w:asciiTheme="minorHAnsi" w:eastAsia="Calibri Light" w:hAnsiTheme="minorHAnsi" w:cstheme="minorHAnsi"/>
          <w:spacing w:val="-1"/>
        </w:rPr>
        <w:t xml:space="preserve">in </w:t>
      </w:r>
      <w:r w:rsidRPr="00771E06">
        <w:rPr>
          <w:rFonts w:asciiTheme="minorHAnsi" w:eastAsia="Calibri Light" w:hAnsiTheme="minorHAnsi" w:cstheme="minorHAnsi"/>
          <w:spacing w:val="-2"/>
        </w:rPr>
        <w:t>these activities;</w:t>
      </w:r>
    </w:p>
    <w:p w14:paraId="1EEEDF1B" w14:textId="77777777" w:rsidR="00CC4F92" w:rsidRPr="00771E06" w:rsidRDefault="00476A06">
      <w:pPr>
        <w:spacing w:before="257"/>
        <w:ind w:left="6" w:right="1" w:firstLine="4"/>
        <w:jc w:val="both"/>
        <w:rPr>
          <w:rFonts w:asciiTheme="minorHAnsi" w:eastAsia="Calibri Light" w:hAnsiTheme="minorHAnsi" w:cstheme="minorHAnsi"/>
          <w:lang w:eastAsia="zh-CN"/>
        </w:rPr>
      </w:pPr>
      <w:r w:rsidRPr="00771E06">
        <w:rPr>
          <w:rFonts w:asciiTheme="minorHAnsi" w:eastAsia="Calibri Light" w:hAnsiTheme="minorHAnsi" w:cstheme="minorHAnsi"/>
          <w:spacing w:val="-1"/>
        </w:rPr>
        <w:t>3</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 continue to mobilize</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1"/>
        </w:rPr>
        <w:t>ITU'</w:t>
      </w:r>
      <w:r w:rsidRPr="00771E06">
        <w:rPr>
          <w:rFonts w:asciiTheme="minorHAnsi" w:eastAsia="Calibri Light" w:hAnsiTheme="minorHAnsi" w:cstheme="minorHAnsi"/>
          <w:spacing w:val="-2"/>
        </w:rPr>
        <w:t>s development</w:t>
      </w:r>
      <w:r w:rsidRPr="00771E06">
        <w:rPr>
          <w:rFonts w:asciiTheme="minorHAnsi" w:eastAsia="Calibri Light" w:hAnsiTheme="minorHAnsi" w:cstheme="minorHAnsi"/>
          <w:spacing w:val="2"/>
        </w:rPr>
        <w:t xml:space="preserve"> </w:t>
      </w:r>
      <w:r w:rsidRPr="00771E06">
        <w:rPr>
          <w:rFonts w:asciiTheme="minorHAnsi" w:eastAsia="Calibri Light" w:hAnsiTheme="minorHAnsi" w:cstheme="minorHAnsi"/>
          <w:spacing w:val="-2"/>
        </w:rPr>
        <w:t>expertise with</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a view to strengthen</w:t>
      </w:r>
      <w:r w:rsidRPr="00771E06">
        <w:rPr>
          <w:rFonts w:asciiTheme="minorHAnsi" w:eastAsia="Calibri Light" w:hAnsiTheme="minorHAnsi" w:cstheme="minorHAnsi"/>
          <w:spacing w:val="-1"/>
        </w:rPr>
        <w:t>ing</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1"/>
        </w:rPr>
        <w:t>national,</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1"/>
        </w:rPr>
        <w:t>regional and</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1"/>
        </w:rPr>
        <w:t>international cybersecurity</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1"/>
        </w:rPr>
        <w:t>in supp</w:t>
      </w:r>
      <w:r w:rsidRPr="00771E06">
        <w:rPr>
          <w:rFonts w:asciiTheme="minorHAnsi" w:eastAsia="Calibri Light" w:hAnsiTheme="minorHAnsi" w:cstheme="minorHAnsi"/>
          <w:spacing w:val="-2"/>
        </w:rPr>
        <w:t>ort of the</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SDGs,</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2"/>
        </w:rPr>
        <w:t>working</w:t>
      </w:r>
      <w:r w:rsidRPr="00771E06">
        <w:rPr>
          <w:rFonts w:asciiTheme="minorHAnsi" w:eastAsia="Calibri Light" w:hAnsiTheme="minorHAnsi" w:cstheme="minorHAnsi"/>
        </w:rPr>
        <w:t xml:space="preserve"> with</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rPr>
        <w:t>other</w:t>
      </w:r>
      <w:r w:rsidRPr="00771E06">
        <w:rPr>
          <w:rFonts w:asciiTheme="minorHAnsi" w:eastAsia="Calibri Light" w:hAnsiTheme="minorHAnsi" w:cstheme="minorHAnsi"/>
          <w:spacing w:val="33"/>
          <w:w w:val="101"/>
        </w:rPr>
        <w:t xml:space="preserve"> </w:t>
      </w:r>
      <w:r w:rsidRPr="00771E06">
        <w:rPr>
          <w:rFonts w:asciiTheme="minorHAnsi" w:eastAsia="Calibri Light" w:hAnsiTheme="minorHAnsi" w:cstheme="minorHAnsi"/>
        </w:rPr>
        <w:t>relevant</w:t>
      </w:r>
      <w:r w:rsidRPr="00771E06">
        <w:rPr>
          <w:rFonts w:asciiTheme="minorHAnsi" w:eastAsia="Calibri Light" w:hAnsiTheme="minorHAnsi" w:cstheme="minorHAnsi"/>
          <w:spacing w:val="34"/>
        </w:rPr>
        <w:t xml:space="preserve"> </w:t>
      </w:r>
      <w:r w:rsidRPr="00771E06">
        <w:rPr>
          <w:rFonts w:asciiTheme="minorHAnsi" w:eastAsia="Calibri Light" w:hAnsiTheme="minorHAnsi" w:cstheme="minorHAnsi"/>
        </w:rPr>
        <w:t>bo</w:t>
      </w:r>
      <w:r w:rsidRPr="00771E06">
        <w:rPr>
          <w:rFonts w:asciiTheme="minorHAnsi" w:eastAsia="Calibri Light" w:hAnsiTheme="minorHAnsi" w:cstheme="minorHAnsi"/>
          <w:spacing w:val="-1"/>
        </w:rPr>
        <w:t>dies/agencies</w:t>
      </w:r>
      <w:r w:rsidRPr="00771E06">
        <w:rPr>
          <w:rFonts w:asciiTheme="minorHAnsi" w:eastAsia="Calibri Light" w:hAnsiTheme="minorHAnsi" w:cstheme="minorHAnsi"/>
          <w:spacing w:val="23"/>
        </w:rPr>
        <w:t xml:space="preserve"> </w:t>
      </w:r>
      <w:r w:rsidRPr="00771E06">
        <w:rPr>
          <w:rFonts w:asciiTheme="minorHAnsi" w:eastAsia="Calibri Light" w:hAnsiTheme="minorHAnsi" w:cstheme="minorHAnsi"/>
          <w:spacing w:val="-1"/>
        </w:rPr>
        <w:t>within</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35"/>
          <w:w w:val="101"/>
        </w:rPr>
        <w:t xml:space="preserve"> </w:t>
      </w:r>
      <w:r w:rsidRPr="00771E06">
        <w:rPr>
          <w:rFonts w:asciiTheme="minorHAnsi" w:eastAsia="Calibri Light" w:hAnsiTheme="minorHAnsi" w:cstheme="minorHAnsi"/>
          <w:spacing w:val="-1"/>
        </w:rPr>
        <w:t>United</w:t>
      </w:r>
      <w:r w:rsidRPr="00771E06">
        <w:rPr>
          <w:rFonts w:asciiTheme="minorHAnsi" w:eastAsia="Calibri Light" w:hAnsiTheme="minorHAnsi" w:cstheme="minorHAnsi"/>
          <w:spacing w:val="35"/>
          <w:w w:val="102"/>
        </w:rPr>
        <w:t xml:space="preserve"> </w:t>
      </w:r>
      <w:r w:rsidRPr="00771E06">
        <w:rPr>
          <w:rFonts w:asciiTheme="minorHAnsi" w:eastAsia="Calibri Light" w:hAnsiTheme="minorHAnsi" w:cstheme="minorHAnsi"/>
          <w:spacing w:val="-1"/>
        </w:rPr>
        <w:t>Nations</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and</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other</w:t>
      </w:r>
      <w:r w:rsidRPr="00771E06">
        <w:rPr>
          <w:rFonts w:asciiTheme="minorHAnsi" w:eastAsia="Calibri Light" w:hAnsiTheme="minorHAnsi" w:cstheme="minorHAnsi"/>
          <w:spacing w:val="34"/>
        </w:rPr>
        <w:t xml:space="preserve"> </w:t>
      </w:r>
      <w:r w:rsidRPr="00771E06">
        <w:rPr>
          <w:rFonts w:asciiTheme="minorHAnsi" w:eastAsia="Calibri Light" w:hAnsiTheme="minorHAnsi" w:cstheme="minorHAnsi"/>
          <w:spacing w:val="-1"/>
        </w:rPr>
        <w:t>relevant</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international</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1"/>
        </w:rPr>
        <w:t>bodies, taking</w:t>
      </w:r>
      <w:r w:rsidRPr="00771E06">
        <w:rPr>
          <w:rFonts w:asciiTheme="minorHAnsi" w:eastAsia="Calibri Light" w:hAnsiTheme="minorHAnsi" w:cstheme="minorHAnsi"/>
          <w:spacing w:val="11"/>
        </w:rPr>
        <w:t xml:space="preserve"> </w:t>
      </w:r>
      <w:r w:rsidRPr="00771E06">
        <w:rPr>
          <w:rFonts w:asciiTheme="minorHAnsi" w:eastAsia="Calibri Light" w:hAnsiTheme="minorHAnsi" w:cstheme="minorHAnsi"/>
          <w:spacing w:val="-1"/>
        </w:rPr>
        <w:t>into account the specif</w:t>
      </w:r>
      <w:r w:rsidRPr="00771E06">
        <w:rPr>
          <w:rFonts w:asciiTheme="minorHAnsi" w:eastAsia="Calibri Light" w:hAnsiTheme="minorHAnsi" w:cstheme="minorHAnsi"/>
          <w:spacing w:val="-2"/>
        </w:rPr>
        <w:t>ic</w:t>
      </w:r>
      <w:r w:rsidRPr="00771E06">
        <w:rPr>
          <w:rFonts w:asciiTheme="minorHAnsi" w:eastAsia="Calibri Light" w:hAnsiTheme="minorHAnsi" w:cstheme="minorHAnsi"/>
          <w:spacing w:val="13"/>
          <w:w w:val="101"/>
        </w:rPr>
        <w:t xml:space="preserve"> </w:t>
      </w:r>
      <w:r w:rsidRPr="00771E06">
        <w:rPr>
          <w:rFonts w:asciiTheme="minorHAnsi" w:eastAsia="Calibri Light" w:hAnsiTheme="minorHAnsi" w:cstheme="minorHAnsi"/>
          <w:spacing w:val="-2"/>
        </w:rPr>
        <w:t>mandates and areas of</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spacing w:val="-2"/>
        </w:rPr>
        <w:t>expertise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of</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3"/>
        </w:rPr>
        <w:t>the different agencies, while remaining mindful of</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3"/>
        </w:rPr>
        <w:t>the need to avoid duplicating work</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between organizations and among the</w:t>
      </w:r>
      <w:r w:rsidRPr="00771E06">
        <w:rPr>
          <w:rFonts w:asciiTheme="minorHAnsi" w:eastAsia="Calibri Light" w:hAnsiTheme="minorHAnsi" w:cstheme="minorHAnsi"/>
          <w:spacing w:val="18"/>
          <w:w w:val="101"/>
        </w:rPr>
        <w:t xml:space="preserve"> </w:t>
      </w:r>
      <w:proofErr w:type="spellStart"/>
      <w:r w:rsidRPr="00771E06">
        <w:rPr>
          <w:rFonts w:asciiTheme="minorHAnsi" w:eastAsia="Calibri Light" w:hAnsiTheme="minorHAnsi" w:cstheme="minorHAnsi"/>
          <w:spacing w:val="-1"/>
        </w:rPr>
        <w:t>Bureaux</w:t>
      </w:r>
      <w:proofErr w:type="spellEnd"/>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and the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Ge</w:t>
      </w:r>
      <w:r w:rsidRPr="00771E06">
        <w:rPr>
          <w:rFonts w:asciiTheme="minorHAnsi" w:eastAsia="Calibri Light" w:hAnsiTheme="minorHAnsi" w:cstheme="minorHAnsi"/>
          <w:spacing w:val="-2"/>
        </w:rPr>
        <w:t>neral</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Secretariat,</w:t>
      </w:r>
    </w:p>
    <w:p w14:paraId="4CF1CAFA" w14:textId="77777777" w:rsidR="00CC4F92" w:rsidRPr="00771E06" w:rsidRDefault="00476A06">
      <w:pPr>
        <w:spacing w:before="261" w:line="262" w:lineRule="exact"/>
        <w:ind w:left="574"/>
        <w:jc w:val="both"/>
        <w:rPr>
          <w:rFonts w:asciiTheme="minorHAnsi" w:eastAsia="Calibri Light" w:hAnsiTheme="minorHAnsi" w:cstheme="minorHAnsi"/>
        </w:rPr>
      </w:pPr>
      <w:proofErr w:type="gramStart"/>
      <w:r w:rsidRPr="00771E06">
        <w:rPr>
          <w:rFonts w:asciiTheme="minorHAnsi" w:eastAsia="Calibri Light" w:hAnsiTheme="minorHAnsi" w:cstheme="minorHAnsi"/>
          <w:i/>
          <w:iCs/>
          <w:spacing w:val="-1"/>
          <w:position w:val="3"/>
        </w:rPr>
        <w:t>requests</w:t>
      </w:r>
      <w:proofErr w:type="gramEnd"/>
      <w:r w:rsidRPr="00771E06">
        <w:rPr>
          <w:rFonts w:asciiTheme="minorHAnsi" w:eastAsia="Calibri Light" w:hAnsiTheme="minorHAnsi" w:cstheme="minorHAnsi"/>
          <w:i/>
          <w:iCs/>
          <w:spacing w:val="16"/>
          <w:w w:val="101"/>
          <w:position w:val="3"/>
        </w:rPr>
        <w:t xml:space="preserve"> </w:t>
      </w:r>
      <w:r w:rsidRPr="00771E06">
        <w:rPr>
          <w:rFonts w:asciiTheme="minorHAnsi" w:eastAsia="Calibri Light" w:hAnsiTheme="minorHAnsi" w:cstheme="minorHAnsi"/>
          <w:i/>
          <w:iCs/>
          <w:spacing w:val="-1"/>
          <w:position w:val="3"/>
        </w:rPr>
        <w:t>the Secretary-General</w:t>
      </w:r>
    </w:p>
    <w:p w14:paraId="7304AD30" w14:textId="77777777" w:rsidR="00CC4F92" w:rsidRPr="00771E06" w:rsidRDefault="00476A06">
      <w:pPr>
        <w:spacing w:before="260" w:line="247" w:lineRule="auto"/>
        <w:ind w:left="4" w:right="1" w:firstLine="14"/>
        <w:jc w:val="both"/>
        <w:rPr>
          <w:rFonts w:asciiTheme="minorHAnsi" w:eastAsia="Calibri Light" w:hAnsiTheme="minorHAnsi" w:cstheme="minorHAnsi"/>
        </w:rPr>
      </w:pPr>
      <w:r w:rsidRPr="00771E06">
        <w:rPr>
          <w:rFonts w:asciiTheme="minorHAnsi" w:eastAsia="Calibri Light" w:hAnsiTheme="minorHAnsi" w:cstheme="minorHAnsi"/>
          <w:spacing w:val="-1"/>
        </w:rPr>
        <w:t>1</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15"/>
        </w:rPr>
        <w:t xml:space="preserve"> </w:t>
      </w:r>
      <w:r w:rsidRPr="00771E06">
        <w:rPr>
          <w:rFonts w:asciiTheme="minorHAnsi" w:eastAsia="Calibri Light" w:hAnsiTheme="minorHAnsi" w:cstheme="minorHAnsi"/>
          <w:spacing w:val="-1"/>
        </w:rPr>
        <w:t xml:space="preserve">bring </w:t>
      </w:r>
      <w:r w:rsidRPr="00771E06">
        <w:rPr>
          <w:rFonts w:asciiTheme="minorHAnsi" w:eastAsia="Calibri Light" w:hAnsiTheme="minorHAnsi" w:cstheme="minorHAnsi"/>
          <w:spacing w:val="-2"/>
        </w:rPr>
        <w:t>this</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resolution to the</w:t>
      </w:r>
      <w:r w:rsidRPr="00771E06">
        <w:rPr>
          <w:rFonts w:asciiTheme="minorHAnsi" w:eastAsia="Calibri Light" w:hAnsiTheme="minorHAnsi" w:cstheme="minorHAnsi"/>
          <w:spacing w:val="8"/>
        </w:rPr>
        <w:t xml:space="preserve"> </w:t>
      </w:r>
      <w:r w:rsidRPr="00771E06">
        <w:rPr>
          <w:rFonts w:asciiTheme="minorHAnsi" w:eastAsia="Calibri Light" w:hAnsiTheme="minorHAnsi" w:cstheme="minorHAnsi"/>
          <w:spacing w:val="-2"/>
        </w:rPr>
        <w:t>attention</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of the</w:t>
      </w:r>
      <w:r w:rsidRPr="00771E06">
        <w:rPr>
          <w:rFonts w:asciiTheme="minorHAnsi" w:eastAsia="Calibri Light" w:hAnsiTheme="minorHAnsi" w:cstheme="minorHAnsi"/>
          <w:spacing w:val="14"/>
          <w:w w:val="102"/>
        </w:rPr>
        <w:t xml:space="preserve"> </w:t>
      </w:r>
      <w:r w:rsidRPr="00771E06">
        <w:rPr>
          <w:rFonts w:asciiTheme="minorHAnsi" w:eastAsia="Calibri Light" w:hAnsiTheme="minorHAnsi" w:cstheme="minorHAnsi"/>
          <w:spacing w:val="-2"/>
        </w:rPr>
        <w:t>next</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plenipotentiary</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conference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for consideration and</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1"/>
        </w:rPr>
        <w:t>required a</w:t>
      </w:r>
      <w:r w:rsidRPr="00771E06">
        <w:rPr>
          <w:rFonts w:asciiTheme="minorHAnsi" w:eastAsia="Calibri Light" w:hAnsiTheme="minorHAnsi" w:cstheme="minorHAnsi"/>
          <w:spacing w:val="-2"/>
        </w:rPr>
        <w:t>ction,</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appropriate;</w:t>
      </w:r>
    </w:p>
    <w:p w14:paraId="1574F883" w14:textId="77777777" w:rsidR="00CC4F92" w:rsidRPr="00771E06" w:rsidRDefault="00476A06">
      <w:pPr>
        <w:spacing w:before="260" w:line="247" w:lineRule="auto"/>
        <w:ind w:left="15" w:right="2" w:hanging="3"/>
        <w:jc w:val="both"/>
        <w:rPr>
          <w:rFonts w:asciiTheme="minorHAnsi" w:eastAsia="Calibri Light" w:hAnsiTheme="minorHAnsi" w:cstheme="minorHAnsi"/>
        </w:rPr>
      </w:pPr>
      <w:r w:rsidRPr="00771E06">
        <w:rPr>
          <w:rFonts w:asciiTheme="minorHAnsi" w:eastAsia="Calibri Light" w:hAnsiTheme="minorHAnsi" w:cstheme="minorHAnsi"/>
          <w:spacing w:val="-1"/>
        </w:rPr>
        <w:lastRenderedPageBreak/>
        <w:t>2</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w:t>
      </w:r>
      <w:r w:rsidRPr="00771E06">
        <w:rPr>
          <w:rFonts w:asciiTheme="minorHAnsi" w:eastAsia="Calibri Light" w:hAnsiTheme="minorHAnsi" w:cstheme="minorHAnsi"/>
          <w:spacing w:val="17"/>
        </w:rPr>
        <w:t xml:space="preserve"> </w:t>
      </w:r>
      <w:proofErr w:type="gramStart"/>
      <w:r w:rsidRPr="00771E06">
        <w:rPr>
          <w:rFonts w:asciiTheme="minorHAnsi" w:eastAsia="Calibri Light" w:hAnsiTheme="minorHAnsi" w:cstheme="minorHAnsi"/>
          <w:spacing w:val="-1"/>
        </w:rPr>
        <w:t>report</w:t>
      </w:r>
      <w:proofErr w:type="gramEnd"/>
      <w:r w:rsidRPr="00771E06">
        <w:rPr>
          <w:rFonts w:asciiTheme="minorHAnsi" w:eastAsia="Calibri Light" w:hAnsiTheme="minorHAnsi" w:cstheme="minorHAnsi"/>
          <w:spacing w:val="-1"/>
        </w:rPr>
        <w:t xml:space="preserve"> the</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1"/>
        </w:rPr>
        <w:t>results</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1"/>
        </w:rPr>
        <w:t>of these</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ac</w:t>
      </w:r>
      <w:r w:rsidRPr="00771E06">
        <w:rPr>
          <w:rFonts w:asciiTheme="minorHAnsi" w:eastAsia="Calibri Light" w:hAnsiTheme="minorHAnsi" w:cstheme="minorHAnsi"/>
          <w:spacing w:val="-2"/>
        </w:rPr>
        <w:t>tivities to</w:t>
      </w:r>
      <w:r w:rsidRPr="00771E06">
        <w:rPr>
          <w:rFonts w:asciiTheme="minorHAnsi" w:eastAsia="Calibri Light" w:hAnsiTheme="minorHAnsi" w:cstheme="minorHAnsi"/>
          <w:spacing w:val="9"/>
        </w:rPr>
        <w:t xml:space="preserve"> </w:t>
      </w:r>
      <w:r w:rsidRPr="00771E06">
        <w:rPr>
          <w:rFonts w:asciiTheme="minorHAnsi" w:eastAsia="Calibri Light" w:hAnsiTheme="minorHAnsi" w:cstheme="minorHAnsi"/>
          <w:spacing w:val="-2"/>
        </w:rPr>
        <w:t>subsequent</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Council</w:t>
      </w:r>
      <w:r w:rsidRPr="00771E06">
        <w:rPr>
          <w:rFonts w:asciiTheme="minorHAnsi" w:eastAsia="Calibri Light" w:hAnsiTheme="minorHAnsi" w:cstheme="minorHAnsi"/>
          <w:spacing w:val="16"/>
          <w:w w:val="101"/>
        </w:rPr>
        <w:t xml:space="preserve"> </w:t>
      </w:r>
      <w:r w:rsidRPr="00771E06">
        <w:rPr>
          <w:rFonts w:asciiTheme="minorHAnsi" w:eastAsia="Calibri Light" w:hAnsiTheme="minorHAnsi" w:cstheme="minorHAnsi"/>
          <w:spacing w:val="-2"/>
        </w:rPr>
        <w:t>meetings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plenipotentiary conferences, as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1"/>
        </w:rPr>
        <w:t>appr</w:t>
      </w:r>
      <w:r w:rsidRPr="00771E06">
        <w:rPr>
          <w:rFonts w:asciiTheme="minorHAnsi" w:eastAsia="Calibri Light" w:hAnsiTheme="minorHAnsi" w:cstheme="minorHAnsi"/>
          <w:spacing w:val="-2"/>
        </w:rPr>
        <w:t>opriate,</w:t>
      </w:r>
    </w:p>
    <w:p w14:paraId="436E669F" w14:textId="77777777" w:rsidR="00CC4F92" w:rsidRPr="00771E06" w:rsidRDefault="00476A06">
      <w:pPr>
        <w:spacing w:before="260" w:afterLines="100" w:after="240" w:line="270" w:lineRule="exact"/>
        <w:ind w:left="574"/>
        <w:jc w:val="both"/>
        <w:rPr>
          <w:rFonts w:asciiTheme="minorHAnsi" w:eastAsia="Calibri Light" w:hAnsiTheme="minorHAnsi" w:cstheme="minorHAnsi"/>
        </w:rPr>
      </w:pPr>
      <w:r w:rsidRPr="00771E06">
        <w:rPr>
          <w:rFonts w:asciiTheme="minorHAnsi" w:eastAsia="Calibri Light" w:hAnsiTheme="minorHAnsi" w:cstheme="minorHAnsi"/>
          <w:i/>
          <w:iCs/>
          <w:position w:val="3"/>
        </w:rPr>
        <w:t>invites Member States, Sector Member</w:t>
      </w:r>
      <w:r w:rsidRPr="00771E06">
        <w:rPr>
          <w:rFonts w:asciiTheme="minorHAnsi" w:eastAsia="Calibri Light" w:hAnsiTheme="minorHAnsi" w:cstheme="minorHAnsi"/>
          <w:i/>
          <w:iCs/>
          <w:spacing w:val="-1"/>
          <w:position w:val="3"/>
        </w:rPr>
        <w:t>s, Associates and Academia</w:t>
      </w:r>
    </w:p>
    <w:p w14:paraId="7D63C1F7" w14:textId="77777777" w:rsidR="00CC4F92" w:rsidRPr="00771E06" w:rsidRDefault="00476A06">
      <w:pPr>
        <w:spacing w:before="252" w:afterLines="100" w:after="240" w:line="251" w:lineRule="auto"/>
        <w:ind w:left="9" w:right="1" w:firstLine="8"/>
        <w:jc w:val="both"/>
        <w:rPr>
          <w:rFonts w:asciiTheme="minorHAnsi" w:hAnsiTheme="minorHAnsi" w:cstheme="minorHAnsi"/>
        </w:rPr>
      </w:pPr>
      <w:r w:rsidRPr="00771E06">
        <w:rPr>
          <w:rFonts w:asciiTheme="minorHAnsi" w:eastAsia="Calibri Light" w:hAnsiTheme="minorHAnsi" w:cstheme="minorHAnsi"/>
          <w:spacing w:val="-2"/>
        </w:rPr>
        <w:t>1</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to provide the necessary</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2"/>
        </w:rPr>
        <w:t>support for and engage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actively</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2"/>
        </w:rPr>
        <w:t>in the</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2"/>
        </w:rPr>
        <w:t>implem</w:t>
      </w:r>
      <w:r w:rsidRPr="00771E06">
        <w:rPr>
          <w:rFonts w:asciiTheme="minorHAnsi" w:eastAsia="Calibri Light" w:hAnsiTheme="minorHAnsi" w:cstheme="minorHAnsi"/>
          <w:spacing w:val="-3"/>
        </w:rPr>
        <w:t>entation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of this</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2"/>
        </w:rPr>
        <w:t>resolution;</w:t>
      </w:r>
    </w:p>
    <w:p w14:paraId="7715299F" w14:textId="77777777" w:rsidR="00CC4F92" w:rsidRPr="00771E06" w:rsidRDefault="00476A06">
      <w:pPr>
        <w:spacing w:before="61" w:afterLines="100" w:after="240" w:line="243" w:lineRule="auto"/>
        <w:ind w:left="8" w:hanging="1"/>
        <w:jc w:val="both"/>
        <w:rPr>
          <w:rFonts w:asciiTheme="minorHAnsi" w:eastAsia="Calibri Light" w:hAnsiTheme="minorHAnsi" w:cstheme="minorHAnsi"/>
        </w:rPr>
      </w:pPr>
      <w:r w:rsidRPr="00771E06">
        <w:rPr>
          <w:rFonts w:asciiTheme="minorHAnsi" w:eastAsia="Calibri Light" w:hAnsiTheme="minorHAnsi" w:cstheme="minorHAnsi"/>
          <w:spacing w:val="-1"/>
        </w:rPr>
        <w:t>2</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 recognize cybersecuri</w:t>
      </w:r>
      <w:r w:rsidRPr="00771E06">
        <w:rPr>
          <w:rFonts w:asciiTheme="minorHAnsi" w:eastAsia="Calibri Light" w:hAnsiTheme="minorHAnsi" w:cstheme="minorHAnsi"/>
          <w:spacing w:val="-2"/>
        </w:rPr>
        <w:t>ty</w:t>
      </w:r>
      <w:ins w:id="100" w:author="Intone" w:date="2024-11-19T15:39:00Z">
        <w:r w:rsidRPr="00771E06">
          <w:rPr>
            <w:rFonts w:asciiTheme="minorHAnsi" w:eastAsia="SimSun" w:hAnsiTheme="minorHAnsi" w:cstheme="minorHAnsi"/>
            <w:spacing w:val="-2"/>
            <w:lang w:eastAsia="zh-CN"/>
          </w:rPr>
          <w:t xml:space="preserve">, </w:t>
        </w:r>
        <w:r w:rsidRPr="00771E06">
          <w:rPr>
            <w:rFonts w:asciiTheme="minorHAnsi" w:hAnsiTheme="minorHAnsi" w:cstheme="minorHAnsi"/>
          </w:rPr>
          <w:t xml:space="preserve">including its aspects of </w:t>
        </w:r>
      </w:ins>
      <w:ins w:id="101" w:author="Intone" w:date="2025-07-17T12:53:00Z">
        <w:r w:rsidRPr="00771E06">
          <w:rPr>
            <w:rFonts w:asciiTheme="minorHAnsi" w:eastAsia="SimSun" w:hAnsiTheme="minorHAnsi" w:cstheme="minorHAnsi"/>
            <w:lang w:eastAsia="zh-CN"/>
          </w:rPr>
          <w:t>the impact of new and emerging technologies</w:t>
        </w:r>
      </w:ins>
      <w:ins w:id="102" w:author="Intone" w:date="2025-07-17T13:53:00Z">
        <w:r w:rsidRPr="00771E06">
          <w:rPr>
            <w:rFonts w:asciiTheme="minorHAnsi" w:eastAsia="SimSun" w:hAnsiTheme="minorHAnsi" w:cstheme="minorHAnsi"/>
            <w:lang w:eastAsia="zh-CN"/>
          </w:rPr>
          <w:t xml:space="preserve"> </w:t>
        </w:r>
      </w:ins>
      <w:r w:rsidRPr="00771E06">
        <w:rPr>
          <w:rFonts w:asciiTheme="minorHAnsi" w:eastAsia="Calibri Light" w:hAnsiTheme="minorHAnsi" w:cstheme="minorHAnsi"/>
          <w:spacing w:val="-2"/>
        </w:rPr>
        <w:t>and countering</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2"/>
        </w:rPr>
        <w:t>combating spam</w:t>
      </w:r>
      <w:ins w:id="103" w:author="Intone" w:date="2025-07-17T12:59:00Z">
        <w:r w:rsidRPr="00771E06">
          <w:rPr>
            <w:rFonts w:asciiTheme="minorHAnsi" w:eastAsia="SimSun" w:hAnsiTheme="minorHAnsi" w:cstheme="minorHAnsi"/>
            <w:spacing w:val="-2"/>
            <w:lang w:eastAsia="zh-CN"/>
          </w:rPr>
          <w:t>,</w:t>
        </w:r>
      </w:ins>
      <w:ins w:id="104" w:author="Intone" w:date="2025-07-17T00:13:00Z">
        <w:r w:rsidRPr="00771E06">
          <w:rPr>
            <w:rFonts w:asciiTheme="minorHAnsi" w:eastAsia="Calibri Light" w:hAnsiTheme="minorHAnsi" w:cstheme="minorHAnsi"/>
            <w:spacing w:val="-3"/>
          </w:rPr>
          <w:t xml:space="preserve"> </w:t>
        </w:r>
      </w:ins>
      <w:r w:rsidRPr="00771E06">
        <w:rPr>
          <w:rFonts w:asciiTheme="minorHAnsi" w:eastAsia="Calibri Light" w:hAnsiTheme="minorHAnsi" w:cstheme="minorHAnsi"/>
          <w:spacing w:val="-2"/>
        </w:rPr>
        <w:t>as</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high-priority</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items, and to take appropriate action and contribute to b</w:t>
      </w:r>
      <w:r w:rsidRPr="00771E06">
        <w:rPr>
          <w:rFonts w:asciiTheme="minorHAnsi" w:eastAsia="Calibri Light" w:hAnsiTheme="minorHAnsi" w:cstheme="minorHAnsi"/>
          <w:spacing w:val="-4"/>
        </w:rPr>
        <w:t>uilding confidence and security</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in the use of telecommunications/ICTs at the national, regional and international level;</w:t>
      </w:r>
    </w:p>
    <w:p w14:paraId="01EAB393" w14:textId="77777777" w:rsidR="00CC4F92" w:rsidRPr="00771E06" w:rsidRDefault="00476A06">
      <w:pPr>
        <w:spacing w:before="251" w:afterLines="100" w:after="240" w:line="237" w:lineRule="auto"/>
        <w:ind w:left="5" w:right="1"/>
        <w:jc w:val="both"/>
        <w:rPr>
          <w:rFonts w:asciiTheme="minorHAnsi" w:eastAsia="Calibri Light" w:hAnsiTheme="minorHAnsi" w:cstheme="minorHAnsi"/>
        </w:rPr>
      </w:pPr>
      <w:r w:rsidRPr="00771E06">
        <w:rPr>
          <w:rFonts w:asciiTheme="minorHAnsi" w:eastAsia="Calibri Light" w:hAnsiTheme="minorHAnsi" w:cstheme="minorHAnsi"/>
          <w:spacing w:val="-1"/>
        </w:rPr>
        <w:t>3</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 encourage</w:t>
      </w:r>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1"/>
        </w:rPr>
        <w:t>service</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1"/>
        </w:rPr>
        <w:t>providers to</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1"/>
        </w:rPr>
        <w:t>prot</w:t>
      </w:r>
      <w:r w:rsidRPr="00771E06">
        <w:rPr>
          <w:rFonts w:asciiTheme="minorHAnsi" w:eastAsia="Calibri Light" w:hAnsiTheme="minorHAnsi" w:cstheme="minorHAnsi"/>
          <w:spacing w:val="-2"/>
        </w:rPr>
        <w:t>ect themselves</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2"/>
        </w:rPr>
        <w:t>from the</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risks</w:t>
      </w:r>
      <w:r w:rsidRPr="00771E06">
        <w:rPr>
          <w:rFonts w:asciiTheme="minorHAnsi" w:eastAsia="Calibri Light" w:hAnsiTheme="minorHAnsi" w:cstheme="minorHAnsi"/>
          <w:spacing w:val="11"/>
          <w:w w:val="102"/>
        </w:rPr>
        <w:t xml:space="preserve"> </w:t>
      </w:r>
      <w:r w:rsidRPr="00771E06">
        <w:rPr>
          <w:rFonts w:asciiTheme="minorHAnsi" w:eastAsia="Calibri Light" w:hAnsiTheme="minorHAnsi" w:cstheme="minorHAnsi"/>
          <w:spacing w:val="-2"/>
        </w:rPr>
        <w:t>identified,</w:t>
      </w:r>
      <w:r w:rsidRPr="00771E06">
        <w:rPr>
          <w:rFonts w:asciiTheme="minorHAnsi" w:eastAsia="Calibri Light" w:hAnsiTheme="minorHAnsi" w:cstheme="minorHAnsi"/>
        </w:rPr>
        <w:t xml:space="preserve"> </w:t>
      </w:r>
      <w:proofErr w:type="spellStart"/>
      <w:r w:rsidRPr="00771E06">
        <w:rPr>
          <w:rFonts w:asciiTheme="minorHAnsi" w:eastAsia="Calibri Light" w:hAnsiTheme="minorHAnsi" w:cstheme="minorHAnsi"/>
          <w:spacing w:val="-1"/>
        </w:rPr>
        <w:t>endeavour</w:t>
      </w:r>
      <w:proofErr w:type="spellEnd"/>
      <w:r w:rsidRPr="00771E06">
        <w:rPr>
          <w:rFonts w:asciiTheme="minorHAnsi" w:eastAsia="Calibri Light" w:hAnsiTheme="minorHAnsi" w:cstheme="minorHAnsi"/>
          <w:spacing w:val="-1"/>
        </w:rPr>
        <w:t xml:space="preserve"> to</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1"/>
        </w:rPr>
        <w:t>ensure the</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1"/>
        </w:rPr>
        <w:t>continui</w:t>
      </w:r>
      <w:r w:rsidRPr="00771E06">
        <w:rPr>
          <w:rFonts w:asciiTheme="minorHAnsi" w:eastAsia="Calibri Light" w:hAnsiTheme="minorHAnsi" w:cstheme="minorHAnsi"/>
          <w:spacing w:val="-2"/>
        </w:rPr>
        <w:t>ty</w:t>
      </w:r>
      <w:r w:rsidRPr="00771E06">
        <w:rPr>
          <w:rFonts w:asciiTheme="minorHAnsi" w:eastAsia="Calibri Light" w:hAnsiTheme="minorHAnsi" w:cstheme="minorHAnsi"/>
          <w:spacing w:val="15"/>
          <w:w w:val="101"/>
        </w:rPr>
        <w:t xml:space="preserve"> </w:t>
      </w:r>
      <w:r w:rsidRPr="00771E06">
        <w:rPr>
          <w:rFonts w:asciiTheme="minorHAnsi" w:eastAsia="Calibri Light" w:hAnsiTheme="minorHAnsi" w:cstheme="minorHAnsi"/>
          <w:spacing w:val="-2"/>
        </w:rPr>
        <w:t>of</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2"/>
        </w:rPr>
        <w:t>services</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provided</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22"/>
          <w:w w:val="101"/>
        </w:rPr>
        <w:t xml:space="preserve"> </w:t>
      </w:r>
      <w:r w:rsidRPr="00771E06">
        <w:rPr>
          <w:rFonts w:asciiTheme="minorHAnsi" w:eastAsia="Calibri Light" w:hAnsiTheme="minorHAnsi" w:cstheme="minorHAnsi"/>
          <w:spacing w:val="-2"/>
        </w:rPr>
        <w:t>notify</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security</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infringements;</w:t>
      </w:r>
    </w:p>
    <w:p w14:paraId="23F7B6CA" w14:textId="77777777" w:rsidR="00CC4F92" w:rsidRPr="00771E06" w:rsidRDefault="00476A06">
      <w:pPr>
        <w:spacing w:before="268" w:line="247" w:lineRule="auto"/>
        <w:ind w:left="4" w:right="1" w:hanging="4"/>
        <w:jc w:val="both"/>
        <w:rPr>
          <w:rFonts w:asciiTheme="minorHAnsi" w:eastAsia="Calibri Light" w:hAnsiTheme="minorHAnsi" w:cstheme="minorHAnsi"/>
        </w:rPr>
      </w:pPr>
      <w:r w:rsidRPr="00771E06">
        <w:rPr>
          <w:rFonts w:asciiTheme="minorHAnsi" w:eastAsia="Calibri Light" w:hAnsiTheme="minorHAnsi" w:cstheme="minorHAnsi"/>
          <w:spacing w:val="-1"/>
        </w:rPr>
        <w:t>4</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 collab</w:t>
      </w:r>
      <w:r w:rsidRPr="00771E06">
        <w:rPr>
          <w:rFonts w:asciiTheme="minorHAnsi" w:eastAsia="Calibri Light" w:hAnsiTheme="minorHAnsi" w:cstheme="minorHAnsi"/>
          <w:spacing w:val="-2"/>
        </w:rPr>
        <w:t>orate</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2"/>
        </w:rPr>
        <w:t>at the</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national</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level</w:t>
      </w:r>
      <w:r w:rsidRPr="00771E06">
        <w:rPr>
          <w:rFonts w:asciiTheme="minorHAnsi" w:eastAsia="Calibri Light" w:hAnsiTheme="minorHAnsi" w:cstheme="minorHAnsi"/>
          <w:spacing w:val="10"/>
        </w:rPr>
        <w:t xml:space="preserve"> </w:t>
      </w:r>
      <w:proofErr w:type="gramStart"/>
      <w:r w:rsidRPr="00771E06">
        <w:rPr>
          <w:rFonts w:asciiTheme="minorHAnsi" w:eastAsia="Calibri Light" w:hAnsiTheme="minorHAnsi" w:cstheme="minorHAnsi"/>
          <w:spacing w:val="-2"/>
        </w:rPr>
        <w:t>in order</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2"/>
        </w:rPr>
        <w:t>to</w:t>
      </w:r>
      <w:proofErr w:type="gramEnd"/>
      <w:r w:rsidRPr="00771E06">
        <w:rPr>
          <w:rFonts w:asciiTheme="minorHAnsi" w:eastAsia="Calibri Light" w:hAnsiTheme="minorHAnsi" w:cstheme="minorHAnsi"/>
          <w:spacing w:val="6"/>
        </w:rPr>
        <w:t xml:space="preserve"> </w:t>
      </w:r>
      <w:r w:rsidRPr="00771E06">
        <w:rPr>
          <w:rFonts w:asciiTheme="minorHAnsi" w:eastAsia="Calibri Light" w:hAnsiTheme="minorHAnsi" w:cstheme="minorHAnsi"/>
          <w:spacing w:val="-2"/>
        </w:rPr>
        <w:t>enhance</w:t>
      </w:r>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solutions</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12"/>
          <w:w w:val="101"/>
        </w:rPr>
        <w:t xml:space="preserve"> </w:t>
      </w:r>
      <w:r w:rsidRPr="00771E06">
        <w:rPr>
          <w:rFonts w:asciiTheme="minorHAnsi" w:eastAsia="Calibri Light" w:hAnsiTheme="minorHAnsi" w:cstheme="minorHAnsi"/>
          <w:spacing w:val="-2"/>
        </w:rPr>
        <w:t>protect</w:t>
      </w:r>
      <w:r w:rsidRPr="00771E06">
        <w:rPr>
          <w:rFonts w:asciiTheme="minorHAnsi" w:eastAsia="Calibri Light" w:hAnsiTheme="minorHAnsi" w:cstheme="minorHAnsi"/>
          <w:spacing w:val="-1"/>
        </w:rPr>
        <w:t xml:space="preserve"> </w:t>
      </w:r>
      <w:r w:rsidRPr="00771E06">
        <w:rPr>
          <w:rFonts w:asciiTheme="minorHAnsi" w:eastAsia="Calibri Light" w:hAnsiTheme="minorHAnsi" w:cstheme="minorHAnsi"/>
          <w:spacing w:val="-2"/>
        </w:rPr>
        <w:t>the</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cybersecurity and</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1"/>
        </w:rPr>
        <w:t>resilien</w:t>
      </w:r>
      <w:r w:rsidRPr="00771E06">
        <w:rPr>
          <w:rFonts w:asciiTheme="minorHAnsi" w:eastAsia="Calibri Light" w:hAnsiTheme="minorHAnsi" w:cstheme="minorHAnsi"/>
          <w:spacing w:val="-2"/>
        </w:rPr>
        <w:t>ce of</w:t>
      </w:r>
      <w:r w:rsidRPr="00771E06">
        <w:rPr>
          <w:rFonts w:asciiTheme="minorHAnsi" w:eastAsia="Calibri Light" w:hAnsiTheme="minorHAnsi" w:cstheme="minorHAnsi"/>
          <w:spacing w:val="14"/>
        </w:rPr>
        <w:t xml:space="preserve"> </w:t>
      </w:r>
      <w:proofErr w:type="gramStart"/>
      <w:r w:rsidRPr="00771E06">
        <w:rPr>
          <w:rFonts w:asciiTheme="minorHAnsi" w:eastAsia="Calibri Light" w:hAnsiTheme="minorHAnsi" w:cstheme="minorHAnsi"/>
          <w:spacing w:val="-2"/>
        </w:rPr>
        <w:t>networks;</w:t>
      </w:r>
      <w:proofErr w:type="gramEnd"/>
    </w:p>
    <w:p w14:paraId="712C398D" w14:textId="77777777" w:rsidR="00CC4F92" w:rsidRPr="00771E06" w:rsidRDefault="00476A06">
      <w:pPr>
        <w:spacing w:before="250" w:line="247" w:lineRule="auto"/>
        <w:ind w:left="1" w:right="1" w:firstLine="3"/>
        <w:jc w:val="both"/>
        <w:rPr>
          <w:rFonts w:asciiTheme="minorHAnsi" w:eastAsia="Calibri Light" w:hAnsiTheme="minorHAnsi" w:cstheme="minorHAnsi"/>
        </w:rPr>
      </w:pPr>
      <w:r w:rsidRPr="00771E06">
        <w:rPr>
          <w:rFonts w:asciiTheme="minorHAnsi" w:eastAsia="Calibri Light" w:hAnsiTheme="minorHAnsi" w:cstheme="minorHAnsi"/>
          <w:spacing w:val="-2"/>
        </w:rPr>
        <w:t>5</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2"/>
        </w:rPr>
        <w:t>to</w:t>
      </w:r>
      <w:r w:rsidRPr="00771E06">
        <w:rPr>
          <w:rFonts w:asciiTheme="minorHAnsi" w:eastAsia="Calibri Light" w:hAnsiTheme="minorHAnsi" w:cstheme="minorHAnsi"/>
          <w:spacing w:val="25"/>
        </w:rPr>
        <w:t xml:space="preserve"> </w:t>
      </w:r>
      <w:r w:rsidRPr="00771E06">
        <w:rPr>
          <w:rFonts w:asciiTheme="minorHAnsi" w:eastAsia="Calibri Light" w:hAnsiTheme="minorHAnsi" w:cstheme="minorHAnsi"/>
          <w:spacing w:val="-2"/>
        </w:rPr>
        <w:t>inform  ITU</w:t>
      </w:r>
      <w:r w:rsidRPr="00771E06">
        <w:rPr>
          <w:rFonts w:asciiTheme="minorHAnsi" w:eastAsia="Calibri Light" w:hAnsiTheme="minorHAnsi" w:cstheme="minorHAnsi"/>
          <w:spacing w:val="20"/>
          <w:w w:val="101"/>
        </w:rPr>
        <w:t xml:space="preserve"> </w:t>
      </w:r>
      <w:r w:rsidRPr="00771E06">
        <w:rPr>
          <w:rFonts w:asciiTheme="minorHAnsi" w:eastAsia="Calibri Light" w:hAnsiTheme="minorHAnsi" w:cstheme="minorHAnsi"/>
          <w:spacing w:val="-2"/>
        </w:rPr>
        <w:t>about</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2"/>
        </w:rPr>
        <w:t>existing</w:t>
      </w:r>
      <w:r w:rsidRPr="00771E06">
        <w:rPr>
          <w:rFonts w:asciiTheme="minorHAnsi" w:eastAsia="Calibri Light" w:hAnsiTheme="minorHAnsi" w:cstheme="minorHAnsi"/>
          <w:spacing w:val="19"/>
          <w:w w:val="102"/>
        </w:rPr>
        <w:t xml:space="preserve"> </w:t>
      </w:r>
      <w:r w:rsidRPr="00771E06">
        <w:rPr>
          <w:rFonts w:asciiTheme="minorHAnsi" w:eastAsia="Calibri Light" w:hAnsiTheme="minorHAnsi" w:cstheme="minorHAnsi"/>
          <w:spacing w:val="-2"/>
        </w:rPr>
        <w:t>cooperation</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frameworks</w:t>
      </w:r>
      <w:r w:rsidRPr="00771E06">
        <w:rPr>
          <w:rFonts w:asciiTheme="minorHAnsi" w:eastAsia="Calibri Light" w:hAnsiTheme="minorHAnsi" w:cstheme="minorHAnsi"/>
          <w:spacing w:val="26"/>
          <w:w w:val="102"/>
        </w:rPr>
        <w:t xml:space="preserve"> </w:t>
      </w:r>
      <w:r w:rsidRPr="00771E06">
        <w:rPr>
          <w:rFonts w:asciiTheme="minorHAnsi" w:eastAsia="Calibri Light" w:hAnsiTheme="minorHAnsi" w:cstheme="minorHAnsi"/>
          <w:spacing w:val="-2"/>
        </w:rPr>
        <w:t>bet</w:t>
      </w:r>
      <w:r w:rsidRPr="00771E06">
        <w:rPr>
          <w:rFonts w:asciiTheme="minorHAnsi" w:eastAsia="Calibri Light" w:hAnsiTheme="minorHAnsi" w:cstheme="minorHAnsi"/>
          <w:spacing w:val="-3"/>
        </w:rPr>
        <w:t>ween</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3"/>
        </w:rPr>
        <w:t>members</w:t>
      </w:r>
      <w:r w:rsidRPr="00771E06">
        <w:rPr>
          <w:rFonts w:asciiTheme="minorHAnsi" w:eastAsia="Calibri Light" w:hAnsiTheme="minorHAnsi" w:cstheme="minorHAnsi"/>
          <w:spacing w:val="20"/>
        </w:rPr>
        <w:t xml:space="preserve"> </w:t>
      </w:r>
      <w:r w:rsidRPr="00771E06">
        <w:rPr>
          <w:rFonts w:asciiTheme="minorHAnsi" w:eastAsia="Calibri Light" w:hAnsiTheme="minorHAnsi" w:cstheme="minorHAnsi"/>
          <w:spacing w:val="-3"/>
        </w:rPr>
        <w:t>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2"/>
        </w:rPr>
        <w:t>with other</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spacing w:val="-2"/>
        </w:rPr>
        <w:t>entities</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agencies,</w:t>
      </w:r>
      <w:r w:rsidRPr="00771E06">
        <w:rPr>
          <w:rFonts w:asciiTheme="minorHAnsi" w:eastAsia="Calibri Light" w:hAnsiTheme="minorHAnsi" w:cstheme="minorHAnsi"/>
          <w:spacing w:val="17"/>
        </w:rPr>
        <w:t xml:space="preserve"> </w:t>
      </w:r>
      <w:r w:rsidRPr="00771E06">
        <w:rPr>
          <w:rFonts w:asciiTheme="minorHAnsi" w:eastAsia="Calibri Light" w:hAnsiTheme="minorHAnsi" w:cstheme="minorHAnsi"/>
          <w:spacing w:val="-2"/>
        </w:rPr>
        <w:t>regional or</w:t>
      </w:r>
      <w:r w:rsidRPr="00771E06">
        <w:rPr>
          <w:rFonts w:asciiTheme="minorHAnsi" w:eastAsia="Calibri Light" w:hAnsiTheme="minorHAnsi" w:cstheme="minorHAnsi"/>
          <w:spacing w:val="14"/>
        </w:rPr>
        <w:t xml:space="preserve"> </w:t>
      </w:r>
      <w:r w:rsidRPr="00771E06">
        <w:rPr>
          <w:rFonts w:asciiTheme="minorHAnsi" w:eastAsia="Calibri Light" w:hAnsiTheme="minorHAnsi" w:cstheme="minorHAnsi"/>
          <w:spacing w:val="-2"/>
        </w:rPr>
        <w:t>international,</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at the</w:t>
      </w:r>
      <w:r w:rsidRPr="00771E06">
        <w:rPr>
          <w:rFonts w:asciiTheme="minorHAnsi" w:eastAsia="Calibri Light" w:hAnsiTheme="minorHAnsi" w:cstheme="minorHAnsi"/>
          <w:spacing w:val="16"/>
          <w:w w:val="102"/>
        </w:rPr>
        <w:t xml:space="preserve"> </w:t>
      </w:r>
      <w:r w:rsidRPr="00771E06">
        <w:rPr>
          <w:rFonts w:asciiTheme="minorHAnsi" w:eastAsia="Calibri Light" w:hAnsiTheme="minorHAnsi" w:cstheme="minorHAnsi"/>
          <w:spacing w:val="-2"/>
        </w:rPr>
        <w:t>bilateral</w:t>
      </w:r>
      <w:r w:rsidRPr="00771E06">
        <w:rPr>
          <w:rFonts w:asciiTheme="minorHAnsi" w:eastAsia="Calibri Light" w:hAnsiTheme="minorHAnsi" w:cstheme="minorHAnsi"/>
          <w:spacing w:val="16"/>
        </w:rPr>
        <w:t xml:space="preserve"> </w:t>
      </w:r>
      <w:r w:rsidRPr="00771E06">
        <w:rPr>
          <w:rFonts w:asciiTheme="minorHAnsi" w:eastAsia="Calibri Light" w:hAnsiTheme="minorHAnsi" w:cstheme="minorHAnsi"/>
          <w:spacing w:val="-2"/>
        </w:rPr>
        <w:t>level,</w:t>
      </w:r>
    </w:p>
    <w:p w14:paraId="48A8C2B8" w14:textId="77777777" w:rsidR="00CC4F92" w:rsidRPr="00771E06" w:rsidRDefault="00476A06">
      <w:pPr>
        <w:spacing w:before="250" w:line="296" w:lineRule="exact"/>
        <w:ind w:left="569"/>
        <w:jc w:val="both"/>
        <w:rPr>
          <w:rFonts w:asciiTheme="minorHAnsi" w:eastAsia="Calibri" w:hAnsiTheme="minorHAnsi" w:cstheme="minorHAnsi"/>
        </w:rPr>
      </w:pPr>
      <w:r w:rsidRPr="00771E06">
        <w:rPr>
          <w:rFonts w:asciiTheme="minorHAnsi" w:eastAsia="Calibri" w:hAnsiTheme="minorHAnsi" w:cstheme="minorHAnsi"/>
          <w:i/>
          <w:iCs/>
          <w:spacing w:val="-3"/>
          <w:position w:val="2"/>
        </w:rPr>
        <w:t>invites Member States</w:t>
      </w:r>
    </w:p>
    <w:p w14:paraId="0D42E749" w14:textId="1F755070" w:rsidR="00CC4F92" w:rsidRPr="00771E06" w:rsidRDefault="00476A06">
      <w:pPr>
        <w:spacing w:before="217" w:line="247" w:lineRule="auto"/>
        <w:ind w:left="4" w:firstLine="8"/>
        <w:jc w:val="both"/>
        <w:rPr>
          <w:rFonts w:asciiTheme="minorHAnsi" w:eastAsia="Calibri Light" w:hAnsiTheme="minorHAnsi" w:cstheme="minorHAnsi"/>
          <w:spacing w:val="-2"/>
        </w:rPr>
      </w:pPr>
      <w:r w:rsidRPr="00771E06">
        <w:rPr>
          <w:rFonts w:asciiTheme="minorHAnsi" w:eastAsia="Calibri Light" w:hAnsiTheme="minorHAnsi" w:cstheme="minorHAnsi"/>
          <w:spacing w:val="-1"/>
        </w:rPr>
        <w:t>1</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 colla</w:t>
      </w:r>
      <w:r w:rsidRPr="00771E06">
        <w:rPr>
          <w:rFonts w:asciiTheme="minorHAnsi" w:eastAsia="Calibri Light" w:hAnsiTheme="minorHAnsi" w:cstheme="minorHAnsi"/>
          <w:spacing w:val="-2"/>
        </w:rPr>
        <w:t>borate closely</w:t>
      </w:r>
      <w:r w:rsidRPr="00771E06">
        <w:rPr>
          <w:rFonts w:asciiTheme="minorHAnsi" w:eastAsia="Calibri Light" w:hAnsiTheme="minorHAnsi" w:cstheme="minorHAnsi"/>
          <w:spacing w:val="9"/>
        </w:rPr>
        <w:t xml:space="preserve"> </w:t>
      </w:r>
      <w:proofErr w:type="gramStart"/>
      <w:r w:rsidRPr="00771E06">
        <w:rPr>
          <w:rFonts w:asciiTheme="minorHAnsi" w:eastAsia="Calibri Light" w:hAnsiTheme="minorHAnsi" w:cstheme="minorHAnsi"/>
          <w:spacing w:val="-2"/>
        </w:rPr>
        <w:t>in</w:t>
      </w:r>
      <w:r w:rsidRPr="00771E06">
        <w:rPr>
          <w:rFonts w:asciiTheme="minorHAnsi" w:eastAsia="Calibri Light" w:hAnsiTheme="minorHAnsi" w:cstheme="minorHAnsi"/>
          <w:spacing w:val="5"/>
        </w:rPr>
        <w:t xml:space="preserve"> </w:t>
      </w:r>
      <w:r w:rsidRPr="00771E06">
        <w:rPr>
          <w:rFonts w:asciiTheme="minorHAnsi" w:eastAsia="Calibri Light" w:hAnsiTheme="minorHAnsi" w:cstheme="minorHAnsi"/>
          <w:spacing w:val="-2"/>
        </w:rPr>
        <w:t>order to</w:t>
      </w:r>
      <w:proofErr w:type="gramEnd"/>
      <w:r w:rsidRPr="00771E06">
        <w:rPr>
          <w:rFonts w:asciiTheme="minorHAnsi" w:eastAsia="Calibri Light" w:hAnsiTheme="minorHAnsi" w:cstheme="minorHAnsi"/>
          <w:spacing w:val="3"/>
        </w:rPr>
        <w:t xml:space="preserve"> </w:t>
      </w:r>
      <w:r w:rsidRPr="00771E06">
        <w:rPr>
          <w:rFonts w:asciiTheme="minorHAnsi" w:eastAsia="Calibri Light" w:hAnsiTheme="minorHAnsi" w:cstheme="minorHAnsi"/>
          <w:spacing w:val="-2"/>
        </w:rPr>
        <w:t>strengthen</w:t>
      </w:r>
      <w:r w:rsidRPr="00771E06">
        <w:rPr>
          <w:rFonts w:asciiTheme="minorHAnsi" w:eastAsia="Calibri Light" w:hAnsiTheme="minorHAnsi" w:cstheme="minorHAnsi"/>
          <w:spacing w:val="11"/>
          <w:w w:val="101"/>
        </w:rPr>
        <w:t xml:space="preserve"> </w:t>
      </w:r>
      <w:r w:rsidRPr="00771E06">
        <w:rPr>
          <w:rFonts w:asciiTheme="minorHAnsi" w:eastAsia="Calibri Light" w:hAnsiTheme="minorHAnsi" w:cstheme="minorHAnsi"/>
          <w:spacing w:val="-2"/>
        </w:rPr>
        <w:t>regional</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spacing w:val="-2"/>
        </w:rPr>
        <w:t>and</w:t>
      </w:r>
      <w:r w:rsidRPr="00771E06">
        <w:rPr>
          <w:rFonts w:asciiTheme="minorHAnsi" w:eastAsia="Calibri Light" w:hAnsiTheme="minorHAnsi" w:cstheme="minorHAnsi"/>
          <w:spacing w:val="10"/>
        </w:rPr>
        <w:t xml:space="preserve"> </w:t>
      </w:r>
      <w:r w:rsidRPr="00771E06">
        <w:rPr>
          <w:rFonts w:asciiTheme="minorHAnsi" w:eastAsia="Calibri Light" w:hAnsiTheme="minorHAnsi" w:cstheme="minorHAnsi"/>
          <w:spacing w:val="-2"/>
        </w:rPr>
        <w:t>international</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spacing w:val="-2"/>
        </w:rPr>
        <w:t>cooperation aimed at addressing current and future issues related to cybersecurity</w:t>
      </w:r>
      <w:r w:rsidR="00617E42" w:rsidRPr="00771E06">
        <w:rPr>
          <w:rFonts w:asciiTheme="minorHAnsi" w:eastAsia="Malgun Gothic" w:hAnsiTheme="minorHAnsi" w:cstheme="minorHAnsi"/>
          <w:spacing w:val="-2"/>
          <w:lang w:eastAsia="ko-KR"/>
        </w:rPr>
        <w:t xml:space="preserve"> </w:t>
      </w:r>
      <w:r w:rsidRPr="00771E06">
        <w:rPr>
          <w:rFonts w:asciiTheme="minorHAnsi" w:eastAsia="Calibri Light" w:hAnsiTheme="minorHAnsi" w:cstheme="minorHAnsi"/>
          <w:spacing w:val="-2"/>
        </w:rPr>
        <w:t xml:space="preserve">and </w:t>
      </w:r>
      <w:proofErr w:type="gramStart"/>
      <w:r w:rsidRPr="00771E06">
        <w:rPr>
          <w:rFonts w:asciiTheme="minorHAnsi" w:eastAsia="Calibri Light" w:hAnsiTheme="minorHAnsi" w:cstheme="minorHAnsi"/>
          <w:spacing w:val="-2"/>
        </w:rPr>
        <w:t>spam;</w:t>
      </w:r>
      <w:proofErr w:type="gramEnd"/>
    </w:p>
    <w:p w14:paraId="7DE1B257" w14:textId="77777777" w:rsidR="00606976" w:rsidRPr="00771E06" w:rsidRDefault="00606976">
      <w:pPr>
        <w:rPr>
          <w:rFonts w:asciiTheme="minorHAnsi" w:hAnsiTheme="minorHAnsi" w:cstheme="minorHAnsi"/>
        </w:rPr>
      </w:pPr>
    </w:p>
    <w:p w14:paraId="3B485AF8" w14:textId="77777777" w:rsidR="00CE35FA" w:rsidRPr="00771E06" w:rsidRDefault="00606976" w:rsidP="00CE35FA">
      <w:pPr>
        <w:jc w:val="both"/>
        <w:rPr>
          <w:ins w:id="105" w:author="Nidup Gyeltshen" w:date="2025-09-22T14:18:00Z" w16du:dateUtc="2025-09-22T07:18:00Z"/>
          <w:rFonts w:asciiTheme="minorHAnsi" w:hAnsiTheme="minorHAnsi" w:cstheme="minorHAnsi"/>
        </w:rPr>
      </w:pPr>
      <w:r w:rsidRPr="00771E06">
        <w:rPr>
          <w:rFonts w:asciiTheme="minorHAnsi" w:hAnsiTheme="minorHAnsi" w:cstheme="minorHAnsi"/>
        </w:rPr>
        <w:t>2</w:t>
      </w:r>
      <w:r w:rsidRPr="00771E06">
        <w:rPr>
          <w:rFonts w:asciiTheme="minorHAnsi" w:hAnsiTheme="minorHAnsi" w:cstheme="minorHAnsi"/>
        </w:rPr>
        <w:tab/>
      </w:r>
      <w:del w:id="106" w:author="Nidup Gyeltshen" w:date="2025-09-22T14:17:00Z" w16du:dateUtc="2025-09-22T07:17:00Z">
        <w:r w:rsidRPr="00B70BBD" w:rsidDel="00606976">
          <w:rPr>
            <w:rFonts w:asciiTheme="minorHAnsi" w:hAnsiTheme="minorHAnsi" w:cstheme="minorHAnsi"/>
          </w:rPr>
          <w:delText>to establish an appropriate framework allowing rapid response to major incidents, and propose an action plan to prevent, mitigate and recover from such incidents;</w:delText>
        </w:r>
      </w:del>
      <w:ins w:id="107" w:author="Nidup Gyeltshen" w:date="2025-09-22T14:18:00Z" w16du:dateUtc="2025-09-22T07:18:00Z">
        <w:r w:rsidR="00CE35FA" w:rsidRPr="00B70BBD">
          <w:rPr>
            <w:rFonts w:asciiTheme="minorHAnsi" w:hAnsiTheme="minorHAnsi" w:cstheme="minorHAnsi"/>
          </w:rPr>
          <w:t xml:space="preserve"> to recognize cybersecurity and countering and combating spam as high-priority items, and to take appropriate action and contribute to building confidence and security in the use of telecommunications/ICTs</w:t>
        </w:r>
        <w:r w:rsidR="00CE35FA" w:rsidRPr="00B70BBD">
          <w:rPr>
            <w:rFonts w:asciiTheme="minorHAnsi" w:hAnsiTheme="minorHAnsi" w:cstheme="minorHAnsi"/>
            <w:lang w:eastAsia="ko-KR"/>
          </w:rPr>
          <w:t xml:space="preserve"> </w:t>
        </w:r>
        <w:r w:rsidR="00CE35FA" w:rsidRPr="00B70BBD">
          <w:rPr>
            <w:rFonts w:asciiTheme="minorHAnsi" w:hAnsiTheme="minorHAnsi" w:cstheme="minorHAnsi"/>
          </w:rPr>
          <w:t>at the national, regional and international level;</w:t>
        </w:r>
      </w:ins>
    </w:p>
    <w:p w14:paraId="6A45D590" w14:textId="61D6B46F" w:rsidR="00606976" w:rsidRPr="00771E06" w:rsidRDefault="00606976">
      <w:pPr>
        <w:rPr>
          <w:rFonts w:asciiTheme="minorHAnsi" w:hAnsiTheme="minorHAnsi" w:cstheme="minorHAnsi"/>
        </w:rPr>
      </w:pPr>
    </w:p>
    <w:p w14:paraId="1D6F2E67" w14:textId="77777777" w:rsidR="00CC4F92" w:rsidRPr="00771E06" w:rsidRDefault="00476A06">
      <w:pPr>
        <w:spacing w:before="251" w:line="237" w:lineRule="auto"/>
        <w:ind w:left="4" w:firstLine="1"/>
        <w:jc w:val="both"/>
        <w:rPr>
          <w:rFonts w:asciiTheme="minorHAnsi" w:eastAsia="Calibri Light" w:hAnsiTheme="minorHAnsi" w:cstheme="minorHAnsi"/>
          <w:spacing w:val="-2"/>
        </w:rPr>
      </w:pPr>
      <w:r w:rsidRPr="00771E06">
        <w:rPr>
          <w:rFonts w:asciiTheme="minorHAnsi" w:eastAsia="Calibri Light" w:hAnsiTheme="minorHAnsi" w:cstheme="minorHAnsi"/>
          <w:spacing w:val="-1"/>
        </w:rPr>
        <w:t>3</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spacing w:val="-1"/>
        </w:rPr>
        <w:t>to establi</w:t>
      </w:r>
      <w:r w:rsidRPr="00771E06">
        <w:rPr>
          <w:rFonts w:asciiTheme="minorHAnsi" w:eastAsia="Calibri Light" w:hAnsiTheme="minorHAnsi" w:cstheme="minorHAnsi"/>
          <w:spacing w:val="-2"/>
        </w:rPr>
        <w:t>sh strategies and capabilities at the</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national</w:t>
      </w:r>
      <w:r w:rsidRPr="00771E06">
        <w:rPr>
          <w:rFonts w:asciiTheme="minorHAnsi" w:eastAsia="Calibri Light" w:hAnsiTheme="minorHAnsi" w:cstheme="minorHAnsi"/>
          <w:spacing w:val="7"/>
        </w:rPr>
        <w:t xml:space="preserve"> </w:t>
      </w:r>
      <w:r w:rsidRPr="00771E06">
        <w:rPr>
          <w:rFonts w:asciiTheme="minorHAnsi" w:eastAsia="Calibri Light" w:hAnsiTheme="minorHAnsi" w:cstheme="minorHAnsi"/>
          <w:spacing w:val="-2"/>
        </w:rPr>
        <w:t>level to ensure protection</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1"/>
        </w:rPr>
        <w:t>of national critical infrastructures, including enhancing the</w:t>
      </w:r>
      <w:r w:rsidRPr="00771E06">
        <w:rPr>
          <w:rFonts w:asciiTheme="minorHAnsi" w:eastAsia="Calibri Light" w:hAnsiTheme="minorHAnsi" w:cstheme="minorHAnsi"/>
          <w:spacing w:val="12"/>
        </w:rPr>
        <w:t xml:space="preserve"> </w:t>
      </w:r>
      <w:r w:rsidRPr="00771E06">
        <w:rPr>
          <w:rFonts w:asciiTheme="minorHAnsi" w:eastAsia="Calibri Light" w:hAnsiTheme="minorHAnsi" w:cstheme="minorHAnsi"/>
          <w:spacing w:val="-1"/>
        </w:rPr>
        <w:t>resilience</w:t>
      </w:r>
      <w:r w:rsidRPr="00771E06">
        <w:rPr>
          <w:rFonts w:asciiTheme="minorHAnsi" w:eastAsia="Calibri Light" w:hAnsiTheme="minorHAnsi" w:cstheme="minorHAnsi"/>
          <w:spacing w:val="4"/>
        </w:rPr>
        <w:t xml:space="preserve"> </w:t>
      </w:r>
      <w:r w:rsidRPr="00771E06">
        <w:rPr>
          <w:rFonts w:asciiTheme="minorHAnsi" w:eastAsia="Calibri Light" w:hAnsiTheme="minorHAnsi" w:cstheme="minorHAnsi"/>
          <w:spacing w:val="-1"/>
        </w:rPr>
        <w:t xml:space="preserve">of </w:t>
      </w:r>
      <w:r w:rsidRPr="00771E06">
        <w:rPr>
          <w:rFonts w:asciiTheme="minorHAnsi" w:eastAsia="Calibri Light" w:hAnsiTheme="minorHAnsi" w:cstheme="minorHAnsi"/>
          <w:spacing w:val="-2"/>
        </w:rPr>
        <w:t>telecommunication/ICT infrastructures;</w:t>
      </w:r>
    </w:p>
    <w:p w14:paraId="4D53F6A4" w14:textId="77777777" w:rsidR="00CC4F92" w:rsidRPr="00771E06" w:rsidRDefault="00476A06">
      <w:pPr>
        <w:spacing w:before="243" w:line="264" w:lineRule="auto"/>
        <w:ind w:left="9" w:hanging="9"/>
        <w:jc w:val="both"/>
        <w:rPr>
          <w:rFonts w:asciiTheme="minorHAnsi" w:eastAsia="SimSun" w:hAnsiTheme="minorHAnsi" w:cstheme="minorHAnsi"/>
          <w:lang w:eastAsia="zh-CN"/>
        </w:rPr>
      </w:pPr>
      <w:r w:rsidRPr="00771E06">
        <w:rPr>
          <w:rFonts w:asciiTheme="minorHAnsi" w:eastAsia="Calibri Light" w:hAnsiTheme="minorHAnsi" w:cstheme="minorHAnsi"/>
        </w:rPr>
        <w:t>4</w:t>
      </w:r>
      <w:r w:rsidRPr="00771E06">
        <w:rPr>
          <w:rFonts w:asciiTheme="minorHAnsi" w:eastAsia="SimSun" w:hAnsiTheme="minorHAnsi" w:cstheme="minorHAnsi"/>
          <w:lang w:eastAsia="zh-CN"/>
        </w:rPr>
        <w:t xml:space="preserve">      </w:t>
      </w:r>
      <w:r w:rsidRPr="00771E06">
        <w:rPr>
          <w:rFonts w:asciiTheme="minorHAnsi" w:eastAsia="Calibri Light" w:hAnsiTheme="minorHAnsi" w:cstheme="minorHAnsi"/>
        </w:rPr>
        <w:t>to</w:t>
      </w:r>
      <w:r w:rsidRPr="00771E06">
        <w:rPr>
          <w:rFonts w:asciiTheme="minorHAnsi" w:eastAsia="Calibri Light" w:hAnsiTheme="minorHAnsi" w:cstheme="minorHAnsi"/>
          <w:spacing w:val="21"/>
          <w:w w:val="101"/>
        </w:rPr>
        <w:t xml:space="preserve"> </w:t>
      </w:r>
      <w:r w:rsidRPr="00771E06">
        <w:rPr>
          <w:rFonts w:asciiTheme="minorHAnsi" w:eastAsia="Calibri Light" w:hAnsiTheme="minorHAnsi" w:cstheme="minorHAnsi"/>
        </w:rPr>
        <w:t>foster  information-sharing</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on</w:t>
      </w:r>
      <w:r w:rsidRPr="00771E06">
        <w:rPr>
          <w:rFonts w:asciiTheme="minorHAnsi" w:eastAsia="Calibri Light" w:hAnsiTheme="minorHAnsi" w:cstheme="minorHAnsi"/>
          <w:spacing w:val="26"/>
          <w:w w:val="101"/>
        </w:rPr>
        <w:t xml:space="preserve"> </w:t>
      </w:r>
      <w:r w:rsidRPr="00771E06">
        <w:rPr>
          <w:rFonts w:asciiTheme="minorHAnsi" w:eastAsia="Calibri Light" w:hAnsiTheme="minorHAnsi" w:cstheme="minorHAnsi"/>
          <w:spacing w:val="-1"/>
        </w:rPr>
        <w:t>cybersecurity</w:t>
      </w:r>
      <w:r w:rsidRPr="00771E06">
        <w:rPr>
          <w:rFonts w:asciiTheme="minorHAnsi" w:eastAsia="Calibri Light" w:hAnsiTheme="minorHAnsi" w:cstheme="minorHAnsi"/>
          <w:spacing w:val="27"/>
          <w:w w:val="101"/>
        </w:rPr>
        <w:t xml:space="preserve"> </w:t>
      </w:r>
      <w:r w:rsidRPr="00771E06">
        <w:rPr>
          <w:rFonts w:asciiTheme="minorHAnsi" w:eastAsia="Calibri Light" w:hAnsiTheme="minorHAnsi" w:cstheme="minorHAnsi"/>
          <w:spacing w:val="-1"/>
        </w:rPr>
        <w:t>at</w:t>
      </w:r>
      <w:r w:rsidRPr="00771E06">
        <w:rPr>
          <w:rFonts w:asciiTheme="minorHAnsi" w:eastAsia="Calibri Light" w:hAnsiTheme="minorHAnsi" w:cstheme="minorHAnsi"/>
          <w:spacing w:val="21"/>
        </w:rPr>
        <w:t xml:space="preserve"> </w:t>
      </w:r>
      <w:r w:rsidRPr="00771E06">
        <w:rPr>
          <w:rFonts w:asciiTheme="minorHAnsi" w:eastAsia="Calibri Light" w:hAnsiTheme="minorHAnsi" w:cstheme="minorHAnsi"/>
          <w:spacing w:val="-1"/>
        </w:rPr>
        <w:t>the</w:t>
      </w:r>
      <w:r w:rsidRPr="00771E06">
        <w:rPr>
          <w:rFonts w:asciiTheme="minorHAnsi" w:eastAsia="Calibri Light" w:hAnsiTheme="minorHAnsi" w:cstheme="minorHAnsi"/>
          <w:spacing w:val="33"/>
          <w:w w:val="101"/>
        </w:rPr>
        <w:t xml:space="preserve"> </w:t>
      </w:r>
      <w:r w:rsidRPr="00771E06">
        <w:rPr>
          <w:rFonts w:asciiTheme="minorHAnsi" w:eastAsia="Calibri Light" w:hAnsiTheme="minorHAnsi" w:cstheme="minorHAnsi"/>
          <w:spacing w:val="-1"/>
        </w:rPr>
        <w:t>national,</w:t>
      </w:r>
      <w:r w:rsidRPr="00771E06">
        <w:rPr>
          <w:rFonts w:asciiTheme="minorHAnsi" w:eastAsia="Calibri Light" w:hAnsiTheme="minorHAnsi" w:cstheme="minorHAnsi"/>
          <w:spacing w:val="33"/>
          <w:w w:val="101"/>
        </w:rPr>
        <w:t xml:space="preserve"> </w:t>
      </w:r>
      <w:r w:rsidRPr="00771E06">
        <w:rPr>
          <w:rFonts w:asciiTheme="minorHAnsi" w:eastAsia="Calibri Light" w:hAnsiTheme="minorHAnsi" w:cstheme="minorHAnsi"/>
          <w:spacing w:val="-1"/>
        </w:rPr>
        <w:t>regional</w:t>
      </w:r>
      <w:r w:rsidRPr="00771E06">
        <w:rPr>
          <w:rFonts w:asciiTheme="minorHAnsi" w:eastAsia="Calibri Light" w:hAnsiTheme="minorHAnsi" w:cstheme="minorHAnsi"/>
          <w:spacing w:val="27"/>
        </w:rPr>
        <w:t xml:space="preserve"> </w:t>
      </w:r>
      <w:r w:rsidRPr="00771E06">
        <w:rPr>
          <w:rFonts w:asciiTheme="minorHAnsi" w:eastAsia="Calibri Light" w:hAnsiTheme="minorHAnsi" w:cstheme="minorHAnsi"/>
          <w:spacing w:val="-1"/>
        </w:rPr>
        <w:t>and</w:t>
      </w:r>
      <w:r w:rsidRPr="00771E06">
        <w:rPr>
          <w:rFonts w:asciiTheme="minorHAnsi" w:eastAsia="Calibri Light" w:hAnsiTheme="minorHAnsi" w:cstheme="minorHAnsi"/>
        </w:rPr>
        <w:t xml:space="preserve"> </w:t>
      </w:r>
      <w:r w:rsidRPr="00771E06">
        <w:rPr>
          <w:rFonts w:asciiTheme="minorHAnsi" w:eastAsia="Calibri Light" w:hAnsiTheme="minorHAnsi" w:cstheme="minorHAnsi"/>
          <w:spacing w:val="-3"/>
        </w:rPr>
        <w:t>international</w:t>
      </w:r>
      <w:r w:rsidRPr="00771E06">
        <w:rPr>
          <w:rFonts w:asciiTheme="minorHAnsi" w:eastAsia="Calibri Light" w:hAnsiTheme="minorHAnsi" w:cstheme="minorHAnsi"/>
          <w:spacing w:val="34"/>
        </w:rPr>
        <w:t xml:space="preserve"> </w:t>
      </w:r>
      <w:r w:rsidRPr="00771E06">
        <w:rPr>
          <w:rFonts w:asciiTheme="minorHAnsi" w:eastAsia="Calibri Light" w:hAnsiTheme="minorHAnsi" w:cstheme="minorHAnsi"/>
          <w:spacing w:val="-3"/>
        </w:rPr>
        <w:t>levels.</w:t>
      </w:r>
    </w:p>
    <w:p w14:paraId="2929C786" w14:textId="77777777" w:rsidR="00CC4F92" w:rsidRPr="00771E06" w:rsidRDefault="00CC4F92">
      <w:pPr>
        <w:rPr>
          <w:rFonts w:asciiTheme="minorHAnsi" w:hAnsiTheme="minorHAnsi" w:cstheme="minorHAnsi"/>
        </w:rPr>
      </w:pPr>
    </w:p>
    <w:sectPr w:rsidR="00CC4F92" w:rsidRPr="00771E06">
      <w:headerReference w:type="default" r:id="rId11"/>
      <w:footerReference w:type="even" r:id="rId12"/>
      <w:footerReference w:type="default" r:id="rId13"/>
      <w:footerReference w:type="first" r:id="rId14"/>
      <w:pgSz w:w="11909" w:h="16834"/>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EDFDA" w14:textId="77777777" w:rsidR="00F02B10" w:rsidRDefault="00F02B10">
      <w:r>
        <w:separator/>
      </w:r>
    </w:p>
  </w:endnote>
  <w:endnote w:type="continuationSeparator" w:id="0">
    <w:p w14:paraId="0D3C6C8D" w14:textId="77777777" w:rsidR="00F02B10" w:rsidRDefault="00F0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altName w:val="Malgun Gothic"/>
    <w:panose1 w:val="020B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198ED" w14:textId="77777777" w:rsidR="00CC4F92" w:rsidRDefault="00476A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847A11" w14:textId="77777777" w:rsidR="00CC4F92" w:rsidRDefault="00CC4F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E96FC" w14:textId="6D045FAA" w:rsidR="00CC4F92" w:rsidRDefault="00A24C28">
    <w:pPr>
      <w:pStyle w:val="Footer"/>
      <w:tabs>
        <w:tab w:val="clear" w:pos="4320"/>
        <w:tab w:val="clear" w:pos="8640"/>
        <w:tab w:val="right" w:pos="9180"/>
      </w:tabs>
      <w:ind w:right="-7"/>
      <w:jc w:val="right"/>
    </w:pPr>
    <w:r>
      <w:rPr>
        <w:rStyle w:val="PageNumber"/>
      </w:rPr>
      <w:t>PACP-13</w:t>
    </w:r>
    <w:r w:rsidR="00476A06">
      <w:rPr>
        <w:rStyle w:val="PageNumber"/>
      </w:rPr>
      <w:tab/>
      <w:t xml:space="preserve">Page </w:t>
    </w:r>
    <w:r w:rsidR="00476A06">
      <w:rPr>
        <w:rStyle w:val="PageNumber"/>
      </w:rPr>
      <w:fldChar w:fldCharType="begin"/>
    </w:r>
    <w:r w:rsidR="00476A06">
      <w:rPr>
        <w:rStyle w:val="PageNumber"/>
      </w:rPr>
      <w:instrText xml:space="preserve"> PAGE </w:instrText>
    </w:r>
    <w:r w:rsidR="00476A06">
      <w:rPr>
        <w:rStyle w:val="PageNumber"/>
      </w:rPr>
      <w:fldChar w:fldCharType="separate"/>
    </w:r>
    <w:r w:rsidR="00476A06">
      <w:rPr>
        <w:rStyle w:val="PageNumber"/>
      </w:rPr>
      <w:t>2</w:t>
    </w:r>
    <w:r w:rsidR="00476A06">
      <w:rPr>
        <w:rStyle w:val="PageNumber"/>
      </w:rPr>
      <w:fldChar w:fldCharType="end"/>
    </w:r>
    <w:r w:rsidR="00476A06">
      <w:rPr>
        <w:rStyle w:val="PageNumber"/>
      </w:rPr>
      <w:t xml:space="preserve"> of </w:t>
    </w:r>
    <w:r w:rsidR="00476A06">
      <w:rPr>
        <w:rStyle w:val="PageNumber"/>
      </w:rPr>
      <w:fldChar w:fldCharType="begin"/>
    </w:r>
    <w:r w:rsidR="00476A06">
      <w:rPr>
        <w:rStyle w:val="PageNumber"/>
      </w:rPr>
      <w:instrText xml:space="preserve"> NUMPAGES </w:instrText>
    </w:r>
    <w:r w:rsidR="00476A06">
      <w:rPr>
        <w:rStyle w:val="PageNumber"/>
      </w:rPr>
      <w:fldChar w:fldCharType="separate"/>
    </w:r>
    <w:r w:rsidR="00476A06">
      <w:rPr>
        <w:rStyle w:val="PageNumber"/>
      </w:rPr>
      <w:t>3</w:t>
    </w:r>
    <w:r w:rsidR="00476A06">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90"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5148"/>
      <w:gridCol w:w="3690"/>
    </w:tblGrid>
    <w:tr w:rsidR="00CA22FA" w:rsidRPr="005E75F4" w14:paraId="48629265" w14:textId="77777777" w:rsidTr="00F7330E">
      <w:trPr>
        <w:cantSplit/>
        <w:trHeight w:val="204"/>
        <w:jc w:val="center"/>
      </w:trPr>
      <w:tc>
        <w:tcPr>
          <w:tcW w:w="1152" w:type="dxa"/>
        </w:tcPr>
        <w:p w14:paraId="2425E2A3" w14:textId="77777777" w:rsidR="00CA22FA" w:rsidRPr="005E75F4" w:rsidRDefault="00CA22FA" w:rsidP="00CA22FA">
          <w:pPr>
            <w:rPr>
              <w:b/>
              <w:bCs/>
            </w:rPr>
          </w:pPr>
          <w:r w:rsidRPr="005E75F4">
            <w:rPr>
              <w:b/>
              <w:bCs/>
            </w:rPr>
            <w:t>Contact:</w:t>
          </w:r>
        </w:p>
      </w:tc>
      <w:tc>
        <w:tcPr>
          <w:tcW w:w="5148" w:type="dxa"/>
        </w:tcPr>
        <w:p w14:paraId="5C744C72" w14:textId="3E2A0CDF" w:rsidR="00F56690" w:rsidRPr="00107B1C" w:rsidRDefault="00F56690" w:rsidP="00F56690">
          <w:pPr>
            <w:rPr>
              <w:rFonts w:eastAsia="Batang"/>
              <w:lang w:val="pt-BR"/>
            </w:rPr>
          </w:pPr>
        </w:p>
        <w:p w14:paraId="12AA56F0" w14:textId="2A9F3700" w:rsidR="00CA22FA" w:rsidRPr="00107B1C" w:rsidRDefault="00CA22FA" w:rsidP="00CA22FA">
          <w:pPr>
            <w:rPr>
              <w:rFonts w:eastAsia="Batang"/>
              <w:lang w:val="pt-BR"/>
            </w:rPr>
          </w:pPr>
        </w:p>
      </w:tc>
      <w:tc>
        <w:tcPr>
          <w:tcW w:w="3690" w:type="dxa"/>
        </w:tcPr>
        <w:p w14:paraId="2BD5E944" w14:textId="1F4C9B70" w:rsidR="00CA22FA" w:rsidRPr="005E75F4" w:rsidRDefault="00CA22FA" w:rsidP="00CA22FA">
          <w:pPr>
            <w:rPr>
              <w:lang w:eastAsia="ja-JP"/>
            </w:rPr>
          </w:pPr>
          <w:r w:rsidRPr="005E75F4">
            <w:t xml:space="preserve">Email: </w:t>
          </w:r>
          <w:r w:rsidRPr="00671EAA">
            <w:t xml:space="preserve"> </w:t>
          </w:r>
        </w:p>
      </w:tc>
    </w:tr>
  </w:tbl>
  <w:p w14:paraId="1A61A392" w14:textId="77777777" w:rsidR="00CC4F92" w:rsidRDefault="00CC4F92">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189E7" w14:textId="77777777" w:rsidR="00F02B10" w:rsidRDefault="00F02B10">
      <w:r>
        <w:separator/>
      </w:r>
    </w:p>
  </w:footnote>
  <w:footnote w:type="continuationSeparator" w:id="0">
    <w:p w14:paraId="578AED4D" w14:textId="77777777" w:rsidR="00F02B10" w:rsidRDefault="00F02B10">
      <w:r>
        <w:continuationSeparator/>
      </w:r>
    </w:p>
  </w:footnote>
  <w:footnote w:id="1">
    <w:p w14:paraId="044F2505" w14:textId="77777777" w:rsidR="00CC4F92" w:rsidRDefault="00476A06">
      <w:pPr>
        <w:pStyle w:val="FootnoteText"/>
      </w:pPr>
      <w:r>
        <w:rPr>
          <w:rStyle w:val="FootnoteReference"/>
        </w:rPr>
        <w:footnoteRef/>
      </w:r>
      <w:r>
        <w:t xml:space="preserve"> </w:t>
      </w:r>
      <w:r>
        <w:rPr>
          <w:rFonts w:eastAsia="SimSun" w:hint="eastAsia"/>
          <w:lang w:eastAsia="zh-CN"/>
        </w:rPr>
        <w:t xml:space="preserve">     </w:t>
      </w:r>
      <w:r>
        <w:rPr>
          <w:rFonts w:eastAsia="Calibri Light"/>
          <w:spacing w:val="-1"/>
          <w:sz w:val="24"/>
        </w:rPr>
        <w:t>These inc</w:t>
      </w:r>
      <w:r>
        <w:rPr>
          <w:rFonts w:eastAsia="Calibri Light"/>
          <w:spacing w:val="-2"/>
          <w:sz w:val="24"/>
        </w:rPr>
        <w:t>lude the least developed countries, small island developing states,</w:t>
      </w:r>
      <w:r>
        <w:rPr>
          <w:rFonts w:eastAsia="Calibri Light"/>
          <w:spacing w:val="4"/>
          <w:sz w:val="24"/>
        </w:rPr>
        <w:t xml:space="preserve"> </w:t>
      </w:r>
      <w:r>
        <w:rPr>
          <w:rFonts w:eastAsia="Calibri Light"/>
          <w:spacing w:val="-2"/>
          <w:sz w:val="24"/>
        </w:rPr>
        <w:t>landlocked developing</w:t>
      </w:r>
      <w:r>
        <w:rPr>
          <w:rFonts w:eastAsia="Calibri Light"/>
          <w:sz w:val="24"/>
        </w:rPr>
        <w:t xml:space="preserve"> </w:t>
      </w:r>
      <w:r>
        <w:rPr>
          <w:rFonts w:eastAsia="Calibri Light"/>
          <w:spacing w:val="-1"/>
          <w:sz w:val="24"/>
        </w:rPr>
        <w:t>countries and countries with</w:t>
      </w:r>
      <w:r>
        <w:rPr>
          <w:rFonts w:eastAsia="Calibri Light"/>
          <w:spacing w:val="16"/>
          <w:w w:val="102"/>
          <w:sz w:val="24"/>
        </w:rPr>
        <w:t xml:space="preserve"> </w:t>
      </w:r>
      <w:r>
        <w:rPr>
          <w:rFonts w:eastAsia="Calibri Light"/>
          <w:spacing w:val="-1"/>
          <w:sz w:val="24"/>
        </w:rPr>
        <w:t>economies</w:t>
      </w:r>
      <w:r>
        <w:rPr>
          <w:rFonts w:eastAsia="Calibri Light"/>
          <w:spacing w:val="12"/>
          <w:sz w:val="24"/>
        </w:rPr>
        <w:t xml:space="preserve"> </w:t>
      </w:r>
      <w:r>
        <w:rPr>
          <w:rFonts w:eastAsia="Calibri Light"/>
          <w:spacing w:val="-1"/>
          <w:sz w:val="24"/>
        </w:rPr>
        <w:t>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BF665" w14:textId="77777777" w:rsidR="00CC4F92" w:rsidRDefault="00CC4F92">
    <w:pPr>
      <w:pStyle w:val="Header"/>
      <w:tabs>
        <w:tab w:val="clear" w:pos="4320"/>
        <w:tab w:val="clear" w:pos="8640"/>
      </w:tabs>
      <w:rPr>
        <w:lang w:eastAsia="ko-KR"/>
      </w:rPr>
    </w:pPr>
  </w:p>
  <w:p w14:paraId="6E384686" w14:textId="77777777" w:rsidR="00CC4F92" w:rsidRDefault="00CC4F92">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927F173"/>
    <w:multiLevelType w:val="singleLevel"/>
    <w:tmpl w:val="B927F173"/>
    <w:lvl w:ilvl="0">
      <w:start w:val="1"/>
      <w:numFmt w:val="lowerLetter"/>
      <w:suff w:val="space"/>
      <w:lvlText w:val="%1)"/>
      <w:lvlJc w:val="left"/>
    </w:lvl>
  </w:abstractNum>
  <w:abstractNum w:abstractNumId="1" w15:restartNumberingAfterBreak="0">
    <w:nsid w:val="08246FD5"/>
    <w:multiLevelType w:val="singleLevel"/>
    <w:tmpl w:val="08246FD5"/>
    <w:lvl w:ilvl="0">
      <w:start w:val="1"/>
      <w:numFmt w:val="decimal"/>
      <w:lvlText w:val="%1"/>
      <w:lvlJc w:val="left"/>
    </w:lvl>
  </w:abstractNum>
  <w:abstractNum w:abstractNumId="2" w15:restartNumberingAfterBreak="0">
    <w:nsid w:val="75173EF5"/>
    <w:multiLevelType w:val="multilevel"/>
    <w:tmpl w:val="75173EF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80705180">
    <w:abstractNumId w:val="2"/>
  </w:num>
  <w:num w:numId="2" w16cid:durableId="567889013">
    <w:abstractNumId w:val="0"/>
  </w:num>
  <w:num w:numId="3" w16cid:durableId="197506368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王策">
    <w15:presenceInfo w15:providerId="None" w15:userId="王策"/>
  </w15:person>
  <w15:person w15:author="skgits789@outlook.com">
    <w15:presenceInfo w15:providerId="Windows Live" w15:userId="56ff9e96e5f940b6"/>
  </w15:person>
  <w15:person w15:author="Kumud">
    <w15:presenceInfo w15:providerId="None" w15:userId="Kumud"/>
  </w15:person>
  <w15:person w15:author="Nidup Gyeltshen">
    <w15:presenceInfo w15:providerId="None" w15:userId="Nidup Gyelts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595B"/>
    <w:rsid w:val="0006669E"/>
    <w:rsid w:val="000713CF"/>
    <w:rsid w:val="0007235F"/>
    <w:rsid w:val="00087E24"/>
    <w:rsid w:val="00090630"/>
    <w:rsid w:val="00090720"/>
    <w:rsid w:val="000920E0"/>
    <w:rsid w:val="00094B87"/>
    <w:rsid w:val="000A4826"/>
    <w:rsid w:val="000A5418"/>
    <w:rsid w:val="000C15F0"/>
    <w:rsid w:val="000D01C7"/>
    <w:rsid w:val="000E46C8"/>
    <w:rsid w:val="000F517C"/>
    <w:rsid w:val="000F5540"/>
    <w:rsid w:val="00103C8B"/>
    <w:rsid w:val="00104ACB"/>
    <w:rsid w:val="00107B1C"/>
    <w:rsid w:val="001273B8"/>
    <w:rsid w:val="001539DD"/>
    <w:rsid w:val="00167EA9"/>
    <w:rsid w:val="001715E9"/>
    <w:rsid w:val="00182505"/>
    <w:rsid w:val="00182C10"/>
    <w:rsid w:val="00184519"/>
    <w:rsid w:val="0019389F"/>
    <w:rsid w:val="00196568"/>
    <w:rsid w:val="001A2A11"/>
    <w:rsid w:val="001A2F16"/>
    <w:rsid w:val="001A7545"/>
    <w:rsid w:val="001B18C2"/>
    <w:rsid w:val="001C2B9C"/>
    <w:rsid w:val="001C78A5"/>
    <w:rsid w:val="001D5D7E"/>
    <w:rsid w:val="001E08FB"/>
    <w:rsid w:val="001E63A3"/>
    <w:rsid w:val="001F2466"/>
    <w:rsid w:val="0020769A"/>
    <w:rsid w:val="00213077"/>
    <w:rsid w:val="0021588B"/>
    <w:rsid w:val="002216AC"/>
    <w:rsid w:val="00250CFE"/>
    <w:rsid w:val="00254A1B"/>
    <w:rsid w:val="00254E60"/>
    <w:rsid w:val="00261350"/>
    <w:rsid w:val="002624D9"/>
    <w:rsid w:val="00266899"/>
    <w:rsid w:val="0028454D"/>
    <w:rsid w:val="00291C9E"/>
    <w:rsid w:val="002926D4"/>
    <w:rsid w:val="00294C06"/>
    <w:rsid w:val="002B4101"/>
    <w:rsid w:val="002C07DA"/>
    <w:rsid w:val="002C7EA9"/>
    <w:rsid w:val="002D21C2"/>
    <w:rsid w:val="002E2B2D"/>
    <w:rsid w:val="002F5401"/>
    <w:rsid w:val="0031047D"/>
    <w:rsid w:val="00341CD0"/>
    <w:rsid w:val="00342F20"/>
    <w:rsid w:val="003478EF"/>
    <w:rsid w:val="003500E0"/>
    <w:rsid w:val="003539D6"/>
    <w:rsid w:val="003669CB"/>
    <w:rsid w:val="00376674"/>
    <w:rsid w:val="003809C7"/>
    <w:rsid w:val="00382004"/>
    <w:rsid w:val="00385942"/>
    <w:rsid w:val="00390180"/>
    <w:rsid w:val="00397451"/>
    <w:rsid w:val="003A3B9E"/>
    <w:rsid w:val="003A7F16"/>
    <w:rsid w:val="003B6263"/>
    <w:rsid w:val="003B7D32"/>
    <w:rsid w:val="003C11A1"/>
    <w:rsid w:val="003C167B"/>
    <w:rsid w:val="003C64A7"/>
    <w:rsid w:val="003D3FDA"/>
    <w:rsid w:val="003F3A0D"/>
    <w:rsid w:val="00417015"/>
    <w:rsid w:val="00420822"/>
    <w:rsid w:val="0045458F"/>
    <w:rsid w:val="00460753"/>
    <w:rsid w:val="00461D09"/>
    <w:rsid w:val="004633B4"/>
    <w:rsid w:val="00470093"/>
    <w:rsid w:val="004730C9"/>
    <w:rsid w:val="00473BBB"/>
    <w:rsid w:val="004745C7"/>
    <w:rsid w:val="00476A06"/>
    <w:rsid w:val="00491442"/>
    <w:rsid w:val="00493F99"/>
    <w:rsid w:val="00495E04"/>
    <w:rsid w:val="004A3B46"/>
    <w:rsid w:val="004B1D45"/>
    <w:rsid w:val="004B3553"/>
    <w:rsid w:val="004B6106"/>
    <w:rsid w:val="004C057E"/>
    <w:rsid w:val="004D362A"/>
    <w:rsid w:val="004F3DF6"/>
    <w:rsid w:val="005154C0"/>
    <w:rsid w:val="00530E8C"/>
    <w:rsid w:val="00532959"/>
    <w:rsid w:val="005406A1"/>
    <w:rsid w:val="00545933"/>
    <w:rsid w:val="00557544"/>
    <w:rsid w:val="00587875"/>
    <w:rsid w:val="005939B5"/>
    <w:rsid w:val="00595E16"/>
    <w:rsid w:val="00595F1B"/>
    <w:rsid w:val="00596770"/>
    <w:rsid w:val="00597E68"/>
    <w:rsid w:val="005A561F"/>
    <w:rsid w:val="005E1C48"/>
    <w:rsid w:val="00603DA6"/>
    <w:rsid w:val="00606976"/>
    <w:rsid w:val="00607E2B"/>
    <w:rsid w:val="006139D6"/>
    <w:rsid w:val="00615134"/>
    <w:rsid w:val="00617E42"/>
    <w:rsid w:val="00623CE1"/>
    <w:rsid w:val="00625854"/>
    <w:rsid w:val="00626A1E"/>
    <w:rsid w:val="0063062B"/>
    <w:rsid w:val="00633922"/>
    <w:rsid w:val="00634FB3"/>
    <w:rsid w:val="0064269D"/>
    <w:rsid w:val="00643B73"/>
    <w:rsid w:val="00662815"/>
    <w:rsid w:val="006649D6"/>
    <w:rsid w:val="00667229"/>
    <w:rsid w:val="00682BE5"/>
    <w:rsid w:val="00690FED"/>
    <w:rsid w:val="00692AE0"/>
    <w:rsid w:val="006939A5"/>
    <w:rsid w:val="00696442"/>
    <w:rsid w:val="006B190B"/>
    <w:rsid w:val="006B1962"/>
    <w:rsid w:val="006B335F"/>
    <w:rsid w:val="006C5A78"/>
    <w:rsid w:val="006D4C42"/>
    <w:rsid w:val="006F09C5"/>
    <w:rsid w:val="00712451"/>
    <w:rsid w:val="00731041"/>
    <w:rsid w:val="007319FC"/>
    <w:rsid w:val="00732F08"/>
    <w:rsid w:val="0074190C"/>
    <w:rsid w:val="00754B88"/>
    <w:rsid w:val="007577F3"/>
    <w:rsid w:val="00762576"/>
    <w:rsid w:val="00771E06"/>
    <w:rsid w:val="00772F3C"/>
    <w:rsid w:val="00791060"/>
    <w:rsid w:val="00795A97"/>
    <w:rsid w:val="00796084"/>
    <w:rsid w:val="007A6A04"/>
    <w:rsid w:val="007B0804"/>
    <w:rsid w:val="007B5626"/>
    <w:rsid w:val="007F3D5D"/>
    <w:rsid w:val="007F4ECE"/>
    <w:rsid w:val="0080570B"/>
    <w:rsid w:val="00812046"/>
    <w:rsid w:val="008148E1"/>
    <w:rsid w:val="008232DB"/>
    <w:rsid w:val="008257B9"/>
    <w:rsid w:val="00827C8B"/>
    <w:rsid w:val="008319BF"/>
    <w:rsid w:val="008655EC"/>
    <w:rsid w:val="008833E3"/>
    <w:rsid w:val="008841F1"/>
    <w:rsid w:val="008A396A"/>
    <w:rsid w:val="008C3D35"/>
    <w:rsid w:val="008C7BA1"/>
    <w:rsid w:val="008D0E09"/>
    <w:rsid w:val="008D1DB6"/>
    <w:rsid w:val="008D22AF"/>
    <w:rsid w:val="008E3025"/>
    <w:rsid w:val="008E3045"/>
    <w:rsid w:val="008E6B7B"/>
    <w:rsid w:val="008F0F70"/>
    <w:rsid w:val="00904C39"/>
    <w:rsid w:val="00912DC9"/>
    <w:rsid w:val="009321EC"/>
    <w:rsid w:val="00942816"/>
    <w:rsid w:val="00943AF3"/>
    <w:rsid w:val="0097693B"/>
    <w:rsid w:val="0099067F"/>
    <w:rsid w:val="00992351"/>
    <w:rsid w:val="00993355"/>
    <w:rsid w:val="009A4A6D"/>
    <w:rsid w:val="009B1C18"/>
    <w:rsid w:val="009C05C2"/>
    <w:rsid w:val="009E5BCA"/>
    <w:rsid w:val="009E7ACB"/>
    <w:rsid w:val="00A13265"/>
    <w:rsid w:val="00A17AD1"/>
    <w:rsid w:val="00A24C28"/>
    <w:rsid w:val="00A260DD"/>
    <w:rsid w:val="00A40E37"/>
    <w:rsid w:val="00A4164C"/>
    <w:rsid w:val="00A41F75"/>
    <w:rsid w:val="00A45BD2"/>
    <w:rsid w:val="00A53122"/>
    <w:rsid w:val="00A552AE"/>
    <w:rsid w:val="00A55820"/>
    <w:rsid w:val="00A62A20"/>
    <w:rsid w:val="00A71136"/>
    <w:rsid w:val="00A849DD"/>
    <w:rsid w:val="00AA474C"/>
    <w:rsid w:val="00AA6C59"/>
    <w:rsid w:val="00AC5F7C"/>
    <w:rsid w:val="00AD7E5F"/>
    <w:rsid w:val="00AF4C64"/>
    <w:rsid w:val="00B00A8E"/>
    <w:rsid w:val="00B01AA1"/>
    <w:rsid w:val="00B05FE5"/>
    <w:rsid w:val="00B25B90"/>
    <w:rsid w:val="00B30C81"/>
    <w:rsid w:val="00B4793B"/>
    <w:rsid w:val="00B53AE4"/>
    <w:rsid w:val="00B60228"/>
    <w:rsid w:val="00B623AD"/>
    <w:rsid w:val="00B65770"/>
    <w:rsid w:val="00B70BBD"/>
    <w:rsid w:val="00B90441"/>
    <w:rsid w:val="00B90D0A"/>
    <w:rsid w:val="00BA70D3"/>
    <w:rsid w:val="00BC3721"/>
    <w:rsid w:val="00BC6D6B"/>
    <w:rsid w:val="00BE75A2"/>
    <w:rsid w:val="00BF5ABC"/>
    <w:rsid w:val="00C041D2"/>
    <w:rsid w:val="00C10614"/>
    <w:rsid w:val="00C15633"/>
    <w:rsid w:val="00C15799"/>
    <w:rsid w:val="00C357AD"/>
    <w:rsid w:val="00C3695D"/>
    <w:rsid w:val="00C4785B"/>
    <w:rsid w:val="00C50978"/>
    <w:rsid w:val="00C6069C"/>
    <w:rsid w:val="00C803A0"/>
    <w:rsid w:val="00C85119"/>
    <w:rsid w:val="00C900BC"/>
    <w:rsid w:val="00CA22FA"/>
    <w:rsid w:val="00CA478D"/>
    <w:rsid w:val="00CB75C8"/>
    <w:rsid w:val="00CC4B55"/>
    <w:rsid w:val="00CC4F92"/>
    <w:rsid w:val="00CD5431"/>
    <w:rsid w:val="00CE278C"/>
    <w:rsid w:val="00CE35FA"/>
    <w:rsid w:val="00CF2491"/>
    <w:rsid w:val="00CF53BB"/>
    <w:rsid w:val="00D0464B"/>
    <w:rsid w:val="00D06C0C"/>
    <w:rsid w:val="00D07EC3"/>
    <w:rsid w:val="00D102F0"/>
    <w:rsid w:val="00D1252E"/>
    <w:rsid w:val="00D348D1"/>
    <w:rsid w:val="00D421BD"/>
    <w:rsid w:val="00D43E8F"/>
    <w:rsid w:val="00D52305"/>
    <w:rsid w:val="00D57772"/>
    <w:rsid w:val="00D63172"/>
    <w:rsid w:val="00D643DC"/>
    <w:rsid w:val="00D715CA"/>
    <w:rsid w:val="00D72AE3"/>
    <w:rsid w:val="00D75244"/>
    <w:rsid w:val="00D75A4D"/>
    <w:rsid w:val="00D76479"/>
    <w:rsid w:val="00D76E8B"/>
    <w:rsid w:val="00D76F29"/>
    <w:rsid w:val="00D8355B"/>
    <w:rsid w:val="00D8478B"/>
    <w:rsid w:val="00D86151"/>
    <w:rsid w:val="00DA7595"/>
    <w:rsid w:val="00DB0A68"/>
    <w:rsid w:val="00DC4038"/>
    <w:rsid w:val="00DC43A3"/>
    <w:rsid w:val="00DD0603"/>
    <w:rsid w:val="00DD7C09"/>
    <w:rsid w:val="00DF4108"/>
    <w:rsid w:val="00E0124F"/>
    <w:rsid w:val="00E2344A"/>
    <w:rsid w:val="00E37840"/>
    <w:rsid w:val="00E534CE"/>
    <w:rsid w:val="00E674D3"/>
    <w:rsid w:val="00E708F3"/>
    <w:rsid w:val="00E70FD0"/>
    <w:rsid w:val="00E71374"/>
    <w:rsid w:val="00E82230"/>
    <w:rsid w:val="00E86073"/>
    <w:rsid w:val="00EA6162"/>
    <w:rsid w:val="00EB49C2"/>
    <w:rsid w:val="00EB4DC0"/>
    <w:rsid w:val="00EC21DD"/>
    <w:rsid w:val="00EC2F62"/>
    <w:rsid w:val="00EC7F2B"/>
    <w:rsid w:val="00ED10DD"/>
    <w:rsid w:val="00ED6425"/>
    <w:rsid w:val="00EE3D54"/>
    <w:rsid w:val="00EE47CA"/>
    <w:rsid w:val="00EF042F"/>
    <w:rsid w:val="00EF189C"/>
    <w:rsid w:val="00EF4765"/>
    <w:rsid w:val="00EF53C3"/>
    <w:rsid w:val="00F02B10"/>
    <w:rsid w:val="00F07232"/>
    <w:rsid w:val="00F11135"/>
    <w:rsid w:val="00F14BA8"/>
    <w:rsid w:val="00F21C70"/>
    <w:rsid w:val="00F32B22"/>
    <w:rsid w:val="00F36FD6"/>
    <w:rsid w:val="00F51A81"/>
    <w:rsid w:val="00F56690"/>
    <w:rsid w:val="00F66584"/>
    <w:rsid w:val="00F72430"/>
    <w:rsid w:val="00F84067"/>
    <w:rsid w:val="00F9112A"/>
    <w:rsid w:val="00FC6EC3"/>
    <w:rsid w:val="00FE3DE5"/>
    <w:rsid w:val="00FF7341"/>
    <w:rsid w:val="02B81885"/>
    <w:rsid w:val="058A0796"/>
    <w:rsid w:val="1A357F21"/>
    <w:rsid w:val="2331036A"/>
    <w:rsid w:val="335842F9"/>
    <w:rsid w:val="5DEC4202"/>
    <w:rsid w:val="79BA4CC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B5AD48"/>
  <w15:docId w15:val="{6AE8D750-624D-48AD-BFE7-1D8CFD55A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0" w:unhideWhenUsed="1" w:qFormat="1"/>
    <w:lsdException w:name="annotation text" w:semiHidden="1" w:unhideWhenUsed="1" w:qFormat="1"/>
    <w:lsdException w:name="header" w:semiHidden="1" w:uiPriority="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BatangChe"/>
      <w:sz w:val="24"/>
      <w:szCs w:val="24"/>
      <w:lang w:bidi="ar-SA"/>
    </w:rPr>
  </w:style>
  <w:style w:type="paragraph" w:styleId="Heading1">
    <w:name w:val="heading 1"/>
    <w:basedOn w:val="Normal"/>
    <w:next w:val="Normal"/>
    <w:uiPriority w:val="9"/>
    <w:qFormat/>
    <w:pPr>
      <w:keepNext/>
      <w:jc w:val="center"/>
      <w:outlineLvl w:val="0"/>
    </w:pPr>
    <w:rPr>
      <w:b/>
      <w:bCs/>
      <w:u w:val="single"/>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uiPriority w:val="9"/>
    <w:semiHidden/>
    <w:unhideWhenUsed/>
    <w:qFormat/>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uiPriority w:val="99"/>
    <w:semiHidden/>
    <w:unhideWhenUsed/>
    <w:qFormat/>
    <w:pPr>
      <w:widowControl w:val="0"/>
      <w:wordWrap w:val="0"/>
      <w:ind w:left="851"/>
      <w:jc w:val="both"/>
    </w:pPr>
    <w:rPr>
      <w:kern w:val="2"/>
      <w:sz w:val="20"/>
      <w:szCs w:val="20"/>
      <w:lang w:eastAsia="ko-KR"/>
    </w:rPr>
  </w:style>
  <w:style w:type="paragraph" w:styleId="CommentText">
    <w:name w:val="annotation text"/>
    <w:basedOn w:val="Normal"/>
    <w:link w:val="CommentTextChar"/>
    <w:uiPriority w:val="99"/>
    <w:semiHidden/>
    <w:unhideWhenUsed/>
    <w:qFormat/>
  </w:style>
  <w:style w:type="paragraph" w:styleId="BodyText">
    <w:name w:val="Body Text"/>
    <w:basedOn w:val="Normal"/>
    <w:uiPriority w:val="99"/>
    <w:semiHidden/>
    <w:unhideWhenUsed/>
    <w:qFormat/>
    <w:rPr>
      <w:rFonts w:ascii="Arial" w:eastAsia="Arial" w:hAnsi="Arial" w:cs="Arial"/>
      <w:sz w:val="21"/>
      <w:szCs w:val="21"/>
    </w:rPr>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Footer">
    <w:name w:val="footer"/>
    <w:basedOn w:val="Normal"/>
    <w:link w:val="FooterChar"/>
    <w:uiPriority w:val="99"/>
    <w:semiHidden/>
    <w:unhideWhenUsed/>
    <w:qFormat/>
    <w:pPr>
      <w:tabs>
        <w:tab w:val="center" w:pos="4320"/>
        <w:tab w:val="right" w:pos="8640"/>
      </w:tabs>
    </w:pPr>
  </w:style>
  <w:style w:type="paragraph" w:styleId="Header">
    <w:name w:val="header"/>
    <w:basedOn w:val="Normal"/>
    <w:link w:val="HeaderChar"/>
    <w:uiPriority w:val="1"/>
    <w:unhideWhenUsed/>
    <w:qFormat/>
    <w:pPr>
      <w:tabs>
        <w:tab w:val="center" w:pos="4320"/>
        <w:tab w:val="right" w:pos="8640"/>
      </w:tabs>
    </w:pPr>
  </w:style>
  <w:style w:type="paragraph" w:styleId="FootnoteText">
    <w:name w:val="footnote text"/>
    <w:basedOn w:val="Normal"/>
    <w:link w:val="FootnoteTextChar"/>
    <w:semiHidden/>
    <w:unhideWhenUsed/>
    <w:qFormat/>
    <w:pPr>
      <w:snapToGrid w:val="0"/>
    </w:pPr>
    <w:rPr>
      <w:sz w:val="18"/>
    </w:rPr>
  </w:style>
  <w:style w:type="paragraph" w:styleId="HTMLPreformatted">
    <w:name w:val="HTML Preformatted"/>
    <w:basedOn w:val="Normal"/>
    <w:link w:val="HTMLPreformattedCh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lang w:eastAsia="zh-CN"/>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rFonts w:asciiTheme="minorHAnsi" w:eastAsiaTheme="minorHAnsi" w:hAnsiTheme="minorHAnsi" w:cstheme="minorBidi"/>
      <w:b/>
      <w:bCs/>
      <w:kern w:val="2"/>
      <w:sz w:val="22"/>
      <w:szCs w:val="22"/>
      <w:lang w:val="en-GB" w:eastAsia="en-US" w:bidi="ar-SA"/>
      <w14:ligatures w14:val="standardContextual"/>
    </w:rPr>
  </w:style>
  <w:style w:type="character" w:styleId="PageNumber">
    <w:name w:val="page number"/>
    <w:basedOn w:val="DefaultParagraphFont"/>
    <w:uiPriority w:val="99"/>
    <w:semiHidden/>
    <w:unhideWhenUsed/>
    <w:qFormat/>
  </w:style>
  <w:style w:type="character" w:styleId="FollowedHyperlink">
    <w:name w:val="FollowedHyperlink"/>
    <w:basedOn w:val="DefaultParagraphFont"/>
    <w:uiPriority w:val="99"/>
    <w:semiHidden/>
    <w:unhideWhenUsed/>
    <w:qFormat/>
    <w:rPr>
      <w:rFonts w:ascii="Times New Roman" w:eastAsia="SimSun" w:hAnsi="Times New Roman" w:cs="Times New Roman"/>
      <w:color w:val="800080" w:themeColor="followedHyperlink"/>
      <w:u w:val="single"/>
    </w:rPr>
  </w:style>
  <w:style w:type="character" w:styleId="LineNumber">
    <w:name w:val="line number"/>
    <w:uiPriority w:val="99"/>
    <w:semiHidden/>
    <w:unhideWhenUsed/>
    <w:qFormat/>
    <w:rPr>
      <w:rFonts w:asciiTheme="minorHAnsi" w:hAnsiTheme="minorHAnsi"/>
    </w:rPr>
  </w:style>
  <w:style w:type="character" w:styleId="Hyperlink">
    <w:name w:val="Hyperlink"/>
    <w:basedOn w:val="DefaultParagraphFont"/>
    <w:uiPriority w:val="99"/>
    <w:semiHidden/>
    <w:unhideWhenUsed/>
    <w:qFormat/>
    <w:rPr>
      <w:color w:val="0000FF"/>
      <w:u w:val="single"/>
    </w:rPr>
  </w:style>
  <w:style w:type="character" w:styleId="CommentReference">
    <w:name w:val="annotation reference"/>
    <w:basedOn w:val="DefaultParagraphFont"/>
    <w:uiPriority w:val="99"/>
    <w:semiHidden/>
    <w:unhideWhenUsed/>
    <w:qFormat/>
    <w:rPr>
      <w:sz w:val="18"/>
      <w:szCs w:val="18"/>
    </w:rPr>
  </w:style>
  <w:style w:type="character" w:styleId="FootnoteReference">
    <w:name w:val="footnote reference"/>
    <w:basedOn w:val="DefaultParagraphFont"/>
    <w:semiHidden/>
    <w:unhideWhenUsed/>
    <w:qFormat/>
    <w:rPr>
      <w:rFonts w:ascii="Times New Roman" w:eastAsia="SimSun" w:hAnsi="Times New Roman" w:cs="Times New Roman"/>
      <w:vertAlign w:val="superscript"/>
    </w:rPr>
  </w:style>
  <w:style w:type="paragraph" w:customStyle="1" w:styleId="a">
    <w:name w:val="표"/>
    <w:basedOn w:val="Normal"/>
    <w:next w:val="Normal"/>
    <w:autoRedefine/>
    <w:qFormat/>
    <w:pPr>
      <w:widowControl w:val="0"/>
      <w:wordWrap w:val="0"/>
      <w:autoSpaceDE w:val="0"/>
      <w:autoSpaceDN w:val="0"/>
      <w:jc w:val="both"/>
    </w:pPr>
    <w:rPr>
      <w:rFonts w:ascii="Book Antiqua" w:eastAsia="GulimChe" w:hAnsi="Book Antiqua"/>
      <w:b/>
      <w:bCs/>
      <w:kern w:val="2"/>
      <w:sz w:val="28"/>
      <w:lang w:eastAsia="ko-KR"/>
    </w:rPr>
  </w:style>
  <w:style w:type="paragraph" w:customStyle="1" w:styleId="Note">
    <w:name w:val="Note"/>
    <w:basedOn w:val="Normal"/>
    <w:qFormat/>
    <w:pPr>
      <w:tabs>
        <w:tab w:val="left" w:pos="284"/>
        <w:tab w:val="left" w:pos="1134"/>
        <w:tab w:val="left" w:pos="1871"/>
        <w:tab w:val="left" w:pos="2268"/>
      </w:tabs>
      <w:spacing w:before="160"/>
      <w:jc w:val="both"/>
    </w:pPr>
    <w:rPr>
      <w:sz w:val="20"/>
      <w:szCs w:val="20"/>
      <w:lang w:eastAsia="ko-KR"/>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character" w:customStyle="1" w:styleId="BalloonTextChar">
    <w:name w:val="Balloon Text Char"/>
    <w:basedOn w:val="DefaultParagraphFont"/>
    <w:link w:val="BalloonText"/>
    <w:semiHidden/>
    <w:qFormat/>
    <w:rPr>
      <w:rFonts w:ascii="Segoe UI" w:eastAsia="BatangChe"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link w:val="ListParagraph"/>
    <w:uiPriority w:val="34"/>
    <w:qFormat/>
    <w:locked/>
    <w:rPr>
      <w:rFonts w:eastAsia="BatangChe"/>
      <w:sz w:val="24"/>
      <w:szCs w:val="24"/>
    </w:rPr>
  </w:style>
  <w:style w:type="character" w:customStyle="1" w:styleId="Heading2Char">
    <w:name w:val="Heading 2 Char"/>
    <w:basedOn w:val="DefaultParagraphFont"/>
    <w:link w:val="Heading2"/>
    <w:semiHidden/>
    <w:qFormat/>
    <w:rPr>
      <w:rFonts w:asciiTheme="majorHAnsi" w:eastAsiaTheme="majorEastAsia" w:hAnsiTheme="majorHAnsi" w:cstheme="majorBidi"/>
      <w:color w:val="365F91" w:themeColor="accent1" w:themeShade="BF"/>
      <w:sz w:val="26"/>
      <w:szCs w:val="26"/>
    </w:rPr>
  </w:style>
  <w:style w:type="paragraph" w:customStyle="1" w:styleId="Level1">
    <w:name w:val="Level1"/>
    <w:basedOn w:val="Heading2"/>
    <w:next w:val="Normal"/>
    <w:qFormat/>
    <w:rPr>
      <w:rFonts w:ascii="Times New Roman" w:hAnsi="Times New Roman"/>
      <w:color w:val="000000" w:themeColor="text1"/>
      <w:sz w:val="24"/>
    </w:rPr>
  </w:style>
  <w:style w:type="character" w:customStyle="1" w:styleId="CommentTextChar">
    <w:name w:val="Comment Text Char"/>
    <w:basedOn w:val="DefaultParagraphFont"/>
    <w:link w:val="CommentText"/>
    <w:semiHidden/>
    <w:qFormat/>
    <w:rPr>
      <w:rFonts w:eastAsia="BatangChe"/>
      <w:sz w:val="24"/>
      <w:szCs w:val="24"/>
    </w:rPr>
  </w:style>
  <w:style w:type="character" w:customStyle="1" w:styleId="CommentSubjectChar">
    <w:name w:val="Comment Subject Char"/>
    <w:basedOn w:val="CommentTextChar"/>
    <w:link w:val="CommentSubject"/>
    <w:semiHidden/>
    <w:rPr>
      <w:rFonts w:eastAsia="BatangChe"/>
      <w:b/>
      <w:bCs/>
      <w:sz w:val="24"/>
      <w:szCs w:val="24"/>
    </w:rPr>
  </w:style>
  <w:style w:type="paragraph" w:customStyle="1" w:styleId="Proposal">
    <w:name w:val="Proposal"/>
    <w:basedOn w:val="Normal"/>
    <w:next w:val="Normal"/>
    <w:qFormat/>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vision1">
    <w:name w:val="Revision1"/>
    <w:hidden/>
    <w:uiPriority w:val="99"/>
    <w:unhideWhenUsed/>
    <w:qFormat/>
    <w:rPr>
      <w:rFonts w:eastAsia="BatangChe"/>
      <w:sz w:val="24"/>
      <w:szCs w:val="24"/>
      <w:lang w:bidi="ar-SA"/>
    </w:rPr>
  </w:style>
  <w:style w:type="paragraph" w:customStyle="1" w:styleId="Revision2">
    <w:name w:val="Revision2"/>
    <w:hidden/>
    <w:uiPriority w:val="99"/>
    <w:unhideWhenUsed/>
    <w:qFormat/>
    <w:rPr>
      <w:rFonts w:eastAsia="BatangChe"/>
      <w:sz w:val="24"/>
      <w:szCs w:val="24"/>
      <w:lang w:bidi="ar-SA"/>
    </w:rPr>
  </w:style>
  <w:style w:type="paragraph" w:customStyle="1" w:styleId="ResNo">
    <w:name w:val="Res_No"/>
    <w:basedOn w:val="Heading2"/>
    <w:next w:val="Normal"/>
    <w:link w:val="ResNoChar"/>
    <w:qFormat/>
    <w:pPr>
      <w:tabs>
        <w:tab w:val="left" w:pos="1134"/>
        <w:tab w:val="left" w:pos="1871"/>
        <w:tab w:val="left" w:pos="2268"/>
      </w:tabs>
      <w:overflowPunct w:val="0"/>
      <w:autoSpaceDE w:val="0"/>
      <w:autoSpaceDN w:val="0"/>
      <w:adjustRightInd w:val="0"/>
      <w:spacing w:before="200"/>
      <w:ind w:left="1134" w:hanging="1134"/>
      <w:jc w:val="center"/>
      <w:textAlignment w:val="baseline"/>
    </w:pPr>
    <w:rPr>
      <w:rFonts w:asciiTheme="minorHAnsi" w:eastAsia="Times New Roman" w:hAnsiTheme="minorHAnsi" w:cs="Times New Roman"/>
      <w:color w:val="auto"/>
      <w:sz w:val="28"/>
      <w:szCs w:val="20"/>
      <w:lang w:val="en-GB"/>
    </w:rPr>
  </w:style>
  <w:style w:type="character" w:customStyle="1" w:styleId="href">
    <w:name w:val="href"/>
    <w:basedOn w:val="DefaultParagraphFont"/>
    <w:qFormat/>
    <w:rPr>
      <w:rFonts w:ascii="Times New Roman" w:eastAsia="SimSun" w:hAnsi="Times New Roman" w:cs="Times New Roman"/>
      <w:color w:val="auto"/>
    </w:rPr>
  </w:style>
  <w:style w:type="character" w:customStyle="1" w:styleId="ResNoChar">
    <w:name w:val="Res_No Char"/>
    <w:basedOn w:val="DefaultParagraphFont"/>
    <w:link w:val="ResNo"/>
    <w:qFormat/>
    <w:rPr>
      <w:rFonts w:asciiTheme="minorHAnsi" w:eastAsia="Times New Roman" w:hAnsiTheme="minorHAnsi" w:cs="Times New Roman"/>
      <w:color w:val="auto"/>
      <w:sz w:val="28"/>
      <w:szCs w:val="20"/>
      <w:lang w:val="en-GB"/>
    </w:rPr>
  </w:style>
  <w:style w:type="paragraph" w:customStyle="1" w:styleId="Normalaftertitle">
    <w:name w:val="Normal after title"/>
    <w:basedOn w:val="Normal"/>
    <w:next w:val="Normal"/>
    <w:link w:val="NormalaftertitleChar"/>
    <w:qFormat/>
    <w:pPr>
      <w:tabs>
        <w:tab w:val="left" w:pos="1134"/>
        <w:tab w:val="left" w:pos="1871"/>
        <w:tab w:val="left" w:pos="2268"/>
      </w:tabs>
      <w:overflowPunct w:val="0"/>
      <w:autoSpaceDE w:val="0"/>
      <w:autoSpaceDN w:val="0"/>
      <w:adjustRightInd w:val="0"/>
      <w:spacing w:before="280"/>
      <w:jc w:val="both"/>
      <w:textAlignment w:val="baseline"/>
    </w:pPr>
    <w:rPr>
      <w:rFonts w:asciiTheme="minorHAnsi" w:eastAsia="Times New Roman" w:hAnsiTheme="minorHAnsi"/>
      <w:szCs w:val="20"/>
      <w:lang w:val="en-GB"/>
    </w:rPr>
  </w:style>
  <w:style w:type="character" w:customStyle="1" w:styleId="NormalaftertitleChar">
    <w:name w:val="Normal after title Char"/>
    <w:basedOn w:val="DefaultParagraphFont"/>
    <w:link w:val="Normalaftertitle"/>
    <w:qFormat/>
    <w:locked/>
    <w:rPr>
      <w:rFonts w:asciiTheme="minorHAnsi" w:eastAsia="Times New Roman" w:hAnsiTheme="minorHAnsi" w:cs="Times New Roman"/>
      <w:szCs w:val="20"/>
      <w:lang w:val="en-GB"/>
    </w:rPr>
  </w:style>
  <w:style w:type="character" w:customStyle="1" w:styleId="HTMLPreformattedChar">
    <w:name w:val="HTML Preformatted Char"/>
    <w:basedOn w:val="DefaultParagraphFont"/>
    <w:link w:val="HTMLPreformatted"/>
    <w:semiHidden/>
    <w:qFormat/>
    <w:rPr>
      <w:rFonts w:ascii="SimSun" w:eastAsia="SimSun" w:hAnsi="SimSun" w:cs="Times New Roman" w:hint="eastAsia"/>
      <w:lang w:eastAsia="zh-CN"/>
    </w:rPr>
  </w:style>
  <w:style w:type="character" w:customStyle="1" w:styleId="FooterChar">
    <w:name w:val="Footer Char"/>
    <w:basedOn w:val="DefaultParagraphFont"/>
    <w:link w:val="Footer"/>
    <w:uiPriority w:val="99"/>
    <w:qFormat/>
    <w:rPr>
      <w:rFonts w:ascii="Times New Roman" w:eastAsia="SimSun" w:hAnsi="Times New Roman" w:cs="Times New Roman"/>
    </w:rPr>
  </w:style>
  <w:style w:type="paragraph" w:customStyle="1" w:styleId="Call">
    <w:name w:val="Call"/>
    <w:basedOn w:val="Normal"/>
    <w:next w:val="Normal"/>
    <w:link w:val="CallChar"/>
    <w:qFormat/>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Theme="minorHAnsi" w:eastAsia="Times New Roman" w:hAnsiTheme="minorHAnsi"/>
      <w:i/>
      <w:szCs w:val="20"/>
      <w:lang w:val="en-GB"/>
    </w:rPr>
  </w:style>
  <w:style w:type="character" w:customStyle="1" w:styleId="FootnoteTextChar">
    <w:name w:val="Footnote Text Char"/>
    <w:basedOn w:val="DefaultParagraphFont"/>
    <w:link w:val="FootnoteText"/>
    <w:qFormat/>
    <w:rPr>
      <w:rFonts w:ascii="Times New Roman" w:eastAsia="SimSun" w:hAnsi="Times New Roman" w:cs="Times New Roman"/>
      <w:sz w:val="18"/>
    </w:rPr>
  </w:style>
  <w:style w:type="paragraph" w:customStyle="1" w:styleId="Restitle">
    <w:name w:val="Res_title"/>
    <w:basedOn w:val="Heading2"/>
    <w:next w:val="Normal"/>
    <w:link w:val="RestitleChar"/>
    <w:qFormat/>
    <w:pPr>
      <w:spacing w:before="200" w:after="160" w:line="259" w:lineRule="auto"/>
      <w:jc w:val="center"/>
    </w:pPr>
    <w:rPr>
      <w:rFonts w:asciiTheme="minorHAnsi" w:eastAsia="Times New Roman" w:hAnsiTheme="minorHAnsi" w:cs="Times New Roman"/>
      <w:b/>
      <w:color w:val="auto"/>
      <w:kern w:val="2"/>
      <w:sz w:val="28"/>
      <w:szCs w:val="20"/>
      <w:lang w:val="en-GB"/>
      <w14:ligatures w14:val="standardContextual"/>
    </w:rPr>
  </w:style>
  <w:style w:type="character" w:customStyle="1" w:styleId="CallChar">
    <w:name w:val="Call Char"/>
    <w:basedOn w:val="DefaultParagraphFont"/>
    <w:link w:val="Call"/>
    <w:qFormat/>
    <w:locked/>
    <w:rPr>
      <w:rFonts w:asciiTheme="minorHAnsi" w:eastAsia="Times New Roman" w:hAnsiTheme="minorHAnsi" w:cs="Times New Roman"/>
      <w:i/>
      <w:szCs w:val="20"/>
      <w:lang w:val="en-GB"/>
    </w:rPr>
  </w:style>
  <w:style w:type="character" w:customStyle="1" w:styleId="RestitleChar">
    <w:name w:val="Res_title Char"/>
    <w:basedOn w:val="DefaultParagraphFont"/>
    <w:link w:val="Restitle"/>
    <w:qFormat/>
    <w:rPr>
      <w:rFonts w:asciiTheme="minorHAnsi" w:eastAsia="Times New Roman" w:hAnsiTheme="minorHAnsi" w:cs="Times New Roman"/>
      <w:b/>
      <w:color w:val="auto"/>
      <w:kern w:val="2"/>
      <w:sz w:val="28"/>
      <w:szCs w:val="20"/>
      <w:lang w:val="en-GB"/>
      <w14:ligatures w14:val="standardContextual"/>
    </w:rPr>
  </w:style>
  <w:style w:type="character" w:customStyle="1" w:styleId="HeaderChar">
    <w:name w:val="Header Char"/>
    <w:basedOn w:val="DefaultParagraphFont"/>
    <w:link w:val="Header"/>
    <w:qFormat/>
    <w:rPr>
      <w:rFonts w:ascii="Times New Roman" w:eastAsia="SimSun" w:hAnsi="Times New Roman" w:cs="Times New Roman"/>
    </w:rPr>
  </w:style>
  <w:style w:type="paragraph" w:customStyle="1" w:styleId="Revision3">
    <w:name w:val="Revision3"/>
    <w:hidden/>
    <w:uiPriority w:val="99"/>
    <w:semiHidden/>
    <w:qFormat/>
    <w:rPr>
      <w:rFonts w:asciiTheme="minorHAnsi" w:eastAsia="Times New Roman" w:hAnsiTheme="minorHAnsi"/>
      <w:sz w:val="24"/>
      <w:lang w:val="en-GB" w:bidi="ar-SA"/>
    </w:rPr>
  </w:style>
  <w:style w:type="character" w:customStyle="1" w:styleId="UnresolvedMention1">
    <w:name w:val="Unresolved Mention1"/>
    <w:basedOn w:val="DefaultParagraphFont"/>
    <w:uiPriority w:val="99"/>
    <w:semiHidden/>
    <w:unhideWhenUsed/>
    <w:qFormat/>
    <w:rPr>
      <w:rFonts w:asciiTheme="minorHAnsi" w:eastAsiaTheme="minorHAnsi" w:hAnsiTheme="minorHAnsi" w:cstheme="minorBidi"/>
      <w:color w:val="605E5C"/>
      <w:kern w:val="2"/>
      <w:sz w:val="22"/>
      <w:szCs w:val="22"/>
      <w:shd w:val="clear" w:color="auto" w:fill="E1DFDD"/>
      <w:lang w:val="en-GB" w:eastAsia="en-US" w:bidi="ar-SA"/>
      <w14:ligatures w14:val="standardContextual"/>
    </w:rPr>
  </w:style>
  <w:style w:type="paragraph" w:customStyle="1" w:styleId="Revision4">
    <w:name w:val="Revision4"/>
    <w:hidden/>
    <w:uiPriority w:val="99"/>
    <w:unhideWhenUsed/>
    <w:qFormat/>
    <w:rPr>
      <w:rFonts w:eastAsia="BatangChe"/>
      <w:sz w:val="24"/>
      <w:szCs w:val="24"/>
      <w:lang w:bidi="ar-SA"/>
    </w:rPr>
  </w:style>
  <w:style w:type="paragraph" w:styleId="Revision">
    <w:name w:val="Revision"/>
    <w:hidden/>
    <w:uiPriority w:val="99"/>
    <w:semiHidden/>
    <w:rsid w:val="005E1C48"/>
    <w:rPr>
      <w:rFonts w:eastAsia="BatangChe"/>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te xmlns="8398743d-f1a1-4553-a233-ec1bd5105832">editorial changes made (incl. double track changes)</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43B15D-0E58-44D8-9D8E-440E36996DDA}">
  <ds:schemaRefs>
    <ds:schemaRef ds:uri="http://schemas.openxmlformats.org/officeDocument/2006/bibliography"/>
  </ds:schemaRefs>
</ds:datastoreItem>
</file>

<file path=customXml/itemProps2.xml><?xml version="1.0" encoding="utf-8"?>
<ds:datastoreItem xmlns:ds="http://schemas.openxmlformats.org/officeDocument/2006/customXml" ds:itemID="{ED9E92D7-B2C4-4B45-BF01-62417877E652}">
  <ds:schemaRefs>
    <ds:schemaRef ds:uri="c7e771be-c3f3-4415-a01f-6b382566ad45"/>
    <ds:schemaRef ds:uri="http://purl.org/dc/dcmitype/"/>
    <ds:schemaRef ds:uri="8398743d-f1a1-4553-a233-ec1bd5105832"/>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5BE2BD60-4E70-4F2D-84A0-165F1A786B39}">
  <ds:schemaRefs>
    <ds:schemaRef ds:uri="http://schemas.microsoft.com/sharepoint/v3/contenttype/forms"/>
  </ds:schemaRefs>
</ds:datastoreItem>
</file>

<file path=customXml/itemProps4.xml><?xml version="1.0" encoding="utf-8"?>
<ds:datastoreItem xmlns:ds="http://schemas.openxmlformats.org/officeDocument/2006/customXml" ds:itemID="{23B600D9-E5CF-4EDF-AA18-D7E7848DF1E4}"/>
</file>

<file path=docProps/app.xml><?xml version="1.0" encoding="utf-8"?>
<Properties xmlns="http://schemas.openxmlformats.org/officeDocument/2006/extended-properties" xmlns:vt="http://schemas.openxmlformats.org/officeDocument/2006/docPropsVTypes">
  <Template>Normal</Template>
  <TotalTime>56</TotalTime>
  <Pages>9</Pages>
  <Words>3099</Words>
  <Characters>19078</Characters>
  <Application>Microsoft Office Word</Application>
  <DocSecurity>0</DocSecurity>
  <Lines>158</Lines>
  <Paragraphs>44</Paragraphs>
  <ScaleCrop>false</ScaleCrop>
  <Company>APT</Company>
  <LinksUpToDate>false</LinksUpToDate>
  <CharactersWithSpaces>22133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dc:creator>
  <cp:lastModifiedBy>Jongbong PARK</cp:lastModifiedBy>
  <cp:revision>45</cp:revision>
  <cp:lastPrinted>2004-07-28T02:14:00Z</cp:lastPrinted>
  <dcterms:created xsi:type="dcterms:W3CDTF">2025-09-18T12:47:00Z</dcterms:created>
  <dcterms:modified xsi:type="dcterms:W3CDTF">2025-09-23T13:19:00Z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eyJoZGlkIjoiOTFhODJkN2Q5Y2VhYjdmNWJiMmRiODRlNTBkOGQ0ZGUiLCJ1c2VySWQiOiIyOTY0ODU2NTYifQ==</vt:lpwstr>
  </property>
  <property fmtid="{D5CDD505-2E9C-101B-9397-08002B2CF9AE}" pid="3" name="KSOProductBuildVer">
    <vt:lpwstr>2052-12.1.0.21915</vt:lpwstr>
  </property>
  <property fmtid="{D5CDD505-2E9C-101B-9397-08002B2CF9AE}" pid="4" name="ICV">
    <vt:lpwstr>6FDD9A0B09F24B0E889FEB8DE7E5F45D_13</vt:lpwstr>
  </property>
  <property fmtid="{D5CDD505-2E9C-101B-9397-08002B2CF9AE}" pid="5" name="ContentTypeId">
    <vt:lpwstr>0x010100D0C85A0B969A774F87A7D55FBE62B5FC</vt:lpwstr>
  </property>
  <property fmtid="{D5CDD505-2E9C-101B-9397-08002B2CF9AE}" pid="6" name="MediaServiceImageTags">
    <vt:lpwstr/>
  </property>
</Properties>
</file>