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EBA9A" w14:textId="1AAD695C" w:rsidR="009C05C2" w:rsidRPr="00D1507D" w:rsidRDefault="00D1507D" w:rsidP="00D1507D">
      <w:pPr>
        <w:jc w:val="right"/>
        <w:rPr>
          <w:rFonts w:asciiTheme="minorHAnsi" w:eastAsiaTheme="minorEastAsia" w:hAnsiTheme="minorHAnsi" w:cstheme="minorHAnsi"/>
          <w:b/>
          <w:u w:val="single"/>
          <w:lang w:eastAsia="ja-JP"/>
        </w:rPr>
      </w:pPr>
      <w:r w:rsidRPr="00D1507D">
        <w:rPr>
          <w:rFonts w:asciiTheme="minorHAnsi" w:eastAsiaTheme="minorEastAsia" w:hAnsiTheme="minorHAnsi" w:cstheme="minorHAnsi"/>
          <w:b/>
          <w:u w:val="single"/>
          <w:lang w:eastAsia="ja-JP"/>
        </w:rPr>
        <w:t>PACP-17</w:t>
      </w:r>
    </w:p>
    <w:p w14:paraId="4C4985A1" w14:textId="77777777" w:rsidR="00BF5ABC" w:rsidRDefault="00BF5ABC" w:rsidP="009C05C2">
      <w:pPr>
        <w:jc w:val="center"/>
        <w:rPr>
          <w:rFonts w:eastAsiaTheme="minorEastAsia"/>
          <w:bCs/>
          <w:lang w:eastAsia="ja-JP"/>
        </w:rPr>
      </w:pPr>
    </w:p>
    <w:p w14:paraId="74CB7236" w14:textId="301DBC31" w:rsidR="00E71374" w:rsidRDefault="00EF53C3" w:rsidP="009C05C2">
      <w:pPr>
        <w:jc w:val="center"/>
        <w:rPr>
          <w:rFonts w:eastAsiaTheme="minorEastAsia"/>
          <w:b/>
          <w:lang w:eastAsia="ja-JP"/>
        </w:rPr>
      </w:pPr>
      <w:r>
        <w:rPr>
          <w:rFonts w:eastAsiaTheme="minorEastAsia"/>
          <w:b/>
          <w:lang w:eastAsia="ja-JP"/>
        </w:rPr>
        <w:t>PRELIMINARY APT COMMON PROPOSAL</w:t>
      </w:r>
    </w:p>
    <w:p w14:paraId="06AAB81C" w14:textId="77777777" w:rsidR="00E71374" w:rsidRDefault="00E71374" w:rsidP="009C05C2">
      <w:pPr>
        <w:jc w:val="center"/>
        <w:rPr>
          <w:rFonts w:eastAsiaTheme="minorEastAsia"/>
          <w:b/>
          <w:lang w:eastAsia="ja-JP"/>
        </w:rPr>
      </w:pPr>
    </w:p>
    <w:p w14:paraId="3B98499B" w14:textId="6C115C05" w:rsidR="009C05C2" w:rsidRPr="00D76479" w:rsidRDefault="00EF53C3" w:rsidP="009C05C2">
      <w:pPr>
        <w:jc w:val="center"/>
        <w:rPr>
          <w:b/>
        </w:rPr>
      </w:pPr>
      <w:r>
        <w:rPr>
          <w:rFonts w:eastAsiaTheme="minorEastAsia"/>
          <w:b/>
          <w:lang w:eastAsia="ja-JP"/>
        </w:rPr>
        <w:t>MODIFICATIONS</w:t>
      </w:r>
      <w:r w:rsidR="00CE278C">
        <w:rPr>
          <w:rFonts w:eastAsiaTheme="minorEastAsia"/>
          <w:b/>
          <w:lang w:eastAsia="ja-JP"/>
        </w:rPr>
        <w:t xml:space="preserve"> </w:t>
      </w:r>
      <w:r>
        <w:rPr>
          <w:rFonts w:eastAsiaTheme="minorEastAsia"/>
          <w:b/>
          <w:lang w:eastAsia="ja-JP"/>
        </w:rPr>
        <w:t xml:space="preserve">TO WTDC RESOLUTION </w:t>
      </w:r>
      <w:r w:rsidR="000A6959">
        <w:rPr>
          <w:rFonts w:eastAsiaTheme="minorEastAsia" w:hint="eastAsia"/>
          <w:b/>
          <w:lang w:eastAsia="ja-JP"/>
        </w:rPr>
        <w:t>63</w:t>
      </w:r>
      <w:r w:rsidR="00D1507D">
        <w:rPr>
          <w:rFonts w:eastAsiaTheme="minorEastAsia"/>
          <w:b/>
          <w:lang w:eastAsia="ja-JP"/>
        </w:rPr>
        <w:br/>
      </w:r>
      <w:r w:rsidR="00FF0EE7" w:rsidRPr="00FF0EE7">
        <w:rPr>
          <w:b/>
        </w:rPr>
        <w:t>INTERNET PROTOCOL ADDRESS ALLOCATION AND FACILITATING THE TRANSITION TO AND DEPLOYMENT OF INTERNET PROTOCOL VERSION 6 IN THE DEVELOPING COUNTRIES</w:t>
      </w:r>
    </w:p>
    <w:p w14:paraId="5C4C8A29" w14:textId="77777777" w:rsidR="00BF5ABC" w:rsidRDefault="00BF5ABC" w:rsidP="009C05C2">
      <w:pPr>
        <w:jc w:val="center"/>
        <w:rPr>
          <w:bCs/>
        </w:rPr>
      </w:pPr>
    </w:p>
    <w:p w14:paraId="7F5D3257" w14:textId="77777777" w:rsidR="00B53AE4" w:rsidRDefault="00B53AE4" w:rsidP="009C05C2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3"/>
      </w:tblGrid>
      <w:tr w:rsidR="00A62A20" w14:paraId="5A3E3298" w14:textId="77777777" w:rsidTr="058A0796">
        <w:tc>
          <w:tcPr>
            <w:tcW w:w="9163" w:type="dxa"/>
          </w:tcPr>
          <w:p w14:paraId="2520D537" w14:textId="6CDD1FC1" w:rsidR="00261350" w:rsidRDefault="00261350" w:rsidP="058A0796"/>
          <w:p w14:paraId="77A0626A" w14:textId="77777777" w:rsidR="00261350" w:rsidRDefault="00261350" w:rsidP="009C05C2">
            <w:pPr>
              <w:rPr>
                <w:b/>
                <w:bCs/>
              </w:rPr>
            </w:pPr>
            <w:r w:rsidRPr="00261350">
              <w:rPr>
                <w:b/>
                <w:bCs/>
              </w:rPr>
              <w:t>Summary:</w:t>
            </w:r>
          </w:p>
          <w:p w14:paraId="6E7AA106" w14:textId="77777777" w:rsidR="00385942" w:rsidRDefault="00385942" w:rsidP="009C05C2">
            <w:pPr>
              <w:rPr>
                <w:b/>
                <w:bCs/>
              </w:rPr>
            </w:pPr>
          </w:p>
          <w:p w14:paraId="597E640E" w14:textId="41578509" w:rsidR="00612FDD" w:rsidRPr="00E44D12" w:rsidRDefault="00612FDD" w:rsidP="00612FDD">
            <w:pPr>
              <w:rPr>
                <w:rFonts w:eastAsiaTheme="minorEastAsia"/>
                <w:lang w:val="en-GB" w:eastAsia="ja-JP"/>
              </w:rPr>
            </w:pPr>
            <w:r w:rsidRPr="008476E9">
              <w:rPr>
                <w:rFonts w:eastAsiaTheme="minorEastAsia"/>
                <w:lang w:eastAsia="ja-JP"/>
              </w:rPr>
              <w:t xml:space="preserve">It is proposed to amend the text of Resolution </w:t>
            </w:r>
            <w:r w:rsidR="003F7B1F">
              <w:rPr>
                <w:rFonts w:eastAsiaTheme="minorEastAsia" w:hint="eastAsia"/>
                <w:lang w:eastAsia="ja-JP"/>
              </w:rPr>
              <w:t>63</w:t>
            </w:r>
            <w:r w:rsidRPr="008476E9">
              <w:rPr>
                <w:rFonts w:eastAsiaTheme="minorEastAsia"/>
                <w:lang w:eastAsia="ja-JP"/>
              </w:rPr>
              <w:t xml:space="preserve"> of WTDC (Rev. </w:t>
            </w:r>
            <w:r>
              <w:rPr>
                <w:rFonts w:eastAsiaTheme="minorEastAsia" w:hint="eastAsia"/>
                <w:lang w:eastAsia="ja-JP"/>
              </w:rPr>
              <w:t>Kigali</w:t>
            </w:r>
            <w:r w:rsidRPr="008476E9">
              <w:rPr>
                <w:rFonts w:eastAsiaTheme="minorEastAsia"/>
                <w:lang w:eastAsia="ja-JP"/>
              </w:rPr>
              <w:t>, 20</w:t>
            </w:r>
            <w:r>
              <w:rPr>
                <w:rFonts w:eastAsiaTheme="minorEastAsia" w:hint="eastAsia"/>
                <w:lang w:eastAsia="ja-JP"/>
              </w:rPr>
              <w:t>22</w:t>
            </w:r>
            <w:r w:rsidRPr="008476E9">
              <w:rPr>
                <w:rFonts w:eastAsiaTheme="minorEastAsia"/>
                <w:lang w:eastAsia="ja-JP"/>
              </w:rPr>
              <w:t xml:space="preserve">), </w:t>
            </w:r>
            <w:r w:rsidR="00E961E8" w:rsidRPr="00E961E8">
              <w:rPr>
                <w:rFonts w:eastAsiaTheme="minorEastAsia"/>
                <w:lang w:eastAsia="ja-JP"/>
              </w:rPr>
              <w:t>Internet Protocol address allocation and facilitating the transition to and deployment of Internet Protocol version 6 in the developing countries</w:t>
            </w:r>
            <w:r w:rsidR="00E961E8">
              <w:rPr>
                <w:rFonts w:eastAsiaTheme="minorEastAsia" w:hint="eastAsia"/>
                <w:lang w:eastAsia="ja-JP"/>
              </w:rPr>
              <w:t>.</w:t>
            </w:r>
          </w:p>
          <w:p w14:paraId="6C0AC015" w14:textId="731075A6" w:rsidR="00385942" w:rsidRPr="00612FDD" w:rsidRDefault="00385942" w:rsidP="00612FDD">
            <w:pPr>
              <w:rPr>
                <w:rFonts w:eastAsiaTheme="minorEastAsia"/>
                <w:i/>
                <w:iCs/>
                <w:lang w:val="en-GB" w:eastAsia="ja-JP"/>
              </w:rPr>
            </w:pPr>
          </w:p>
          <w:p w14:paraId="5EEC68A1" w14:textId="77777777" w:rsidR="00261350" w:rsidRDefault="00261350" w:rsidP="009C05C2">
            <w:pPr>
              <w:rPr>
                <w:b/>
                <w:bCs/>
              </w:rPr>
            </w:pPr>
          </w:p>
          <w:p w14:paraId="2E76C686" w14:textId="77777777" w:rsidR="00261350" w:rsidRDefault="00261350" w:rsidP="009C05C2">
            <w:pPr>
              <w:rPr>
                <w:b/>
                <w:bCs/>
              </w:rPr>
            </w:pPr>
            <w:r>
              <w:rPr>
                <w:b/>
                <w:bCs/>
              </w:rPr>
              <w:t>Expected Results:</w:t>
            </w:r>
          </w:p>
          <w:p w14:paraId="22300C3B" w14:textId="3D864ADF" w:rsidR="00385942" w:rsidRDefault="00385942" w:rsidP="009C05C2">
            <w:pPr>
              <w:rPr>
                <w:b/>
                <w:bCs/>
              </w:rPr>
            </w:pPr>
          </w:p>
          <w:p w14:paraId="02E3F303" w14:textId="37E8B1CF" w:rsidR="00385942" w:rsidRPr="00E0750C" w:rsidRDefault="00E0750C" w:rsidP="00E0750C">
            <w:pPr>
              <w:rPr>
                <w:rFonts w:eastAsiaTheme="minorEastAsia"/>
                <w:lang w:eastAsia="ja-JP"/>
              </w:rPr>
            </w:pPr>
            <w:r w:rsidRPr="008476E9">
              <w:t xml:space="preserve">APT Member administrations invite WTDC to examine the proposal and approve the changes to Resolution </w:t>
            </w:r>
            <w:r w:rsidR="00E961E8">
              <w:rPr>
                <w:rFonts w:eastAsiaTheme="minorEastAsia" w:hint="eastAsia"/>
                <w:lang w:eastAsia="ja-JP"/>
              </w:rPr>
              <w:t>63</w:t>
            </w:r>
            <w:r w:rsidRPr="008476E9">
              <w:t>.</w:t>
            </w:r>
          </w:p>
          <w:p w14:paraId="6A44FC9B" w14:textId="77777777" w:rsidR="00385942" w:rsidRDefault="00385942" w:rsidP="009C05C2">
            <w:pPr>
              <w:rPr>
                <w:b/>
                <w:bCs/>
              </w:rPr>
            </w:pPr>
          </w:p>
          <w:p w14:paraId="287EA531" w14:textId="574CC8F0" w:rsidR="00327BA0" w:rsidRPr="008476E9" w:rsidRDefault="008833E3" w:rsidP="00327BA0">
            <w:pPr>
              <w:rPr>
                <w:rFonts w:eastAsiaTheme="minorEastAsia"/>
                <w:lang w:eastAsia="ja-JP"/>
              </w:rPr>
            </w:pPr>
            <w:r>
              <w:rPr>
                <w:b/>
                <w:bCs/>
              </w:rPr>
              <w:t>References:</w:t>
            </w:r>
            <w:r w:rsidR="000920E0">
              <w:rPr>
                <w:b/>
                <w:bCs/>
              </w:rPr>
              <w:br/>
            </w:r>
            <w:r w:rsidR="000920E0">
              <w:rPr>
                <w:b/>
                <w:bCs/>
              </w:rPr>
              <w:br/>
            </w:r>
            <w:r w:rsidR="00327BA0" w:rsidRPr="008476E9">
              <w:t xml:space="preserve">WTDC Resolution </w:t>
            </w:r>
            <w:r w:rsidR="00E961E8">
              <w:rPr>
                <w:rFonts w:eastAsiaTheme="minorEastAsia" w:hint="eastAsia"/>
                <w:lang w:eastAsia="ja-JP"/>
              </w:rPr>
              <w:t>63</w:t>
            </w:r>
            <w:r w:rsidR="00327BA0" w:rsidRPr="008476E9">
              <w:t xml:space="preserve"> (Rev. </w:t>
            </w:r>
            <w:r w:rsidR="00327BA0" w:rsidRPr="008476E9">
              <w:rPr>
                <w:rFonts w:eastAsiaTheme="minorEastAsia"/>
                <w:lang w:eastAsia="ja-JP"/>
              </w:rPr>
              <w:t>Kigali</w:t>
            </w:r>
            <w:r w:rsidR="00327BA0" w:rsidRPr="008476E9">
              <w:t>, 20</w:t>
            </w:r>
            <w:r w:rsidR="00327BA0" w:rsidRPr="008476E9">
              <w:rPr>
                <w:rFonts w:eastAsiaTheme="minorEastAsia"/>
                <w:lang w:eastAsia="ja-JP"/>
              </w:rPr>
              <w:t>22</w:t>
            </w:r>
            <w:r w:rsidR="00327BA0" w:rsidRPr="008476E9">
              <w:t>)</w:t>
            </w:r>
          </w:p>
          <w:p w14:paraId="3E9E4EB4" w14:textId="1D941262" w:rsidR="008833E3" w:rsidRPr="00327BA0" w:rsidRDefault="008833E3" w:rsidP="009C05C2">
            <w:pPr>
              <w:rPr>
                <w:rFonts w:eastAsiaTheme="minorEastAsia"/>
                <w:b/>
                <w:bCs/>
                <w:lang w:eastAsia="ja-JP"/>
              </w:rPr>
            </w:pPr>
          </w:p>
        </w:tc>
      </w:tr>
    </w:tbl>
    <w:p w14:paraId="1F27DDF1" w14:textId="77777777" w:rsidR="009C05C2" w:rsidRDefault="009C05C2" w:rsidP="009C05C2"/>
    <w:p w14:paraId="26EA33A3" w14:textId="77777777" w:rsidR="00BE75A2" w:rsidRPr="00A62A20" w:rsidRDefault="00BE75A2" w:rsidP="00BF5ABC"/>
    <w:p w14:paraId="01CBAF43" w14:textId="77777777" w:rsidR="009C05C2" w:rsidRPr="00A745F7" w:rsidRDefault="00A62A20" w:rsidP="009C05C2">
      <w:pPr>
        <w:pStyle w:val="Level1"/>
        <w:numPr>
          <w:ilvl w:val="0"/>
          <w:numId w:val="9"/>
        </w:numPr>
        <w:ind w:left="360"/>
        <w:rPr>
          <w:b/>
          <w:bCs/>
        </w:rPr>
      </w:pPr>
      <w:r>
        <w:rPr>
          <w:b/>
          <w:bCs/>
        </w:rPr>
        <w:t>PROPOSALS</w:t>
      </w:r>
    </w:p>
    <w:p w14:paraId="7E0F55E8" w14:textId="77777777" w:rsidR="009C05C2" w:rsidRDefault="009C05C2" w:rsidP="009C05C2"/>
    <w:p w14:paraId="4A28859D" w14:textId="60117A10" w:rsidR="00A62A20" w:rsidRPr="00471D05" w:rsidRDefault="00471D05" w:rsidP="002E2B2D">
      <w:pPr>
        <w:rPr>
          <w:rFonts w:eastAsiaTheme="minorEastAsia"/>
          <w:lang w:eastAsia="ja-JP"/>
        </w:rPr>
      </w:pPr>
      <w:r>
        <w:t xml:space="preserve">APT Member administrations propose to modify WTDC Resolution </w:t>
      </w:r>
      <w:r w:rsidR="00E961E8">
        <w:rPr>
          <w:rFonts w:eastAsiaTheme="minorEastAsia" w:hint="eastAsia"/>
          <w:lang w:eastAsia="ja-JP"/>
        </w:rPr>
        <w:t>63</w:t>
      </w:r>
      <w:r>
        <w:t xml:space="preserve">, according to the annex below. </w:t>
      </w:r>
    </w:p>
    <w:p w14:paraId="0F9ABDA4" w14:textId="099E212F" w:rsidR="00B561B3" w:rsidRDefault="00B561B3">
      <w:r>
        <w:br w:type="page"/>
      </w:r>
    </w:p>
    <w:p w14:paraId="600C1B2F" w14:textId="13614FF5" w:rsidR="00FF0EE7" w:rsidRPr="00FF0EE7" w:rsidRDefault="00FF0EE7" w:rsidP="00FF0EE7">
      <w:pPr>
        <w:jc w:val="right"/>
        <w:rPr>
          <w:rFonts w:ascii="Calibri" w:eastAsiaTheme="minorEastAsia" w:hAnsi="Calibri" w:cs="Calibri"/>
          <w:b/>
          <w:bCs/>
          <w:sz w:val="28"/>
          <w:szCs w:val="28"/>
          <w:lang w:eastAsia="ja-JP"/>
        </w:rPr>
      </w:pPr>
      <w:bookmarkStart w:id="0" w:name="_Toc116556738"/>
      <w:bookmarkStart w:id="1" w:name="_Toc116557291"/>
      <w:bookmarkStart w:id="2" w:name="_Toc116636534"/>
      <w:r w:rsidRPr="00FF0EE7">
        <w:rPr>
          <w:rFonts w:ascii="Calibri" w:eastAsiaTheme="minorEastAsia" w:hAnsi="Calibri" w:cs="Calibri"/>
          <w:b/>
          <w:bCs/>
          <w:sz w:val="28"/>
          <w:szCs w:val="28"/>
          <w:lang w:eastAsia="ja-JP"/>
        </w:rPr>
        <w:lastRenderedPageBreak/>
        <w:t>ANNEX</w:t>
      </w:r>
    </w:p>
    <w:p w14:paraId="761007E7" w14:textId="77777777" w:rsidR="00FF0EE7" w:rsidRPr="00FF0EE7" w:rsidRDefault="00FF0EE7" w:rsidP="0063208E">
      <w:pPr>
        <w:rPr>
          <w:rFonts w:ascii="Calibri" w:eastAsiaTheme="minorEastAsia" w:hAnsi="Calibri" w:cs="Calibri"/>
          <w:b/>
          <w:bCs/>
          <w:sz w:val="28"/>
          <w:szCs w:val="28"/>
          <w:lang w:eastAsia="ja-JP"/>
        </w:rPr>
      </w:pPr>
    </w:p>
    <w:p w14:paraId="6CA560FD" w14:textId="45234B64" w:rsidR="0063208E" w:rsidRPr="00FF0EE7" w:rsidRDefault="0063208E" w:rsidP="0063208E">
      <w:pPr>
        <w:rPr>
          <w:rFonts w:ascii="Calibri" w:eastAsiaTheme="minorEastAsia" w:hAnsi="Calibri" w:cs="Calibri"/>
          <w:b/>
          <w:bCs/>
          <w:sz w:val="28"/>
          <w:szCs w:val="28"/>
          <w:lang w:eastAsia="ja-JP"/>
        </w:rPr>
      </w:pPr>
      <w:r w:rsidRPr="00FF0EE7">
        <w:rPr>
          <w:rFonts w:ascii="Calibri" w:eastAsiaTheme="minorEastAsia" w:hAnsi="Calibri" w:cs="Calibri"/>
          <w:b/>
          <w:bCs/>
          <w:sz w:val="28"/>
          <w:szCs w:val="28"/>
          <w:lang w:eastAsia="ja-JP"/>
        </w:rPr>
        <w:t xml:space="preserve">MOD                                                                                                          </w:t>
      </w:r>
    </w:p>
    <w:p w14:paraId="75FB58FA" w14:textId="20F4EB8B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  <w:tab w:val="left" w:pos="5245"/>
        </w:tabs>
        <w:overflowPunct w:val="0"/>
        <w:autoSpaceDE w:val="0"/>
        <w:autoSpaceDN w:val="0"/>
        <w:adjustRightInd w:val="0"/>
        <w:spacing w:before="200"/>
        <w:ind w:left="1134" w:hanging="1134"/>
        <w:jc w:val="center"/>
        <w:textAlignment w:val="baseline"/>
        <w:outlineLvl w:val="1"/>
        <w:rPr>
          <w:rFonts w:asciiTheme="minorHAnsi" w:eastAsiaTheme="minorEastAsia" w:hAnsiTheme="minorHAnsi"/>
          <w:sz w:val="28"/>
          <w:szCs w:val="20"/>
          <w:lang w:val="en-GB"/>
        </w:rPr>
      </w:pPr>
      <w:r w:rsidRPr="009B624D">
        <w:rPr>
          <w:rFonts w:asciiTheme="minorHAnsi" w:eastAsiaTheme="minorEastAsia" w:hAnsiTheme="minorHAnsi"/>
          <w:sz w:val="28"/>
          <w:szCs w:val="20"/>
          <w:lang w:val="en-GB"/>
        </w:rPr>
        <w:t xml:space="preserve">RESOLUTION 63 (Rev. </w:t>
      </w:r>
      <w:del w:id="3" w:author="Author">
        <w:r w:rsidRPr="009B624D" w:rsidDel="0076045A">
          <w:rPr>
            <w:rFonts w:asciiTheme="minorHAnsi" w:eastAsiaTheme="minorEastAsia" w:hAnsiTheme="minorHAnsi"/>
            <w:sz w:val="28"/>
            <w:szCs w:val="20"/>
            <w:lang w:val="en-GB"/>
          </w:rPr>
          <w:delText>Kigali</w:delText>
        </w:r>
      </w:del>
      <w:ins w:id="4" w:author="Author">
        <w:r w:rsidR="0076045A">
          <w:rPr>
            <w:rFonts w:asciiTheme="minorHAnsi" w:eastAsiaTheme="minorEastAsia" w:hAnsiTheme="minorHAnsi" w:hint="eastAsia"/>
            <w:sz w:val="28"/>
            <w:szCs w:val="20"/>
            <w:lang w:val="en-GB" w:eastAsia="ja-JP"/>
          </w:rPr>
          <w:t>Baku</w:t>
        </w:r>
      </w:ins>
      <w:r w:rsidRPr="009B624D">
        <w:rPr>
          <w:rFonts w:asciiTheme="minorHAnsi" w:eastAsiaTheme="minorEastAsia" w:hAnsiTheme="minorHAnsi"/>
          <w:sz w:val="28"/>
          <w:szCs w:val="20"/>
          <w:lang w:val="en-GB"/>
        </w:rPr>
        <w:t xml:space="preserve">, </w:t>
      </w:r>
      <w:del w:id="5" w:author="Author">
        <w:r w:rsidRPr="009B624D" w:rsidDel="00033601">
          <w:rPr>
            <w:rFonts w:asciiTheme="minorHAnsi" w:eastAsiaTheme="minorEastAsia" w:hAnsiTheme="minorHAnsi"/>
            <w:sz w:val="28"/>
            <w:szCs w:val="20"/>
            <w:lang w:val="en-GB"/>
          </w:rPr>
          <w:delText>2022</w:delText>
        </w:r>
      </w:del>
      <w:ins w:id="6" w:author="Author">
        <w:r w:rsidR="00033601">
          <w:rPr>
            <w:rFonts w:asciiTheme="minorHAnsi" w:eastAsiaTheme="minorEastAsia" w:hAnsiTheme="minorHAnsi" w:hint="eastAsia"/>
            <w:sz w:val="28"/>
            <w:szCs w:val="20"/>
            <w:lang w:val="en-GB" w:eastAsia="ja-JP"/>
          </w:rPr>
          <w:t>2025</w:t>
        </w:r>
      </w:ins>
      <w:r w:rsidRPr="009B624D">
        <w:rPr>
          <w:rFonts w:asciiTheme="minorHAnsi" w:eastAsiaTheme="minorEastAsia" w:hAnsiTheme="minorHAnsi"/>
          <w:sz w:val="28"/>
          <w:szCs w:val="20"/>
          <w:lang w:val="en-GB"/>
        </w:rPr>
        <w:t>)</w:t>
      </w:r>
      <w:bookmarkEnd w:id="0"/>
      <w:bookmarkEnd w:id="1"/>
      <w:bookmarkEnd w:id="2"/>
    </w:p>
    <w:p w14:paraId="469163EF" w14:textId="77777777" w:rsidR="009B624D" w:rsidRPr="009B624D" w:rsidRDefault="009B624D" w:rsidP="009B624D">
      <w:pPr>
        <w:keepNext/>
        <w:keepLines/>
        <w:overflowPunct w:val="0"/>
        <w:autoSpaceDE w:val="0"/>
        <w:autoSpaceDN w:val="0"/>
        <w:adjustRightInd w:val="0"/>
        <w:spacing w:before="200"/>
        <w:jc w:val="center"/>
        <w:textAlignment w:val="baseline"/>
        <w:outlineLvl w:val="1"/>
        <w:rPr>
          <w:rFonts w:asciiTheme="minorHAnsi" w:eastAsiaTheme="minorEastAsia" w:hAnsiTheme="minorHAnsi"/>
          <w:b/>
          <w:sz w:val="28"/>
          <w:szCs w:val="20"/>
          <w:lang w:val="en-GB"/>
        </w:rPr>
      </w:pPr>
      <w:bookmarkStart w:id="7" w:name="_Toc116556739"/>
      <w:bookmarkStart w:id="8" w:name="_Toc116557292"/>
      <w:bookmarkStart w:id="9" w:name="_Toc116636535"/>
      <w:r w:rsidRPr="009B624D">
        <w:rPr>
          <w:rFonts w:asciiTheme="minorHAnsi" w:eastAsiaTheme="minorEastAsia" w:hAnsiTheme="minorHAnsi"/>
          <w:b/>
          <w:sz w:val="28"/>
          <w:szCs w:val="20"/>
          <w:lang w:val="en-GB"/>
        </w:rPr>
        <w:t>Internet Protocol address allocation and facilitating the transition to and deployment of Internet Protocol version 6 in the developing countries</w:t>
      </w:r>
      <w:bookmarkEnd w:id="7"/>
      <w:bookmarkEnd w:id="8"/>
      <w:bookmarkEnd w:id="9"/>
    </w:p>
    <w:p w14:paraId="52B39E11" w14:textId="4A901731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8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The World Telecommunication Development Conference (</w:t>
      </w:r>
      <w:del w:id="10" w:author="Author">
        <w:r w:rsidRPr="009B624D" w:rsidDel="00033601">
          <w:rPr>
            <w:rFonts w:ascii="Calibri" w:eastAsiaTheme="minorEastAsia" w:hAnsi="Calibri"/>
            <w:lang w:val="en-GB"/>
          </w:rPr>
          <w:delText>Kigali</w:delText>
        </w:r>
      </w:del>
      <w:ins w:id="11" w:author="Author">
        <w:r w:rsidR="00033601">
          <w:rPr>
            <w:rFonts w:ascii="Calibri" w:eastAsiaTheme="minorEastAsia" w:hAnsi="Calibri" w:hint="eastAsia"/>
            <w:lang w:val="en-GB" w:eastAsia="ja-JP"/>
          </w:rPr>
          <w:t>Baku</w:t>
        </w:r>
      </w:ins>
      <w:r w:rsidRPr="009B624D">
        <w:rPr>
          <w:rFonts w:ascii="Calibri" w:eastAsiaTheme="minorEastAsia" w:hAnsi="Calibri"/>
          <w:lang w:val="en-GB"/>
        </w:rPr>
        <w:t xml:space="preserve">, </w:t>
      </w:r>
      <w:del w:id="12" w:author="Author">
        <w:r w:rsidRPr="009B624D" w:rsidDel="00033601">
          <w:rPr>
            <w:rFonts w:ascii="Calibri" w:eastAsiaTheme="minorEastAsia" w:hAnsi="Calibri"/>
            <w:lang w:val="en-GB"/>
          </w:rPr>
          <w:delText>2022</w:delText>
        </w:r>
      </w:del>
      <w:ins w:id="13" w:author="Author">
        <w:r w:rsidR="00033601">
          <w:rPr>
            <w:rFonts w:ascii="Calibri" w:eastAsiaTheme="minorEastAsia" w:hAnsi="Calibri" w:hint="eastAsia"/>
            <w:lang w:val="en-GB" w:eastAsia="ja-JP"/>
          </w:rPr>
          <w:t>2025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>),</w:t>
      </w:r>
    </w:p>
    <w:p w14:paraId="4FC3CEA3" w14:textId="77777777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jc w:val="both"/>
        <w:textAlignment w:val="baseline"/>
        <w:rPr>
          <w:rFonts w:asciiTheme="minorHAnsi" w:eastAsiaTheme="minorEastAsia" w:hAnsiTheme="minorHAnsi"/>
          <w:i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recalling</w:t>
      </w:r>
    </w:p>
    <w:p w14:paraId="25DB229A" w14:textId="32AF8AE4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a)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Resolutions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101 (Rev. </w:t>
      </w:r>
      <w:r w:rsidRPr="009B624D">
        <w:rPr>
          <w:rFonts w:ascii="Calibri" w:eastAsiaTheme="minorEastAsia" w:hAnsi="Calibri"/>
          <w:lang w:val="en-GB"/>
        </w:rPr>
        <w:t>Dubai, 2018</w:t>
      </w:r>
      <w:r w:rsidRPr="009B624D">
        <w:rPr>
          <w:rFonts w:asciiTheme="minorHAnsi" w:eastAsiaTheme="minorEastAsia" w:hAnsiTheme="minorHAnsi"/>
          <w:szCs w:val="20"/>
          <w:lang w:val="en-GB"/>
        </w:rPr>
        <w:t>),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Theme="minorHAnsi" w:eastAsiaTheme="minorEastAsia" w:hAnsiTheme="minorHAnsi"/>
          <w:szCs w:val="20"/>
          <w:lang w:val="en-GB"/>
        </w:rPr>
        <w:t>102 (Rev.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="Calibri" w:eastAsiaTheme="minorEastAsia" w:hAnsi="Calibri"/>
          <w:lang w:val="en-GB"/>
        </w:rPr>
        <w:t>Dubai, 2018</w:t>
      </w:r>
      <w:r w:rsidRPr="009B624D">
        <w:rPr>
          <w:rFonts w:asciiTheme="minorHAnsi" w:eastAsiaTheme="minorEastAsia" w:hAnsiTheme="minorHAnsi"/>
          <w:szCs w:val="20"/>
          <w:lang w:val="en-GB"/>
        </w:rPr>
        <w:t>) and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180 (Rev. Dubai, 2018) of the Plenipotentiary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Conference;</w:t>
      </w:r>
      <w:proofErr w:type="gramEnd"/>
    </w:p>
    <w:p w14:paraId="62CB2A30" w14:textId="50BEDD56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b)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Resolution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63 (Rev. </w:t>
      </w:r>
      <w:r w:rsidRPr="009B624D">
        <w:rPr>
          <w:rFonts w:ascii="Calibri" w:eastAsiaTheme="minorEastAsia" w:hAnsi="Calibri"/>
          <w:lang w:val="en-GB"/>
        </w:rPr>
        <w:t>Buenos Aires, 2017</w:t>
      </w:r>
      <w:r w:rsidRPr="009B624D">
        <w:rPr>
          <w:rFonts w:asciiTheme="minorHAnsi" w:eastAsiaTheme="minorEastAsia" w:hAnsiTheme="minorHAnsi"/>
          <w:szCs w:val="20"/>
          <w:lang w:val="en-GB"/>
        </w:rPr>
        <w:t>) of the World Telecommunication Development Conference (WTDC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);</w:t>
      </w:r>
      <w:proofErr w:type="gramEnd"/>
    </w:p>
    <w:p w14:paraId="271E4EC7" w14:textId="772E88CA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eastAsiaTheme="minorEastAsia" w:hAnsi="Calibri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c)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</w:r>
      <w:r w:rsidRPr="009B624D">
        <w:rPr>
          <w:rFonts w:ascii="Calibri" w:eastAsiaTheme="minorEastAsia" w:hAnsi="Calibri"/>
          <w:lang w:val="en-GB"/>
        </w:rPr>
        <w:t>Resolution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="Calibri" w:eastAsiaTheme="minorEastAsia" w:hAnsi="Calibri"/>
          <w:lang w:val="en-GB"/>
        </w:rPr>
        <w:t>64 (</w:t>
      </w:r>
      <w:del w:id="14" w:author="Author">
        <w:r w:rsidRPr="009B624D" w:rsidDel="0093764C">
          <w:rPr>
            <w:rFonts w:ascii="Calibri" w:eastAsiaTheme="minorEastAsia" w:hAnsi="Calibri"/>
            <w:lang w:val="en-GB"/>
          </w:rPr>
          <w:delText>Rev. Geneva, 2022</w:delText>
        </w:r>
      </w:del>
      <w:ins w:id="15" w:author="Author">
        <w:r w:rsidR="0093764C" w:rsidRPr="00F80EDF">
          <w:rPr>
            <w:rFonts w:ascii="Calibri" w:eastAsiaTheme="minorEastAsia" w:hAnsi="Calibri"/>
            <w:lang w:val="en-GB"/>
          </w:rPr>
          <w:t>Rev</w:t>
        </w:r>
        <w:r w:rsidR="0093764C" w:rsidRPr="00F80EDF">
          <w:rPr>
            <w:rFonts w:ascii="Calibri" w:eastAsiaTheme="minorEastAsia" w:hAnsi="Calibri" w:hint="eastAsia"/>
            <w:lang w:val="en-GB"/>
          </w:rPr>
          <w:t>.</w:t>
        </w:r>
        <w:r w:rsidR="0093764C" w:rsidRPr="00F80EDF">
          <w:rPr>
            <w:rFonts w:ascii="Calibri" w:eastAsiaTheme="minorEastAsia" w:hAnsi="Calibri"/>
            <w:lang w:val="en-GB"/>
          </w:rPr>
          <w:t xml:space="preserve"> New Delhi, 2024</w:t>
        </w:r>
      </w:ins>
      <w:r w:rsidRPr="009B624D">
        <w:rPr>
          <w:rFonts w:ascii="Calibri" w:eastAsiaTheme="minorEastAsia" w:hAnsi="Calibri"/>
          <w:lang w:val="en-GB"/>
        </w:rPr>
        <w:t xml:space="preserve">) of the World Telecommunication Standardization </w:t>
      </w:r>
      <w:proofErr w:type="gramStart"/>
      <w:r w:rsidRPr="009B624D">
        <w:rPr>
          <w:rFonts w:ascii="Calibri" w:eastAsiaTheme="minorEastAsia" w:hAnsi="Calibri"/>
          <w:lang w:val="en-GB"/>
        </w:rPr>
        <w:t>Assembly;</w:t>
      </w:r>
      <w:proofErr w:type="gramEnd"/>
    </w:p>
    <w:p w14:paraId="50C0EBE1" w14:textId="4B664CAF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d)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Opinion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Theme="minorHAnsi" w:eastAsiaTheme="minorEastAsia" w:hAnsiTheme="minorHAnsi"/>
          <w:szCs w:val="20"/>
          <w:lang w:val="en-GB"/>
        </w:rPr>
        <w:t>3 (Geneva, 2013) of the fifth World Telecommunication/Information and Communication Technology (ICT) Policy Forum (WTPF), on supporting capacity building for the deployment of Internet Protocol version 6 (IPv6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);</w:t>
      </w:r>
      <w:proofErr w:type="gramEnd"/>
    </w:p>
    <w:p w14:paraId="1425EA70" w14:textId="3548C7C1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e)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Opinion</w:t>
      </w:r>
      <w:r w:rsidR="00B561B3">
        <w:rPr>
          <w:rFonts w:asciiTheme="minorHAnsi" w:eastAsiaTheme="minorEastAsia" w:hAnsiTheme="minorHAnsi" w:hint="eastAsia"/>
          <w:szCs w:val="20"/>
          <w:lang w:val="en-GB" w:eastAsia="ja-JP"/>
        </w:rPr>
        <w:t xml:space="preserve"> </w:t>
      </w:r>
      <w:r w:rsidRPr="009B624D">
        <w:rPr>
          <w:rFonts w:asciiTheme="minorHAnsi" w:eastAsiaTheme="minorEastAsia" w:hAnsiTheme="minorHAnsi"/>
          <w:szCs w:val="20"/>
          <w:lang w:val="en-GB"/>
        </w:rPr>
        <w:t>4 (Geneva, 2013) of WTPF, in support of IPv6</w:t>
      </w:r>
      <w:r w:rsidRPr="009B624D">
        <w:rPr>
          <w:rFonts w:ascii="Calibri" w:eastAsiaTheme="minorEastAsia" w:hAnsi="Calibri"/>
          <w:lang w:val="en-GB"/>
        </w:rPr>
        <w:t xml:space="preserve"> adoption and transition from </w:t>
      </w:r>
      <w:proofErr w:type="gramStart"/>
      <w:r w:rsidRPr="009B624D">
        <w:rPr>
          <w:rFonts w:ascii="Calibri" w:eastAsiaTheme="minorEastAsia" w:hAnsi="Calibri"/>
          <w:lang w:val="en-GB"/>
        </w:rPr>
        <w:t>IPv4</w:t>
      </w:r>
      <w:r w:rsidRPr="009B624D">
        <w:rPr>
          <w:rFonts w:asciiTheme="minorHAnsi" w:eastAsiaTheme="minorEastAsia" w:hAnsiTheme="minorHAnsi"/>
          <w:szCs w:val="20"/>
          <w:lang w:val="en-GB"/>
        </w:rPr>
        <w:t>;</w:t>
      </w:r>
      <w:proofErr w:type="gramEnd"/>
    </w:p>
    <w:p w14:paraId="0D9F7A0C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f)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the results of the ITU Council Working Group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on the subject of the</w:t>
      </w:r>
      <w:proofErr w:type="gramEnd"/>
      <w:r w:rsidRPr="009B624D">
        <w:rPr>
          <w:rFonts w:asciiTheme="minorHAnsi" w:eastAsiaTheme="minorEastAsia" w:hAnsiTheme="minorHAnsi"/>
          <w:szCs w:val="20"/>
          <w:lang w:val="en-GB"/>
        </w:rPr>
        <w:t xml:space="preserve"> </w:t>
      </w:r>
      <w:r w:rsidRPr="009B624D">
        <w:rPr>
          <w:rFonts w:ascii="Calibri" w:eastAsiaTheme="minorEastAsia" w:hAnsi="Calibri"/>
          <w:lang w:val="en-GB"/>
        </w:rPr>
        <w:t xml:space="preserve">transition from IPv4 to </w:t>
      </w:r>
      <w:proofErr w:type="gramStart"/>
      <w:r w:rsidRPr="009B624D">
        <w:rPr>
          <w:rFonts w:ascii="Calibri" w:eastAsiaTheme="minorEastAsia" w:hAnsi="Calibri"/>
          <w:lang w:val="en-GB"/>
        </w:rPr>
        <w:t>IPv6;</w:t>
      </w:r>
      <w:proofErr w:type="gramEnd"/>
    </w:p>
    <w:p w14:paraId="3A19CA0B" w14:textId="5061296C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g)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</w:r>
      <w:r w:rsidRPr="00961DE7">
        <w:rPr>
          <w:rFonts w:asciiTheme="minorHAnsi" w:eastAsiaTheme="minorEastAsia" w:hAnsiTheme="minorHAnsi"/>
          <w:szCs w:val="20"/>
          <w:lang w:val="en-GB"/>
        </w:rPr>
        <w:t xml:space="preserve">the </w:t>
      </w:r>
      <w:del w:id="16" w:author="Author">
        <w:r w:rsidRPr="00961DE7" w:rsidDel="00AC0DAE">
          <w:rPr>
            <w:rFonts w:asciiTheme="minorHAnsi" w:eastAsiaTheme="minorEastAsia" w:hAnsiTheme="minorHAnsi"/>
            <w:szCs w:val="20"/>
            <w:lang w:val="en-GB"/>
            <w:rPrChange w:id="17" w:author="Jongbong PARK" w:date="2025-09-18T22:22:00Z" w16du:dateUtc="2025-09-18T15:22:00Z">
              <w:rPr>
                <w:rFonts w:asciiTheme="minorHAnsi" w:eastAsiaTheme="minorEastAsia" w:hAnsiTheme="minorHAnsi"/>
                <w:szCs w:val="20"/>
                <w:highlight w:val="yellow"/>
                <w:lang w:val="en-GB"/>
              </w:rPr>
            </w:rPrChange>
          </w:rPr>
          <w:delText>partial</w:delText>
        </w:r>
      </w:del>
      <w:ins w:id="18" w:author="Author">
        <w:r w:rsidR="00AC0DAE" w:rsidRPr="00961DE7">
          <w:rPr>
            <w:rFonts w:asciiTheme="minorHAnsi" w:eastAsiaTheme="minorEastAsia" w:hAnsiTheme="minorHAnsi"/>
            <w:szCs w:val="20"/>
            <w:lang w:val="en-GB" w:eastAsia="ja-JP"/>
            <w:rPrChange w:id="19" w:author="Jongbong PARK" w:date="2025-09-18T22:22:00Z" w16du:dateUtc="2025-09-18T15:22:00Z">
              <w:rPr>
                <w:rFonts w:asciiTheme="minorHAnsi" w:eastAsiaTheme="minorEastAsia" w:hAnsiTheme="minorHAnsi"/>
                <w:szCs w:val="20"/>
                <w:highlight w:val="yellow"/>
                <w:lang w:val="en-GB" w:eastAsia="ja-JP"/>
              </w:rPr>
            </w:rPrChange>
          </w:rPr>
          <w:t>limited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 xml:space="preserve"> progress that has been made towards the adoption of IPv6 over the past few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years;</w:t>
      </w:r>
      <w:proofErr w:type="gramEnd"/>
    </w:p>
    <w:p w14:paraId="0A68DDDE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h)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</w:r>
      <w:r w:rsidRPr="009B624D">
        <w:rPr>
          <w:rFonts w:ascii="Calibri" w:eastAsiaTheme="minorEastAsia" w:hAnsi="Calibri"/>
          <w:lang w:val="en-GB"/>
        </w:rPr>
        <w:t>that accelerating IPv6 deployment has become an issue of the utmost importance today for Member States and Sector Members and stakeholders in the Internet community, because of IPv4 address exhaustion,</w:t>
      </w:r>
    </w:p>
    <w:p w14:paraId="74144744" w14:textId="77777777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jc w:val="both"/>
        <w:textAlignment w:val="baseline"/>
        <w:rPr>
          <w:rFonts w:asciiTheme="minorHAnsi" w:eastAsiaTheme="minorEastAsia" w:hAnsiTheme="minorHAnsi"/>
          <w:i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recognizing</w:t>
      </w:r>
    </w:p>
    <w:p w14:paraId="773E3A08" w14:textId="0B1D1D74" w:rsidR="009B624D" w:rsidRPr="009B624D" w:rsidRDefault="009B624D" w:rsidP="00F97F4C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 w:eastAsia="ja-JP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a)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Internet Protocol (IP) addresses are fundamental resources that are indispensable for the current development of IP-based telecommunication/ICT networks, which are important for the digital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economy;</w:t>
      </w:r>
      <w:proofErr w:type="gramEnd"/>
    </w:p>
    <w:p w14:paraId="294531DB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  <w:tab w:val="left" w:pos="241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b)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many countries believe that there are historical imbalances related to IPv4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allocation;</w:t>
      </w:r>
      <w:proofErr w:type="gramEnd"/>
    </w:p>
    <w:p w14:paraId="5E96563B" w14:textId="04C2DCE7" w:rsidR="009B624D" w:rsidRPr="009B624D" w:rsidRDefault="009B624D" w:rsidP="009B624D">
      <w:pPr>
        <w:tabs>
          <w:tab w:val="left" w:pos="1134"/>
          <w:tab w:val="left" w:pos="1871"/>
          <w:tab w:val="left" w:pos="2268"/>
          <w:tab w:val="left" w:pos="241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A16BAD">
        <w:rPr>
          <w:rFonts w:asciiTheme="minorHAnsi" w:eastAsiaTheme="minorEastAsia" w:hAnsiTheme="minorHAnsi"/>
          <w:i/>
          <w:iCs/>
          <w:szCs w:val="20"/>
          <w:lang w:val="en-GB"/>
        </w:rPr>
        <w:t>c)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</w:t>
      </w:r>
      <w:r w:rsidRPr="00961DE7">
        <w:rPr>
          <w:rFonts w:asciiTheme="minorHAnsi" w:eastAsiaTheme="minorEastAsia" w:hAnsiTheme="minorHAnsi"/>
          <w:szCs w:val="20"/>
          <w:lang w:val="en-GB"/>
        </w:rPr>
        <w:t xml:space="preserve">the </w:t>
      </w:r>
      <w:del w:id="20" w:author="Author">
        <w:r w:rsidRPr="00961DE7" w:rsidDel="00F1777F">
          <w:rPr>
            <w:rFonts w:asciiTheme="minorHAnsi" w:eastAsiaTheme="minorEastAsia" w:hAnsiTheme="minorHAnsi"/>
            <w:szCs w:val="20"/>
            <w:lang w:val="en-GB"/>
            <w:rPrChange w:id="21" w:author="Jongbong PARK" w:date="2025-09-18T22:22:00Z" w16du:dateUtc="2025-09-18T15:22:00Z">
              <w:rPr>
                <w:rFonts w:asciiTheme="minorHAnsi" w:eastAsiaTheme="minorEastAsia" w:hAnsiTheme="minorHAnsi"/>
                <w:szCs w:val="20"/>
                <w:highlight w:val="yellow"/>
                <w:lang w:val="en-GB"/>
              </w:rPr>
            </w:rPrChange>
          </w:rPr>
          <w:delText>fastest</w:delText>
        </w:r>
      </w:del>
      <w:ins w:id="22" w:author="Author">
        <w:r w:rsidR="00F1777F" w:rsidRPr="00961DE7">
          <w:rPr>
            <w:rFonts w:asciiTheme="minorHAnsi" w:eastAsiaTheme="minorEastAsia" w:hAnsiTheme="minorHAnsi"/>
            <w:szCs w:val="20"/>
            <w:lang w:val="en-GB"/>
            <w:rPrChange w:id="23" w:author="Jongbong PARK" w:date="2025-09-18T22:22:00Z" w16du:dateUtc="2025-09-18T15:22:00Z">
              <w:rPr>
                <w:rFonts w:asciiTheme="minorHAnsi" w:eastAsiaTheme="minorEastAsia" w:hAnsiTheme="minorHAnsi"/>
                <w:szCs w:val="20"/>
                <w:highlight w:val="yellow"/>
                <w:lang w:val="en-GB"/>
              </w:rPr>
            </w:rPrChange>
          </w:rPr>
          <w:t>equitable and rapid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 xml:space="preserve"> deployment of IPv6 addresses available to all countries is necessary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in order to</w:t>
      </w:r>
      <w:proofErr w:type="gramEnd"/>
      <w:r w:rsidRPr="009B624D">
        <w:rPr>
          <w:rFonts w:asciiTheme="minorHAnsi" w:eastAsiaTheme="minorEastAsia" w:hAnsiTheme="minorHAnsi"/>
          <w:szCs w:val="20"/>
          <w:lang w:val="en-GB"/>
        </w:rPr>
        <w:t xml:space="preserve"> respond to global appeals and needs in this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regard;</w:t>
      </w:r>
      <w:proofErr w:type="gramEnd"/>
    </w:p>
    <w:p w14:paraId="4876EDB3" w14:textId="36610E2F" w:rsidR="009B624D" w:rsidRPr="009B624D" w:rsidRDefault="009B624D" w:rsidP="009B624D">
      <w:pPr>
        <w:tabs>
          <w:tab w:val="left" w:pos="1134"/>
          <w:tab w:val="left" w:pos="1871"/>
          <w:tab w:val="left" w:pos="2268"/>
          <w:tab w:val="left" w:pos="241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A16BAD">
        <w:rPr>
          <w:rFonts w:asciiTheme="minorHAnsi" w:eastAsiaTheme="minorEastAsia" w:hAnsiTheme="minorHAnsi"/>
          <w:i/>
          <w:iCs/>
          <w:szCs w:val="20"/>
          <w:lang w:val="en-GB"/>
        </w:rPr>
        <w:t>d)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that the deployment of IPv6 in all countries is needed to meet the growing demands for world connectivity</w:t>
      </w:r>
      <w:ins w:id="24" w:author="Author">
        <w:r w:rsidR="00F769A0" w:rsidRPr="004F7E41">
          <w:rPr>
            <w:rFonts w:asciiTheme="minorHAnsi" w:eastAsiaTheme="minorEastAsia" w:hAnsiTheme="minorHAnsi"/>
            <w:szCs w:val="20"/>
            <w:lang w:val="en-GB"/>
          </w:rPr>
          <w:t>, and some</w:t>
        </w:r>
      </w:ins>
      <w:r w:rsidR="00513D40">
        <w:rPr>
          <w:rFonts w:hint="eastAsia"/>
          <w:lang w:eastAsia="ko-KR"/>
        </w:rPr>
        <w:t xml:space="preserve"> </w:t>
      </w:r>
      <w:ins w:id="25" w:author="Author">
        <w:r w:rsidR="00F769A0" w:rsidRPr="004F7E41">
          <w:rPr>
            <w:rFonts w:asciiTheme="minorHAnsi" w:eastAsiaTheme="minorEastAsia" w:hAnsiTheme="minorHAnsi"/>
            <w:szCs w:val="20"/>
            <w:lang w:val="en-GB"/>
          </w:rPr>
          <w:t xml:space="preserve">countries have transition plans from IPv4 to IPv6 in </w:t>
        </w:r>
        <w:proofErr w:type="gramStart"/>
        <w:r w:rsidR="00F769A0" w:rsidRPr="004F7E41">
          <w:rPr>
            <w:rFonts w:asciiTheme="minorHAnsi" w:eastAsiaTheme="minorEastAsia" w:hAnsiTheme="minorHAnsi"/>
            <w:szCs w:val="20"/>
            <w:lang w:val="en-GB"/>
          </w:rPr>
          <w:t>place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>;</w:t>
      </w:r>
      <w:proofErr w:type="gramEnd"/>
    </w:p>
    <w:p w14:paraId="1589C4D2" w14:textId="74791A57" w:rsidR="009B624D" w:rsidRPr="009B624D" w:rsidRDefault="009B624D" w:rsidP="009B624D">
      <w:pPr>
        <w:tabs>
          <w:tab w:val="left" w:pos="1134"/>
          <w:tab w:val="left" w:pos="1871"/>
          <w:tab w:val="left" w:pos="2268"/>
          <w:tab w:val="left" w:pos="241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A16BAD">
        <w:rPr>
          <w:rFonts w:asciiTheme="minorHAnsi" w:eastAsiaTheme="minorEastAsia" w:hAnsiTheme="minorHAnsi"/>
          <w:i/>
          <w:iCs/>
          <w:szCs w:val="20"/>
          <w:lang w:val="en-GB"/>
        </w:rPr>
        <w:t>e)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deployment of IPv6 </w:t>
      </w:r>
      <w:del w:id="26" w:author="Author">
        <w:r w:rsidRPr="00961DE7" w:rsidDel="00DE7DF4">
          <w:rPr>
            <w:rFonts w:asciiTheme="minorHAnsi" w:eastAsiaTheme="minorEastAsia" w:hAnsiTheme="minorHAnsi"/>
            <w:szCs w:val="20"/>
            <w:lang w:val="en-GB"/>
          </w:rPr>
          <w:delText>facilitates</w:delText>
        </w:r>
      </w:del>
      <w:ins w:id="27" w:author="Author">
        <w:r w:rsidR="00DE7DF4" w:rsidRPr="00961DE7">
          <w:rPr>
            <w:rFonts w:asciiTheme="minorHAnsi" w:eastAsiaTheme="minorEastAsia" w:hAnsiTheme="minorHAnsi"/>
            <w:szCs w:val="20"/>
            <w:lang w:val="en-GB"/>
          </w:rPr>
          <w:t>is crucial for supporting</w:t>
        </w:r>
      </w:ins>
      <w:r w:rsidRPr="00961DE7">
        <w:rPr>
          <w:rFonts w:asciiTheme="minorHAnsi" w:eastAsiaTheme="minorEastAsia" w:hAnsiTheme="minorHAnsi"/>
          <w:szCs w:val="20"/>
          <w:lang w:val="en-GB"/>
        </w:rPr>
        <w:t xml:space="preserve"> Internet</w:t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 of Things (IoT) solutions, which require a huge amount of IP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addresses;</w:t>
      </w:r>
      <w:proofErr w:type="gramEnd"/>
    </w:p>
    <w:p w14:paraId="61506921" w14:textId="77096D25" w:rsidR="009B624D" w:rsidRPr="009B624D" w:rsidRDefault="009B624D" w:rsidP="009B624D">
      <w:pPr>
        <w:tabs>
          <w:tab w:val="left" w:pos="1134"/>
          <w:tab w:val="left" w:pos="1871"/>
          <w:tab w:val="left" w:pos="2268"/>
          <w:tab w:val="left" w:pos="241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A16BAD">
        <w:rPr>
          <w:rFonts w:asciiTheme="minorHAnsi" w:eastAsiaTheme="minorEastAsia" w:hAnsiTheme="minorHAnsi"/>
          <w:i/>
          <w:iCs/>
          <w:szCs w:val="20"/>
          <w:lang w:val="en-GB"/>
        </w:rPr>
        <w:lastRenderedPageBreak/>
        <w:t>f)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</w:r>
      <w:r w:rsidRPr="00961DE7">
        <w:rPr>
          <w:rFonts w:asciiTheme="minorHAnsi" w:eastAsiaTheme="minorEastAsia" w:hAnsiTheme="minorHAnsi"/>
          <w:szCs w:val="20"/>
          <w:lang w:val="en-GB"/>
        </w:rPr>
        <w:t xml:space="preserve">that </w:t>
      </w:r>
      <w:del w:id="28" w:author="Author">
        <w:r w:rsidRPr="00961DE7" w:rsidDel="00EA1048">
          <w:rPr>
            <w:rFonts w:asciiTheme="minorHAnsi" w:eastAsiaTheme="minorEastAsia" w:hAnsiTheme="minorHAnsi"/>
            <w:szCs w:val="20"/>
            <w:lang w:val="en-GB"/>
          </w:rPr>
          <w:delText>facing</w:delText>
        </w:r>
      </w:del>
      <w:proofErr w:type="gramStart"/>
      <w:ins w:id="29" w:author="Author">
        <w:r w:rsidR="00EA1048" w:rsidRPr="00961DE7">
          <w:rPr>
            <w:rFonts w:asciiTheme="minorHAnsi" w:eastAsiaTheme="minorEastAsia" w:hAnsiTheme="minorHAnsi"/>
            <w:szCs w:val="20"/>
            <w:lang w:val="en-GB"/>
          </w:rPr>
          <w:t>in order to</w:t>
        </w:r>
        <w:proofErr w:type="gramEnd"/>
        <w:r w:rsidR="00EA1048" w:rsidRPr="00961DE7">
          <w:rPr>
            <w:rFonts w:asciiTheme="minorHAnsi" w:eastAsiaTheme="minorEastAsia" w:hAnsiTheme="minorHAnsi"/>
            <w:szCs w:val="20"/>
            <w:lang w:val="en-GB"/>
          </w:rPr>
          <w:t xml:space="preserve"> meet the increased demand of internet connectivity from</w:t>
        </w:r>
      </w:ins>
      <w:r w:rsidRPr="00961DE7">
        <w:rPr>
          <w:rFonts w:asciiTheme="minorHAnsi" w:eastAsiaTheme="minorEastAsia" w:hAnsiTheme="minorHAnsi"/>
          <w:szCs w:val="20"/>
          <w:lang w:val="en-GB"/>
        </w:rPr>
        <w:t xml:space="preserve"> 5G, cloud services and industrial Internet </w:t>
      </w:r>
      <w:del w:id="30" w:author="Author">
        <w:r w:rsidRPr="00961DE7" w:rsidDel="00CE717B">
          <w:rPr>
            <w:rFonts w:asciiTheme="minorHAnsi" w:eastAsiaTheme="minorEastAsia" w:hAnsiTheme="minorHAnsi"/>
            <w:szCs w:val="20"/>
            <w:lang w:val="en-GB"/>
          </w:rPr>
          <w:delText>bearer scenarios</w:delText>
        </w:r>
      </w:del>
      <w:ins w:id="31" w:author="Author">
        <w:r w:rsidR="00CE717B" w:rsidRPr="00961DE7">
          <w:rPr>
            <w:rFonts w:asciiTheme="minorHAnsi" w:eastAsiaTheme="minorEastAsia" w:hAnsiTheme="minorHAnsi"/>
            <w:szCs w:val="20"/>
            <w:lang w:val="en-GB"/>
          </w:rPr>
          <w:t>requirements</w:t>
        </w:r>
      </w:ins>
      <w:r w:rsidRPr="00961DE7">
        <w:rPr>
          <w:rFonts w:asciiTheme="minorHAnsi" w:eastAsiaTheme="minorEastAsia" w:hAnsiTheme="minorHAnsi"/>
          <w:szCs w:val="20"/>
          <w:lang w:val="en-GB"/>
        </w:rPr>
        <w:t>,</w:t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 IPv6 has developed rapidly in industry, technology and business innovation and achieved large-scale deployment in some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countries;</w:t>
      </w:r>
      <w:proofErr w:type="gramEnd"/>
    </w:p>
    <w:p w14:paraId="64DE03B5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g)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there are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a number of</w:t>
      </w:r>
      <w:proofErr w:type="gramEnd"/>
      <w:r w:rsidRPr="009B624D">
        <w:rPr>
          <w:rFonts w:asciiTheme="minorHAnsi" w:eastAsiaTheme="minorEastAsia" w:hAnsiTheme="minorHAnsi"/>
          <w:szCs w:val="20"/>
          <w:lang w:val="en-GB"/>
        </w:rPr>
        <w:t xml:space="preserve"> developing countries</w:t>
      </w:r>
      <w:r w:rsidRPr="009B624D">
        <w:rPr>
          <w:rFonts w:asciiTheme="minorHAnsi" w:eastAsiaTheme="minorEastAsia" w:hAnsiTheme="minorHAnsi"/>
          <w:position w:val="6"/>
          <w:sz w:val="18"/>
          <w:szCs w:val="20"/>
          <w:lang w:val="en-GB"/>
        </w:rPr>
        <w:footnoteReference w:id="1"/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 that still need expert technical and managerial assistance for making this deployment effective, despite the progress made in some other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countries;</w:t>
      </w:r>
      <w:proofErr w:type="gramEnd"/>
    </w:p>
    <w:p w14:paraId="34412619" w14:textId="3600E8F8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h)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the deployment </w:t>
      </w:r>
      <w:r w:rsidRPr="00961DE7">
        <w:rPr>
          <w:rFonts w:asciiTheme="minorHAnsi" w:eastAsiaTheme="minorEastAsia" w:hAnsiTheme="minorHAnsi"/>
          <w:szCs w:val="20"/>
          <w:lang w:val="en-GB"/>
        </w:rPr>
        <w:t xml:space="preserve">of IPv6 </w:t>
      </w:r>
      <w:del w:id="32" w:author="Author">
        <w:r w:rsidRPr="00961DE7" w:rsidDel="00372655">
          <w:rPr>
            <w:rFonts w:asciiTheme="minorHAnsi" w:eastAsiaTheme="minorEastAsia" w:hAnsiTheme="minorHAnsi"/>
            <w:szCs w:val="20"/>
            <w:lang w:val="en-GB"/>
          </w:rPr>
          <w:delText>solves</w:delText>
        </w:r>
      </w:del>
      <w:ins w:id="33" w:author="Author">
        <w:r w:rsidR="00372655" w:rsidRPr="00961DE7">
          <w:rPr>
            <w:rFonts w:asciiTheme="minorHAnsi" w:eastAsiaTheme="minorEastAsia" w:hAnsiTheme="minorHAnsi"/>
            <w:szCs w:val="20"/>
            <w:lang w:val="en-GB" w:eastAsia="ja-JP"/>
          </w:rPr>
          <w:t>mitigates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 xml:space="preserve"> the current problem of shortages in the numerical space of IPv4 addresses, enabling the allocation of publicly routable addresses on the Internet to each one of the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devices;</w:t>
      </w:r>
      <w:proofErr w:type="gramEnd"/>
    </w:p>
    <w:p w14:paraId="425F63C6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proofErr w:type="spellStart"/>
      <w:r w:rsidRPr="009B624D">
        <w:rPr>
          <w:rFonts w:asciiTheme="minorHAnsi" w:eastAsiaTheme="minorEastAsia" w:hAnsiTheme="minorHAnsi"/>
          <w:i/>
          <w:szCs w:val="20"/>
          <w:lang w:val="en-GB"/>
        </w:rPr>
        <w:t>i</w:t>
      </w:r>
      <w:proofErr w:type="spellEnd"/>
      <w:r w:rsidRPr="009B624D">
        <w:rPr>
          <w:rFonts w:asciiTheme="minorHAnsi" w:eastAsiaTheme="minorEastAsia" w:hAnsiTheme="minorHAnsi"/>
          <w:i/>
          <w:szCs w:val="20"/>
          <w:lang w:val="en-GB"/>
        </w:rPr>
        <w:t>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the importance of providing technical and managerial assistance from experts in IPv6 deployment to those Member States and Associates that request it,</w:t>
      </w:r>
    </w:p>
    <w:p w14:paraId="608382D6" w14:textId="77777777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jc w:val="both"/>
        <w:textAlignment w:val="baseline"/>
        <w:rPr>
          <w:rFonts w:asciiTheme="minorHAnsi" w:eastAsiaTheme="minorEastAsia" w:hAnsiTheme="minorHAnsi"/>
          <w:i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taking into account</w:t>
      </w:r>
    </w:p>
    <w:p w14:paraId="303F38C4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a)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that many developing countries are experiencing some challenges today in the IPv6 deployment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process;</w:t>
      </w:r>
      <w:proofErr w:type="gramEnd"/>
    </w:p>
    <w:p w14:paraId="047175B3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iCs/>
          <w:szCs w:val="20"/>
          <w:lang w:val="en-GB"/>
        </w:rPr>
        <w:t>b)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that it is necessary to encourage the collaboration and cooperation of all relevant stakeholders in order to be able to carry out the deployment,</w:t>
      </w:r>
    </w:p>
    <w:p w14:paraId="0FBCF3E0" w14:textId="77777777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jc w:val="both"/>
        <w:textAlignment w:val="baseline"/>
        <w:rPr>
          <w:rFonts w:asciiTheme="minorHAnsi" w:eastAsiaTheme="minorEastAsia" w:hAnsiTheme="minorHAnsi"/>
          <w:i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resolves</w:t>
      </w:r>
    </w:p>
    <w:p w14:paraId="5EE4936B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to promote the exchange of experience</w:t>
      </w:r>
      <w:del w:id="34" w:author="Author">
        <w:r w:rsidRPr="009B624D" w:rsidDel="00372655">
          <w:rPr>
            <w:rFonts w:asciiTheme="minorHAnsi" w:eastAsiaTheme="minorEastAsia" w:hAnsiTheme="minorHAnsi"/>
            <w:szCs w:val="20"/>
            <w:lang w:val="en-GB"/>
          </w:rPr>
          <w:delText>s</w:delText>
        </w:r>
      </w:del>
      <w:r w:rsidRPr="009B624D">
        <w:rPr>
          <w:rFonts w:asciiTheme="minorHAnsi" w:eastAsiaTheme="minorEastAsia" w:hAnsiTheme="minorHAnsi"/>
          <w:szCs w:val="20"/>
          <w:lang w:val="en-GB"/>
        </w:rPr>
        <w:t xml:space="preserve"> and information relating to the deployment of IPv6, with the aim of unifying joint efforts of all stakeholders and ensuring the contributions that enhance the Union's efforts to support this </w:t>
      </w:r>
      <w:r w:rsidRPr="009B624D">
        <w:rPr>
          <w:rFonts w:ascii="Calibri" w:eastAsiaTheme="minorEastAsia" w:hAnsi="Calibri"/>
          <w:lang w:val="en-GB"/>
        </w:rPr>
        <w:t>deployment</w:t>
      </w:r>
      <w:r w:rsidRPr="009B624D">
        <w:rPr>
          <w:rFonts w:asciiTheme="minorHAnsi" w:eastAsiaTheme="minorEastAsia" w:hAnsiTheme="minorHAnsi"/>
          <w:szCs w:val="20"/>
          <w:lang w:val="en-GB"/>
        </w:rPr>
        <w:t>,</w:t>
      </w:r>
    </w:p>
    <w:p w14:paraId="01F84ECF" w14:textId="77777777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jc w:val="both"/>
        <w:textAlignment w:val="baseline"/>
        <w:rPr>
          <w:rFonts w:asciiTheme="minorHAnsi" w:eastAsiaTheme="minorEastAsia" w:hAnsiTheme="minorHAnsi"/>
          <w:i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instructs the Director of the Telecommunication Development Bureau</w:t>
      </w:r>
    </w:p>
    <w:p w14:paraId="2DF413FF" w14:textId="12EF0B2F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1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to continue the close cooperation and coordination with the Director of the Telecommunication Standardization Bureau in this regard, continue ongoing activities to facilitate IPv6 deployment among all members</w:t>
      </w:r>
      <w:ins w:id="35" w:author="Author">
        <w:r w:rsidR="006E1FF6" w:rsidRPr="006E1FF6">
          <w:t xml:space="preserve"> </w:t>
        </w:r>
        <w:r w:rsidR="006E1FF6" w:rsidRPr="006E1FF6">
          <w:rPr>
            <w:rFonts w:asciiTheme="minorHAnsi" w:eastAsiaTheme="minorEastAsia" w:hAnsiTheme="minorHAnsi"/>
            <w:szCs w:val="20"/>
            <w:lang w:val="en-GB"/>
          </w:rPr>
          <w:t>towards the goal of a comprehensive transition away from IPv4 to IPv6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 xml:space="preserve">, and provide the necessary information on training and education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activities;</w:t>
      </w:r>
      <w:proofErr w:type="gramEnd"/>
    </w:p>
    <w:p w14:paraId="07AFEB58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2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continue cooperating with relevant international and regional organizations, including the regional Internet registries (RIRs), on capacity building and the enhancement of technical skills for IPv6 deployment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in order to</w:t>
      </w:r>
      <w:proofErr w:type="gramEnd"/>
      <w:r w:rsidRPr="009B624D">
        <w:rPr>
          <w:rFonts w:asciiTheme="minorHAnsi" w:eastAsiaTheme="minorEastAsia" w:hAnsiTheme="minorHAnsi"/>
          <w:szCs w:val="20"/>
          <w:lang w:val="en-GB"/>
        </w:rPr>
        <w:t xml:space="preserve"> respond to the needs of developing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countries;</w:t>
      </w:r>
      <w:proofErr w:type="gramEnd"/>
    </w:p>
    <w:p w14:paraId="02E440F3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3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submit an annual report to the ITU Council on the progress made in this regard, and report to the next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WTDC;</w:t>
      </w:r>
      <w:proofErr w:type="gramEnd"/>
    </w:p>
    <w:p w14:paraId="099C63AD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4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to develop guidelines to enable, if necessary, adjustment of the organizational frameworks and policies necessary for deployment of IPv6,</w:t>
      </w:r>
    </w:p>
    <w:p w14:paraId="4FA89C92" w14:textId="77777777" w:rsidR="009B624D" w:rsidRPr="009B624D" w:rsidRDefault="009B624D" w:rsidP="009B62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jc w:val="both"/>
        <w:textAlignment w:val="baseline"/>
        <w:rPr>
          <w:rFonts w:asciiTheme="minorHAnsi" w:eastAsiaTheme="minorEastAsia" w:hAnsiTheme="minorHAnsi"/>
          <w:i/>
          <w:szCs w:val="20"/>
          <w:lang w:val="en-GB"/>
        </w:rPr>
      </w:pPr>
      <w:r w:rsidRPr="009B624D">
        <w:rPr>
          <w:rFonts w:asciiTheme="minorHAnsi" w:eastAsiaTheme="minorEastAsia" w:hAnsiTheme="minorHAnsi"/>
          <w:i/>
          <w:szCs w:val="20"/>
          <w:lang w:val="en-GB"/>
        </w:rPr>
        <w:t>invites Member States</w:t>
      </w:r>
    </w:p>
    <w:p w14:paraId="128B6AC5" w14:textId="434707CB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1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</w:t>
      </w:r>
      <w:r w:rsidRPr="00961DE7">
        <w:rPr>
          <w:rFonts w:asciiTheme="minorHAnsi" w:eastAsiaTheme="minorEastAsia" w:hAnsiTheme="minorHAnsi"/>
          <w:szCs w:val="20"/>
          <w:lang w:val="en-GB"/>
        </w:rPr>
        <w:t xml:space="preserve">examine </w:t>
      </w:r>
      <w:ins w:id="36" w:author="Author">
        <w:r w:rsidR="00197C3D" w:rsidRPr="00961DE7">
          <w:rPr>
            <w:rFonts w:asciiTheme="minorHAnsi" w:eastAsiaTheme="minorEastAsia" w:hAnsiTheme="minorHAnsi"/>
            <w:szCs w:val="20"/>
            <w:lang w:val="en-GB"/>
          </w:rPr>
          <w:t>Regional Internet Registries</w:t>
        </w:r>
        <w:r w:rsidR="00B561B3" w:rsidRPr="00961DE7">
          <w:rPr>
            <w:rFonts w:asciiTheme="minorHAnsi" w:eastAsiaTheme="minorEastAsia" w:hAnsiTheme="minorHAnsi" w:hint="eastAsia"/>
            <w:szCs w:val="20"/>
            <w:lang w:val="en-GB" w:eastAsia="ja-JP"/>
          </w:rPr>
          <w:t xml:space="preserve"> </w:t>
        </w:r>
        <w:r w:rsidR="00111005" w:rsidRPr="00961DE7">
          <w:rPr>
            <w:rFonts w:asciiTheme="minorHAnsi" w:eastAsiaTheme="minorEastAsia" w:hAnsiTheme="minorHAnsi" w:hint="eastAsia"/>
            <w:szCs w:val="20"/>
            <w:lang w:val="en-GB"/>
          </w:rPr>
          <w:t>(</w:t>
        </w:r>
      </w:ins>
      <w:r w:rsidRPr="00961DE7">
        <w:rPr>
          <w:rFonts w:asciiTheme="minorHAnsi" w:eastAsiaTheme="minorEastAsia" w:hAnsiTheme="minorHAnsi"/>
          <w:szCs w:val="20"/>
          <w:lang w:val="en-GB"/>
        </w:rPr>
        <w:t>RIRs</w:t>
      </w:r>
      <w:ins w:id="37" w:author="Author">
        <w:r w:rsidR="00111005" w:rsidRPr="00961DE7">
          <w:rPr>
            <w:rFonts w:asciiTheme="minorHAnsi" w:eastAsiaTheme="minorEastAsia" w:hAnsiTheme="minorHAnsi" w:hint="eastAsia"/>
            <w:szCs w:val="20"/>
            <w:lang w:val="en-GB"/>
          </w:rPr>
          <w:t>)</w:t>
        </w:r>
      </w:ins>
      <w:r w:rsidRPr="00961DE7">
        <w:rPr>
          <w:rFonts w:asciiTheme="minorHAnsi" w:eastAsiaTheme="minorEastAsia" w:hAnsiTheme="minorHAnsi"/>
          <w:szCs w:val="20"/>
          <w:lang w:val="en-GB"/>
        </w:rPr>
        <w:t>'</w:t>
      </w:r>
      <w:r w:rsidRPr="009B624D">
        <w:rPr>
          <w:rFonts w:asciiTheme="minorHAnsi" w:eastAsiaTheme="minorEastAsia" w:hAnsiTheme="minorHAnsi"/>
          <w:szCs w:val="20"/>
          <w:lang w:val="en-GB"/>
        </w:rPr>
        <w:t xml:space="preserve"> updates of IP addresses registered within their respective territories for the purposes of evaluation, development and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monitoring;</w:t>
      </w:r>
      <w:proofErr w:type="gramEnd"/>
    </w:p>
    <w:p w14:paraId="098BB4AD" w14:textId="4CE2C026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lastRenderedPageBreak/>
        <w:t>2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to continue to stimulate and encourage the IPv6 deployment</w:t>
      </w:r>
      <w:ins w:id="38" w:author="Author">
        <w:r w:rsidR="002D0728" w:rsidRPr="004F7E41">
          <w:rPr>
            <w:rFonts w:asciiTheme="minorHAnsi" w:eastAsiaTheme="minorEastAsia" w:hAnsiTheme="minorHAnsi"/>
            <w:szCs w:val="20"/>
            <w:lang w:val="en-GB"/>
          </w:rPr>
          <w:t xml:space="preserve"> towards the goal of transitioning from IPv4 to IPv6</w:t>
        </w:r>
      </w:ins>
      <w:r w:rsidRPr="009B624D">
        <w:rPr>
          <w:rFonts w:asciiTheme="minorHAnsi" w:eastAsiaTheme="minorEastAsia" w:hAnsiTheme="minorHAnsi"/>
          <w:szCs w:val="20"/>
          <w:lang w:val="en-GB"/>
        </w:rPr>
        <w:t>, and particularly to encourage national initiatives and strengthen interaction with government and private</w:t>
      </w:r>
      <w:r w:rsidRPr="009B624D">
        <w:rPr>
          <w:rFonts w:asciiTheme="minorHAnsi" w:eastAsiaTheme="minorEastAsia" w:hAnsiTheme="minorHAnsi"/>
          <w:szCs w:val="20"/>
          <w:lang w:val="en-GB"/>
        </w:rPr>
        <w:noBreakHyphen/>
        <w:t>sector entities, RIRs, academia and civil-society organizations in order to exchange experiences, expertise and knowledge;</w:t>
      </w:r>
    </w:p>
    <w:p w14:paraId="4F9F11A9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3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encourage the training of technicians and administrators from governmental agencies and private-sector organizations in IPv6 deployment, with theory and labs that show how to deploy IPv6 on their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networks;</w:t>
      </w:r>
      <w:proofErr w:type="gramEnd"/>
    </w:p>
    <w:p w14:paraId="45C2D994" w14:textId="7E07545A" w:rsidR="009B624D" w:rsidRPr="009B624D" w:rsidRDefault="009B624D" w:rsidP="00F97F4C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4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raise awareness among providers on the importance of making their services available over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IPv6;</w:t>
      </w:r>
      <w:proofErr w:type="gramEnd"/>
    </w:p>
    <w:p w14:paraId="5F21ED50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5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encourage manufacturers to supply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fully-featured</w:t>
      </w:r>
      <w:proofErr w:type="gramEnd"/>
      <w:r w:rsidRPr="009B624D">
        <w:rPr>
          <w:rFonts w:asciiTheme="minorHAnsi" w:eastAsiaTheme="minorEastAsia" w:hAnsiTheme="minorHAnsi"/>
          <w:szCs w:val="20"/>
          <w:lang w:val="en-GB"/>
        </w:rPr>
        <w:t xml:space="preserve"> customer premises equipment that supports IPv6 in addition to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IPv4;</w:t>
      </w:r>
      <w:proofErr w:type="gramEnd"/>
    </w:p>
    <w:p w14:paraId="3399FB24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6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foster cooperation among Internet service providers, service providers and other relevant stakeholders to accelerate IPv6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deployment;</w:t>
      </w:r>
      <w:proofErr w:type="gramEnd"/>
    </w:p>
    <w:p w14:paraId="35446F31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7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 xml:space="preserve">to encourage service providers to activate IPv6 in the telecommunication/ICT equipment and networks and offer IPv6 service to the </w:t>
      </w:r>
      <w:proofErr w:type="gramStart"/>
      <w:r w:rsidRPr="009B624D">
        <w:rPr>
          <w:rFonts w:asciiTheme="minorHAnsi" w:eastAsiaTheme="minorEastAsia" w:hAnsiTheme="minorHAnsi"/>
          <w:szCs w:val="20"/>
          <w:lang w:val="en-GB"/>
        </w:rPr>
        <w:t>users;</w:t>
      </w:r>
      <w:proofErr w:type="gramEnd"/>
    </w:p>
    <w:p w14:paraId="1D6A7FD9" w14:textId="77777777" w:rsidR="009B624D" w:rsidRPr="009B624D" w:rsidRDefault="009B624D" w:rsidP="009B62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Theme="minorEastAsia" w:hAnsiTheme="minorHAnsi"/>
          <w:szCs w:val="20"/>
          <w:lang w:val="en-GB"/>
        </w:rPr>
      </w:pPr>
      <w:r w:rsidRPr="009B624D">
        <w:rPr>
          <w:rFonts w:asciiTheme="minorHAnsi" w:eastAsiaTheme="minorEastAsia" w:hAnsiTheme="minorHAnsi"/>
          <w:szCs w:val="20"/>
          <w:lang w:val="en-GB"/>
        </w:rPr>
        <w:t>8</w:t>
      </w:r>
      <w:r w:rsidRPr="009B624D">
        <w:rPr>
          <w:rFonts w:asciiTheme="minorHAnsi" w:eastAsiaTheme="minorEastAsia" w:hAnsiTheme="minorHAnsi"/>
          <w:szCs w:val="20"/>
          <w:lang w:val="en-GB"/>
        </w:rPr>
        <w:tab/>
        <w:t>to encourage governmental agencies and private-sector organizations to make their websites and services such as email available over IPv6.</w:t>
      </w:r>
    </w:p>
    <w:p w14:paraId="7D0FA6CA" w14:textId="77777777" w:rsidR="009B624D" w:rsidRPr="009B624D" w:rsidRDefault="009B624D" w:rsidP="002E2B2D">
      <w:pPr>
        <w:rPr>
          <w:rFonts w:eastAsiaTheme="minorEastAsia"/>
          <w:lang w:val="en-GB" w:eastAsia="ja-JP"/>
        </w:rPr>
      </w:pPr>
    </w:p>
    <w:sectPr w:rsidR="009B624D" w:rsidRPr="009B624D" w:rsidSect="002E2B2D">
      <w:headerReference w:type="default" r:id="rId10"/>
      <w:footerReference w:type="even" r:id="rId11"/>
      <w:footerReference w:type="default" r:id="rId12"/>
      <w:footerReference w:type="first" r:id="rId13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D4F5" w14:textId="77777777" w:rsidR="00820CF4" w:rsidRDefault="00820CF4">
      <w:r>
        <w:separator/>
      </w:r>
    </w:p>
  </w:endnote>
  <w:endnote w:type="continuationSeparator" w:id="0">
    <w:p w14:paraId="6AE93BC1" w14:textId="77777777" w:rsidR="00820CF4" w:rsidRDefault="0082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altName w:val="Malgun Gothic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altName w:val="Malgun Gothic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0B7AB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92EE24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DC0D" w14:textId="5C37EA1C" w:rsidR="0097693B" w:rsidRDefault="00FF0EE7" w:rsidP="00341CD0">
    <w:pPr>
      <w:pStyle w:val="Footer"/>
      <w:tabs>
        <w:tab w:val="clear" w:pos="4320"/>
        <w:tab w:val="clear" w:pos="8640"/>
        <w:tab w:val="right" w:pos="9180"/>
      </w:tabs>
      <w:ind w:right="-7"/>
      <w:jc w:val="right"/>
    </w:pPr>
    <w:r>
      <w:rPr>
        <w:rStyle w:val="PageNumber"/>
      </w:rPr>
      <w:t>PACP-17</w:t>
    </w:r>
    <w:r w:rsidR="00341CD0"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B53AE4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B53AE4">
      <w:rPr>
        <w:rStyle w:val="PageNumber"/>
        <w:noProof/>
      </w:rPr>
      <w:t>3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90" w:type="dxa"/>
      <w:jc w:val="center"/>
      <w:tblBorders>
        <w:top w:val="single" w:sz="8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152"/>
      <w:gridCol w:w="5148"/>
      <w:gridCol w:w="3690"/>
    </w:tblGrid>
    <w:tr w:rsidR="0063208E" w:rsidRPr="005E75F4" w14:paraId="1E1A1A7E" w14:textId="77777777" w:rsidTr="00F7330E">
      <w:trPr>
        <w:cantSplit/>
        <w:trHeight w:val="204"/>
        <w:jc w:val="center"/>
      </w:trPr>
      <w:tc>
        <w:tcPr>
          <w:tcW w:w="1152" w:type="dxa"/>
        </w:tcPr>
        <w:p w14:paraId="027E776B" w14:textId="77777777" w:rsidR="0063208E" w:rsidRPr="005E75F4" w:rsidRDefault="0063208E" w:rsidP="0063208E">
          <w:pPr>
            <w:rPr>
              <w:b/>
              <w:bCs/>
            </w:rPr>
          </w:pPr>
          <w:r w:rsidRPr="005E75F4">
            <w:rPr>
              <w:b/>
              <w:bCs/>
            </w:rPr>
            <w:t>Contact:</w:t>
          </w:r>
        </w:p>
      </w:tc>
      <w:tc>
        <w:tcPr>
          <w:tcW w:w="5148" w:type="dxa"/>
        </w:tcPr>
        <w:p w14:paraId="48B7FFD0" w14:textId="1FFE279B" w:rsidR="00FF0EE7" w:rsidRPr="00961DE7" w:rsidRDefault="00FF0EE7" w:rsidP="00FF0EE7">
          <w:pPr>
            <w:rPr>
              <w:rFonts w:eastAsia="Batang"/>
              <w:lang w:val="pt-BR"/>
            </w:rPr>
          </w:pPr>
        </w:p>
        <w:p w14:paraId="355E4B67" w14:textId="7F27F048" w:rsidR="0063208E" w:rsidRPr="00961DE7" w:rsidRDefault="0063208E" w:rsidP="0063208E">
          <w:pPr>
            <w:rPr>
              <w:rFonts w:eastAsia="Batang"/>
              <w:lang w:val="pt-BR"/>
            </w:rPr>
          </w:pPr>
        </w:p>
      </w:tc>
      <w:tc>
        <w:tcPr>
          <w:tcW w:w="3690" w:type="dxa"/>
        </w:tcPr>
        <w:p w14:paraId="7D7F778B" w14:textId="22D949B2" w:rsidR="0063208E" w:rsidRPr="005E75F4" w:rsidRDefault="0063208E" w:rsidP="0063208E">
          <w:pPr>
            <w:rPr>
              <w:lang w:eastAsia="ja-JP"/>
            </w:rPr>
          </w:pPr>
          <w:r w:rsidRPr="005E75F4">
            <w:t xml:space="preserve">Email: </w:t>
          </w:r>
          <w:r w:rsidRPr="00671EAA">
            <w:t xml:space="preserve"> </w:t>
          </w:r>
        </w:p>
      </w:tc>
    </w:tr>
  </w:tbl>
  <w:p w14:paraId="23BB73B0" w14:textId="77777777" w:rsidR="00341CD0" w:rsidRPr="00341CD0" w:rsidRDefault="00341CD0" w:rsidP="00341CD0">
    <w:pPr>
      <w:pStyle w:val="Footer"/>
      <w:tabs>
        <w:tab w:val="clear" w:pos="4320"/>
        <w:tab w:val="clear" w:pos="8640"/>
        <w:tab w:val="right" w:pos="9173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41A9D" w14:textId="77777777" w:rsidR="00820CF4" w:rsidRDefault="00820CF4">
      <w:r>
        <w:separator/>
      </w:r>
    </w:p>
  </w:footnote>
  <w:footnote w:type="continuationSeparator" w:id="0">
    <w:p w14:paraId="32B201E3" w14:textId="77777777" w:rsidR="00820CF4" w:rsidRDefault="00820CF4">
      <w:r>
        <w:continuationSeparator/>
      </w:r>
    </w:p>
  </w:footnote>
  <w:footnote w:id="1">
    <w:p w14:paraId="19B76188" w14:textId="77777777" w:rsidR="009B624D" w:rsidRPr="0084697C" w:rsidRDefault="009B624D" w:rsidP="009B624D">
      <w:pPr>
        <w:pStyle w:val="FootnoteText"/>
        <w:rPr>
          <w:rFonts w:asciiTheme="minorHAnsi" w:hAnsiTheme="minorHAnsi" w:cstheme="minorHAnsi"/>
          <w:sz w:val="22"/>
          <w:szCs w:val="22"/>
        </w:rPr>
      </w:pPr>
      <w:r w:rsidRPr="0084697C">
        <w:rPr>
          <w:rStyle w:val="FootnoteReference"/>
          <w:rFonts w:cstheme="minorHAnsi"/>
          <w:sz w:val="22"/>
          <w:szCs w:val="22"/>
        </w:rPr>
        <w:footnoteRef/>
      </w:r>
      <w:r w:rsidRPr="0084697C">
        <w:rPr>
          <w:rFonts w:asciiTheme="minorHAnsi" w:hAnsiTheme="minorHAnsi" w:cstheme="minorHAnsi"/>
          <w:sz w:val="22"/>
          <w:szCs w:val="22"/>
        </w:rPr>
        <w:t xml:space="preserve"> </w:t>
      </w:r>
      <w:r w:rsidRPr="0084697C">
        <w:rPr>
          <w:rFonts w:asciiTheme="minorHAnsi" w:hAnsiTheme="minorHAnsi" w:cstheme="minorHAnsi"/>
          <w:sz w:val="22"/>
          <w:szCs w:val="22"/>
        </w:rPr>
        <w:tab/>
        <w:t>These include the least developed countries, small island developing states, landlocked developing countries and countries with economies in transition.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6E4D0" w14:textId="77777777" w:rsidR="0097693B" w:rsidRDefault="0097693B" w:rsidP="00341CD0">
    <w:pPr>
      <w:pStyle w:val="Header"/>
      <w:tabs>
        <w:tab w:val="clear" w:pos="4320"/>
        <w:tab w:val="clear" w:pos="8640"/>
      </w:tabs>
      <w:rPr>
        <w:lang w:eastAsia="ko-KR"/>
      </w:rPr>
    </w:pPr>
  </w:p>
  <w:p w14:paraId="57D4BB82" w14:textId="77777777" w:rsidR="0097693B" w:rsidRDefault="0097693B" w:rsidP="00341CD0">
    <w:pPr>
      <w:pStyle w:val="Header"/>
      <w:tabs>
        <w:tab w:val="clear" w:pos="4320"/>
        <w:tab w:val="clear" w:pos="864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14516"/>
    <w:multiLevelType w:val="hybridMultilevel"/>
    <w:tmpl w:val="2974D0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6A03E34"/>
    <w:multiLevelType w:val="hybridMultilevel"/>
    <w:tmpl w:val="20AA6FDE"/>
    <w:lvl w:ilvl="0" w:tplc="89C261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200A54B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877051E"/>
    <w:multiLevelType w:val="hybridMultilevel"/>
    <w:tmpl w:val="1B1455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7A80B13"/>
    <w:multiLevelType w:val="hybridMultilevel"/>
    <w:tmpl w:val="184EB0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33C88"/>
    <w:multiLevelType w:val="hybridMultilevel"/>
    <w:tmpl w:val="001C8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A41C7"/>
    <w:multiLevelType w:val="hybridMultilevel"/>
    <w:tmpl w:val="658AC4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75173EF5"/>
    <w:multiLevelType w:val="hybridMultilevel"/>
    <w:tmpl w:val="45589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527541">
    <w:abstractNumId w:val="9"/>
  </w:num>
  <w:num w:numId="2" w16cid:durableId="1438403049">
    <w:abstractNumId w:val="6"/>
  </w:num>
  <w:num w:numId="3" w16cid:durableId="1798723471">
    <w:abstractNumId w:val="5"/>
  </w:num>
  <w:num w:numId="4" w16cid:durableId="88545675">
    <w:abstractNumId w:val="14"/>
  </w:num>
  <w:num w:numId="5" w16cid:durableId="1832675459">
    <w:abstractNumId w:val="8"/>
  </w:num>
  <w:num w:numId="6" w16cid:durableId="563295254">
    <w:abstractNumId w:val="10"/>
  </w:num>
  <w:num w:numId="7" w16cid:durableId="1712729769">
    <w:abstractNumId w:val="3"/>
  </w:num>
  <w:num w:numId="8" w16cid:durableId="1782450627">
    <w:abstractNumId w:val="1"/>
  </w:num>
  <w:num w:numId="9" w16cid:durableId="1075784168">
    <w:abstractNumId w:val="15"/>
  </w:num>
  <w:num w:numId="10" w16cid:durableId="1950356350">
    <w:abstractNumId w:val="0"/>
  </w:num>
  <w:num w:numId="11" w16cid:durableId="954870324">
    <w:abstractNumId w:val="13"/>
  </w:num>
  <w:num w:numId="12" w16cid:durableId="163250633">
    <w:abstractNumId w:val="11"/>
  </w:num>
  <w:num w:numId="13" w16cid:durableId="763496789">
    <w:abstractNumId w:val="7"/>
  </w:num>
  <w:num w:numId="14" w16cid:durableId="1774738248">
    <w:abstractNumId w:val="4"/>
  </w:num>
  <w:num w:numId="15" w16cid:durableId="1692681912">
    <w:abstractNumId w:val="12"/>
  </w:num>
  <w:num w:numId="16" w16cid:durableId="4083375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hor">
    <w15:presenceInfo w15:providerId="None" w15:userId="Author"/>
  </w15:person>
  <w15:person w15:author="Jongbong PARK">
    <w15:presenceInfo w15:providerId="AD" w15:userId="S::Jongbong@APT.INT::7a06c041-347b-4679-8c1e-f9b74e8b38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33"/>
    <w:rsid w:val="00010385"/>
    <w:rsid w:val="00022F2A"/>
    <w:rsid w:val="00033601"/>
    <w:rsid w:val="0003595B"/>
    <w:rsid w:val="0006669E"/>
    <w:rsid w:val="000713CF"/>
    <w:rsid w:val="000870FB"/>
    <w:rsid w:val="00090630"/>
    <w:rsid w:val="00090720"/>
    <w:rsid w:val="000920E0"/>
    <w:rsid w:val="00094B87"/>
    <w:rsid w:val="000A4826"/>
    <w:rsid w:val="000A5418"/>
    <w:rsid w:val="000A6959"/>
    <w:rsid w:val="000B3B0D"/>
    <w:rsid w:val="000C15F0"/>
    <w:rsid w:val="000D01C7"/>
    <w:rsid w:val="000F517C"/>
    <w:rsid w:val="000F5540"/>
    <w:rsid w:val="00103C8B"/>
    <w:rsid w:val="00104ACB"/>
    <w:rsid w:val="00111005"/>
    <w:rsid w:val="001273B8"/>
    <w:rsid w:val="001539DD"/>
    <w:rsid w:val="00167EA9"/>
    <w:rsid w:val="001715E9"/>
    <w:rsid w:val="00182505"/>
    <w:rsid w:val="00182C10"/>
    <w:rsid w:val="00184519"/>
    <w:rsid w:val="0019012F"/>
    <w:rsid w:val="00192ED1"/>
    <w:rsid w:val="0019389F"/>
    <w:rsid w:val="00196568"/>
    <w:rsid w:val="00197C3D"/>
    <w:rsid w:val="001A2F16"/>
    <w:rsid w:val="001A7545"/>
    <w:rsid w:val="001B18C2"/>
    <w:rsid w:val="001C2B9C"/>
    <w:rsid w:val="001C78A5"/>
    <w:rsid w:val="001D5D7E"/>
    <w:rsid w:val="001E08FB"/>
    <w:rsid w:val="001E63A3"/>
    <w:rsid w:val="001F2466"/>
    <w:rsid w:val="0020769A"/>
    <w:rsid w:val="00213077"/>
    <w:rsid w:val="0021588B"/>
    <w:rsid w:val="002216AC"/>
    <w:rsid w:val="00235E92"/>
    <w:rsid w:val="00250CFE"/>
    <w:rsid w:val="00254A1B"/>
    <w:rsid w:val="00254E60"/>
    <w:rsid w:val="00261350"/>
    <w:rsid w:val="002624D9"/>
    <w:rsid w:val="00266899"/>
    <w:rsid w:val="002771C2"/>
    <w:rsid w:val="00281EFD"/>
    <w:rsid w:val="0028454D"/>
    <w:rsid w:val="00291C9E"/>
    <w:rsid w:val="002926D4"/>
    <w:rsid w:val="00294C06"/>
    <w:rsid w:val="002B4101"/>
    <w:rsid w:val="002C07DA"/>
    <w:rsid w:val="002C3CE4"/>
    <w:rsid w:val="002C7EA9"/>
    <w:rsid w:val="002D0728"/>
    <w:rsid w:val="002D21C2"/>
    <w:rsid w:val="002E2B2D"/>
    <w:rsid w:val="002F5401"/>
    <w:rsid w:val="0031047D"/>
    <w:rsid w:val="003169E5"/>
    <w:rsid w:val="00327BA0"/>
    <w:rsid w:val="00341CD0"/>
    <w:rsid w:val="00342F20"/>
    <w:rsid w:val="003478EF"/>
    <w:rsid w:val="003500E0"/>
    <w:rsid w:val="003539D6"/>
    <w:rsid w:val="003669CB"/>
    <w:rsid w:val="00372655"/>
    <w:rsid w:val="003809C7"/>
    <w:rsid w:val="00382004"/>
    <w:rsid w:val="00385942"/>
    <w:rsid w:val="00390180"/>
    <w:rsid w:val="00397451"/>
    <w:rsid w:val="003A2797"/>
    <w:rsid w:val="003A3B9E"/>
    <w:rsid w:val="003A7F16"/>
    <w:rsid w:val="003B6263"/>
    <w:rsid w:val="003B78B5"/>
    <w:rsid w:val="003B7D32"/>
    <w:rsid w:val="003C11A1"/>
    <w:rsid w:val="003C167B"/>
    <w:rsid w:val="003C4BE0"/>
    <w:rsid w:val="003C64A7"/>
    <w:rsid w:val="003D3FDA"/>
    <w:rsid w:val="003F3F50"/>
    <w:rsid w:val="003F7B1F"/>
    <w:rsid w:val="00417015"/>
    <w:rsid w:val="00420822"/>
    <w:rsid w:val="00421991"/>
    <w:rsid w:val="0045458F"/>
    <w:rsid w:val="00460753"/>
    <w:rsid w:val="00461D09"/>
    <w:rsid w:val="004633B4"/>
    <w:rsid w:val="00470093"/>
    <w:rsid w:val="00471D05"/>
    <w:rsid w:val="00473BBB"/>
    <w:rsid w:val="004745C7"/>
    <w:rsid w:val="00491442"/>
    <w:rsid w:val="00493F99"/>
    <w:rsid w:val="00495E04"/>
    <w:rsid w:val="004A3B46"/>
    <w:rsid w:val="004B3553"/>
    <w:rsid w:val="004B6106"/>
    <w:rsid w:val="004C057E"/>
    <w:rsid w:val="004D362A"/>
    <w:rsid w:val="004D5EE8"/>
    <w:rsid w:val="004F7E41"/>
    <w:rsid w:val="005077DB"/>
    <w:rsid w:val="00513D40"/>
    <w:rsid w:val="005154C0"/>
    <w:rsid w:val="00530E8C"/>
    <w:rsid w:val="00532959"/>
    <w:rsid w:val="00545933"/>
    <w:rsid w:val="00557544"/>
    <w:rsid w:val="00587875"/>
    <w:rsid w:val="005939B5"/>
    <w:rsid w:val="00595E16"/>
    <w:rsid w:val="00595F1B"/>
    <w:rsid w:val="00596770"/>
    <w:rsid w:val="00597E68"/>
    <w:rsid w:val="005A561F"/>
    <w:rsid w:val="00603DA6"/>
    <w:rsid w:val="00607E2B"/>
    <w:rsid w:val="00612FDD"/>
    <w:rsid w:val="006139D6"/>
    <w:rsid w:val="00615134"/>
    <w:rsid w:val="00623CE1"/>
    <w:rsid w:val="00626A1E"/>
    <w:rsid w:val="0063062B"/>
    <w:rsid w:val="0063208E"/>
    <w:rsid w:val="00633922"/>
    <w:rsid w:val="00634FB3"/>
    <w:rsid w:val="0064269D"/>
    <w:rsid w:val="00643B73"/>
    <w:rsid w:val="00662815"/>
    <w:rsid w:val="00667229"/>
    <w:rsid w:val="00682BE5"/>
    <w:rsid w:val="00690FED"/>
    <w:rsid w:val="006939A5"/>
    <w:rsid w:val="00696442"/>
    <w:rsid w:val="006A12A4"/>
    <w:rsid w:val="006A32D0"/>
    <w:rsid w:val="006B190B"/>
    <w:rsid w:val="006B1962"/>
    <w:rsid w:val="006B2502"/>
    <w:rsid w:val="006B335F"/>
    <w:rsid w:val="006C5A78"/>
    <w:rsid w:val="006D4C42"/>
    <w:rsid w:val="006E1FF6"/>
    <w:rsid w:val="006F09C5"/>
    <w:rsid w:val="00712451"/>
    <w:rsid w:val="007268F0"/>
    <w:rsid w:val="00731041"/>
    <w:rsid w:val="007319FC"/>
    <w:rsid w:val="00732F08"/>
    <w:rsid w:val="0074190C"/>
    <w:rsid w:val="00754B88"/>
    <w:rsid w:val="007577F3"/>
    <w:rsid w:val="0076045A"/>
    <w:rsid w:val="00762576"/>
    <w:rsid w:val="00772F3C"/>
    <w:rsid w:val="00782C88"/>
    <w:rsid w:val="00791060"/>
    <w:rsid w:val="00795A97"/>
    <w:rsid w:val="00796084"/>
    <w:rsid w:val="007A6A04"/>
    <w:rsid w:val="007B5626"/>
    <w:rsid w:val="007C0BAE"/>
    <w:rsid w:val="007F3D5D"/>
    <w:rsid w:val="007F4ECE"/>
    <w:rsid w:val="0080570B"/>
    <w:rsid w:val="008148E1"/>
    <w:rsid w:val="00820CF4"/>
    <w:rsid w:val="00827C8B"/>
    <w:rsid w:val="008319BF"/>
    <w:rsid w:val="00845F1F"/>
    <w:rsid w:val="0084697C"/>
    <w:rsid w:val="008655EC"/>
    <w:rsid w:val="008826AE"/>
    <w:rsid w:val="008833E3"/>
    <w:rsid w:val="008841F1"/>
    <w:rsid w:val="008A396A"/>
    <w:rsid w:val="008C1B20"/>
    <w:rsid w:val="008C3D35"/>
    <w:rsid w:val="008C7BA1"/>
    <w:rsid w:val="008D0E09"/>
    <w:rsid w:val="008D1DB6"/>
    <w:rsid w:val="008E3045"/>
    <w:rsid w:val="008E6B7B"/>
    <w:rsid w:val="008F0F70"/>
    <w:rsid w:val="0093764C"/>
    <w:rsid w:val="00942816"/>
    <w:rsid w:val="00943AF3"/>
    <w:rsid w:val="00961DE7"/>
    <w:rsid w:val="0097693B"/>
    <w:rsid w:val="00992351"/>
    <w:rsid w:val="00993355"/>
    <w:rsid w:val="009A4A6D"/>
    <w:rsid w:val="009A59AE"/>
    <w:rsid w:val="009B1C18"/>
    <w:rsid w:val="009B624D"/>
    <w:rsid w:val="009C05C2"/>
    <w:rsid w:val="009E5BCA"/>
    <w:rsid w:val="009E7ACB"/>
    <w:rsid w:val="00A13265"/>
    <w:rsid w:val="00A16BAD"/>
    <w:rsid w:val="00A260DD"/>
    <w:rsid w:val="00A4164C"/>
    <w:rsid w:val="00A41F75"/>
    <w:rsid w:val="00A53122"/>
    <w:rsid w:val="00A552AE"/>
    <w:rsid w:val="00A55820"/>
    <w:rsid w:val="00A62A20"/>
    <w:rsid w:val="00A71136"/>
    <w:rsid w:val="00A7482C"/>
    <w:rsid w:val="00A849DD"/>
    <w:rsid w:val="00AA474C"/>
    <w:rsid w:val="00AA6C59"/>
    <w:rsid w:val="00AC0DAE"/>
    <w:rsid w:val="00AC5F7C"/>
    <w:rsid w:val="00AD7E5F"/>
    <w:rsid w:val="00AF4C64"/>
    <w:rsid w:val="00B00A8E"/>
    <w:rsid w:val="00B01AA1"/>
    <w:rsid w:val="00B05FE5"/>
    <w:rsid w:val="00B25B90"/>
    <w:rsid w:val="00B30C81"/>
    <w:rsid w:val="00B4793B"/>
    <w:rsid w:val="00B53AE4"/>
    <w:rsid w:val="00B561B3"/>
    <w:rsid w:val="00B60228"/>
    <w:rsid w:val="00B623AD"/>
    <w:rsid w:val="00B90441"/>
    <w:rsid w:val="00B90D0A"/>
    <w:rsid w:val="00BA70D3"/>
    <w:rsid w:val="00BB6AAC"/>
    <w:rsid w:val="00BC6D6B"/>
    <w:rsid w:val="00BE75A2"/>
    <w:rsid w:val="00BF5ABC"/>
    <w:rsid w:val="00C041D2"/>
    <w:rsid w:val="00C10614"/>
    <w:rsid w:val="00C15633"/>
    <w:rsid w:val="00C15799"/>
    <w:rsid w:val="00C357AD"/>
    <w:rsid w:val="00C3695D"/>
    <w:rsid w:val="00C4785B"/>
    <w:rsid w:val="00C6069C"/>
    <w:rsid w:val="00C85119"/>
    <w:rsid w:val="00C85BA7"/>
    <w:rsid w:val="00C900BC"/>
    <w:rsid w:val="00CA478D"/>
    <w:rsid w:val="00CB75C8"/>
    <w:rsid w:val="00CC4B55"/>
    <w:rsid w:val="00CD5431"/>
    <w:rsid w:val="00CE278C"/>
    <w:rsid w:val="00CE5260"/>
    <w:rsid w:val="00CE717B"/>
    <w:rsid w:val="00CF2491"/>
    <w:rsid w:val="00CF53BB"/>
    <w:rsid w:val="00D0464B"/>
    <w:rsid w:val="00D06C0C"/>
    <w:rsid w:val="00D1252E"/>
    <w:rsid w:val="00D1507D"/>
    <w:rsid w:val="00D348D1"/>
    <w:rsid w:val="00D421BD"/>
    <w:rsid w:val="00D43E8F"/>
    <w:rsid w:val="00D52305"/>
    <w:rsid w:val="00D57772"/>
    <w:rsid w:val="00D63172"/>
    <w:rsid w:val="00D643DC"/>
    <w:rsid w:val="00D715CA"/>
    <w:rsid w:val="00D72AE3"/>
    <w:rsid w:val="00D75244"/>
    <w:rsid w:val="00D75A4D"/>
    <w:rsid w:val="00D76479"/>
    <w:rsid w:val="00D76F29"/>
    <w:rsid w:val="00D8355B"/>
    <w:rsid w:val="00D8478B"/>
    <w:rsid w:val="00D86151"/>
    <w:rsid w:val="00DA7595"/>
    <w:rsid w:val="00DB0A68"/>
    <w:rsid w:val="00DC43A3"/>
    <w:rsid w:val="00DD0603"/>
    <w:rsid w:val="00DD7C09"/>
    <w:rsid w:val="00DE7DF4"/>
    <w:rsid w:val="00E0124F"/>
    <w:rsid w:val="00E0750C"/>
    <w:rsid w:val="00E21D53"/>
    <w:rsid w:val="00E2344A"/>
    <w:rsid w:val="00E37840"/>
    <w:rsid w:val="00E44728"/>
    <w:rsid w:val="00E44993"/>
    <w:rsid w:val="00E534CE"/>
    <w:rsid w:val="00E674D3"/>
    <w:rsid w:val="00E708F3"/>
    <w:rsid w:val="00E70FD0"/>
    <w:rsid w:val="00E71374"/>
    <w:rsid w:val="00E82230"/>
    <w:rsid w:val="00E86073"/>
    <w:rsid w:val="00E86E66"/>
    <w:rsid w:val="00E961E8"/>
    <w:rsid w:val="00EA1048"/>
    <w:rsid w:val="00EA6162"/>
    <w:rsid w:val="00EB49C2"/>
    <w:rsid w:val="00EB4DC0"/>
    <w:rsid w:val="00EC21DD"/>
    <w:rsid w:val="00EC7F2B"/>
    <w:rsid w:val="00ED10DD"/>
    <w:rsid w:val="00ED6425"/>
    <w:rsid w:val="00EE47CA"/>
    <w:rsid w:val="00EF042F"/>
    <w:rsid w:val="00EF189C"/>
    <w:rsid w:val="00EF53C3"/>
    <w:rsid w:val="00F11135"/>
    <w:rsid w:val="00F14BA8"/>
    <w:rsid w:val="00F1777F"/>
    <w:rsid w:val="00F17BAB"/>
    <w:rsid w:val="00F21C70"/>
    <w:rsid w:val="00F32B22"/>
    <w:rsid w:val="00F36FD6"/>
    <w:rsid w:val="00F51A81"/>
    <w:rsid w:val="00F66584"/>
    <w:rsid w:val="00F72430"/>
    <w:rsid w:val="00F769A0"/>
    <w:rsid w:val="00F80EDF"/>
    <w:rsid w:val="00F84067"/>
    <w:rsid w:val="00F9112A"/>
    <w:rsid w:val="00F97F4C"/>
    <w:rsid w:val="00FA214E"/>
    <w:rsid w:val="00FC6EC3"/>
    <w:rsid w:val="00FE3DE5"/>
    <w:rsid w:val="00FF0EE7"/>
    <w:rsid w:val="00FF7341"/>
    <w:rsid w:val="058A0796"/>
    <w:rsid w:val="2331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602B46"/>
  <w15:docId w15:val="{01FD7404-2E86-4F53-8941-E3126146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05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022F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2F2A"/>
    <w:rPr>
      <w:rFonts w:ascii="Segoe UI" w:eastAsia="BatangChe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06C0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06C0C"/>
    <w:rPr>
      <w:rFonts w:eastAsia="BatangChe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4C057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41CD0"/>
    <w:rPr>
      <w:color w:val="0000FF"/>
      <w:u w:val="single"/>
    </w:rPr>
  </w:style>
  <w:style w:type="paragraph" w:customStyle="1" w:styleId="Level1">
    <w:name w:val="Level1"/>
    <w:basedOn w:val="Heading2"/>
    <w:next w:val="Normal"/>
    <w:qFormat/>
    <w:rsid w:val="009C05C2"/>
    <w:rPr>
      <w:rFonts w:ascii="Times New Roman" w:hAnsi="Times New Roman"/>
      <w:color w:val="000000" w:themeColor="text1"/>
      <w:sz w:val="24"/>
    </w:rPr>
  </w:style>
  <w:style w:type="table" w:styleId="TableGrid">
    <w:name w:val="Table Grid"/>
    <w:basedOn w:val="TableNormal"/>
    <w:rsid w:val="00A62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rsid w:val="00BF5ABC"/>
    <w:rPr>
      <w:rFonts w:asciiTheme="minorHAnsi" w:hAnsiTheme="minorHAnsi"/>
    </w:rPr>
  </w:style>
  <w:style w:type="character" w:styleId="CommentReference">
    <w:name w:val="annotation reference"/>
    <w:basedOn w:val="DefaultParagraphFont"/>
    <w:semiHidden/>
    <w:unhideWhenUsed/>
    <w:rsid w:val="00390180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390180"/>
  </w:style>
  <w:style w:type="character" w:customStyle="1" w:styleId="CommentTextChar">
    <w:name w:val="Comment Text Char"/>
    <w:basedOn w:val="DefaultParagraphFont"/>
    <w:link w:val="CommentText"/>
    <w:semiHidden/>
    <w:rsid w:val="00390180"/>
    <w:rPr>
      <w:rFonts w:eastAsia="BatangCh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0180"/>
    <w:rPr>
      <w:rFonts w:eastAsia="BatangChe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961E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9B624D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9B624D"/>
    <w:rPr>
      <w:rFonts w:eastAsia="BatangChe"/>
      <w:sz w:val="24"/>
      <w:szCs w:val="24"/>
    </w:rPr>
  </w:style>
  <w:style w:type="character" w:styleId="FootnoteReference">
    <w:name w:val="footnote reference"/>
    <w:basedOn w:val="DefaultParagraphFont"/>
    <w:rsid w:val="009B624D"/>
    <w:rPr>
      <w:rFonts w:asciiTheme="minorHAnsi" w:hAnsiTheme="minorHAnsi"/>
      <w:position w:val="6"/>
      <w:sz w:val="18"/>
    </w:rPr>
  </w:style>
  <w:style w:type="paragraph" w:styleId="Revision">
    <w:name w:val="Revision"/>
    <w:hidden/>
    <w:uiPriority w:val="99"/>
    <w:semiHidden/>
    <w:rsid w:val="0076045A"/>
    <w:rPr>
      <w:rFonts w:eastAsia="BatangCh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1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8398743d-f1a1-4553-a233-ec1bd5105832">double track changes corrected</Note>
    <TaxCatchAll xmlns="c7e771be-c3f3-4415-a01f-6b382566ad45" xsi:nil="true"/>
    <lcf76f155ced4ddcb4097134ff3c332f xmlns="8398743d-f1a1-4553-a233-ec1bd5105832">
      <Terms xmlns="http://schemas.microsoft.com/office/infopath/2007/PartnerControls"/>
    </lcf76f155ced4ddcb4097134ff3c332f>
    <Reviewed xmlns="8398743d-f1a1-4553-a233-ec1bd5105832">YES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0C85A0B969A774F87A7D55FBE62B5FC" ma:contentTypeVersion="14" ma:contentTypeDescription="สร้างเอกสารใหม่" ma:contentTypeScope="" ma:versionID="b7871736e197933e39a3e8dd5dd9fd99">
  <xsd:schema xmlns:xsd="http://www.w3.org/2001/XMLSchema" xmlns:xs="http://www.w3.org/2001/XMLSchema" xmlns:p="http://schemas.microsoft.com/office/2006/metadata/properties" xmlns:ns2="8398743d-f1a1-4553-a233-ec1bd5105832" xmlns:ns3="c7e771be-c3f3-4415-a01f-6b382566ad45" targetNamespace="http://schemas.microsoft.com/office/2006/metadata/properties" ma:root="true" ma:fieldsID="635d2e8013348199b3dd77047197d7aa" ns2:_="" ns3:_="">
    <xsd:import namespace="8398743d-f1a1-4553-a233-ec1bd5105832"/>
    <xsd:import namespace="c7e771be-c3f3-4415-a01f-6b382566ad4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Reviewed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743d-f1a1-4553-a233-ec1bd510583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แท็กรูป" ma:readOnly="false" ma:fieldId="{5cf76f15-5ced-4ddc-b409-7134ff3c332f}" ma:taxonomyMulti="true" ma:sspId="7f8a4516-4c1b-40a3-af95-dae598a73a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Reviewed" ma:index="20" nillable="true" ma:displayName="Reviewed" ma:description="Consent to proceed to upload it" ma:format="Dropdown" ma:internalName="Reviewed">
      <xsd:simpleType>
        <xsd:restriction base="dms:Choice">
          <xsd:enumeration value="YES"/>
          <xsd:enumeration value="NO"/>
          <xsd:enumeration value="Pending"/>
          <xsd:enumeration value="Choice 4"/>
        </xsd:restriction>
      </xsd:simpleType>
    </xsd:element>
    <xsd:element name="Note" ma:index="21" nillable="true" ma:displayName="Note" ma:format="Dropdown" ma:internalName="No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771be-c3f3-4415-a01f-6b382566ad4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66d084f-d2bf-4f72-8d7b-287019b78728}" ma:internalName="TaxCatchAll" ma:showField="CatchAllData" ma:web="c7e771be-c3f3-4415-a01f-6b382566ad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0C0CAA-E71D-4B2B-AAA4-E9B37D21E6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F4D08-ADC4-454C-B0A2-1745879D8998}">
  <ds:schemaRefs>
    <ds:schemaRef ds:uri="http://schemas.microsoft.com/office/2006/metadata/properties"/>
    <ds:schemaRef ds:uri="http://schemas.microsoft.com/office/infopath/2007/PartnerControls"/>
    <ds:schemaRef ds:uri="8398743d-f1a1-4553-a233-ec1bd5105832"/>
    <ds:schemaRef ds:uri="c7e771be-c3f3-4415-a01f-6b382566ad45"/>
  </ds:schemaRefs>
</ds:datastoreItem>
</file>

<file path=customXml/itemProps3.xml><?xml version="1.0" encoding="utf-8"?>
<ds:datastoreItem xmlns:ds="http://schemas.openxmlformats.org/officeDocument/2006/customXml" ds:itemID="{2A51ADEF-256C-461B-AA3C-82175A9A50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Jongbong PARK</cp:lastModifiedBy>
  <cp:revision>15</cp:revision>
  <dcterms:created xsi:type="dcterms:W3CDTF">2025-09-18T12:17:00Z</dcterms:created>
  <dcterms:modified xsi:type="dcterms:W3CDTF">2025-09-23T13:26:00Z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0x010100D0C85A0B969A774F87A7D55FBE62B5FC</vt:lpwstr>
  </property>
  <property fmtid="{D5CDD505-2E9C-101B-9397-08002B2CF9AE}" pid="3" name="MediaServiceImageTags">
    <vt:lpwstr/>
  </property>
</Properties>
</file>