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4985A1" w14:textId="1231F378" w:rsidR="00BF5ABC" w:rsidRPr="00FE0A6B" w:rsidRDefault="00FE0A6B" w:rsidP="00FE0A6B">
      <w:pPr>
        <w:jc w:val="right"/>
        <w:rPr>
          <w:rFonts w:asciiTheme="minorHAnsi" w:eastAsiaTheme="minorEastAsia" w:hAnsiTheme="minorHAnsi" w:cstheme="minorHAnsi"/>
          <w:b/>
          <w:u w:val="single"/>
          <w:lang w:eastAsia="ja-JP"/>
        </w:rPr>
      </w:pPr>
      <w:r w:rsidRPr="00FE0A6B">
        <w:rPr>
          <w:rFonts w:asciiTheme="minorHAnsi" w:eastAsiaTheme="minorEastAsia" w:hAnsiTheme="minorHAnsi" w:cstheme="minorHAnsi"/>
          <w:b/>
          <w:u w:val="single"/>
          <w:lang w:eastAsia="ja-JP"/>
        </w:rPr>
        <w:t>PACP-18</w:t>
      </w:r>
    </w:p>
    <w:p w14:paraId="74CB7236" w14:textId="3E7DEC1D" w:rsidR="00E71374" w:rsidRPr="007B6F63" w:rsidRDefault="007B6F63" w:rsidP="009C05C2">
      <w:pPr>
        <w:jc w:val="center"/>
        <w:rPr>
          <w:rFonts w:eastAsiaTheme="minorEastAsia"/>
          <w:b/>
          <w:lang w:eastAsia="ja-JP"/>
        </w:rPr>
      </w:pPr>
      <w:r w:rsidRPr="007B6F63">
        <w:rPr>
          <w:rFonts w:eastAsiaTheme="minorEastAsia"/>
          <w:b/>
          <w:lang w:eastAsia="ja-JP"/>
        </w:rPr>
        <w:t>PRELIMINARY APT COMMON PROPOSAL</w:t>
      </w:r>
    </w:p>
    <w:p w14:paraId="06AAB81C" w14:textId="77777777" w:rsidR="00E71374" w:rsidRPr="007B6F63" w:rsidRDefault="00E71374" w:rsidP="009C05C2">
      <w:pPr>
        <w:jc w:val="center"/>
        <w:rPr>
          <w:rFonts w:eastAsiaTheme="minorEastAsia"/>
          <w:b/>
          <w:lang w:eastAsia="ja-JP"/>
        </w:rPr>
      </w:pPr>
    </w:p>
    <w:p w14:paraId="633117F8" w14:textId="77777777" w:rsidR="007B6F63" w:rsidRDefault="007B6F63" w:rsidP="007B6F63">
      <w:pPr>
        <w:jc w:val="center"/>
        <w:rPr>
          <w:rFonts w:eastAsia="SimSun"/>
          <w:b/>
          <w:lang w:eastAsia="zh-CN"/>
        </w:rPr>
      </w:pPr>
      <w:r w:rsidRPr="007B6F63">
        <w:rPr>
          <w:rFonts w:eastAsiaTheme="minorEastAsia"/>
          <w:b/>
          <w:lang w:eastAsia="ja-JP"/>
        </w:rPr>
        <w:t xml:space="preserve">MODIFICATIONS TO WTDC RESOLUTION </w:t>
      </w:r>
      <w:r w:rsidRPr="007B6F63">
        <w:rPr>
          <w:rFonts w:eastAsia="SimSun"/>
          <w:b/>
          <w:lang w:eastAsia="zh-CN"/>
        </w:rPr>
        <w:t>64</w:t>
      </w:r>
    </w:p>
    <w:p w14:paraId="67A17320" w14:textId="5F2A90D3" w:rsidR="007B6F63" w:rsidRPr="007B6F63" w:rsidRDefault="007B6F63" w:rsidP="00EB4E44">
      <w:pPr>
        <w:jc w:val="center"/>
        <w:rPr>
          <w:rFonts w:eastAsia="SimSun"/>
          <w:b/>
          <w:lang w:eastAsia="zh-CN"/>
        </w:rPr>
      </w:pPr>
      <w:r w:rsidRPr="007B6F63">
        <w:rPr>
          <w:rFonts w:eastAsia="SimSun"/>
          <w:b/>
          <w:lang w:eastAsia="zh-CN"/>
        </w:rPr>
        <w:t>PROTECTING AND SUPPORTING USERS/CONSUMERS OF TELECOMMUNICATION/INFORMATION AND COMMUNICATION TECHNOLOGY SERVICES</w:t>
      </w:r>
    </w:p>
    <w:p w14:paraId="5C4C8A29" w14:textId="77777777" w:rsidR="00BF5ABC" w:rsidRPr="00531DE1" w:rsidRDefault="00BF5ABC" w:rsidP="009C05C2">
      <w:pPr>
        <w:jc w:val="center"/>
        <w:rPr>
          <w:rFonts w:asciiTheme="minorHAnsi" w:hAnsiTheme="minorHAnsi" w:cstheme="minorHAnsi"/>
          <w:bCs/>
        </w:rPr>
      </w:pPr>
    </w:p>
    <w:p w14:paraId="7F5D3257" w14:textId="77777777" w:rsidR="00B53AE4" w:rsidRPr="00531DE1" w:rsidRDefault="00B53AE4" w:rsidP="009C05C2">
      <w:pPr>
        <w:jc w:val="center"/>
        <w:rPr>
          <w:rFonts w:asciiTheme="minorHAnsi" w:hAnsiTheme="minorHAnsi" w:cstheme="minorHAnsi"/>
          <w:bCs/>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143"/>
      </w:tblGrid>
      <w:tr w:rsidR="00A62A20" w:rsidRPr="00531DE1" w14:paraId="5A3E3298" w14:textId="77777777" w:rsidTr="058A0796">
        <w:tc>
          <w:tcPr>
            <w:tcW w:w="9163" w:type="dxa"/>
          </w:tcPr>
          <w:p w14:paraId="2520D537" w14:textId="6CDD1FC1" w:rsidR="00261350" w:rsidRPr="00531DE1" w:rsidRDefault="00261350" w:rsidP="058A0796">
            <w:pPr>
              <w:rPr>
                <w:rFonts w:asciiTheme="minorHAnsi" w:hAnsiTheme="minorHAnsi" w:cstheme="minorHAnsi"/>
              </w:rPr>
            </w:pPr>
          </w:p>
          <w:p w14:paraId="77A0626A" w14:textId="77777777" w:rsidR="00261350" w:rsidRPr="00EB4E44" w:rsidRDefault="00261350" w:rsidP="009C05C2">
            <w:pPr>
              <w:rPr>
                <w:b/>
                <w:bCs/>
              </w:rPr>
            </w:pPr>
            <w:r w:rsidRPr="00EB4E44">
              <w:rPr>
                <w:b/>
                <w:bCs/>
              </w:rPr>
              <w:t>Summary:</w:t>
            </w:r>
          </w:p>
          <w:p w14:paraId="6E7AA106" w14:textId="77777777" w:rsidR="00385942" w:rsidRPr="00EB4E44" w:rsidRDefault="00385942" w:rsidP="009C05C2">
            <w:pPr>
              <w:rPr>
                <w:b/>
                <w:bCs/>
              </w:rPr>
            </w:pPr>
          </w:p>
          <w:p w14:paraId="6C0AC015" w14:textId="52F3A179" w:rsidR="00385942" w:rsidRPr="00EB4E44" w:rsidRDefault="00385942" w:rsidP="008207FE">
            <w:pPr>
              <w:jc w:val="both"/>
            </w:pPr>
            <w:r w:rsidRPr="00EB4E44">
              <w:t xml:space="preserve">It is proposed to amend text of Resolution </w:t>
            </w:r>
            <w:r w:rsidR="00552EB7" w:rsidRPr="00EB4E44">
              <w:t>64</w:t>
            </w:r>
            <w:r w:rsidRPr="00EB4E44">
              <w:t xml:space="preserve"> of WTDC</w:t>
            </w:r>
            <w:r w:rsidR="00B23025" w:rsidRPr="00EB4E44">
              <w:t>.</w:t>
            </w:r>
            <w:r w:rsidR="00AF5315" w:rsidRPr="00EB4E44">
              <w:t xml:space="preserve"> </w:t>
            </w:r>
            <w:r w:rsidR="006C6011" w:rsidRPr="00EB4E44">
              <w:t>The proposed amendments include: first, strengthening regular coordination and collaboration among the three ITU sectors (T, R, and D) on consumer protection, based on the specific needs of ITU-D; second, emphasizing that ITU-D’s training programs should be responsive to the particular needs of specific groups and regions; and third, encouraging operators and service providers to make full use of their existing resources and capacities to protect consumers.</w:t>
            </w:r>
          </w:p>
          <w:p w14:paraId="5EEC68A1" w14:textId="77777777" w:rsidR="00261350" w:rsidRPr="00EB4E44" w:rsidRDefault="00261350" w:rsidP="009C05C2">
            <w:pPr>
              <w:rPr>
                <w:b/>
                <w:bCs/>
              </w:rPr>
            </w:pPr>
          </w:p>
          <w:p w14:paraId="2E76C686" w14:textId="77777777" w:rsidR="00261350" w:rsidRPr="00EB4E44" w:rsidRDefault="00261350" w:rsidP="009C05C2">
            <w:pPr>
              <w:rPr>
                <w:b/>
                <w:bCs/>
              </w:rPr>
            </w:pPr>
            <w:r w:rsidRPr="00EB4E44">
              <w:rPr>
                <w:b/>
                <w:bCs/>
              </w:rPr>
              <w:t>Expected Results:</w:t>
            </w:r>
          </w:p>
          <w:p w14:paraId="22300C3B" w14:textId="3D864ADF" w:rsidR="00385942" w:rsidRPr="00EB4E44" w:rsidRDefault="00385942" w:rsidP="009C05C2">
            <w:pPr>
              <w:rPr>
                <w:b/>
                <w:bCs/>
              </w:rPr>
            </w:pPr>
          </w:p>
          <w:p w14:paraId="730BF542" w14:textId="04F9A804" w:rsidR="00385942" w:rsidRPr="00EB4E44" w:rsidRDefault="00385942" w:rsidP="008207FE">
            <w:pPr>
              <w:jc w:val="both"/>
              <w:rPr>
                <w:rFonts w:eastAsia="SimSun"/>
                <w:lang w:eastAsia="zh-CN"/>
              </w:rPr>
            </w:pPr>
            <w:r w:rsidRPr="00EB4E44">
              <w:t xml:space="preserve">APT Member administrations invite WTDC to examine the proposal and approve the changes to Resolution </w:t>
            </w:r>
            <w:r w:rsidR="00552EB7" w:rsidRPr="00EB4E44">
              <w:rPr>
                <w:rFonts w:eastAsia="SimSun"/>
                <w:lang w:eastAsia="zh-CN"/>
              </w:rPr>
              <w:t>64</w:t>
            </w:r>
            <w:r w:rsidRPr="00EB4E44">
              <w:t>.</w:t>
            </w:r>
            <w:r w:rsidR="008C2E59" w:rsidRPr="00EB4E44">
              <w:rPr>
                <w:rFonts w:eastAsia="SimSun"/>
                <w:lang w:eastAsia="zh-CN"/>
              </w:rPr>
              <w:t xml:space="preserve"> </w:t>
            </w:r>
            <w:r w:rsidR="007E53C2" w:rsidRPr="00EB4E44">
              <w:rPr>
                <w:rFonts w:eastAsia="SimSun"/>
                <w:lang w:eastAsia="zh-CN"/>
              </w:rPr>
              <w:t>These amendments are intended to strengthen the relevance and coordination of collaboration among the three ITU sectors in the area of consumer protection, in response to the rapid pace of technological development; to enhance the effectiveness of related training activities; and to promote the active engagement of all stakeholders in leveraging their respective strengths to build a more coherent and collaborative approach to consumer protection.</w:t>
            </w:r>
          </w:p>
          <w:p w14:paraId="6A44FC9B" w14:textId="77777777" w:rsidR="00385942" w:rsidRPr="00EB4E44" w:rsidRDefault="00385942" w:rsidP="009C05C2">
            <w:pPr>
              <w:rPr>
                <w:b/>
                <w:bCs/>
              </w:rPr>
            </w:pPr>
          </w:p>
          <w:p w14:paraId="309350CC" w14:textId="77777777" w:rsidR="00760DA3" w:rsidRPr="00EB4E44" w:rsidRDefault="008833E3" w:rsidP="009C05C2">
            <w:pPr>
              <w:rPr>
                <w:rFonts w:eastAsia="SimSun"/>
                <w:b/>
                <w:bCs/>
                <w:lang w:eastAsia="zh-CN"/>
              </w:rPr>
            </w:pPr>
            <w:r w:rsidRPr="00EB4E44">
              <w:rPr>
                <w:b/>
                <w:bCs/>
              </w:rPr>
              <w:t>References:</w:t>
            </w:r>
            <w:r w:rsidR="000920E0" w:rsidRPr="00EB4E44">
              <w:rPr>
                <w:b/>
                <w:bCs/>
              </w:rPr>
              <w:br/>
            </w:r>
          </w:p>
          <w:p w14:paraId="377AB0B6" w14:textId="7B3E208C" w:rsidR="008833E3" w:rsidRPr="00EB4E44" w:rsidRDefault="00354F69" w:rsidP="00E92055">
            <w:pPr>
              <w:pStyle w:val="ListParagraph"/>
              <w:numPr>
                <w:ilvl w:val="0"/>
                <w:numId w:val="17"/>
              </w:numPr>
              <w:jc w:val="both"/>
              <w:rPr>
                <w:rFonts w:eastAsia="SimSun"/>
                <w:lang w:eastAsia="zh-CN"/>
              </w:rPr>
            </w:pPr>
            <w:r w:rsidRPr="00EB4E44">
              <w:rPr>
                <w:rFonts w:eastAsia="SimSun"/>
                <w:i/>
                <w:iCs/>
                <w:lang w:eastAsia="zh-CN"/>
              </w:rPr>
              <w:t>WTDC</w:t>
            </w:r>
            <w:r w:rsidR="00C434DF" w:rsidRPr="00EB4E44">
              <w:rPr>
                <w:rFonts w:eastAsia="SimSun"/>
                <w:i/>
                <w:iCs/>
                <w:lang w:eastAsia="zh-CN"/>
              </w:rPr>
              <w:t xml:space="preserve"> 2022 RESOLUTION 64 (</w:t>
            </w:r>
            <w:r w:rsidR="00427E93" w:rsidRPr="00EB4E44">
              <w:rPr>
                <w:rFonts w:eastAsia="SimSun"/>
                <w:i/>
                <w:iCs/>
                <w:lang w:eastAsia="zh-CN"/>
              </w:rPr>
              <w:t>Rev. Kigali, 2022</w:t>
            </w:r>
            <w:r w:rsidR="00C434DF" w:rsidRPr="00EB4E44">
              <w:rPr>
                <w:rFonts w:eastAsia="SimSun"/>
                <w:i/>
                <w:iCs/>
                <w:lang w:eastAsia="zh-CN"/>
              </w:rPr>
              <w:t>)</w:t>
            </w:r>
            <w:r w:rsidR="00AE55D2" w:rsidRPr="00EB4E44">
              <w:rPr>
                <w:rFonts w:eastAsia="SimSun"/>
                <w:i/>
                <w:iCs/>
                <w:lang w:eastAsia="zh-CN"/>
              </w:rPr>
              <w:t xml:space="preserve"> </w:t>
            </w:r>
            <w:r w:rsidR="00AE55D2" w:rsidRPr="00EB4E44">
              <w:rPr>
                <w:rFonts w:eastAsia="SimSun"/>
                <w:lang w:eastAsia="zh-CN"/>
              </w:rPr>
              <w:t xml:space="preserve">- </w:t>
            </w:r>
            <w:r w:rsidR="00E92055" w:rsidRPr="00EB4E44">
              <w:rPr>
                <w:rFonts w:eastAsia="SimSun"/>
                <w:lang w:eastAsia="zh-CN"/>
              </w:rPr>
              <w:t>Protecting and supporting users/consumers of telecommunication/information and communication technology services</w:t>
            </w:r>
          </w:p>
          <w:p w14:paraId="303E7E91" w14:textId="5B4F43CD" w:rsidR="002B09F5" w:rsidRPr="00EB4E44" w:rsidRDefault="002B09F5" w:rsidP="005F68A9">
            <w:pPr>
              <w:pStyle w:val="ListParagraph"/>
              <w:numPr>
                <w:ilvl w:val="0"/>
                <w:numId w:val="17"/>
              </w:numPr>
              <w:jc w:val="both"/>
              <w:rPr>
                <w:rFonts w:eastAsia="SimSun"/>
                <w:lang w:eastAsia="zh-CN"/>
              </w:rPr>
            </w:pPr>
            <w:r w:rsidRPr="00EB4E44">
              <w:rPr>
                <w:rFonts w:eastAsia="SimSun"/>
                <w:i/>
                <w:iCs/>
                <w:lang w:eastAsia="zh-CN"/>
              </w:rPr>
              <w:t>PP 2022 RESOLUTION 196 (Rev. Bucharest, 2022)</w:t>
            </w:r>
            <w:r w:rsidR="008E24F2" w:rsidRPr="00EB4E44">
              <w:rPr>
                <w:rFonts w:eastAsia="SimSun"/>
                <w:i/>
                <w:iCs/>
                <w:lang w:eastAsia="zh-CN"/>
              </w:rPr>
              <w:t xml:space="preserve"> </w:t>
            </w:r>
            <w:r w:rsidR="008E24F2" w:rsidRPr="00EB4E44">
              <w:rPr>
                <w:rFonts w:eastAsia="SimSun"/>
                <w:lang w:eastAsia="zh-CN"/>
              </w:rPr>
              <w:t>– Protecting telecommunication service users/consumers</w:t>
            </w:r>
          </w:p>
          <w:p w14:paraId="24CFC4CA" w14:textId="07F0FD14" w:rsidR="008E24F2" w:rsidRPr="00EB4E44" w:rsidRDefault="006B70A6" w:rsidP="005F68A9">
            <w:pPr>
              <w:pStyle w:val="ListParagraph"/>
              <w:numPr>
                <w:ilvl w:val="0"/>
                <w:numId w:val="17"/>
              </w:numPr>
              <w:jc w:val="both"/>
              <w:rPr>
                <w:rFonts w:eastAsia="SimSun"/>
                <w:lang w:eastAsia="zh-CN"/>
              </w:rPr>
            </w:pPr>
            <w:r w:rsidRPr="00EB4E44">
              <w:rPr>
                <w:rFonts w:eastAsia="SimSun"/>
                <w:i/>
                <w:iCs/>
                <w:lang w:eastAsia="zh-CN"/>
              </w:rPr>
              <w:t>WTSA 2024 RESOLUTION 84 (Rev. New Delhi, 2024)</w:t>
            </w:r>
            <w:r w:rsidR="00E511BB" w:rsidRPr="00EB4E44">
              <w:rPr>
                <w:rFonts w:eastAsia="SimSun"/>
                <w:i/>
                <w:iCs/>
                <w:lang w:eastAsia="zh-CN"/>
              </w:rPr>
              <w:t xml:space="preserve"> </w:t>
            </w:r>
            <w:r w:rsidR="00E511BB" w:rsidRPr="00EB4E44">
              <w:rPr>
                <w:rFonts w:eastAsia="SimSun"/>
                <w:lang w:eastAsia="zh-CN"/>
              </w:rPr>
              <w:t>– Studies concerning the protection of users of telecommunication/information and communication technology servi</w:t>
            </w:r>
            <w:r w:rsidR="005F68A9" w:rsidRPr="00EB4E44">
              <w:rPr>
                <w:rFonts w:eastAsia="SimSun"/>
                <w:lang w:eastAsia="zh-CN"/>
              </w:rPr>
              <w:t>ces</w:t>
            </w:r>
          </w:p>
          <w:p w14:paraId="3E9E4EB4" w14:textId="58E9413C" w:rsidR="00AE55D2" w:rsidRPr="00531DE1" w:rsidRDefault="00AE55D2" w:rsidP="009C05C2">
            <w:pPr>
              <w:rPr>
                <w:rFonts w:asciiTheme="minorHAnsi" w:eastAsia="SimSun" w:hAnsiTheme="minorHAnsi" w:cstheme="minorHAnsi"/>
                <w:b/>
                <w:bCs/>
                <w:lang w:eastAsia="zh-CN"/>
              </w:rPr>
            </w:pPr>
          </w:p>
        </w:tc>
      </w:tr>
    </w:tbl>
    <w:p w14:paraId="1F27DDF1" w14:textId="77777777" w:rsidR="009C05C2" w:rsidRPr="00531DE1" w:rsidRDefault="009C05C2" w:rsidP="009C05C2">
      <w:pPr>
        <w:rPr>
          <w:rFonts w:asciiTheme="minorHAnsi" w:hAnsiTheme="minorHAnsi" w:cstheme="minorHAnsi"/>
        </w:rPr>
      </w:pPr>
    </w:p>
    <w:p w14:paraId="26EA33A3" w14:textId="77777777" w:rsidR="00BE75A2" w:rsidRPr="00EB4E44" w:rsidRDefault="00BE75A2" w:rsidP="00BF5ABC"/>
    <w:p w14:paraId="01CBAF43" w14:textId="77777777" w:rsidR="009C05C2" w:rsidRPr="00EB4E44" w:rsidRDefault="00A62A20" w:rsidP="009C05C2">
      <w:pPr>
        <w:pStyle w:val="Level1"/>
        <w:numPr>
          <w:ilvl w:val="0"/>
          <w:numId w:val="9"/>
        </w:numPr>
        <w:ind w:left="360"/>
        <w:rPr>
          <w:rFonts w:cs="Times New Roman"/>
          <w:b/>
          <w:bCs/>
          <w:szCs w:val="24"/>
        </w:rPr>
      </w:pPr>
      <w:r w:rsidRPr="00EB4E44">
        <w:rPr>
          <w:rFonts w:cs="Times New Roman"/>
          <w:b/>
          <w:bCs/>
          <w:szCs w:val="24"/>
        </w:rPr>
        <w:t>PROPOSALS</w:t>
      </w:r>
    </w:p>
    <w:p w14:paraId="7E0F55E8" w14:textId="77777777" w:rsidR="009C05C2" w:rsidRPr="00EB4E44" w:rsidRDefault="009C05C2" w:rsidP="009C05C2"/>
    <w:p w14:paraId="382F6EDB" w14:textId="51B7C4DE" w:rsidR="00FF22EF" w:rsidRPr="00EB4E44" w:rsidRDefault="00E708F3">
      <w:r w:rsidRPr="00EB4E44">
        <w:t xml:space="preserve">APT Member administrations propose to modify WTDC Resolution </w:t>
      </w:r>
      <w:r w:rsidR="004A3980" w:rsidRPr="00EB4E44">
        <w:rPr>
          <w:rFonts w:eastAsia="SimSun"/>
          <w:lang w:eastAsia="zh-CN"/>
        </w:rPr>
        <w:t>64</w:t>
      </w:r>
      <w:r w:rsidRPr="00EB4E44">
        <w:t>, according to the annex below.</w:t>
      </w:r>
    </w:p>
    <w:p w14:paraId="334BB584" w14:textId="77777777" w:rsidR="00EB4E44" w:rsidRDefault="00EB4E44" w:rsidP="00FF22EF">
      <w:pPr>
        <w:rPr>
          <w:rFonts w:eastAsia="SimSun"/>
          <w:lang w:eastAsia="zh-CN"/>
        </w:rPr>
      </w:pPr>
    </w:p>
    <w:p w14:paraId="05036BA7" w14:textId="77777777" w:rsidR="00EB4E44" w:rsidRDefault="00EB4E44" w:rsidP="00FF22EF">
      <w:pPr>
        <w:rPr>
          <w:rFonts w:eastAsia="SimSun"/>
          <w:lang w:eastAsia="zh-CN"/>
        </w:rPr>
      </w:pPr>
    </w:p>
    <w:p w14:paraId="5D4D23E3" w14:textId="77777777" w:rsidR="00EB4E44" w:rsidRDefault="00EB4E44" w:rsidP="00FF22EF">
      <w:pPr>
        <w:rPr>
          <w:rFonts w:eastAsia="SimSun"/>
          <w:lang w:eastAsia="zh-CN"/>
        </w:rPr>
      </w:pPr>
    </w:p>
    <w:p w14:paraId="427797A1" w14:textId="77777777" w:rsidR="00EB4E44" w:rsidRDefault="00EB4E44" w:rsidP="00FF22EF">
      <w:pPr>
        <w:rPr>
          <w:rFonts w:eastAsia="SimSun"/>
          <w:lang w:eastAsia="zh-CN"/>
        </w:rPr>
      </w:pPr>
    </w:p>
    <w:p w14:paraId="155E67B6" w14:textId="77777777" w:rsidR="00EB4E44" w:rsidRDefault="00EB4E44" w:rsidP="00FF22EF">
      <w:pPr>
        <w:rPr>
          <w:rFonts w:eastAsia="SimSun"/>
          <w:lang w:eastAsia="zh-CN"/>
        </w:rPr>
      </w:pPr>
    </w:p>
    <w:p w14:paraId="3BBD21E4" w14:textId="77777777" w:rsidR="00EB4E44" w:rsidRDefault="00EB4E44" w:rsidP="00FF22EF">
      <w:pPr>
        <w:rPr>
          <w:rFonts w:eastAsia="SimSun"/>
          <w:lang w:eastAsia="zh-CN"/>
        </w:rPr>
      </w:pPr>
    </w:p>
    <w:p w14:paraId="0FCE18E7" w14:textId="1BD48422" w:rsidR="00FF22EF" w:rsidRDefault="00EB4E44" w:rsidP="00EB4E44">
      <w:pPr>
        <w:ind w:left="7920"/>
        <w:rPr>
          <w:rFonts w:asciiTheme="minorHAnsi" w:eastAsia="SimSun" w:hAnsiTheme="minorHAnsi" w:cstheme="minorHAnsi"/>
          <w:b/>
          <w:bCs/>
          <w:lang w:eastAsia="zh-CN"/>
        </w:rPr>
      </w:pPr>
      <w:r w:rsidRPr="00EB4E44">
        <w:rPr>
          <w:rFonts w:asciiTheme="minorHAnsi" w:eastAsia="SimSun" w:hAnsiTheme="minorHAnsi" w:cstheme="minorHAnsi"/>
          <w:b/>
          <w:bCs/>
          <w:lang w:eastAsia="zh-CN"/>
        </w:rPr>
        <w:lastRenderedPageBreak/>
        <w:t>ANNEX</w:t>
      </w:r>
    </w:p>
    <w:p w14:paraId="4DF1211E" w14:textId="10E37B11" w:rsidR="00EB4E44" w:rsidRPr="00EB4E44" w:rsidRDefault="00EB4E44" w:rsidP="00FF22EF">
      <w:pPr>
        <w:rPr>
          <w:rFonts w:asciiTheme="minorHAnsi" w:hAnsiTheme="minorHAnsi" w:cstheme="minorHAnsi"/>
          <w:b/>
          <w:bCs/>
          <w:lang w:eastAsia="zh-CN"/>
        </w:rPr>
      </w:pPr>
      <w:r>
        <w:rPr>
          <w:rFonts w:asciiTheme="minorHAnsi" w:eastAsia="SimSun" w:hAnsiTheme="minorHAnsi" w:cstheme="minorHAnsi"/>
          <w:b/>
          <w:bCs/>
          <w:lang w:eastAsia="zh-CN"/>
        </w:rPr>
        <w:t>MOD</w:t>
      </w:r>
    </w:p>
    <w:p w14:paraId="709E0412" w14:textId="77777777" w:rsidR="00FF22EF" w:rsidRPr="00531DE1" w:rsidRDefault="00FF22EF" w:rsidP="00FF22EF">
      <w:pPr>
        <w:rPr>
          <w:rFonts w:asciiTheme="minorHAnsi" w:hAnsiTheme="minorHAnsi" w:cstheme="minorHAnsi"/>
          <w:cs/>
          <w:lang w:val="de-DE" w:eastAsia="zh-CN" w:bidi="th-TH"/>
        </w:rPr>
      </w:pPr>
    </w:p>
    <w:p w14:paraId="790F228B" w14:textId="77777777" w:rsidR="00FF22EF" w:rsidRPr="00531DE1" w:rsidRDefault="00FF22EF" w:rsidP="00FF22EF">
      <w:pPr>
        <w:pStyle w:val="ResNo"/>
        <w:rPr>
          <w:rFonts w:cstheme="minorHAnsi"/>
          <w:sz w:val="24"/>
          <w:szCs w:val="24"/>
        </w:rPr>
      </w:pPr>
      <w:bookmarkStart w:id="0" w:name="_Toc116557293"/>
      <w:bookmarkStart w:id="1" w:name="_Toc116636536"/>
      <w:bookmarkStart w:id="2" w:name="_Toc116556740"/>
      <w:r w:rsidRPr="00531DE1">
        <w:rPr>
          <w:rFonts w:cstheme="minorHAnsi"/>
          <w:sz w:val="24"/>
          <w:szCs w:val="24"/>
        </w:rPr>
        <w:t xml:space="preserve">RESOLUTION </w:t>
      </w:r>
      <w:r w:rsidRPr="00531DE1">
        <w:rPr>
          <w:rStyle w:val="href"/>
          <w:rFonts w:cstheme="minorHAnsi"/>
          <w:sz w:val="24"/>
          <w:szCs w:val="24"/>
        </w:rPr>
        <w:t>64</w:t>
      </w:r>
      <w:r w:rsidRPr="00531DE1">
        <w:rPr>
          <w:rFonts w:cstheme="minorHAnsi"/>
          <w:sz w:val="24"/>
          <w:szCs w:val="24"/>
        </w:rPr>
        <w:t xml:space="preserve"> (Rev. </w:t>
      </w:r>
      <w:ins w:id="3" w:author="Pei Wei" w:date="2025-07-16T11:22:00Z">
        <w:r w:rsidRPr="00531DE1">
          <w:rPr>
            <w:rFonts w:eastAsia="SimSun" w:cstheme="minorHAnsi"/>
            <w:sz w:val="24"/>
            <w:szCs w:val="24"/>
            <w:lang w:eastAsia="zh-CN"/>
          </w:rPr>
          <w:t>Baku</w:t>
        </w:r>
      </w:ins>
      <w:del w:id="4" w:author="Pei Wei" w:date="2025-07-16T11:22:00Z">
        <w:r w:rsidRPr="00531DE1" w:rsidDel="00837392">
          <w:rPr>
            <w:rFonts w:cstheme="minorHAnsi"/>
            <w:sz w:val="24"/>
            <w:szCs w:val="24"/>
          </w:rPr>
          <w:delText>Kigali</w:delText>
        </w:r>
      </w:del>
      <w:r w:rsidRPr="00531DE1">
        <w:rPr>
          <w:rFonts w:cstheme="minorHAnsi"/>
          <w:sz w:val="24"/>
          <w:szCs w:val="24"/>
        </w:rPr>
        <w:t>, 202</w:t>
      </w:r>
      <w:ins w:id="5" w:author="Pei Wei" w:date="2025-07-16T11:22:00Z">
        <w:r w:rsidRPr="00531DE1">
          <w:rPr>
            <w:rFonts w:eastAsia="SimSun" w:cstheme="minorHAnsi"/>
            <w:sz w:val="24"/>
            <w:szCs w:val="24"/>
            <w:lang w:eastAsia="zh-CN"/>
          </w:rPr>
          <w:t>5</w:t>
        </w:r>
      </w:ins>
      <w:del w:id="6" w:author="Pei Wei" w:date="2025-07-16T11:22:00Z">
        <w:r w:rsidRPr="00531DE1" w:rsidDel="00837392">
          <w:rPr>
            <w:rFonts w:cstheme="minorHAnsi"/>
            <w:sz w:val="24"/>
            <w:szCs w:val="24"/>
          </w:rPr>
          <w:delText>2</w:delText>
        </w:r>
      </w:del>
      <w:r w:rsidRPr="00531DE1">
        <w:rPr>
          <w:rFonts w:cstheme="minorHAnsi"/>
          <w:sz w:val="24"/>
          <w:szCs w:val="24"/>
        </w:rPr>
        <w:t>)</w:t>
      </w:r>
      <w:bookmarkEnd w:id="0"/>
      <w:bookmarkEnd w:id="1"/>
      <w:bookmarkEnd w:id="2"/>
    </w:p>
    <w:p w14:paraId="54AD2003" w14:textId="77777777" w:rsidR="00FF22EF" w:rsidRPr="00531DE1" w:rsidRDefault="00FF22EF" w:rsidP="00FF22EF">
      <w:pPr>
        <w:pStyle w:val="Restitle"/>
        <w:rPr>
          <w:rFonts w:cstheme="minorHAnsi"/>
          <w:sz w:val="24"/>
          <w:szCs w:val="24"/>
        </w:rPr>
      </w:pPr>
      <w:bookmarkStart w:id="7" w:name="_Toc116636537"/>
      <w:bookmarkStart w:id="8" w:name="_Toc116556741"/>
      <w:bookmarkStart w:id="9" w:name="_Toc116557294"/>
      <w:r w:rsidRPr="00531DE1">
        <w:rPr>
          <w:rFonts w:cstheme="minorHAnsi"/>
          <w:sz w:val="24"/>
          <w:szCs w:val="24"/>
        </w:rPr>
        <w:t xml:space="preserve">Protecting and supporting users/consumers of telecommunication/ </w:t>
      </w:r>
      <w:r w:rsidRPr="00531DE1">
        <w:rPr>
          <w:rFonts w:cstheme="minorHAnsi"/>
          <w:sz w:val="24"/>
          <w:szCs w:val="24"/>
        </w:rPr>
        <w:br/>
        <w:t>information and communication technology services</w:t>
      </w:r>
      <w:bookmarkEnd w:id="7"/>
      <w:bookmarkEnd w:id="8"/>
      <w:bookmarkEnd w:id="9"/>
    </w:p>
    <w:p w14:paraId="10B1F420" w14:textId="77777777" w:rsidR="00FF22EF" w:rsidRPr="00531DE1" w:rsidRDefault="00FF22EF" w:rsidP="00FF22EF">
      <w:pPr>
        <w:pStyle w:val="Normalaftertitle"/>
        <w:rPr>
          <w:rFonts w:cstheme="minorHAnsi"/>
          <w:szCs w:val="24"/>
        </w:rPr>
      </w:pPr>
      <w:r w:rsidRPr="00531DE1">
        <w:rPr>
          <w:rFonts w:cstheme="minorHAnsi"/>
          <w:szCs w:val="24"/>
        </w:rPr>
        <w:t>The World Telecommunication Development Conference (</w:t>
      </w:r>
      <w:ins w:id="10" w:author="Pei Wei" w:date="2025-07-16T11:22:00Z">
        <w:r w:rsidRPr="00531DE1">
          <w:rPr>
            <w:rFonts w:eastAsia="SimSun" w:cstheme="minorHAnsi"/>
            <w:szCs w:val="24"/>
            <w:lang w:eastAsia="zh-CN"/>
          </w:rPr>
          <w:t>Baku</w:t>
        </w:r>
      </w:ins>
      <w:del w:id="11" w:author="Pei Wei" w:date="2025-07-16T11:22:00Z">
        <w:r w:rsidRPr="00531DE1" w:rsidDel="00837392">
          <w:rPr>
            <w:rFonts w:cstheme="minorHAnsi"/>
            <w:szCs w:val="24"/>
          </w:rPr>
          <w:delText>Kigali</w:delText>
        </w:r>
      </w:del>
      <w:r w:rsidRPr="00531DE1">
        <w:rPr>
          <w:rFonts w:cstheme="minorHAnsi"/>
          <w:szCs w:val="24"/>
        </w:rPr>
        <w:t>, 202</w:t>
      </w:r>
      <w:ins w:id="12" w:author="Pei Wei" w:date="2025-07-16T11:22:00Z">
        <w:r w:rsidRPr="00531DE1">
          <w:rPr>
            <w:rFonts w:eastAsia="SimSun" w:cstheme="minorHAnsi"/>
            <w:szCs w:val="24"/>
            <w:lang w:eastAsia="zh-CN"/>
          </w:rPr>
          <w:t>5</w:t>
        </w:r>
      </w:ins>
      <w:del w:id="13" w:author="Pei Wei" w:date="2025-07-16T11:22:00Z">
        <w:r w:rsidRPr="00531DE1" w:rsidDel="00837392">
          <w:rPr>
            <w:rFonts w:cstheme="minorHAnsi"/>
            <w:szCs w:val="24"/>
          </w:rPr>
          <w:delText>2</w:delText>
        </w:r>
      </w:del>
      <w:r w:rsidRPr="00531DE1">
        <w:rPr>
          <w:rFonts w:cstheme="minorHAnsi"/>
          <w:szCs w:val="24"/>
        </w:rPr>
        <w:t>),</w:t>
      </w:r>
    </w:p>
    <w:p w14:paraId="15EF2BB8" w14:textId="77777777" w:rsidR="00FF22EF" w:rsidRPr="00531DE1" w:rsidRDefault="00FF22EF" w:rsidP="0049747B">
      <w:pPr>
        <w:pStyle w:val="Call"/>
        <w:spacing w:after="240"/>
        <w:rPr>
          <w:rFonts w:cstheme="minorHAnsi"/>
          <w:szCs w:val="24"/>
        </w:rPr>
      </w:pPr>
      <w:r w:rsidRPr="00531DE1">
        <w:rPr>
          <w:rFonts w:cstheme="minorHAnsi"/>
          <w:szCs w:val="24"/>
        </w:rPr>
        <w:t>considering</w:t>
      </w:r>
    </w:p>
    <w:p w14:paraId="136CFF3F" w14:textId="77777777" w:rsidR="00FF22EF" w:rsidRPr="00531DE1" w:rsidRDefault="00FF22EF" w:rsidP="0049747B">
      <w:pPr>
        <w:spacing w:after="240"/>
        <w:rPr>
          <w:rFonts w:asciiTheme="minorHAnsi" w:hAnsiTheme="minorHAnsi" w:cstheme="minorHAnsi"/>
        </w:rPr>
      </w:pPr>
      <w:r w:rsidRPr="00531DE1">
        <w:rPr>
          <w:rFonts w:asciiTheme="minorHAnsi" w:hAnsiTheme="minorHAnsi" w:cstheme="minorHAnsi"/>
          <w:i/>
          <w:iCs/>
        </w:rPr>
        <w:t>a)</w:t>
      </w:r>
      <w:r w:rsidRPr="00531DE1">
        <w:rPr>
          <w:rFonts w:asciiTheme="minorHAnsi" w:hAnsiTheme="minorHAnsi" w:cstheme="minorHAnsi"/>
        </w:rPr>
        <w:tab/>
        <w:t xml:space="preserve">Resolution 196 (Rev. </w:t>
      </w:r>
      <w:ins w:id="14" w:author="Pei Wei" w:date="2025-07-16T11:23:00Z">
        <w:r w:rsidRPr="00531DE1">
          <w:rPr>
            <w:rFonts w:asciiTheme="minorHAnsi" w:eastAsia="SimSun" w:hAnsiTheme="minorHAnsi" w:cstheme="minorHAnsi"/>
            <w:lang w:eastAsia="zh-CN"/>
          </w:rPr>
          <w:t>Bucharest</w:t>
        </w:r>
      </w:ins>
      <w:del w:id="15" w:author="Pei Wei" w:date="2025-07-16T11:23:00Z">
        <w:r w:rsidRPr="00531DE1" w:rsidDel="00042C71">
          <w:rPr>
            <w:rFonts w:asciiTheme="minorHAnsi" w:hAnsiTheme="minorHAnsi" w:cstheme="minorHAnsi"/>
          </w:rPr>
          <w:delText>Dubai</w:delText>
        </w:r>
      </w:del>
      <w:r w:rsidRPr="00531DE1">
        <w:rPr>
          <w:rFonts w:asciiTheme="minorHAnsi" w:hAnsiTheme="minorHAnsi" w:cstheme="minorHAnsi"/>
        </w:rPr>
        <w:t>, 20</w:t>
      </w:r>
      <w:ins w:id="16" w:author="Pei Wei" w:date="2025-07-16T11:23:00Z">
        <w:r w:rsidRPr="00531DE1">
          <w:rPr>
            <w:rFonts w:asciiTheme="minorHAnsi" w:eastAsia="SimSun" w:hAnsiTheme="minorHAnsi" w:cstheme="minorHAnsi"/>
            <w:lang w:eastAsia="zh-CN"/>
          </w:rPr>
          <w:t>22</w:t>
        </w:r>
      </w:ins>
      <w:del w:id="17" w:author="Pei Wei" w:date="2025-07-16T11:23:00Z">
        <w:r w:rsidRPr="00531DE1" w:rsidDel="00042C71">
          <w:rPr>
            <w:rFonts w:asciiTheme="minorHAnsi" w:hAnsiTheme="minorHAnsi" w:cstheme="minorHAnsi"/>
          </w:rPr>
          <w:delText>18</w:delText>
        </w:r>
      </w:del>
      <w:r w:rsidRPr="00531DE1">
        <w:rPr>
          <w:rFonts w:asciiTheme="minorHAnsi" w:hAnsiTheme="minorHAnsi" w:cstheme="minorHAnsi"/>
        </w:rPr>
        <w:t>) of the Plenipotentiary Conference, on protecting telecommunication service users/</w:t>
      </w:r>
      <w:proofErr w:type="gramStart"/>
      <w:r w:rsidRPr="00531DE1">
        <w:rPr>
          <w:rFonts w:asciiTheme="minorHAnsi" w:hAnsiTheme="minorHAnsi" w:cstheme="minorHAnsi"/>
        </w:rPr>
        <w:t>consumers;</w:t>
      </w:r>
      <w:proofErr w:type="gramEnd"/>
    </w:p>
    <w:p w14:paraId="5788DFB7" w14:textId="77777777" w:rsidR="00FF22EF" w:rsidRPr="00531DE1" w:rsidRDefault="00FF22EF" w:rsidP="0049747B">
      <w:pPr>
        <w:spacing w:after="240"/>
        <w:rPr>
          <w:rFonts w:asciiTheme="minorHAnsi" w:eastAsia="Calibri" w:hAnsiTheme="minorHAnsi" w:cstheme="minorHAnsi"/>
        </w:rPr>
      </w:pPr>
      <w:r w:rsidRPr="00531DE1">
        <w:rPr>
          <w:rFonts w:asciiTheme="minorHAnsi" w:eastAsia="Calibri" w:hAnsiTheme="minorHAnsi" w:cstheme="minorHAnsi"/>
          <w:i/>
        </w:rPr>
        <w:t>b)</w:t>
      </w:r>
      <w:r w:rsidRPr="00531DE1">
        <w:rPr>
          <w:rFonts w:asciiTheme="minorHAnsi" w:eastAsia="Calibri" w:hAnsiTheme="minorHAnsi" w:cstheme="minorHAnsi"/>
        </w:rPr>
        <w:tab/>
        <w:t xml:space="preserve">Resolution 84 (Rev. </w:t>
      </w:r>
      <w:ins w:id="18" w:author="Pei Wei" w:date="2025-07-16T11:27:00Z">
        <w:r w:rsidRPr="00531DE1">
          <w:rPr>
            <w:rFonts w:asciiTheme="minorHAnsi" w:eastAsia="SimSun" w:hAnsiTheme="minorHAnsi" w:cstheme="minorHAnsi"/>
            <w:lang w:eastAsia="zh-CN"/>
          </w:rPr>
          <w:t>New Delhi</w:t>
        </w:r>
      </w:ins>
      <w:del w:id="19" w:author="Pei Wei" w:date="2025-07-16T11:27:00Z">
        <w:r w:rsidRPr="00531DE1" w:rsidDel="00841894">
          <w:rPr>
            <w:rFonts w:asciiTheme="minorHAnsi" w:eastAsia="Calibri" w:hAnsiTheme="minorHAnsi" w:cstheme="minorHAnsi"/>
          </w:rPr>
          <w:delText>Geneva</w:delText>
        </w:r>
      </w:del>
      <w:r w:rsidRPr="00531DE1">
        <w:rPr>
          <w:rFonts w:asciiTheme="minorHAnsi" w:eastAsia="Calibri" w:hAnsiTheme="minorHAnsi" w:cstheme="minorHAnsi"/>
        </w:rPr>
        <w:t>, 202</w:t>
      </w:r>
      <w:ins w:id="20" w:author="Pei Wei" w:date="2025-07-16T11:27:00Z">
        <w:r w:rsidRPr="00531DE1">
          <w:rPr>
            <w:rFonts w:asciiTheme="minorHAnsi" w:eastAsia="SimSun" w:hAnsiTheme="minorHAnsi" w:cstheme="minorHAnsi"/>
            <w:lang w:eastAsia="zh-CN"/>
          </w:rPr>
          <w:t>4</w:t>
        </w:r>
      </w:ins>
      <w:del w:id="21" w:author="Pei Wei" w:date="2025-07-16T11:27:00Z">
        <w:r w:rsidRPr="00531DE1" w:rsidDel="00841894">
          <w:rPr>
            <w:rFonts w:asciiTheme="minorHAnsi" w:eastAsia="Calibri" w:hAnsiTheme="minorHAnsi" w:cstheme="minorHAnsi"/>
          </w:rPr>
          <w:delText>2</w:delText>
        </w:r>
      </w:del>
      <w:r w:rsidRPr="00531DE1">
        <w:rPr>
          <w:rFonts w:asciiTheme="minorHAnsi" w:eastAsia="Calibri" w:hAnsiTheme="minorHAnsi" w:cstheme="minorHAnsi"/>
        </w:rPr>
        <w:t xml:space="preserve">) of the World Telecommunication Standardization Assembly, on studies concerning the protection of users of telecommunication/information and communication technology (ICT) </w:t>
      </w:r>
      <w:proofErr w:type="gramStart"/>
      <w:r w:rsidRPr="00531DE1">
        <w:rPr>
          <w:rFonts w:asciiTheme="minorHAnsi" w:eastAsia="Calibri" w:hAnsiTheme="minorHAnsi" w:cstheme="minorHAnsi"/>
        </w:rPr>
        <w:t>services;</w:t>
      </w:r>
      <w:proofErr w:type="gramEnd"/>
    </w:p>
    <w:p w14:paraId="38FB426D" w14:textId="77777777" w:rsidR="00FF22EF" w:rsidRPr="00531DE1" w:rsidRDefault="00FF22EF" w:rsidP="0049747B">
      <w:pPr>
        <w:spacing w:after="240"/>
        <w:rPr>
          <w:rFonts w:asciiTheme="minorHAnsi" w:hAnsiTheme="minorHAnsi" w:cstheme="minorHAnsi"/>
        </w:rPr>
      </w:pPr>
      <w:r w:rsidRPr="00531DE1">
        <w:rPr>
          <w:rFonts w:asciiTheme="minorHAnsi" w:eastAsia="Calibri" w:hAnsiTheme="minorHAnsi" w:cstheme="minorHAnsi"/>
          <w:i/>
        </w:rPr>
        <w:t>c)</w:t>
      </w:r>
      <w:r w:rsidRPr="00531DE1">
        <w:rPr>
          <w:rFonts w:asciiTheme="minorHAnsi" w:hAnsiTheme="minorHAnsi" w:cstheme="minorHAnsi"/>
        </w:rPr>
        <w:tab/>
      </w:r>
      <w:r w:rsidRPr="00531DE1">
        <w:rPr>
          <w:rFonts w:asciiTheme="minorHAnsi" w:eastAsia="Calibri" w:hAnsiTheme="minorHAnsi" w:cstheme="minorHAnsi"/>
        </w:rPr>
        <w:t xml:space="preserve">United Nations guidelines on consumer protection, reviewed and approved by the United Nations General Assembly in Resolution 70/186 of 22 December 2015, which establish the main characteristics that consumer protection laws must have, the institutions in charge of enforcing them, and compensation systems so they can be </w:t>
      </w:r>
      <w:proofErr w:type="gramStart"/>
      <w:r w:rsidRPr="00531DE1">
        <w:rPr>
          <w:rFonts w:asciiTheme="minorHAnsi" w:eastAsia="Calibri" w:hAnsiTheme="minorHAnsi" w:cstheme="minorHAnsi"/>
        </w:rPr>
        <w:t>effective</w:t>
      </w:r>
      <w:r w:rsidRPr="00531DE1">
        <w:rPr>
          <w:rFonts w:asciiTheme="minorHAnsi" w:hAnsiTheme="minorHAnsi" w:cstheme="minorHAnsi"/>
        </w:rPr>
        <w:t>;</w:t>
      </w:r>
      <w:proofErr w:type="gramEnd"/>
    </w:p>
    <w:p w14:paraId="1A302C5D" w14:textId="77777777" w:rsidR="00FF22EF" w:rsidRPr="00531DE1" w:rsidRDefault="00FF22EF" w:rsidP="0049747B">
      <w:pPr>
        <w:spacing w:after="240"/>
        <w:rPr>
          <w:rFonts w:asciiTheme="minorHAnsi" w:hAnsiTheme="minorHAnsi" w:cstheme="minorHAnsi"/>
          <w:b/>
          <w:bCs/>
        </w:rPr>
      </w:pPr>
      <w:r w:rsidRPr="00531DE1">
        <w:rPr>
          <w:rFonts w:asciiTheme="minorHAnsi" w:eastAsia="Calibri" w:hAnsiTheme="minorHAnsi" w:cstheme="minorHAnsi"/>
          <w:i/>
        </w:rPr>
        <w:t>d)</w:t>
      </w:r>
      <w:r w:rsidRPr="00531DE1">
        <w:rPr>
          <w:rFonts w:asciiTheme="minorHAnsi" w:hAnsiTheme="minorHAnsi" w:cstheme="minorHAnsi"/>
        </w:rPr>
        <w:tab/>
        <w:t xml:space="preserve">Resolution 188 (Rev. </w:t>
      </w:r>
      <w:ins w:id="22" w:author="Pei Wei" w:date="2025-07-16T11:28:00Z">
        <w:r w:rsidRPr="00531DE1">
          <w:rPr>
            <w:rFonts w:asciiTheme="minorHAnsi" w:eastAsia="SimSun" w:hAnsiTheme="minorHAnsi" w:cstheme="minorHAnsi"/>
            <w:lang w:eastAsia="zh-CN"/>
          </w:rPr>
          <w:t>Bucharest</w:t>
        </w:r>
      </w:ins>
      <w:del w:id="23" w:author="Pei Wei" w:date="2025-07-16T11:28:00Z">
        <w:r w:rsidRPr="00531DE1" w:rsidDel="00315CC4">
          <w:rPr>
            <w:rFonts w:asciiTheme="minorHAnsi" w:hAnsiTheme="minorHAnsi" w:cstheme="minorHAnsi"/>
          </w:rPr>
          <w:delText>Dubai</w:delText>
        </w:r>
      </w:del>
      <w:r w:rsidRPr="00531DE1">
        <w:rPr>
          <w:rFonts w:asciiTheme="minorHAnsi" w:hAnsiTheme="minorHAnsi" w:cstheme="minorHAnsi"/>
        </w:rPr>
        <w:t>, 20</w:t>
      </w:r>
      <w:ins w:id="24" w:author="Pei Wei" w:date="2025-07-16T11:28:00Z">
        <w:r w:rsidRPr="00531DE1">
          <w:rPr>
            <w:rFonts w:asciiTheme="minorHAnsi" w:eastAsia="SimSun" w:hAnsiTheme="minorHAnsi" w:cstheme="minorHAnsi"/>
            <w:lang w:eastAsia="zh-CN"/>
          </w:rPr>
          <w:t>22</w:t>
        </w:r>
      </w:ins>
      <w:del w:id="25" w:author="Pei Wei" w:date="2025-07-16T11:28:00Z">
        <w:r w:rsidRPr="00531DE1" w:rsidDel="00315CC4">
          <w:rPr>
            <w:rFonts w:asciiTheme="minorHAnsi" w:hAnsiTheme="minorHAnsi" w:cstheme="minorHAnsi"/>
          </w:rPr>
          <w:delText>18</w:delText>
        </w:r>
      </w:del>
      <w:r w:rsidRPr="00531DE1">
        <w:rPr>
          <w:rFonts w:asciiTheme="minorHAnsi" w:hAnsiTheme="minorHAnsi" w:cstheme="minorHAnsi"/>
        </w:rPr>
        <w:t xml:space="preserve">) of the Plenipotentiary Conference, on combating counterfeit telecommunication/ICT </w:t>
      </w:r>
      <w:proofErr w:type="gramStart"/>
      <w:r w:rsidRPr="00531DE1">
        <w:rPr>
          <w:rFonts w:asciiTheme="minorHAnsi" w:hAnsiTheme="minorHAnsi" w:cstheme="minorHAnsi"/>
        </w:rPr>
        <w:t>devices;</w:t>
      </w:r>
      <w:proofErr w:type="gramEnd"/>
    </w:p>
    <w:p w14:paraId="45229A51" w14:textId="77777777" w:rsidR="00FF22EF" w:rsidRPr="00531DE1" w:rsidRDefault="00FF22EF" w:rsidP="0049747B">
      <w:pPr>
        <w:spacing w:after="240"/>
        <w:rPr>
          <w:rFonts w:asciiTheme="minorHAnsi" w:hAnsiTheme="minorHAnsi" w:cstheme="minorHAnsi"/>
          <w:i/>
          <w:iCs/>
        </w:rPr>
      </w:pPr>
      <w:r w:rsidRPr="00531DE1">
        <w:rPr>
          <w:rFonts w:asciiTheme="minorHAnsi" w:hAnsiTheme="minorHAnsi" w:cstheme="minorHAnsi"/>
          <w:i/>
          <w:iCs/>
        </w:rPr>
        <w:t>e)</w:t>
      </w:r>
      <w:r w:rsidRPr="00531DE1">
        <w:rPr>
          <w:rFonts w:asciiTheme="minorHAnsi" w:hAnsiTheme="minorHAnsi" w:cstheme="minorHAnsi"/>
        </w:rPr>
        <w:tab/>
        <w:t xml:space="preserve">Resolution 189 (Rev. </w:t>
      </w:r>
      <w:ins w:id="26" w:author="Pei Wei" w:date="2025-07-16T11:29:00Z">
        <w:r w:rsidRPr="00531DE1">
          <w:rPr>
            <w:rFonts w:asciiTheme="minorHAnsi" w:eastAsia="SimSun" w:hAnsiTheme="minorHAnsi" w:cstheme="minorHAnsi"/>
            <w:lang w:eastAsia="zh-CN"/>
          </w:rPr>
          <w:t>Bucharest</w:t>
        </w:r>
      </w:ins>
      <w:del w:id="27" w:author="Pei Wei" w:date="2025-07-16T11:29:00Z">
        <w:r w:rsidRPr="00531DE1" w:rsidDel="00AC0BC0">
          <w:rPr>
            <w:rFonts w:asciiTheme="minorHAnsi" w:hAnsiTheme="minorHAnsi" w:cstheme="minorHAnsi"/>
          </w:rPr>
          <w:delText>Dubai</w:delText>
        </w:r>
      </w:del>
      <w:r w:rsidRPr="00531DE1">
        <w:rPr>
          <w:rFonts w:asciiTheme="minorHAnsi" w:hAnsiTheme="minorHAnsi" w:cstheme="minorHAnsi"/>
        </w:rPr>
        <w:t>, 20</w:t>
      </w:r>
      <w:del w:id="28" w:author="Pei Wei" w:date="2025-07-16T11:29:00Z">
        <w:r w:rsidRPr="00531DE1" w:rsidDel="00AC0BC0">
          <w:rPr>
            <w:rFonts w:asciiTheme="minorHAnsi" w:hAnsiTheme="minorHAnsi" w:cstheme="minorHAnsi"/>
          </w:rPr>
          <w:delText>18</w:delText>
        </w:r>
      </w:del>
      <w:ins w:id="29" w:author="Pei Wei" w:date="2025-07-16T11:29:00Z">
        <w:r w:rsidRPr="00531DE1">
          <w:rPr>
            <w:rFonts w:asciiTheme="minorHAnsi" w:eastAsia="SimSun" w:hAnsiTheme="minorHAnsi" w:cstheme="minorHAnsi"/>
            <w:lang w:eastAsia="zh-CN"/>
          </w:rPr>
          <w:t>22</w:t>
        </w:r>
      </w:ins>
      <w:r w:rsidRPr="00531DE1">
        <w:rPr>
          <w:rFonts w:asciiTheme="minorHAnsi" w:hAnsiTheme="minorHAnsi" w:cstheme="minorHAnsi"/>
        </w:rPr>
        <w:t xml:space="preserve">) of the Plenipotentiary Conference, on assisting Member States to combat and deter mobile device </w:t>
      </w:r>
      <w:proofErr w:type="gramStart"/>
      <w:r w:rsidRPr="00531DE1">
        <w:rPr>
          <w:rFonts w:asciiTheme="minorHAnsi" w:hAnsiTheme="minorHAnsi" w:cstheme="minorHAnsi"/>
        </w:rPr>
        <w:t>theft;</w:t>
      </w:r>
      <w:proofErr w:type="gramEnd"/>
    </w:p>
    <w:p w14:paraId="5B86E78C" w14:textId="77777777" w:rsidR="00FF22EF" w:rsidRPr="00531DE1" w:rsidRDefault="00FF22EF" w:rsidP="0049747B">
      <w:pPr>
        <w:spacing w:after="240"/>
        <w:rPr>
          <w:rFonts w:asciiTheme="minorHAnsi" w:hAnsiTheme="minorHAnsi" w:cstheme="minorHAnsi"/>
        </w:rPr>
      </w:pPr>
      <w:r w:rsidRPr="00531DE1">
        <w:rPr>
          <w:rFonts w:asciiTheme="minorHAnsi" w:hAnsiTheme="minorHAnsi" w:cstheme="minorHAnsi"/>
          <w:i/>
          <w:iCs/>
        </w:rPr>
        <w:t>f)</w:t>
      </w:r>
      <w:r w:rsidRPr="00531DE1">
        <w:rPr>
          <w:rFonts w:asciiTheme="minorHAnsi" w:hAnsiTheme="minorHAnsi" w:cstheme="minorHAnsi"/>
        </w:rPr>
        <w:tab/>
        <w:t xml:space="preserve">§ 13 e) of the Geneva Plan of Action of the World Summit on the Information Society (WSIS), which states that governments should continue to update their domestic consumer-protection laws to respond to the new requirements of the information </w:t>
      </w:r>
      <w:proofErr w:type="gramStart"/>
      <w:r w:rsidRPr="00531DE1">
        <w:rPr>
          <w:rFonts w:asciiTheme="minorHAnsi" w:hAnsiTheme="minorHAnsi" w:cstheme="minorHAnsi"/>
        </w:rPr>
        <w:t>society;</w:t>
      </w:r>
      <w:proofErr w:type="gramEnd"/>
    </w:p>
    <w:p w14:paraId="616DC2B2" w14:textId="77777777" w:rsidR="00FF22EF" w:rsidRPr="00531DE1" w:rsidRDefault="00FF22EF" w:rsidP="0049747B">
      <w:pPr>
        <w:spacing w:after="240"/>
        <w:rPr>
          <w:rFonts w:asciiTheme="minorHAnsi" w:hAnsiTheme="minorHAnsi" w:cstheme="minorHAnsi"/>
        </w:rPr>
      </w:pPr>
      <w:r w:rsidRPr="00531DE1">
        <w:rPr>
          <w:rFonts w:asciiTheme="minorHAnsi" w:eastAsia="Calibri" w:hAnsiTheme="minorHAnsi" w:cstheme="minorHAnsi"/>
          <w:i/>
        </w:rPr>
        <w:t>g)</w:t>
      </w:r>
      <w:r w:rsidRPr="00531DE1">
        <w:rPr>
          <w:rFonts w:asciiTheme="minorHAnsi" w:hAnsiTheme="minorHAnsi" w:cstheme="minorHAnsi"/>
        </w:rPr>
        <w:tab/>
        <w:t xml:space="preserve">§§ 4.4 and 4.5 of Article 4 of the International Telecommunication </w:t>
      </w:r>
      <w:proofErr w:type="gramStart"/>
      <w:r w:rsidRPr="00531DE1">
        <w:rPr>
          <w:rFonts w:asciiTheme="minorHAnsi" w:hAnsiTheme="minorHAnsi" w:cstheme="minorHAnsi"/>
        </w:rPr>
        <w:t>Regulations;</w:t>
      </w:r>
      <w:proofErr w:type="gramEnd"/>
    </w:p>
    <w:p w14:paraId="4AD30287" w14:textId="77777777" w:rsidR="00FF22EF" w:rsidRPr="00531DE1" w:rsidRDefault="00FF22EF" w:rsidP="0049747B">
      <w:pPr>
        <w:spacing w:after="240"/>
        <w:rPr>
          <w:rFonts w:asciiTheme="minorHAnsi" w:hAnsiTheme="minorHAnsi" w:cstheme="minorHAnsi"/>
          <w:bCs/>
          <w:i/>
          <w:iCs/>
        </w:rPr>
      </w:pPr>
      <w:r w:rsidRPr="00531DE1">
        <w:rPr>
          <w:rFonts w:asciiTheme="minorHAnsi" w:hAnsiTheme="minorHAnsi" w:cstheme="minorHAnsi"/>
          <w:i/>
          <w:iCs/>
        </w:rPr>
        <w:t>h)</w:t>
      </w:r>
      <w:r w:rsidRPr="00531DE1">
        <w:rPr>
          <w:rFonts w:asciiTheme="minorHAnsi" w:hAnsiTheme="minorHAnsi" w:cstheme="minorHAnsi"/>
          <w:i/>
          <w:iCs/>
        </w:rPr>
        <w:tab/>
      </w:r>
      <w:r w:rsidRPr="00531DE1">
        <w:rPr>
          <w:rFonts w:asciiTheme="minorHAnsi" w:hAnsiTheme="minorHAnsi" w:cstheme="minorHAnsi"/>
        </w:rPr>
        <w:t xml:space="preserve">Goals 2 and 3 of the ITU Connect 2030 Agenda, on </w:t>
      </w:r>
      <w:r w:rsidRPr="00531DE1">
        <w:rPr>
          <w:rFonts w:asciiTheme="minorHAnsi" w:hAnsiTheme="minorHAnsi" w:cstheme="minorHAnsi"/>
          <w:bCs/>
        </w:rPr>
        <w:t xml:space="preserve">bridging the digital divide and providing </w:t>
      </w:r>
      <w:proofErr w:type="gramStart"/>
      <w:r w:rsidRPr="00531DE1">
        <w:rPr>
          <w:rFonts w:asciiTheme="minorHAnsi" w:hAnsiTheme="minorHAnsi" w:cstheme="minorHAnsi"/>
          <w:bCs/>
        </w:rPr>
        <w:t>broadband</w:t>
      </w:r>
      <w:proofErr w:type="gramEnd"/>
      <w:r w:rsidRPr="00531DE1">
        <w:rPr>
          <w:rFonts w:asciiTheme="minorHAnsi" w:hAnsiTheme="minorHAnsi" w:cstheme="minorHAnsi"/>
          <w:bCs/>
        </w:rPr>
        <w:t xml:space="preserve"> for all, and managing challenges resulting from telecommunication/ICT development, </w:t>
      </w:r>
      <w:proofErr w:type="gramStart"/>
      <w:r w:rsidRPr="00531DE1">
        <w:rPr>
          <w:rFonts w:asciiTheme="minorHAnsi" w:hAnsiTheme="minorHAnsi" w:cstheme="minorHAnsi"/>
          <w:bCs/>
        </w:rPr>
        <w:t>respectively;</w:t>
      </w:r>
      <w:proofErr w:type="gramEnd"/>
    </w:p>
    <w:p w14:paraId="1C14C30C" w14:textId="77777777" w:rsidR="00FF22EF" w:rsidRPr="00531DE1" w:rsidRDefault="00FF22EF" w:rsidP="0049747B">
      <w:pPr>
        <w:spacing w:after="240"/>
        <w:rPr>
          <w:rFonts w:asciiTheme="minorHAnsi" w:hAnsiTheme="minorHAnsi" w:cstheme="minorHAnsi"/>
          <w:i/>
          <w:iCs/>
        </w:rPr>
      </w:pPr>
      <w:proofErr w:type="spellStart"/>
      <w:r w:rsidRPr="00531DE1">
        <w:rPr>
          <w:rFonts w:asciiTheme="minorHAnsi" w:hAnsiTheme="minorHAnsi" w:cstheme="minorHAnsi"/>
          <w:bCs/>
          <w:i/>
          <w:iCs/>
        </w:rPr>
        <w:t>i</w:t>
      </w:r>
      <w:proofErr w:type="spellEnd"/>
      <w:r w:rsidRPr="00531DE1">
        <w:rPr>
          <w:rFonts w:asciiTheme="minorHAnsi" w:hAnsiTheme="minorHAnsi" w:cstheme="minorHAnsi"/>
          <w:bCs/>
          <w:i/>
          <w:iCs/>
        </w:rPr>
        <w:t>)</w:t>
      </w:r>
      <w:r w:rsidRPr="00531DE1">
        <w:rPr>
          <w:rFonts w:asciiTheme="minorHAnsi" w:hAnsiTheme="minorHAnsi" w:cstheme="minorHAnsi"/>
          <w:bCs/>
          <w:i/>
          <w:iCs/>
        </w:rPr>
        <w:tab/>
      </w:r>
      <w:r w:rsidRPr="00531DE1">
        <w:rPr>
          <w:rFonts w:asciiTheme="minorHAnsi" w:hAnsiTheme="minorHAnsi" w:cstheme="minorHAnsi"/>
          <w:bCs/>
        </w:rPr>
        <w:t>the work of ITU-D Study Group 1 of the ITU Telecommunication Development Sector being carried out under Question 6/1, on consumer information, protection and rights,</w:t>
      </w:r>
    </w:p>
    <w:p w14:paraId="638B5A34" w14:textId="77777777" w:rsidR="00FF22EF" w:rsidRPr="00531DE1" w:rsidRDefault="00FF22EF" w:rsidP="0049747B">
      <w:pPr>
        <w:pStyle w:val="Call"/>
        <w:spacing w:after="240"/>
        <w:rPr>
          <w:ins w:id="30" w:author="Nidup Gyeltshen" w:date="2025-09-23T10:06:00Z" w16du:dateUtc="2025-09-23T03:06:00Z"/>
          <w:rFonts w:cstheme="minorHAnsi"/>
          <w:szCs w:val="24"/>
        </w:rPr>
      </w:pPr>
      <w:proofErr w:type="gramStart"/>
      <w:r w:rsidRPr="00531DE1">
        <w:rPr>
          <w:rFonts w:cstheme="minorHAnsi"/>
          <w:szCs w:val="24"/>
        </w:rPr>
        <w:t>taking into account</w:t>
      </w:r>
      <w:proofErr w:type="gramEnd"/>
    </w:p>
    <w:p w14:paraId="74107B97" w14:textId="77777777" w:rsidR="00FF22EF" w:rsidRPr="00531DE1" w:rsidRDefault="00FF22EF" w:rsidP="0049747B">
      <w:pPr>
        <w:spacing w:after="240"/>
        <w:rPr>
          <w:rFonts w:asciiTheme="minorHAnsi" w:hAnsiTheme="minorHAnsi" w:cstheme="minorHAnsi"/>
        </w:rPr>
      </w:pPr>
      <w:r w:rsidRPr="00531DE1">
        <w:rPr>
          <w:rFonts w:asciiTheme="minorHAnsi" w:hAnsiTheme="minorHAnsi" w:cstheme="minorHAnsi"/>
          <w:i/>
          <w:iCs/>
        </w:rPr>
        <w:t>a)</w:t>
      </w:r>
      <w:r w:rsidRPr="00531DE1">
        <w:rPr>
          <w:rFonts w:asciiTheme="minorHAnsi" w:hAnsiTheme="minorHAnsi" w:cstheme="minorHAnsi"/>
        </w:rPr>
        <w:tab/>
        <w:t xml:space="preserve">ITU's mandate to serve as coordinator and facilitator for Action Lines C5 and C6 of the Geneva Plan of </w:t>
      </w:r>
      <w:proofErr w:type="gramStart"/>
      <w:r w:rsidRPr="00531DE1">
        <w:rPr>
          <w:rFonts w:asciiTheme="minorHAnsi" w:hAnsiTheme="minorHAnsi" w:cstheme="minorHAnsi"/>
        </w:rPr>
        <w:t>Action;</w:t>
      </w:r>
      <w:proofErr w:type="gramEnd"/>
    </w:p>
    <w:p w14:paraId="376255FA" w14:textId="77777777" w:rsidR="00FF22EF" w:rsidRPr="00531DE1" w:rsidRDefault="00FF22EF" w:rsidP="0049747B">
      <w:pPr>
        <w:spacing w:after="240"/>
        <w:rPr>
          <w:rFonts w:asciiTheme="minorHAnsi" w:hAnsiTheme="minorHAnsi" w:cstheme="minorHAnsi"/>
        </w:rPr>
      </w:pPr>
      <w:r w:rsidRPr="00531DE1">
        <w:rPr>
          <w:rFonts w:asciiTheme="minorHAnsi" w:hAnsiTheme="minorHAnsi" w:cstheme="minorHAnsi"/>
          <w:i/>
          <w:iCs/>
        </w:rPr>
        <w:t>b)</w:t>
      </w:r>
      <w:r w:rsidRPr="00531DE1">
        <w:rPr>
          <w:rFonts w:asciiTheme="minorHAnsi" w:hAnsiTheme="minorHAnsi" w:cstheme="minorHAnsi"/>
        </w:rPr>
        <w:tab/>
        <w:t xml:space="preserve">that the basic principles of consumer and user relations include education and outreach on the appropriate consumption and use of products and services, in order to </w:t>
      </w:r>
      <w:r w:rsidRPr="00531DE1">
        <w:rPr>
          <w:rFonts w:asciiTheme="minorHAnsi" w:hAnsiTheme="minorHAnsi" w:cstheme="minorHAnsi"/>
        </w:rPr>
        <w:lastRenderedPageBreak/>
        <w:t>guarantee freedom of choice and fairness in contracting, together with clear and appropriate information of these products and services, with the correct information such as specification of quantities, characteristics, composition, quality and price, taking into account the 2030 Agenda for Sustainable Development;</w:t>
      </w:r>
    </w:p>
    <w:p w14:paraId="5289370E" w14:textId="77777777" w:rsidR="00FF22EF" w:rsidRPr="00531DE1" w:rsidRDefault="00FF22EF" w:rsidP="0049747B">
      <w:pPr>
        <w:spacing w:after="240"/>
        <w:rPr>
          <w:rFonts w:asciiTheme="minorHAnsi" w:hAnsiTheme="minorHAnsi" w:cstheme="minorHAnsi"/>
        </w:rPr>
      </w:pPr>
      <w:r w:rsidRPr="00531DE1">
        <w:rPr>
          <w:rFonts w:asciiTheme="minorHAnsi" w:hAnsiTheme="minorHAnsi" w:cstheme="minorHAnsi"/>
          <w:i/>
          <w:iCs/>
        </w:rPr>
        <w:t>c)</w:t>
      </w:r>
      <w:r w:rsidRPr="00531DE1">
        <w:rPr>
          <w:rFonts w:asciiTheme="minorHAnsi" w:hAnsiTheme="minorHAnsi" w:cstheme="minorHAnsi"/>
        </w:rPr>
        <w:tab/>
        <w:t xml:space="preserve">that information is the main input of the digital economy, for which reason it is recognized that the cross-border flow of personal consumer and user data demands the observance of national laws and </w:t>
      </w:r>
      <w:proofErr w:type="gramStart"/>
      <w:r w:rsidRPr="00531DE1">
        <w:rPr>
          <w:rFonts w:asciiTheme="minorHAnsi" w:hAnsiTheme="minorHAnsi" w:cstheme="minorHAnsi"/>
        </w:rPr>
        <w:t>regulations;</w:t>
      </w:r>
      <w:proofErr w:type="gramEnd"/>
    </w:p>
    <w:p w14:paraId="7511E8C1" w14:textId="77777777" w:rsidR="00FF22EF" w:rsidRPr="00531DE1" w:rsidRDefault="00FF22EF" w:rsidP="0049747B">
      <w:pPr>
        <w:spacing w:after="240"/>
        <w:rPr>
          <w:rFonts w:asciiTheme="minorHAnsi" w:hAnsiTheme="minorHAnsi" w:cstheme="minorHAnsi"/>
        </w:rPr>
      </w:pPr>
      <w:r w:rsidRPr="00531DE1">
        <w:rPr>
          <w:rFonts w:asciiTheme="minorHAnsi" w:hAnsiTheme="minorHAnsi" w:cstheme="minorHAnsi"/>
          <w:i/>
        </w:rPr>
        <w:t>d)</w:t>
      </w:r>
      <w:r w:rsidRPr="00531DE1">
        <w:rPr>
          <w:rFonts w:asciiTheme="minorHAnsi" w:hAnsiTheme="minorHAnsi" w:cstheme="minorHAnsi"/>
        </w:rPr>
        <w:tab/>
        <w:t xml:space="preserve">that it is necessary to continue work in updating and redefining the protection needs of users and consumers in an increasingly connected world, considering new and emerging telecommunication/ICT technologies and </w:t>
      </w:r>
      <w:proofErr w:type="gramStart"/>
      <w:r w:rsidRPr="00531DE1">
        <w:rPr>
          <w:rFonts w:asciiTheme="minorHAnsi" w:hAnsiTheme="minorHAnsi" w:cstheme="minorHAnsi"/>
        </w:rPr>
        <w:t>services;</w:t>
      </w:r>
      <w:proofErr w:type="gramEnd"/>
    </w:p>
    <w:p w14:paraId="4B1B17B1" w14:textId="77777777" w:rsidR="00FF22EF" w:rsidRPr="00531DE1" w:rsidRDefault="00FF22EF" w:rsidP="0049747B">
      <w:pPr>
        <w:spacing w:after="240"/>
        <w:rPr>
          <w:rFonts w:asciiTheme="minorHAnsi" w:hAnsiTheme="minorHAnsi" w:cstheme="minorHAnsi"/>
        </w:rPr>
      </w:pPr>
      <w:r w:rsidRPr="00531DE1">
        <w:rPr>
          <w:rFonts w:asciiTheme="minorHAnsi" w:hAnsiTheme="minorHAnsi" w:cstheme="minorHAnsi"/>
          <w:i/>
          <w:iCs/>
        </w:rPr>
        <w:t>e)</w:t>
      </w:r>
      <w:r w:rsidRPr="00531DE1">
        <w:rPr>
          <w:rFonts w:asciiTheme="minorHAnsi" w:hAnsiTheme="minorHAnsi" w:cstheme="minorHAnsi"/>
        </w:rPr>
        <w:tab/>
        <w:t xml:space="preserve">that there is a need to promote digital skills among users/consumers of telecommunication/ICT </w:t>
      </w:r>
      <w:proofErr w:type="gramStart"/>
      <w:r w:rsidRPr="00531DE1">
        <w:rPr>
          <w:rFonts w:asciiTheme="minorHAnsi" w:hAnsiTheme="minorHAnsi" w:cstheme="minorHAnsi"/>
        </w:rPr>
        <w:t>services;</w:t>
      </w:r>
      <w:proofErr w:type="gramEnd"/>
    </w:p>
    <w:p w14:paraId="6968CA93" w14:textId="77777777" w:rsidR="00FF22EF" w:rsidRPr="00531DE1" w:rsidRDefault="00FF22EF" w:rsidP="0049747B">
      <w:pPr>
        <w:spacing w:after="240"/>
        <w:rPr>
          <w:rFonts w:asciiTheme="minorHAnsi" w:hAnsiTheme="minorHAnsi" w:cstheme="minorHAnsi"/>
        </w:rPr>
      </w:pPr>
      <w:r w:rsidRPr="00531DE1">
        <w:rPr>
          <w:rFonts w:asciiTheme="minorHAnsi" w:hAnsiTheme="minorHAnsi" w:cstheme="minorHAnsi"/>
          <w:i/>
          <w:iCs/>
        </w:rPr>
        <w:t>f)</w:t>
      </w:r>
      <w:r w:rsidRPr="00531DE1">
        <w:rPr>
          <w:rFonts w:asciiTheme="minorHAnsi" w:hAnsiTheme="minorHAnsi" w:cstheme="minorHAnsi"/>
        </w:rPr>
        <w:tab/>
        <w:t>that similar measures to protect and support, as well as to enhance the level of digital skills, should be taken with respect to users/consumers of telecommunication/ICT services with disabilities or specific needs, as well as other vulnerable groups</w:t>
      </w:r>
      <w:r w:rsidRPr="00531DE1">
        <w:rPr>
          <w:rStyle w:val="FootnoteReference"/>
          <w:rFonts w:cstheme="minorHAnsi"/>
          <w:sz w:val="24"/>
        </w:rPr>
        <w:footnoteReference w:id="1"/>
      </w:r>
      <w:r w:rsidRPr="00531DE1">
        <w:rPr>
          <w:rFonts w:asciiTheme="minorHAnsi" w:hAnsiTheme="minorHAnsi" w:cstheme="minorHAnsi"/>
        </w:rPr>
        <w:t>;</w:t>
      </w:r>
    </w:p>
    <w:p w14:paraId="74304B1B" w14:textId="77777777" w:rsidR="00FF22EF" w:rsidRPr="00531DE1" w:rsidRDefault="00FF22EF" w:rsidP="0049747B">
      <w:pPr>
        <w:spacing w:after="240"/>
        <w:rPr>
          <w:rFonts w:asciiTheme="minorHAnsi" w:hAnsiTheme="minorHAnsi" w:cstheme="minorHAnsi"/>
        </w:rPr>
      </w:pPr>
      <w:r w:rsidRPr="00531DE1">
        <w:rPr>
          <w:rFonts w:asciiTheme="minorHAnsi" w:hAnsiTheme="minorHAnsi" w:cstheme="minorHAnsi"/>
          <w:i/>
        </w:rPr>
        <w:t>g)</w:t>
      </w:r>
      <w:r w:rsidRPr="00531DE1">
        <w:rPr>
          <w:rFonts w:asciiTheme="minorHAnsi" w:hAnsiTheme="minorHAnsi" w:cstheme="minorHAnsi"/>
        </w:rPr>
        <w:tab/>
        <w:t xml:space="preserve">that the establishment of effective protection for users and consumers must also </w:t>
      </w:r>
      <w:proofErr w:type="gramStart"/>
      <w:r w:rsidRPr="00531DE1">
        <w:rPr>
          <w:rFonts w:asciiTheme="minorHAnsi" w:hAnsiTheme="minorHAnsi" w:cstheme="minorHAnsi"/>
        </w:rPr>
        <w:t>take into account</w:t>
      </w:r>
      <w:proofErr w:type="gramEnd"/>
      <w:r w:rsidRPr="00531DE1">
        <w:rPr>
          <w:rFonts w:asciiTheme="minorHAnsi" w:hAnsiTheme="minorHAnsi" w:cstheme="minorHAnsi"/>
        </w:rPr>
        <w:t xml:space="preserve"> issues like their economic interests, information about security and protection of their personal data, the coordinated fight against device theft, and advances in financial services, among </w:t>
      </w:r>
      <w:proofErr w:type="gramStart"/>
      <w:r w:rsidRPr="00531DE1">
        <w:rPr>
          <w:rFonts w:asciiTheme="minorHAnsi" w:hAnsiTheme="minorHAnsi" w:cstheme="minorHAnsi"/>
        </w:rPr>
        <w:t>others;</w:t>
      </w:r>
      <w:proofErr w:type="gramEnd"/>
    </w:p>
    <w:p w14:paraId="7BBE459D" w14:textId="77777777" w:rsidR="00FF22EF" w:rsidRPr="00531DE1" w:rsidRDefault="00FF22EF" w:rsidP="0049747B">
      <w:pPr>
        <w:spacing w:after="240"/>
        <w:rPr>
          <w:rFonts w:asciiTheme="minorHAnsi" w:hAnsiTheme="minorHAnsi" w:cstheme="minorHAnsi"/>
        </w:rPr>
      </w:pPr>
      <w:r w:rsidRPr="00531DE1">
        <w:rPr>
          <w:rFonts w:asciiTheme="minorHAnsi" w:hAnsiTheme="minorHAnsi" w:cstheme="minorHAnsi"/>
          <w:i/>
          <w:iCs/>
        </w:rPr>
        <w:t>h)</w:t>
      </w:r>
      <w:r w:rsidRPr="00531DE1">
        <w:rPr>
          <w:rFonts w:asciiTheme="minorHAnsi" w:hAnsiTheme="minorHAnsi" w:cstheme="minorHAnsi"/>
        </w:rPr>
        <w:tab/>
        <w:t xml:space="preserve">that policies on information transparency make it possible to increase the level and quality of the information provided by operators to users and </w:t>
      </w:r>
      <w:proofErr w:type="gramStart"/>
      <w:r w:rsidRPr="00531DE1">
        <w:rPr>
          <w:rFonts w:asciiTheme="minorHAnsi" w:hAnsiTheme="minorHAnsi" w:cstheme="minorHAnsi"/>
        </w:rPr>
        <w:t>consumers;</w:t>
      </w:r>
      <w:proofErr w:type="gramEnd"/>
    </w:p>
    <w:p w14:paraId="4D818D26" w14:textId="77777777" w:rsidR="00FF22EF" w:rsidRPr="00531DE1" w:rsidRDefault="00FF22EF" w:rsidP="0049747B">
      <w:pPr>
        <w:spacing w:after="240"/>
        <w:rPr>
          <w:rFonts w:asciiTheme="minorHAnsi" w:hAnsiTheme="minorHAnsi" w:cstheme="minorHAnsi"/>
        </w:rPr>
      </w:pPr>
      <w:proofErr w:type="spellStart"/>
      <w:r w:rsidRPr="00531DE1">
        <w:rPr>
          <w:rFonts w:asciiTheme="minorHAnsi" w:hAnsiTheme="minorHAnsi" w:cstheme="minorHAnsi"/>
          <w:i/>
        </w:rPr>
        <w:t>i</w:t>
      </w:r>
      <w:proofErr w:type="spellEnd"/>
      <w:r w:rsidRPr="00531DE1">
        <w:rPr>
          <w:rFonts w:asciiTheme="minorHAnsi" w:hAnsiTheme="minorHAnsi" w:cstheme="minorHAnsi"/>
          <w:i/>
        </w:rPr>
        <w:t>)</w:t>
      </w:r>
      <w:r w:rsidRPr="00531DE1">
        <w:rPr>
          <w:rFonts w:asciiTheme="minorHAnsi" w:hAnsiTheme="minorHAnsi" w:cstheme="minorHAnsi"/>
        </w:rPr>
        <w:tab/>
        <w:t xml:space="preserve">that the same policies should ensure access to telecommunications/ICTs for vulnerable groups, in conditions of use comparable to all other consumers and </w:t>
      </w:r>
      <w:proofErr w:type="gramStart"/>
      <w:r w:rsidRPr="00531DE1">
        <w:rPr>
          <w:rFonts w:asciiTheme="minorHAnsi" w:hAnsiTheme="minorHAnsi" w:cstheme="minorHAnsi"/>
        </w:rPr>
        <w:t>users;</w:t>
      </w:r>
      <w:proofErr w:type="gramEnd"/>
    </w:p>
    <w:p w14:paraId="7E10C10B" w14:textId="77777777" w:rsidR="00FF22EF" w:rsidRPr="00531DE1" w:rsidRDefault="00FF22EF" w:rsidP="0049747B">
      <w:pPr>
        <w:spacing w:after="240"/>
        <w:rPr>
          <w:rFonts w:asciiTheme="minorHAnsi" w:hAnsiTheme="minorHAnsi" w:cstheme="minorHAnsi"/>
        </w:rPr>
      </w:pPr>
      <w:r w:rsidRPr="00531DE1">
        <w:rPr>
          <w:rFonts w:asciiTheme="minorHAnsi" w:hAnsiTheme="minorHAnsi" w:cstheme="minorHAnsi"/>
          <w:i/>
        </w:rPr>
        <w:t>j)</w:t>
      </w:r>
      <w:r w:rsidRPr="00531DE1">
        <w:rPr>
          <w:rFonts w:asciiTheme="minorHAnsi" w:hAnsiTheme="minorHAnsi" w:cstheme="minorHAnsi"/>
        </w:rPr>
        <w:tab/>
        <w:t xml:space="preserve">that telecommunication/ICT services provided to users and consumers should be based on quality </w:t>
      </w:r>
      <w:proofErr w:type="gramStart"/>
      <w:r w:rsidRPr="00531DE1">
        <w:rPr>
          <w:rFonts w:asciiTheme="minorHAnsi" w:hAnsiTheme="minorHAnsi" w:cstheme="minorHAnsi"/>
        </w:rPr>
        <w:t>standards;</w:t>
      </w:r>
      <w:proofErr w:type="gramEnd"/>
    </w:p>
    <w:p w14:paraId="63CAC5D2" w14:textId="77777777" w:rsidR="00FF22EF" w:rsidRPr="00531DE1" w:rsidRDefault="00FF22EF" w:rsidP="0049747B">
      <w:pPr>
        <w:spacing w:after="240"/>
        <w:rPr>
          <w:rFonts w:asciiTheme="minorHAnsi" w:hAnsiTheme="minorHAnsi" w:cstheme="minorHAnsi"/>
        </w:rPr>
      </w:pPr>
      <w:r w:rsidRPr="00531DE1">
        <w:rPr>
          <w:rFonts w:asciiTheme="minorHAnsi" w:hAnsiTheme="minorHAnsi" w:cstheme="minorHAnsi"/>
          <w:i/>
        </w:rPr>
        <w:t>k)</w:t>
      </w:r>
      <w:r w:rsidRPr="00531DE1">
        <w:rPr>
          <w:rFonts w:asciiTheme="minorHAnsi" w:hAnsiTheme="minorHAnsi" w:cstheme="minorHAnsi"/>
          <w:iCs/>
        </w:rPr>
        <w:tab/>
      </w:r>
      <w:r w:rsidRPr="00531DE1">
        <w:rPr>
          <w:rFonts w:asciiTheme="minorHAnsi" w:hAnsiTheme="minorHAnsi" w:cstheme="minorHAnsi"/>
        </w:rPr>
        <w:t>that the coronavirus disease (COVID-19) pandemic has accelerated the adoption of telecommunications/ICTs and at the same time has given rise to an increase of risks in the use of ICT services amongst consumers and users,</w:t>
      </w:r>
    </w:p>
    <w:p w14:paraId="7513E8D2" w14:textId="77777777" w:rsidR="00FF22EF" w:rsidRPr="00531DE1" w:rsidRDefault="00FF22EF" w:rsidP="0049747B">
      <w:pPr>
        <w:pStyle w:val="Call"/>
        <w:spacing w:after="240"/>
        <w:rPr>
          <w:rFonts w:cstheme="minorHAnsi"/>
          <w:szCs w:val="24"/>
        </w:rPr>
      </w:pPr>
      <w:r w:rsidRPr="00531DE1">
        <w:rPr>
          <w:rFonts w:cstheme="minorHAnsi"/>
          <w:szCs w:val="24"/>
        </w:rPr>
        <w:t>resolves</w:t>
      </w:r>
    </w:p>
    <w:p w14:paraId="17D7B0D6" w14:textId="77777777" w:rsidR="00FF22EF" w:rsidRPr="00531DE1" w:rsidRDefault="00FF22EF" w:rsidP="0049747B">
      <w:pPr>
        <w:spacing w:after="240"/>
        <w:rPr>
          <w:rFonts w:asciiTheme="minorHAnsi" w:hAnsiTheme="minorHAnsi" w:cstheme="minorHAnsi"/>
        </w:rPr>
      </w:pPr>
      <w:r w:rsidRPr="00531DE1">
        <w:rPr>
          <w:rFonts w:asciiTheme="minorHAnsi" w:hAnsiTheme="minorHAnsi" w:cstheme="minorHAnsi"/>
        </w:rPr>
        <w:t>to continue work aimed at the development of the guidelines and best practices on the support and protection of telecommunication/ICT users/consumers regarding issues such as information on basic telecommunication/ICT services being provided, their rates and prices, their quality and security, and the protection of personal data, among other aspects,</w:t>
      </w:r>
    </w:p>
    <w:p w14:paraId="48A7AEA0" w14:textId="77777777" w:rsidR="00FF22EF" w:rsidRPr="00531DE1" w:rsidRDefault="00FF22EF" w:rsidP="0049747B">
      <w:pPr>
        <w:pStyle w:val="Call"/>
        <w:spacing w:after="240"/>
        <w:rPr>
          <w:rFonts w:cstheme="minorHAnsi"/>
          <w:szCs w:val="24"/>
        </w:rPr>
      </w:pPr>
      <w:r w:rsidRPr="00531DE1">
        <w:rPr>
          <w:rFonts w:cstheme="minorHAnsi"/>
          <w:szCs w:val="24"/>
        </w:rPr>
        <w:lastRenderedPageBreak/>
        <w:t>instructs the Director of the Telecommunication Development Bureau, in collaboration with the Directors of the Radiocommunication Bureau and the Telecommunication Standardization Bureau</w:t>
      </w:r>
    </w:p>
    <w:p w14:paraId="63E30265" w14:textId="77777777" w:rsidR="00FF22EF" w:rsidRPr="00531DE1" w:rsidRDefault="00FF22EF" w:rsidP="0049747B">
      <w:pPr>
        <w:spacing w:after="240"/>
        <w:rPr>
          <w:rFonts w:asciiTheme="minorHAnsi" w:hAnsiTheme="minorHAnsi" w:cstheme="minorHAnsi"/>
        </w:rPr>
      </w:pPr>
      <w:r w:rsidRPr="00531DE1">
        <w:rPr>
          <w:rFonts w:asciiTheme="minorHAnsi" w:hAnsiTheme="minorHAnsi" w:cstheme="minorHAnsi"/>
        </w:rPr>
        <w:t>1</w:t>
      </w:r>
      <w:r w:rsidRPr="00531DE1">
        <w:rPr>
          <w:rFonts w:asciiTheme="minorHAnsi" w:hAnsiTheme="minorHAnsi" w:cstheme="minorHAnsi"/>
        </w:rPr>
        <w:tab/>
        <w:t xml:space="preserve">to continue to support work aimed at raising awareness among decision-makers regarding telecommunications/ICTs as well as among regulatory agencies regarding the importance of keeping users and consumers informed and empowered about the basic characteristics, quality, security and rates and </w:t>
      </w:r>
      <w:proofErr w:type="gramStart"/>
      <w:r w:rsidRPr="00531DE1">
        <w:rPr>
          <w:rFonts w:asciiTheme="minorHAnsi" w:hAnsiTheme="minorHAnsi" w:cstheme="minorHAnsi"/>
        </w:rPr>
        <w:t>prices of the different services</w:t>
      </w:r>
      <w:proofErr w:type="gramEnd"/>
      <w:r w:rsidRPr="00531DE1">
        <w:rPr>
          <w:rFonts w:asciiTheme="minorHAnsi" w:hAnsiTheme="minorHAnsi" w:cstheme="minorHAnsi"/>
        </w:rPr>
        <w:t xml:space="preserve"> offered by operators, and at creating other protection mechanisms to facilitate and support the expeditious exercise of consumers' and users' rights;</w:t>
      </w:r>
    </w:p>
    <w:p w14:paraId="16DFC778" w14:textId="6188EFFC" w:rsidR="00FF22EF" w:rsidRPr="00531DE1" w:rsidRDefault="00FF22EF" w:rsidP="0049747B">
      <w:pPr>
        <w:spacing w:after="240"/>
        <w:rPr>
          <w:rFonts w:asciiTheme="minorHAnsi" w:hAnsiTheme="minorHAnsi" w:cstheme="minorHAnsi"/>
        </w:rPr>
      </w:pPr>
      <w:r w:rsidRPr="00531DE1">
        <w:rPr>
          <w:rFonts w:asciiTheme="minorHAnsi" w:hAnsiTheme="minorHAnsi" w:cstheme="minorHAnsi"/>
        </w:rPr>
        <w:t>2</w:t>
      </w:r>
      <w:r w:rsidRPr="00531DE1">
        <w:rPr>
          <w:rFonts w:asciiTheme="minorHAnsi" w:hAnsiTheme="minorHAnsi" w:cstheme="minorHAnsi"/>
        </w:rPr>
        <w:tab/>
        <w:t>to continue</w:t>
      </w:r>
      <w:ins w:id="31" w:author="Pei Wei" w:date="2025-07-16T11:30:00Z">
        <w:r w:rsidRPr="00531DE1">
          <w:rPr>
            <w:rFonts w:asciiTheme="minorHAnsi" w:eastAsia="SimSun" w:hAnsiTheme="minorHAnsi" w:cstheme="minorHAnsi"/>
            <w:lang w:eastAsia="zh-CN"/>
          </w:rPr>
          <w:t xml:space="preserve"> regular</w:t>
        </w:r>
      </w:ins>
      <w:r w:rsidRPr="00531DE1">
        <w:rPr>
          <w:rFonts w:asciiTheme="minorHAnsi" w:hAnsiTheme="minorHAnsi" w:cstheme="minorHAnsi"/>
        </w:rPr>
        <w:t xml:space="preserve"> coordination </w:t>
      </w:r>
      <w:ins w:id="32" w:author="Pei Wei" w:date="2025-07-16T11:30:00Z">
        <w:r w:rsidRPr="00531DE1">
          <w:rPr>
            <w:rFonts w:asciiTheme="minorHAnsi" w:eastAsia="SimSun" w:hAnsiTheme="minorHAnsi" w:cstheme="minorHAnsi"/>
            <w:lang w:eastAsia="zh-CN"/>
          </w:rPr>
          <w:t xml:space="preserve">and communication </w:t>
        </w:r>
      </w:ins>
      <w:r w:rsidRPr="00531DE1">
        <w:rPr>
          <w:rFonts w:asciiTheme="minorHAnsi" w:hAnsiTheme="minorHAnsi" w:cstheme="minorHAnsi"/>
        </w:rPr>
        <w:t>with the ITU Telecommunication Standardization Sector (ITU</w:t>
      </w:r>
      <w:r w:rsidRPr="00531DE1">
        <w:rPr>
          <w:rFonts w:asciiTheme="minorHAnsi" w:hAnsiTheme="minorHAnsi" w:cstheme="minorHAnsi"/>
        </w:rPr>
        <w:noBreakHyphen/>
        <w:t xml:space="preserve">T) and the Radiocommunication Sector (ITU-R) on </w:t>
      </w:r>
      <w:del w:id="33" w:author="Nidup Gyeltshen" w:date="2025-09-23T10:01:00Z" w16du:dateUtc="2025-09-23T03:01:00Z">
        <w:r w:rsidR="00E219B9" w:rsidRPr="00531DE1" w:rsidDel="00E219B9">
          <w:rPr>
            <w:rFonts w:asciiTheme="minorHAnsi" w:hAnsiTheme="minorHAnsi" w:cstheme="minorHAnsi"/>
          </w:rPr>
          <w:delText>such</w:delText>
        </w:r>
      </w:del>
      <w:r w:rsidR="00E219B9" w:rsidRPr="00531DE1">
        <w:rPr>
          <w:rFonts w:asciiTheme="minorHAnsi" w:hAnsiTheme="minorHAnsi" w:cstheme="minorHAnsi"/>
        </w:rPr>
        <w:t xml:space="preserve"> </w:t>
      </w:r>
      <w:r w:rsidRPr="00531DE1">
        <w:rPr>
          <w:rFonts w:asciiTheme="minorHAnsi" w:hAnsiTheme="minorHAnsi" w:cstheme="minorHAnsi"/>
        </w:rPr>
        <w:t>topics</w:t>
      </w:r>
      <w:r w:rsidR="007163EA" w:rsidRPr="00531DE1">
        <w:rPr>
          <w:rFonts w:asciiTheme="minorHAnsi" w:hAnsiTheme="minorHAnsi" w:cstheme="minorHAnsi"/>
        </w:rPr>
        <w:t xml:space="preserve"> </w:t>
      </w:r>
      <w:del w:id="34" w:author="Nidup Gyeltshen" w:date="2025-09-23T10:03:00Z" w16du:dateUtc="2025-09-23T03:03:00Z">
        <w:r w:rsidR="005822B9" w:rsidRPr="00531DE1" w:rsidDel="009535AA">
          <w:rPr>
            <w:rFonts w:asciiTheme="minorHAnsi" w:hAnsiTheme="minorHAnsi" w:cstheme="minorHAnsi"/>
          </w:rPr>
          <w:delText>as service quality, perceived quality and security and ITU-R on such topics as quality of service and</w:delText>
        </w:r>
        <w:r w:rsidR="005822B9" w:rsidRPr="00531DE1" w:rsidDel="009535AA">
          <w:rPr>
            <w:rFonts w:asciiTheme="minorHAnsi" w:eastAsia="Batang" w:hAnsiTheme="minorHAnsi" w:cstheme="minorHAnsi"/>
          </w:rPr>
          <w:delText xml:space="preserve"> </w:delText>
        </w:r>
        <w:r w:rsidR="005822B9" w:rsidRPr="00531DE1" w:rsidDel="009535AA">
          <w:rPr>
            <w:rFonts w:asciiTheme="minorHAnsi" w:hAnsiTheme="minorHAnsi" w:cstheme="minorHAnsi"/>
          </w:rPr>
          <w:delText>quality of experience of telecommunication/ICT services</w:delText>
        </w:r>
        <w:r w:rsidRPr="00531DE1" w:rsidDel="009535AA">
          <w:rPr>
            <w:rFonts w:asciiTheme="minorHAnsi" w:hAnsiTheme="minorHAnsi" w:cstheme="minorHAnsi"/>
          </w:rPr>
          <w:delText xml:space="preserve"> </w:delText>
        </w:r>
      </w:del>
      <w:ins w:id="35" w:author="Pei Wei" w:date="2025-07-16T11:30:00Z">
        <w:r w:rsidRPr="00531DE1">
          <w:rPr>
            <w:rFonts w:asciiTheme="minorHAnsi" w:eastAsia="SimSun" w:hAnsiTheme="minorHAnsi" w:cstheme="minorHAnsi"/>
            <w:lang w:eastAsia="zh-CN"/>
          </w:rPr>
          <w:t>within their remit that affect consumer pro</w:t>
        </w:r>
      </w:ins>
      <w:ins w:id="36" w:author="Pei Wei" w:date="2025-07-16T11:31:00Z">
        <w:r w:rsidRPr="00531DE1">
          <w:rPr>
            <w:rFonts w:asciiTheme="minorHAnsi" w:eastAsia="SimSun" w:hAnsiTheme="minorHAnsi" w:cstheme="minorHAnsi"/>
            <w:lang w:eastAsia="zh-CN"/>
          </w:rPr>
          <w:t>tection</w:t>
        </w:r>
      </w:ins>
      <w:r w:rsidRPr="00531DE1">
        <w:rPr>
          <w:rFonts w:asciiTheme="minorHAnsi" w:hAnsiTheme="minorHAnsi" w:cstheme="minorHAnsi"/>
        </w:rPr>
        <w:t>;</w:t>
      </w:r>
    </w:p>
    <w:p w14:paraId="21F3F3DA" w14:textId="77777777" w:rsidR="00FF22EF" w:rsidRPr="00531DE1" w:rsidRDefault="00FF22EF" w:rsidP="0049747B">
      <w:pPr>
        <w:spacing w:after="240"/>
        <w:rPr>
          <w:rFonts w:asciiTheme="minorHAnsi" w:hAnsiTheme="minorHAnsi" w:cstheme="minorHAnsi"/>
        </w:rPr>
      </w:pPr>
      <w:r w:rsidRPr="00531DE1">
        <w:rPr>
          <w:rFonts w:asciiTheme="minorHAnsi" w:hAnsiTheme="minorHAnsi" w:cstheme="minorHAnsi"/>
        </w:rPr>
        <w:t>3</w:t>
      </w:r>
      <w:r w:rsidRPr="00531DE1">
        <w:rPr>
          <w:rFonts w:asciiTheme="minorHAnsi" w:hAnsiTheme="minorHAnsi" w:cstheme="minorHAnsi"/>
        </w:rPr>
        <w:tab/>
        <w:t xml:space="preserve">to issue regular information about relations and joint efforts with other international organizations and entities involved in telecommunication/ICT consumer and user </w:t>
      </w:r>
      <w:proofErr w:type="gramStart"/>
      <w:r w:rsidRPr="00531DE1">
        <w:rPr>
          <w:rFonts w:asciiTheme="minorHAnsi" w:hAnsiTheme="minorHAnsi" w:cstheme="minorHAnsi"/>
        </w:rPr>
        <w:t>protection;</w:t>
      </w:r>
      <w:proofErr w:type="gramEnd"/>
    </w:p>
    <w:p w14:paraId="26DEC0F2" w14:textId="77777777" w:rsidR="00FF22EF" w:rsidRPr="00531DE1" w:rsidRDefault="00FF22EF" w:rsidP="0049747B">
      <w:pPr>
        <w:spacing w:after="240"/>
        <w:rPr>
          <w:rFonts w:asciiTheme="minorHAnsi" w:hAnsiTheme="minorHAnsi" w:cstheme="minorHAnsi"/>
        </w:rPr>
      </w:pPr>
      <w:r w:rsidRPr="00531DE1">
        <w:rPr>
          <w:rFonts w:asciiTheme="minorHAnsi" w:hAnsiTheme="minorHAnsi" w:cstheme="minorHAnsi"/>
        </w:rPr>
        <w:t>4</w:t>
      </w:r>
      <w:r w:rsidRPr="00531DE1">
        <w:rPr>
          <w:rFonts w:asciiTheme="minorHAnsi" w:hAnsiTheme="minorHAnsi" w:cstheme="minorHAnsi"/>
        </w:rPr>
        <w:tab/>
        <w:t xml:space="preserve">to invite Member States to create their end-user and consumer associations that can address issues relevant to this </w:t>
      </w:r>
      <w:proofErr w:type="gramStart"/>
      <w:r w:rsidRPr="00531DE1">
        <w:rPr>
          <w:rFonts w:asciiTheme="minorHAnsi" w:hAnsiTheme="minorHAnsi" w:cstheme="minorHAnsi"/>
        </w:rPr>
        <w:t>resolution;</w:t>
      </w:r>
      <w:proofErr w:type="gramEnd"/>
    </w:p>
    <w:p w14:paraId="7E672D1E" w14:textId="0F272985" w:rsidR="00FF22EF" w:rsidRPr="00531DE1" w:rsidDel="001B74F8" w:rsidRDefault="00FF22EF" w:rsidP="0049747B">
      <w:pPr>
        <w:spacing w:after="240"/>
        <w:rPr>
          <w:del w:id="37" w:author="Pei Wei" w:date="2025-07-16T11:31:00Z"/>
          <w:rFonts w:asciiTheme="minorHAnsi" w:eastAsia="SimSun" w:hAnsiTheme="minorHAnsi" w:cstheme="minorHAnsi"/>
          <w:lang w:eastAsia="zh-CN"/>
        </w:rPr>
      </w:pPr>
      <w:r w:rsidRPr="00531DE1">
        <w:rPr>
          <w:rFonts w:asciiTheme="minorHAnsi" w:hAnsiTheme="minorHAnsi" w:cstheme="minorHAnsi"/>
        </w:rPr>
        <w:t>5</w:t>
      </w:r>
      <w:r w:rsidRPr="00531DE1">
        <w:rPr>
          <w:rFonts w:asciiTheme="minorHAnsi" w:hAnsiTheme="minorHAnsi" w:cstheme="minorHAnsi"/>
        </w:rPr>
        <w:tab/>
        <w:t xml:space="preserve">to organize training </w:t>
      </w:r>
      <w:proofErr w:type="spellStart"/>
      <w:r w:rsidRPr="00531DE1">
        <w:rPr>
          <w:rFonts w:asciiTheme="minorHAnsi" w:hAnsiTheme="minorHAnsi" w:cstheme="minorHAnsi"/>
        </w:rPr>
        <w:t>programmes</w:t>
      </w:r>
      <w:proofErr w:type="spellEnd"/>
      <w:r w:rsidRPr="00531DE1">
        <w:rPr>
          <w:rFonts w:asciiTheme="minorHAnsi" w:hAnsiTheme="minorHAnsi" w:cstheme="minorHAnsi"/>
        </w:rPr>
        <w:t xml:space="preserve">, such as workshops and seminars, in order to </w:t>
      </w:r>
      <w:proofErr w:type="spellStart"/>
      <w:r w:rsidRPr="00531DE1">
        <w:rPr>
          <w:rFonts w:asciiTheme="minorHAnsi" w:hAnsiTheme="minorHAnsi" w:cstheme="minorHAnsi"/>
        </w:rPr>
        <w:t>analyse</w:t>
      </w:r>
      <w:proofErr w:type="spellEnd"/>
      <w:r w:rsidRPr="00531DE1">
        <w:rPr>
          <w:rFonts w:asciiTheme="minorHAnsi" w:hAnsiTheme="minorHAnsi" w:cstheme="minorHAnsi"/>
        </w:rPr>
        <w:t xml:space="preserve"> best practices, to encourage training in telecommunication/ICT services, user and consumer education, education for sustainable consumption and data protection, and to formulate possible recommendations about tools and measures that provide support and protection for users and consumers of ICT services,</w:t>
      </w:r>
      <w:ins w:id="38" w:author="Pei Wei" w:date="2025-06-12T19:57:00Z">
        <w:r w:rsidRPr="00531DE1">
          <w:rPr>
            <w:rFonts w:asciiTheme="minorHAnsi" w:eastAsia="SimSun" w:hAnsiTheme="minorHAnsi" w:cstheme="minorHAnsi"/>
            <w:lang w:eastAsia="zh-CN"/>
          </w:rPr>
          <w:t xml:space="preserve"> </w:t>
        </w:r>
        <w:r w:rsidRPr="00531DE1">
          <w:rPr>
            <w:rFonts w:asciiTheme="minorHAnsi" w:hAnsiTheme="minorHAnsi" w:cstheme="minorHAnsi"/>
            <w:lang w:eastAsia="zh-CN"/>
          </w:rPr>
          <w:t>with training tailored to the specific needs of target groups and local contexts</w:t>
        </w:r>
      </w:ins>
      <w:ins w:id="39" w:author="Jongbong PARK" w:date="2025-09-23T21:27:00Z" w16du:dateUtc="2025-09-23T13:27:00Z">
        <w:r w:rsidR="008F0A92">
          <w:rPr>
            <w:rFonts w:asciiTheme="minorHAnsi" w:hAnsiTheme="minorHAnsi" w:cstheme="minorHAnsi"/>
            <w:lang w:eastAsia="zh-CN"/>
          </w:rPr>
          <w:t>,</w:t>
        </w:r>
      </w:ins>
    </w:p>
    <w:p w14:paraId="573AE1C4" w14:textId="77777777" w:rsidR="00FF22EF" w:rsidRPr="00531DE1" w:rsidRDefault="00FF22EF" w:rsidP="0049747B">
      <w:pPr>
        <w:pStyle w:val="Call"/>
        <w:spacing w:after="240"/>
        <w:rPr>
          <w:rFonts w:cstheme="minorHAnsi"/>
          <w:szCs w:val="24"/>
        </w:rPr>
      </w:pPr>
      <w:r w:rsidRPr="00531DE1">
        <w:rPr>
          <w:rFonts w:cstheme="minorHAnsi"/>
          <w:szCs w:val="24"/>
        </w:rPr>
        <w:t>encourages Member States</w:t>
      </w:r>
    </w:p>
    <w:p w14:paraId="08F3FE70" w14:textId="77777777" w:rsidR="00FF22EF" w:rsidRPr="00531DE1" w:rsidRDefault="00FF22EF" w:rsidP="0049747B">
      <w:pPr>
        <w:spacing w:after="240"/>
        <w:rPr>
          <w:rFonts w:asciiTheme="minorHAnsi" w:hAnsiTheme="minorHAnsi" w:cstheme="minorHAnsi"/>
        </w:rPr>
      </w:pPr>
      <w:r w:rsidRPr="00531DE1">
        <w:rPr>
          <w:rFonts w:asciiTheme="minorHAnsi" w:hAnsiTheme="minorHAnsi" w:cstheme="minorHAnsi"/>
        </w:rPr>
        <w:t>1</w:t>
      </w:r>
      <w:r w:rsidRPr="00531DE1">
        <w:rPr>
          <w:rFonts w:asciiTheme="minorHAnsi" w:hAnsiTheme="minorHAnsi" w:cstheme="minorHAnsi"/>
        </w:rPr>
        <w:tab/>
        <w:t>to empower users/consumers through the formulation and promotion of policies that foster the provision of information and good practices in regard to consumer education, consumer rights, and the characteristics, quality, security, rates and prices of the telecommunication services offered by different providers, considering especially those that facilitate the provision of free-of-charge, transparent, comparable, up-to-date and accurate information;</w:t>
      </w:r>
    </w:p>
    <w:p w14:paraId="1374C730" w14:textId="77777777" w:rsidR="00FF22EF" w:rsidRPr="00531DE1" w:rsidRDefault="00FF22EF" w:rsidP="0049747B">
      <w:pPr>
        <w:spacing w:after="240"/>
        <w:rPr>
          <w:rFonts w:asciiTheme="minorHAnsi" w:hAnsiTheme="minorHAnsi" w:cstheme="minorHAnsi"/>
        </w:rPr>
      </w:pPr>
      <w:r w:rsidRPr="00531DE1">
        <w:rPr>
          <w:rFonts w:asciiTheme="minorHAnsi" w:hAnsiTheme="minorHAnsi" w:cstheme="minorHAnsi"/>
        </w:rPr>
        <w:t>2</w:t>
      </w:r>
      <w:r w:rsidRPr="00531DE1">
        <w:rPr>
          <w:rFonts w:asciiTheme="minorHAnsi" w:hAnsiTheme="minorHAnsi" w:cstheme="minorHAnsi"/>
        </w:rPr>
        <w:tab/>
      </w:r>
      <w:r w:rsidRPr="00531DE1">
        <w:rPr>
          <w:rFonts w:asciiTheme="minorHAnsi" w:hAnsiTheme="minorHAnsi" w:cstheme="minorHAnsi"/>
          <w:bCs/>
        </w:rPr>
        <w:t xml:space="preserve">to consider the creation of an enabling and collaborative regulatory environment in which telecommunication operators can provide telecommunication/ICT services for their users/consumers, with the appropriate quality, and stimulating competitive, fair and affordable rates and </w:t>
      </w:r>
      <w:proofErr w:type="gramStart"/>
      <w:r w:rsidRPr="00531DE1">
        <w:rPr>
          <w:rFonts w:asciiTheme="minorHAnsi" w:hAnsiTheme="minorHAnsi" w:cstheme="minorHAnsi"/>
          <w:bCs/>
        </w:rPr>
        <w:t>prices;</w:t>
      </w:r>
      <w:proofErr w:type="gramEnd"/>
    </w:p>
    <w:p w14:paraId="020A2E45" w14:textId="77777777" w:rsidR="00FF22EF" w:rsidRPr="00531DE1" w:rsidRDefault="00FF22EF" w:rsidP="0049747B">
      <w:pPr>
        <w:spacing w:after="240"/>
        <w:rPr>
          <w:rFonts w:asciiTheme="minorHAnsi" w:hAnsiTheme="minorHAnsi" w:cstheme="minorHAnsi"/>
        </w:rPr>
      </w:pPr>
      <w:r w:rsidRPr="00531DE1">
        <w:rPr>
          <w:rFonts w:asciiTheme="minorHAnsi" w:hAnsiTheme="minorHAnsi" w:cstheme="minorHAnsi"/>
        </w:rPr>
        <w:t>3</w:t>
      </w:r>
      <w:r w:rsidRPr="00531DE1">
        <w:rPr>
          <w:rFonts w:asciiTheme="minorHAnsi" w:hAnsiTheme="minorHAnsi" w:cstheme="minorHAnsi"/>
        </w:rPr>
        <w:tab/>
        <w:t xml:space="preserve">to foster measures to ensure that, in international roaming, visiting users are provided with telecommunication/ICT services of satisfactory quality, and that consumers and end users are informed in a timely manner about international telecommunication services, including international roaming rates, and relevant applicable </w:t>
      </w:r>
      <w:proofErr w:type="gramStart"/>
      <w:r w:rsidRPr="00531DE1">
        <w:rPr>
          <w:rFonts w:asciiTheme="minorHAnsi" w:hAnsiTheme="minorHAnsi" w:cstheme="minorHAnsi"/>
        </w:rPr>
        <w:t>conditions;</w:t>
      </w:r>
      <w:proofErr w:type="gramEnd"/>
    </w:p>
    <w:p w14:paraId="5B9DB886" w14:textId="77777777" w:rsidR="00FF22EF" w:rsidRPr="00531DE1" w:rsidRDefault="00FF22EF" w:rsidP="0049747B">
      <w:pPr>
        <w:spacing w:after="240"/>
        <w:rPr>
          <w:rFonts w:asciiTheme="minorHAnsi" w:hAnsiTheme="minorHAnsi" w:cstheme="minorHAnsi"/>
        </w:rPr>
      </w:pPr>
      <w:r w:rsidRPr="00531DE1">
        <w:rPr>
          <w:rFonts w:asciiTheme="minorHAnsi" w:hAnsiTheme="minorHAnsi" w:cstheme="minorHAnsi"/>
        </w:rPr>
        <w:lastRenderedPageBreak/>
        <w:t>4</w:t>
      </w:r>
      <w:r w:rsidRPr="00531DE1">
        <w:rPr>
          <w:rFonts w:asciiTheme="minorHAnsi" w:hAnsiTheme="minorHAnsi" w:cstheme="minorHAnsi"/>
        </w:rPr>
        <w:tab/>
        <w:t xml:space="preserve">to encourage telecommunication/ICT operators/providers to develop clear, simple offers at affordable prices, with easy to understand, transparent and accessible terms of service, as well as better consumer-education </w:t>
      </w:r>
      <w:proofErr w:type="gramStart"/>
      <w:r w:rsidRPr="00531DE1">
        <w:rPr>
          <w:rFonts w:asciiTheme="minorHAnsi" w:hAnsiTheme="minorHAnsi" w:cstheme="minorHAnsi"/>
        </w:rPr>
        <w:t>practices;</w:t>
      </w:r>
      <w:proofErr w:type="gramEnd"/>
    </w:p>
    <w:p w14:paraId="4CBCD402" w14:textId="43B427C4" w:rsidR="00FF22EF" w:rsidRPr="00531DE1" w:rsidRDefault="00FF22EF" w:rsidP="0049747B">
      <w:pPr>
        <w:spacing w:after="240"/>
        <w:rPr>
          <w:rFonts w:asciiTheme="minorHAnsi" w:hAnsiTheme="minorHAnsi" w:cstheme="minorHAnsi"/>
        </w:rPr>
      </w:pPr>
      <w:r w:rsidRPr="00531DE1">
        <w:rPr>
          <w:rFonts w:asciiTheme="minorHAnsi" w:hAnsiTheme="minorHAnsi" w:cstheme="minorHAnsi"/>
        </w:rPr>
        <w:t>5</w:t>
      </w:r>
      <w:r w:rsidRPr="00531DE1">
        <w:rPr>
          <w:rFonts w:asciiTheme="minorHAnsi" w:hAnsiTheme="minorHAnsi" w:cstheme="minorHAnsi"/>
        </w:rPr>
        <w:tab/>
        <w:t xml:space="preserve">to build the trust of telecommunication/ICT users and consumers in the utilization and leverage of telecommunications/ICTs, including through the development of policies to guarantee and encourage the provision of quality services, and transparency of comparable, updated and accurate information, in order that user and consumer decisions about services are based on ease of perception, understanding and </w:t>
      </w:r>
      <w:proofErr w:type="gramStart"/>
      <w:r w:rsidRPr="00531DE1">
        <w:rPr>
          <w:rFonts w:asciiTheme="minorHAnsi" w:hAnsiTheme="minorHAnsi" w:cstheme="minorHAnsi"/>
        </w:rPr>
        <w:t>accessibility;</w:t>
      </w:r>
      <w:proofErr w:type="gramEnd"/>
    </w:p>
    <w:p w14:paraId="031E2DB7" w14:textId="77777777" w:rsidR="00FF22EF" w:rsidRPr="00531DE1" w:rsidRDefault="00FF22EF" w:rsidP="0049747B">
      <w:pPr>
        <w:spacing w:after="240"/>
        <w:rPr>
          <w:rFonts w:asciiTheme="minorHAnsi" w:hAnsiTheme="minorHAnsi" w:cstheme="minorHAnsi"/>
        </w:rPr>
      </w:pPr>
      <w:r w:rsidRPr="00531DE1">
        <w:rPr>
          <w:rFonts w:asciiTheme="minorHAnsi" w:hAnsiTheme="minorHAnsi" w:cstheme="minorHAnsi"/>
        </w:rPr>
        <w:t>6</w:t>
      </w:r>
      <w:r w:rsidRPr="00531DE1">
        <w:rPr>
          <w:rFonts w:asciiTheme="minorHAnsi" w:hAnsiTheme="minorHAnsi" w:cstheme="minorHAnsi"/>
        </w:rPr>
        <w:tab/>
        <w:t xml:space="preserve">to include users/consumers with disabilities, persons with specific needs, older </w:t>
      </w:r>
      <w:proofErr w:type="gramStart"/>
      <w:r w:rsidRPr="00531DE1">
        <w:rPr>
          <w:rFonts w:asciiTheme="minorHAnsi" w:hAnsiTheme="minorHAnsi" w:cstheme="minorHAnsi"/>
        </w:rPr>
        <w:t>persons</w:t>
      </w:r>
      <w:proofErr w:type="gramEnd"/>
      <w:r w:rsidRPr="00531DE1">
        <w:rPr>
          <w:rFonts w:asciiTheme="minorHAnsi" w:hAnsiTheme="minorHAnsi" w:cstheme="minorHAnsi"/>
        </w:rPr>
        <w:t xml:space="preserve"> and other vulnerable groups, so they have access to telecommunication/ICT services under equal </w:t>
      </w:r>
      <w:proofErr w:type="gramStart"/>
      <w:r w:rsidRPr="00531DE1">
        <w:rPr>
          <w:rFonts w:asciiTheme="minorHAnsi" w:hAnsiTheme="minorHAnsi" w:cstheme="minorHAnsi"/>
        </w:rPr>
        <w:t>conditions;</w:t>
      </w:r>
      <w:proofErr w:type="gramEnd"/>
    </w:p>
    <w:p w14:paraId="37CC88EB" w14:textId="77777777" w:rsidR="00FF22EF" w:rsidRPr="00531DE1" w:rsidRDefault="00FF22EF" w:rsidP="0049747B">
      <w:pPr>
        <w:spacing w:after="240"/>
        <w:rPr>
          <w:ins w:id="40" w:author="DELL" w:date="2025-07-04T13:30:00Z"/>
          <w:rFonts w:asciiTheme="minorHAnsi" w:eastAsia="SimSun" w:hAnsiTheme="minorHAnsi" w:cstheme="minorHAnsi"/>
          <w:lang w:eastAsia="zh-CN"/>
        </w:rPr>
      </w:pPr>
      <w:r w:rsidRPr="00531DE1">
        <w:rPr>
          <w:rFonts w:asciiTheme="minorHAnsi" w:hAnsiTheme="minorHAnsi" w:cstheme="minorHAnsi"/>
        </w:rPr>
        <w:t>7</w:t>
      </w:r>
      <w:r w:rsidRPr="00531DE1">
        <w:rPr>
          <w:rFonts w:asciiTheme="minorHAnsi" w:hAnsiTheme="minorHAnsi" w:cstheme="minorHAnsi"/>
        </w:rPr>
        <w:tab/>
        <w:t xml:space="preserve">to consider improving digital skills among users/consumers of telecommunication/ICT services, particularly for users/consumers with disabilities, persons with specific needs, older persons and other vulnerable </w:t>
      </w:r>
      <w:proofErr w:type="gramStart"/>
      <w:r w:rsidRPr="00531DE1">
        <w:rPr>
          <w:rFonts w:asciiTheme="minorHAnsi" w:hAnsiTheme="minorHAnsi" w:cstheme="minorHAnsi"/>
        </w:rPr>
        <w:t>groups</w:t>
      </w:r>
      <w:ins w:id="41" w:author="Pei Wei" w:date="2025-06-12T19:59:00Z">
        <w:r w:rsidRPr="00531DE1">
          <w:rPr>
            <w:rFonts w:asciiTheme="minorHAnsi" w:eastAsia="SimSun" w:hAnsiTheme="minorHAnsi" w:cstheme="minorHAnsi"/>
            <w:lang w:eastAsia="zh-CN"/>
          </w:rPr>
          <w:t>;</w:t>
        </w:r>
      </w:ins>
      <w:proofErr w:type="gramEnd"/>
    </w:p>
    <w:p w14:paraId="630D97F3" w14:textId="497DB602" w:rsidR="00FF22EF" w:rsidRPr="00E743C4" w:rsidRDefault="00FF22EF" w:rsidP="0049747B">
      <w:pPr>
        <w:spacing w:after="240"/>
        <w:rPr>
          <w:rFonts w:asciiTheme="minorHAnsi" w:hAnsiTheme="minorHAnsi" w:cstheme="minorHAnsi"/>
          <w:lang w:eastAsia="zh-CN"/>
        </w:rPr>
      </w:pPr>
      <w:ins w:id="42" w:author="DELL" w:date="2025-07-04T13:30:00Z">
        <w:r w:rsidRPr="00531DE1">
          <w:rPr>
            <w:rFonts w:asciiTheme="minorHAnsi" w:hAnsiTheme="minorHAnsi" w:cstheme="minorHAnsi"/>
            <w:lang w:eastAsia="zh-CN"/>
          </w:rPr>
          <w:t xml:space="preserve">8         </w:t>
        </w:r>
      </w:ins>
      <w:ins w:id="43" w:author="Pei Wei" w:date="2025-07-16T11:32:00Z">
        <w:r w:rsidRPr="00531DE1">
          <w:rPr>
            <w:rFonts w:asciiTheme="minorHAnsi" w:eastAsia="SimSun" w:hAnsiTheme="minorHAnsi" w:cstheme="minorHAnsi"/>
            <w:lang w:eastAsia="zh-CN"/>
          </w:rPr>
          <w:t>t</w:t>
        </w:r>
        <w:r w:rsidRPr="00531DE1">
          <w:rPr>
            <w:rFonts w:asciiTheme="minorHAnsi" w:hAnsiTheme="minorHAnsi" w:cstheme="minorHAnsi"/>
            <w:lang w:eastAsia="zh-CN"/>
          </w:rPr>
          <w:t>o encourage telecommunication/ICT operators and service providers to pursue approaches that support consumer protection, drawing on their own technological capacities</w:t>
        </w:r>
      </w:ins>
      <w:ins w:id="44" w:author="Pei Wei" w:date="2025-07-16T11:46:00Z">
        <w:r w:rsidRPr="00531DE1">
          <w:rPr>
            <w:rFonts w:asciiTheme="minorHAnsi" w:eastAsia="SimSun" w:hAnsiTheme="minorHAnsi" w:cstheme="minorHAnsi"/>
            <w:lang w:eastAsia="zh-CN"/>
          </w:rPr>
          <w:t xml:space="preserve">, </w:t>
        </w:r>
      </w:ins>
      <w:ins w:id="45" w:author="Pei Wei" w:date="2025-07-16T11:32:00Z">
        <w:r w:rsidRPr="00531DE1">
          <w:rPr>
            <w:rFonts w:asciiTheme="minorHAnsi" w:hAnsiTheme="minorHAnsi" w:cstheme="minorHAnsi"/>
            <w:lang w:eastAsia="zh-CN"/>
          </w:rPr>
          <w:t>business models and reasonable cost considerations</w:t>
        </w:r>
      </w:ins>
      <w:ins w:id="46" w:author="Jongbong PARK" w:date="2025-09-23T21:28:00Z" w16du:dateUtc="2025-09-23T13:28:00Z">
        <w:r w:rsidR="008F0A92">
          <w:rPr>
            <w:rFonts w:asciiTheme="minorHAnsi" w:hAnsiTheme="minorHAnsi" w:cstheme="minorHAnsi"/>
            <w:lang w:eastAsia="zh-CN"/>
          </w:rPr>
          <w:t>,</w:t>
        </w:r>
      </w:ins>
    </w:p>
    <w:p w14:paraId="67B911AE" w14:textId="77777777" w:rsidR="00893FA0" w:rsidRPr="00893FA0" w:rsidRDefault="00FF22EF" w:rsidP="00893FA0">
      <w:pPr>
        <w:pStyle w:val="Call"/>
        <w:spacing w:after="240"/>
        <w:rPr>
          <w:rFonts w:cstheme="minorHAnsi"/>
          <w:szCs w:val="24"/>
        </w:rPr>
      </w:pPr>
      <w:r w:rsidRPr="00531DE1">
        <w:rPr>
          <w:rFonts w:cstheme="minorHAnsi"/>
          <w:szCs w:val="24"/>
        </w:rPr>
        <w:t>invites Member States and Sector Members of the ITU Telecommunication Development Sector</w:t>
      </w:r>
    </w:p>
    <w:p w14:paraId="62D9B9B5" w14:textId="02A3F9F6" w:rsidR="00603DA6" w:rsidRPr="00531DE1" w:rsidRDefault="00FF22EF" w:rsidP="0049747B">
      <w:pPr>
        <w:spacing w:after="240"/>
        <w:rPr>
          <w:rFonts w:asciiTheme="minorHAnsi" w:hAnsiTheme="minorHAnsi" w:cstheme="minorHAnsi"/>
          <w:lang w:eastAsia="zh-CN"/>
        </w:rPr>
      </w:pPr>
      <w:r w:rsidRPr="00531DE1">
        <w:rPr>
          <w:rFonts w:asciiTheme="minorHAnsi" w:hAnsiTheme="minorHAnsi" w:cstheme="minorHAnsi"/>
        </w:rPr>
        <w:t xml:space="preserve">to contribute inputs that will allow the dissemination of best practices and policies they have implemented </w:t>
      </w:r>
      <w:proofErr w:type="gramStart"/>
      <w:r w:rsidRPr="00531DE1">
        <w:rPr>
          <w:rFonts w:asciiTheme="minorHAnsi" w:hAnsiTheme="minorHAnsi" w:cstheme="minorHAnsi"/>
        </w:rPr>
        <w:t>in regard to</w:t>
      </w:r>
      <w:proofErr w:type="gramEnd"/>
      <w:r w:rsidRPr="00531DE1">
        <w:rPr>
          <w:rFonts w:asciiTheme="minorHAnsi" w:hAnsiTheme="minorHAnsi" w:cstheme="minorHAnsi"/>
        </w:rPr>
        <w:t xml:space="preserve"> this resolution, taking into consideration ITU Recommendations, reports and guidelines.</w:t>
      </w:r>
    </w:p>
    <w:sectPr w:rsidR="00603DA6" w:rsidRPr="00531DE1" w:rsidSect="002E2B2D">
      <w:headerReference w:type="default" r:id="rId10"/>
      <w:footerReference w:type="even" r:id="rId11"/>
      <w:footerReference w:type="default" r:id="rId12"/>
      <w:footerReference w:type="first" r:id="rId13"/>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A7ED24" w14:textId="77777777" w:rsidR="00B135A0" w:rsidRDefault="00B135A0">
      <w:r>
        <w:separator/>
      </w:r>
    </w:p>
  </w:endnote>
  <w:endnote w:type="continuationSeparator" w:id="0">
    <w:p w14:paraId="7EE5B16F" w14:textId="77777777" w:rsidR="00B135A0" w:rsidRDefault="00B135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Che">
    <w:altName w:val="Malgun Gothic"/>
    <w:panose1 w:val="020B0609000101010101"/>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BatangChe">
    <w:altName w:val="Malgun Gothic"/>
    <w:panose1 w:val="0203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0B7AB"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592EE24"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2DC0D" w14:textId="6580508E" w:rsidR="0097693B" w:rsidRDefault="00EB4E44" w:rsidP="00341CD0">
    <w:pPr>
      <w:pStyle w:val="Footer"/>
      <w:tabs>
        <w:tab w:val="clear" w:pos="4320"/>
        <w:tab w:val="clear" w:pos="8640"/>
        <w:tab w:val="right" w:pos="9180"/>
      </w:tabs>
      <w:ind w:right="-7"/>
      <w:jc w:val="right"/>
    </w:pPr>
    <w:r>
      <w:rPr>
        <w:rStyle w:val="PageNumber"/>
      </w:rPr>
      <w:t>PACP-18</w:t>
    </w:r>
    <w:r w:rsidR="00341CD0">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B53AE4">
      <w:rPr>
        <w:rStyle w:val="PageNumber"/>
        <w:noProof/>
      </w:rPr>
      <w:t>2</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B53AE4">
      <w:rPr>
        <w:rStyle w:val="PageNumber"/>
        <w:noProof/>
      </w:rPr>
      <w:t>3</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85" w:type="dxa"/>
      <w:jc w:val="center"/>
      <w:tblBorders>
        <w:top w:val="single" w:sz="8" w:space="0" w:color="auto"/>
      </w:tblBorders>
      <w:tblLayout w:type="fixed"/>
      <w:tblCellMar>
        <w:left w:w="57" w:type="dxa"/>
        <w:right w:w="57" w:type="dxa"/>
      </w:tblCellMar>
      <w:tblLook w:val="04A0" w:firstRow="1" w:lastRow="0" w:firstColumn="1" w:lastColumn="0" w:noHBand="0" w:noVBand="1"/>
    </w:tblPr>
    <w:tblGrid>
      <w:gridCol w:w="1152"/>
      <w:gridCol w:w="4658"/>
      <w:gridCol w:w="3475"/>
    </w:tblGrid>
    <w:tr w:rsidR="00B35492" w14:paraId="5F7A3E6D" w14:textId="77777777" w:rsidTr="00B35492">
      <w:trPr>
        <w:cantSplit/>
        <w:trHeight w:val="204"/>
        <w:jc w:val="center"/>
      </w:trPr>
      <w:tc>
        <w:tcPr>
          <w:tcW w:w="1152" w:type="dxa"/>
          <w:tcBorders>
            <w:top w:val="single" w:sz="8" w:space="0" w:color="auto"/>
            <w:left w:val="nil"/>
            <w:bottom w:val="nil"/>
            <w:right w:val="nil"/>
          </w:tcBorders>
          <w:hideMark/>
        </w:tcPr>
        <w:p w14:paraId="2DC84A80" w14:textId="77777777" w:rsidR="00B35492" w:rsidRDefault="00B35492" w:rsidP="00B35492">
          <w:pPr>
            <w:rPr>
              <w:b/>
              <w:bCs/>
            </w:rPr>
          </w:pPr>
          <w:r>
            <w:rPr>
              <w:b/>
              <w:bCs/>
            </w:rPr>
            <w:t>Contact:</w:t>
          </w:r>
        </w:p>
      </w:tc>
      <w:tc>
        <w:tcPr>
          <w:tcW w:w="4660" w:type="dxa"/>
          <w:tcBorders>
            <w:top w:val="single" w:sz="8" w:space="0" w:color="auto"/>
            <w:left w:val="nil"/>
            <w:bottom w:val="nil"/>
            <w:right w:val="nil"/>
          </w:tcBorders>
          <w:hideMark/>
        </w:tcPr>
        <w:p w14:paraId="38C16952" w14:textId="31AE9F20" w:rsidR="00B35492" w:rsidRDefault="00B35492" w:rsidP="00B35492">
          <w:pPr>
            <w:rPr>
              <w:rFonts w:eastAsia="Batang"/>
            </w:rPr>
          </w:pPr>
        </w:p>
      </w:tc>
      <w:tc>
        <w:tcPr>
          <w:tcW w:w="3476" w:type="dxa"/>
          <w:tcBorders>
            <w:top w:val="single" w:sz="8" w:space="0" w:color="auto"/>
            <w:left w:val="nil"/>
            <w:bottom w:val="nil"/>
            <w:right w:val="nil"/>
          </w:tcBorders>
          <w:hideMark/>
        </w:tcPr>
        <w:p w14:paraId="6EF24627" w14:textId="131B5523" w:rsidR="00B35492" w:rsidRDefault="00B35492" w:rsidP="00B35492">
          <w:pPr>
            <w:rPr>
              <w:lang w:eastAsia="ja-JP"/>
            </w:rPr>
          </w:pPr>
          <w:r>
            <w:t xml:space="preserve">Email: </w:t>
          </w:r>
        </w:p>
      </w:tc>
    </w:tr>
  </w:tbl>
  <w:p w14:paraId="23BB73B0" w14:textId="77777777" w:rsidR="00341CD0" w:rsidRPr="00341CD0" w:rsidRDefault="00341CD0" w:rsidP="00341CD0">
    <w:pPr>
      <w:pStyle w:val="Footer"/>
      <w:tabs>
        <w:tab w:val="clear" w:pos="4320"/>
        <w:tab w:val="clear" w:pos="8640"/>
        <w:tab w:val="right" w:pos="9173"/>
      </w:tabs>
      <w:rPr>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CE1F6F" w14:textId="77777777" w:rsidR="00B135A0" w:rsidRDefault="00B135A0">
      <w:r>
        <w:separator/>
      </w:r>
    </w:p>
  </w:footnote>
  <w:footnote w:type="continuationSeparator" w:id="0">
    <w:p w14:paraId="5D56E19D" w14:textId="77777777" w:rsidR="00B135A0" w:rsidRDefault="00B135A0">
      <w:r>
        <w:continuationSeparator/>
      </w:r>
    </w:p>
  </w:footnote>
  <w:footnote w:id="1">
    <w:p w14:paraId="4B9BB524" w14:textId="77777777" w:rsidR="00FF22EF" w:rsidRDefault="00FF22EF" w:rsidP="00FF22EF">
      <w:pPr>
        <w:pStyle w:val="FootnoteText"/>
        <w:rPr>
          <w:lang w:val="en-US"/>
        </w:rPr>
      </w:pPr>
      <w:r>
        <w:rPr>
          <w:rStyle w:val="FootnoteReference"/>
        </w:rPr>
        <w:footnoteRef/>
      </w:r>
      <w:r>
        <w:t xml:space="preserve"> </w:t>
      </w:r>
      <w:r>
        <w:tab/>
      </w:r>
      <w:r>
        <w:rPr>
          <w:lang w:val="en-US"/>
        </w:rPr>
        <w:t>Vulnerable groups are intended to include women and girls, persons with disabilities and specific needs, older persons, youth, marginalized communities and indigenous people.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6E4D0" w14:textId="77777777" w:rsidR="0097693B" w:rsidRDefault="0097693B" w:rsidP="00341CD0">
    <w:pPr>
      <w:pStyle w:val="Header"/>
      <w:tabs>
        <w:tab w:val="clear" w:pos="4320"/>
        <w:tab w:val="clear" w:pos="8640"/>
      </w:tabs>
      <w:rPr>
        <w:lang w:eastAsia="ko-KR"/>
      </w:rPr>
    </w:pPr>
  </w:p>
  <w:p w14:paraId="57D4BB82" w14:textId="77777777" w:rsidR="0097693B" w:rsidRDefault="0097693B" w:rsidP="00341CD0">
    <w:pPr>
      <w:pStyle w:val="Header"/>
      <w:tabs>
        <w:tab w:val="clear" w:pos="4320"/>
        <w:tab w:val="clear" w:pos="864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114516"/>
    <w:multiLevelType w:val="hybridMultilevel"/>
    <w:tmpl w:val="2974D06C"/>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5551B39"/>
    <w:multiLevelType w:val="hybridMultilevel"/>
    <w:tmpl w:val="DEE8F72A"/>
    <w:lvl w:ilvl="0" w:tplc="9D2AD38E">
      <w:start w:val="1"/>
      <w:numFmt w:val="decimal"/>
      <w:lvlText w:val="%1."/>
      <w:lvlJc w:val="left"/>
      <w:pPr>
        <w:ind w:left="360" w:hanging="360"/>
      </w:pPr>
      <w:rPr>
        <w:rFonts w:hint="default"/>
        <w:i w:val="0"/>
        <w:iCs/>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16A03E34"/>
    <w:multiLevelType w:val="hybridMultilevel"/>
    <w:tmpl w:val="20AA6FDE"/>
    <w:lvl w:ilvl="0" w:tplc="89C261B6">
      <w:start w:val="1"/>
      <w:numFmt w:val="decimal"/>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200A54B3"/>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6"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15:restartNumberingAfterBreak="0">
    <w:nsid w:val="2877051E"/>
    <w:multiLevelType w:val="hybridMultilevel"/>
    <w:tmpl w:val="1B1455C2"/>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0"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57A80B13"/>
    <w:multiLevelType w:val="hybridMultilevel"/>
    <w:tmpl w:val="184EB0C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6A33C88"/>
    <w:multiLevelType w:val="hybridMultilevel"/>
    <w:tmpl w:val="001C8F7E"/>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E0A41C7"/>
    <w:multiLevelType w:val="hybridMultilevel"/>
    <w:tmpl w:val="658AC410"/>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15:restartNumberingAfterBreak="0">
    <w:nsid w:val="75173EF5"/>
    <w:multiLevelType w:val="hybridMultilevel"/>
    <w:tmpl w:val="45589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33530952">
    <w:abstractNumId w:val="10"/>
  </w:num>
  <w:num w:numId="2" w16cid:durableId="1146778981">
    <w:abstractNumId w:val="7"/>
  </w:num>
  <w:num w:numId="3" w16cid:durableId="1980840552">
    <w:abstractNumId w:val="6"/>
  </w:num>
  <w:num w:numId="4" w16cid:durableId="2013875066">
    <w:abstractNumId w:val="15"/>
  </w:num>
  <w:num w:numId="5" w16cid:durableId="1056052497">
    <w:abstractNumId w:val="9"/>
  </w:num>
  <w:num w:numId="6" w16cid:durableId="96214462">
    <w:abstractNumId w:val="11"/>
  </w:num>
  <w:num w:numId="7" w16cid:durableId="64032023">
    <w:abstractNumId w:val="4"/>
  </w:num>
  <w:num w:numId="8" w16cid:durableId="2053454615">
    <w:abstractNumId w:val="1"/>
  </w:num>
  <w:num w:numId="9" w16cid:durableId="647318443">
    <w:abstractNumId w:val="16"/>
  </w:num>
  <w:num w:numId="10" w16cid:durableId="708803115">
    <w:abstractNumId w:val="0"/>
  </w:num>
  <w:num w:numId="11" w16cid:durableId="400713012">
    <w:abstractNumId w:val="14"/>
  </w:num>
  <w:num w:numId="12" w16cid:durableId="109590328">
    <w:abstractNumId w:val="12"/>
  </w:num>
  <w:num w:numId="13" w16cid:durableId="1965574376">
    <w:abstractNumId w:val="8"/>
  </w:num>
  <w:num w:numId="14" w16cid:durableId="960380539">
    <w:abstractNumId w:val="5"/>
  </w:num>
  <w:num w:numId="15" w16cid:durableId="1734966478">
    <w:abstractNumId w:val="13"/>
  </w:num>
  <w:num w:numId="16" w16cid:durableId="1123160143">
    <w:abstractNumId w:val="3"/>
  </w:num>
  <w:num w:numId="17" w16cid:durableId="183791535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ei Wei">
    <w15:presenceInfo w15:providerId="Windows Live" w15:userId="f54d0e53e3470ae9"/>
  </w15:person>
  <w15:person w15:author="Nidup Gyeltshen">
    <w15:presenceInfo w15:providerId="None" w15:userId="Nidup Gyeltshen"/>
  </w15:person>
  <w15:person w15:author="Jongbong PARK">
    <w15:presenceInfo w15:providerId="AD" w15:userId="S::Jongbong@APT.INT::7a06c041-347b-4679-8c1e-f9b74e8b383f"/>
  </w15:person>
  <w15:person w15:author="DELL">
    <w15:presenceInfo w15:providerId="None" w15:userId="DE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385"/>
    <w:rsid w:val="00022F2A"/>
    <w:rsid w:val="0003595B"/>
    <w:rsid w:val="0006669E"/>
    <w:rsid w:val="000713CF"/>
    <w:rsid w:val="00082516"/>
    <w:rsid w:val="00090630"/>
    <w:rsid w:val="00090720"/>
    <w:rsid w:val="000920E0"/>
    <w:rsid w:val="00094B87"/>
    <w:rsid w:val="000A4826"/>
    <w:rsid w:val="000A5418"/>
    <w:rsid w:val="000C15F0"/>
    <w:rsid w:val="000D01C7"/>
    <w:rsid w:val="000F21A9"/>
    <w:rsid w:val="000F517C"/>
    <w:rsid w:val="000F5540"/>
    <w:rsid w:val="00103C8B"/>
    <w:rsid w:val="00104ACB"/>
    <w:rsid w:val="001273B8"/>
    <w:rsid w:val="001432B6"/>
    <w:rsid w:val="001539DD"/>
    <w:rsid w:val="00162DA4"/>
    <w:rsid w:val="00167EA9"/>
    <w:rsid w:val="001715E9"/>
    <w:rsid w:val="00182505"/>
    <w:rsid w:val="00182C10"/>
    <w:rsid w:val="00184519"/>
    <w:rsid w:val="0019389F"/>
    <w:rsid w:val="00196568"/>
    <w:rsid w:val="001A2F16"/>
    <w:rsid w:val="001A7545"/>
    <w:rsid w:val="001B18C2"/>
    <w:rsid w:val="001C2B9C"/>
    <w:rsid w:val="001C4D44"/>
    <w:rsid w:val="001C78A5"/>
    <w:rsid w:val="001D5D7E"/>
    <w:rsid w:val="001E0620"/>
    <w:rsid w:val="001E08FB"/>
    <w:rsid w:val="001E63A3"/>
    <w:rsid w:val="001F2466"/>
    <w:rsid w:val="0020769A"/>
    <w:rsid w:val="00213077"/>
    <w:rsid w:val="0021588B"/>
    <w:rsid w:val="002216AC"/>
    <w:rsid w:val="00250CFE"/>
    <w:rsid w:val="00254A1B"/>
    <w:rsid w:val="00254E60"/>
    <w:rsid w:val="00261350"/>
    <w:rsid w:val="002624D9"/>
    <w:rsid w:val="00266899"/>
    <w:rsid w:val="0028454D"/>
    <w:rsid w:val="00291C9E"/>
    <w:rsid w:val="002926D4"/>
    <w:rsid w:val="00294C06"/>
    <w:rsid w:val="002A35FE"/>
    <w:rsid w:val="002B09F5"/>
    <w:rsid w:val="002B4101"/>
    <w:rsid w:val="002C07DA"/>
    <w:rsid w:val="002C7EA9"/>
    <w:rsid w:val="002D21C2"/>
    <w:rsid w:val="002E2B2D"/>
    <w:rsid w:val="002F5401"/>
    <w:rsid w:val="0031047D"/>
    <w:rsid w:val="00341CD0"/>
    <w:rsid w:val="00342F20"/>
    <w:rsid w:val="003478EF"/>
    <w:rsid w:val="003500E0"/>
    <w:rsid w:val="003539D6"/>
    <w:rsid w:val="00354F69"/>
    <w:rsid w:val="003669CB"/>
    <w:rsid w:val="003809C7"/>
    <w:rsid w:val="00382004"/>
    <w:rsid w:val="003857E5"/>
    <w:rsid w:val="00385942"/>
    <w:rsid w:val="00390180"/>
    <w:rsid w:val="00397451"/>
    <w:rsid w:val="003A3B9E"/>
    <w:rsid w:val="003A7F16"/>
    <w:rsid w:val="003B6263"/>
    <w:rsid w:val="003B7D32"/>
    <w:rsid w:val="003C11A1"/>
    <w:rsid w:val="003C167B"/>
    <w:rsid w:val="003C64A7"/>
    <w:rsid w:val="003D2A67"/>
    <w:rsid w:val="003D3FDA"/>
    <w:rsid w:val="003D5414"/>
    <w:rsid w:val="00417015"/>
    <w:rsid w:val="00420822"/>
    <w:rsid w:val="00427E93"/>
    <w:rsid w:val="0045458F"/>
    <w:rsid w:val="00460753"/>
    <w:rsid w:val="00461D09"/>
    <w:rsid w:val="004633B4"/>
    <w:rsid w:val="00470093"/>
    <w:rsid w:val="00473BBB"/>
    <w:rsid w:val="004745C7"/>
    <w:rsid w:val="00491442"/>
    <w:rsid w:val="00493F99"/>
    <w:rsid w:val="00495E04"/>
    <w:rsid w:val="0049747B"/>
    <w:rsid w:val="004A3980"/>
    <w:rsid w:val="004A3B46"/>
    <w:rsid w:val="004B3553"/>
    <w:rsid w:val="004B6106"/>
    <w:rsid w:val="004C057E"/>
    <w:rsid w:val="004D362A"/>
    <w:rsid w:val="005154C0"/>
    <w:rsid w:val="00530E8C"/>
    <w:rsid w:val="00531DE1"/>
    <w:rsid w:val="00532959"/>
    <w:rsid w:val="00545933"/>
    <w:rsid w:val="00552EB7"/>
    <w:rsid w:val="00557544"/>
    <w:rsid w:val="005822B9"/>
    <w:rsid w:val="00587875"/>
    <w:rsid w:val="005939B5"/>
    <w:rsid w:val="00595E16"/>
    <w:rsid w:val="00595F1B"/>
    <w:rsid w:val="00596770"/>
    <w:rsid w:val="00597E68"/>
    <w:rsid w:val="005A561F"/>
    <w:rsid w:val="005F68A9"/>
    <w:rsid w:val="00603DA6"/>
    <w:rsid w:val="00607E2B"/>
    <w:rsid w:val="006139D6"/>
    <w:rsid w:val="00615134"/>
    <w:rsid w:val="0062351B"/>
    <w:rsid w:val="00623CE1"/>
    <w:rsid w:val="00626A1E"/>
    <w:rsid w:val="0063062B"/>
    <w:rsid w:val="00633922"/>
    <w:rsid w:val="00634FB3"/>
    <w:rsid w:val="0064269D"/>
    <w:rsid w:val="00643B73"/>
    <w:rsid w:val="00662815"/>
    <w:rsid w:val="00667229"/>
    <w:rsid w:val="00682BE5"/>
    <w:rsid w:val="00690FED"/>
    <w:rsid w:val="006939A5"/>
    <w:rsid w:val="00696442"/>
    <w:rsid w:val="006B190B"/>
    <w:rsid w:val="006B1962"/>
    <w:rsid w:val="006B335F"/>
    <w:rsid w:val="006B70A6"/>
    <w:rsid w:val="006C5A78"/>
    <w:rsid w:val="006C6011"/>
    <w:rsid w:val="006E25F9"/>
    <w:rsid w:val="006F09C5"/>
    <w:rsid w:val="00712451"/>
    <w:rsid w:val="007163EA"/>
    <w:rsid w:val="00731041"/>
    <w:rsid w:val="007319FC"/>
    <w:rsid w:val="00732F08"/>
    <w:rsid w:val="0074190C"/>
    <w:rsid w:val="00754B88"/>
    <w:rsid w:val="007577F3"/>
    <w:rsid w:val="00760DA3"/>
    <w:rsid w:val="00762576"/>
    <w:rsid w:val="00772F3C"/>
    <w:rsid w:val="007904D5"/>
    <w:rsid w:val="00791060"/>
    <w:rsid w:val="00795A97"/>
    <w:rsid w:val="00796084"/>
    <w:rsid w:val="007A6A04"/>
    <w:rsid w:val="007B5626"/>
    <w:rsid w:val="007B6F63"/>
    <w:rsid w:val="007E1955"/>
    <w:rsid w:val="007E53C2"/>
    <w:rsid w:val="007F3D5D"/>
    <w:rsid w:val="007F4ECE"/>
    <w:rsid w:val="0080570B"/>
    <w:rsid w:val="008148E1"/>
    <w:rsid w:val="008207FE"/>
    <w:rsid w:val="00826225"/>
    <w:rsid w:val="00827C8B"/>
    <w:rsid w:val="008319BF"/>
    <w:rsid w:val="008655EC"/>
    <w:rsid w:val="008833E3"/>
    <w:rsid w:val="008841F1"/>
    <w:rsid w:val="00884896"/>
    <w:rsid w:val="00893FA0"/>
    <w:rsid w:val="008943F4"/>
    <w:rsid w:val="008A396A"/>
    <w:rsid w:val="008C2E59"/>
    <w:rsid w:val="008C3D35"/>
    <w:rsid w:val="008C7BA1"/>
    <w:rsid w:val="008D0E09"/>
    <w:rsid w:val="008D1DB6"/>
    <w:rsid w:val="008D521E"/>
    <w:rsid w:val="008E24F2"/>
    <w:rsid w:val="008E3045"/>
    <w:rsid w:val="008E6B7B"/>
    <w:rsid w:val="008F0A92"/>
    <w:rsid w:val="008F0F70"/>
    <w:rsid w:val="00942816"/>
    <w:rsid w:val="00943AF3"/>
    <w:rsid w:val="009535AA"/>
    <w:rsid w:val="0097693B"/>
    <w:rsid w:val="0098597C"/>
    <w:rsid w:val="00992351"/>
    <w:rsid w:val="00993355"/>
    <w:rsid w:val="009A4A6D"/>
    <w:rsid w:val="009B1C18"/>
    <w:rsid w:val="009B1C5F"/>
    <w:rsid w:val="009C05C2"/>
    <w:rsid w:val="009E5BCA"/>
    <w:rsid w:val="009E7ACB"/>
    <w:rsid w:val="00A13265"/>
    <w:rsid w:val="00A260DD"/>
    <w:rsid w:val="00A4164C"/>
    <w:rsid w:val="00A41F75"/>
    <w:rsid w:val="00A45457"/>
    <w:rsid w:val="00A53122"/>
    <w:rsid w:val="00A552AE"/>
    <w:rsid w:val="00A55820"/>
    <w:rsid w:val="00A62A20"/>
    <w:rsid w:val="00A71136"/>
    <w:rsid w:val="00A849DD"/>
    <w:rsid w:val="00AA474C"/>
    <w:rsid w:val="00AA6C59"/>
    <w:rsid w:val="00AB5FDA"/>
    <w:rsid w:val="00AC5F7C"/>
    <w:rsid w:val="00AD7E5F"/>
    <w:rsid w:val="00AE55D2"/>
    <w:rsid w:val="00AF4C64"/>
    <w:rsid w:val="00AF5315"/>
    <w:rsid w:val="00B00A8E"/>
    <w:rsid w:val="00B01AA1"/>
    <w:rsid w:val="00B05FE5"/>
    <w:rsid w:val="00B135A0"/>
    <w:rsid w:val="00B23025"/>
    <w:rsid w:val="00B25B90"/>
    <w:rsid w:val="00B30C81"/>
    <w:rsid w:val="00B35492"/>
    <w:rsid w:val="00B41153"/>
    <w:rsid w:val="00B4793B"/>
    <w:rsid w:val="00B53AE4"/>
    <w:rsid w:val="00B60228"/>
    <w:rsid w:val="00B623AD"/>
    <w:rsid w:val="00B90441"/>
    <w:rsid w:val="00B90D0A"/>
    <w:rsid w:val="00BA70D3"/>
    <w:rsid w:val="00BC6D6B"/>
    <w:rsid w:val="00BE75A2"/>
    <w:rsid w:val="00BF5ABC"/>
    <w:rsid w:val="00C041D2"/>
    <w:rsid w:val="00C10614"/>
    <w:rsid w:val="00C15633"/>
    <w:rsid w:val="00C15799"/>
    <w:rsid w:val="00C357AD"/>
    <w:rsid w:val="00C3695D"/>
    <w:rsid w:val="00C434DF"/>
    <w:rsid w:val="00C4785B"/>
    <w:rsid w:val="00C6069C"/>
    <w:rsid w:val="00C85119"/>
    <w:rsid w:val="00C900BC"/>
    <w:rsid w:val="00C97B1F"/>
    <w:rsid w:val="00CA478D"/>
    <w:rsid w:val="00CB75C8"/>
    <w:rsid w:val="00CC4B55"/>
    <w:rsid w:val="00CD5431"/>
    <w:rsid w:val="00CE278C"/>
    <w:rsid w:val="00CF2491"/>
    <w:rsid w:val="00CF53BB"/>
    <w:rsid w:val="00D0464B"/>
    <w:rsid w:val="00D06C0C"/>
    <w:rsid w:val="00D1252E"/>
    <w:rsid w:val="00D348D1"/>
    <w:rsid w:val="00D421BD"/>
    <w:rsid w:val="00D43E8F"/>
    <w:rsid w:val="00D52305"/>
    <w:rsid w:val="00D56F3E"/>
    <w:rsid w:val="00D57772"/>
    <w:rsid w:val="00D63172"/>
    <w:rsid w:val="00D643DC"/>
    <w:rsid w:val="00D715CA"/>
    <w:rsid w:val="00D72AE3"/>
    <w:rsid w:val="00D75244"/>
    <w:rsid w:val="00D75A4D"/>
    <w:rsid w:val="00D76479"/>
    <w:rsid w:val="00D76F29"/>
    <w:rsid w:val="00D8355B"/>
    <w:rsid w:val="00D8478B"/>
    <w:rsid w:val="00D86151"/>
    <w:rsid w:val="00DA7595"/>
    <w:rsid w:val="00DB0A68"/>
    <w:rsid w:val="00DB2B88"/>
    <w:rsid w:val="00DC43A3"/>
    <w:rsid w:val="00DD0603"/>
    <w:rsid w:val="00DD7C09"/>
    <w:rsid w:val="00DF07DD"/>
    <w:rsid w:val="00E0124F"/>
    <w:rsid w:val="00E219B9"/>
    <w:rsid w:val="00E2344A"/>
    <w:rsid w:val="00E37840"/>
    <w:rsid w:val="00E511BB"/>
    <w:rsid w:val="00E534CE"/>
    <w:rsid w:val="00E674D3"/>
    <w:rsid w:val="00E708F3"/>
    <w:rsid w:val="00E70FD0"/>
    <w:rsid w:val="00E71374"/>
    <w:rsid w:val="00E743C4"/>
    <w:rsid w:val="00E82230"/>
    <w:rsid w:val="00E86073"/>
    <w:rsid w:val="00E92055"/>
    <w:rsid w:val="00EA6162"/>
    <w:rsid w:val="00EB49C2"/>
    <w:rsid w:val="00EB4DC0"/>
    <w:rsid w:val="00EB4E44"/>
    <w:rsid w:val="00EC21DD"/>
    <w:rsid w:val="00EC7F2B"/>
    <w:rsid w:val="00ED10DD"/>
    <w:rsid w:val="00ED6425"/>
    <w:rsid w:val="00EE47CA"/>
    <w:rsid w:val="00EF042F"/>
    <w:rsid w:val="00EF189C"/>
    <w:rsid w:val="00EF53C3"/>
    <w:rsid w:val="00F11135"/>
    <w:rsid w:val="00F14BA8"/>
    <w:rsid w:val="00F21C70"/>
    <w:rsid w:val="00F32B22"/>
    <w:rsid w:val="00F36FD6"/>
    <w:rsid w:val="00F51A81"/>
    <w:rsid w:val="00F66584"/>
    <w:rsid w:val="00F72430"/>
    <w:rsid w:val="00F84067"/>
    <w:rsid w:val="00F9112A"/>
    <w:rsid w:val="00FB3947"/>
    <w:rsid w:val="00FC6EC3"/>
    <w:rsid w:val="00FE0A6B"/>
    <w:rsid w:val="00FE3DE5"/>
    <w:rsid w:val="00FF22EF"/>
    <w:rsid w:val="00FF7341"/>
    <w:rsid w:val="058A0796"/>
    <w:rsid w:val="2331036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8602B46"/>
  <w15:docId w15:val="{6D5CF89F-CD09-4586-9194-DCFD350FD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4C057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BalloonText">
    <w:name w:val="Balloon Text"/>
    <w:basedOn w:val="Normal"/>
    <w:link w:val="BalloonTextChar"/>
    <w:semiHidden/>
    <w:unhideWhenUsed/>
    <w:rsid w:val="00022F2A"/>
    <w:rPr>
      <w:rFonts w:ascii="Segoe UI" w:hAnsi="Segoe UI" w:cs="Segoe UI"/>
      <w:sz w:val="18"/>
      <w:szCs w:val="18"/>
    </w:rPr>
  </w:style>
  <w:style w:type="character" w:customStyle="1" w:styleId="BalloonTextChar">
    <w:name w:val="Balloon Text Char"/>
    <w:basedOn w:val="DefaultParagraphFont"/>
    <w:link w:val="BalloonText"/>
    <w:semiHidden/>
    <w:rsid w:val="00022F2A"/>
    <w:rPr>
      <w:rFonts w:ascii="Segoe UI" w:eastAsia="BatangChe" w:hAnsi="Segoe UI" w:cs="Segoe UI"/>
      <w:sz w:val="18"/>
      <w:szCs w:val="18"/>
    </w:rPr>
  </w:style>
  <w:style w:type="paragraph" w:styleId="ListParagraph">
    <w:name w:val="List Paragraph"/>
    <w:basedOn w:val="Normal"/>
    <w:link w:val="ListParagraphChar"/>
    <w:uiPriority w:val="34"/>
    <w:qFormat/>
    <w:rsid w:val="00D06C0C"/>
    <w:pPr>
      <w:ind w:left="720"/>
      <w:contextualSpacing/>
    </w:pPr>
  </w:style>
  <w:style w:type="character" w:customStyle="1" w:styleId="ListParagraphChar">
    <w:name w:val="List Paragraph Char"/>
    <w:link w:val="ListParagraph"/>
    <w:uiPriority w:val="34"/>
    <w:locked/>
    <w:rsid w:val="00D06C0C"/>
    <w:rPr>
      <w:rFonts w:eastAsia="BatangChe"/>
      <w:sz w:val="24"/>
      <w:szCs w:val="24"/>
    </w:rPr>
  </w:style>
  <w:style w:type="character" w:customStyle="1" w:styleId="Heading2Char">
    <w:name w:val="Heading 2 Char"/>
    <w:basedOn w:val="DefaultParagraphFont"/>
    <w:link w:val="Heading2"/>
    <w:semiHidden/>
    <w:rsid w:val="004C057E"/>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unhideWhenUsed/>
    <w:rsid w:val="00341CD0"/>
    <w:rPr>
      <w:color w:val="0000FF"/>
      <w:u w:val="single"/>
    </w:rPr>
  </w:style>
  <w:style w:type="paragraph" w:customStyle="1" w:styleId="Level1">
    <w:name w:val="Level1"/>
    <w:basedOn w:val="Heading2"/>
    <w:next w:val="Normal"/>
    <w:qFormat/>
    <w:rsid w:val="009C05C2"/>
    <w:rPr>
      <w:rFonts w:ascii="Times New Roman" w:hAnsi="Times New Roman"/>
      <w:color w:val="000000" w:themeColor="text1"/>
      <w:sz w:val="24"/>
    </w:rPr>
  </w:style>
  <w:style w:type="table" w:styleId="TableGrid">
    <w:name w:val="Table Grid"/>
    <w:basedOn w:val="TableNormal"/>
    <w:rsid w:val="00A62A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rsid w:val="00BF5ABC"/>
    <w:rPr>
      <w:rFonts w:asciiTheme="minorHAnsi" w:hAnsiTheme="minorHAnsi"/>
    </w:rPr>
  </w:style>
  <w:style w:type="character" w:styleId="CommentReference">
    <w:name w:val="annotation reference"/>
    <w:basedOn w:val="DefaultParagraphFont"/>
    <w:semiHidden/>
    <w:unhideWhenUsed/>
    <w:rsid w:val="00390180"/>
    <w:rPr>
      <w:sz w:val="18"/>
      <w:szCs w:val="18"/>
    </w:rPr>
  </w:style>
  <w:style w:type="paragraph" w:styleId="CommentText">
    <w:name w:val="annotation text"/>
    <w:basedOn w:val="Normal"/>
    <w:link w:val="CommentTextChar"/>
    <w:semiHidden/>
    <w:unhideWhenUsed/>
    <w:rsid w:val="00390180"/>
  </w:style>
  <w:style w:type="character" w:customStyle="1" w:styleId="CommentTextChar">
    <w:name w:val="Comment Text Char"/>
    <w:basedOn w:val="DefaultParagraphFont"/>
    <w:link w:val="CommentText"/>
    <w:semiHidden/>
    <w:rsid w:val="00390180"/>
    <w:rPr>
      <w:rFonts w:eastAsia="BatangChe"/>
      <w:sz w:val="24"/>
      <w:szCs w:val="24"/>
    </w:rPr>
  </w:style>
  <w:style w:type="paragraph" w:styleId="CommentSubject">
    <w:name w:val="annotation subject"/>
    <w:basedOn w:val="CommentText"/>
    <w:next w:val="CommentText"/>
    <w:link w:val="CommentSubjectChar"/>
    <w:semiHidden/>
    <w:unhideWhenUsed/>
    <w:rsid w:val="00390180"/>
    <w:rPr>
      <w:b/>
      <w:bCs/>
    </w:rPr>
  </w:style>
  <w:style w:type="character" w:customStyle="1" w:styleId="CommentSubjectChar">
    <w:name w:val="Comment Subject Char"/>
    <w:basedOn w:val="CommentTextChar"/>
    <w:link w:val="CommentSubject"/>
    <w:semiHidden/>
    <w:rsid w:val="00390180"/>
    <w:rPr>
      <w:rFonts w:eastAsia="BatangChe"/>
      <w:b/>
      <w:bCs/>
      <w:sz w:val="24"/>
      <w:szCs w:val="24"/>
    </w:rPr>
  </w:style>
  <w:style w:type="paragraph" w:styleId="FootnoteText">
    <w:name w:val="footnote text"/>
    <w:basedOn w:val="Normal"/>
    <w:link w:val="FootnoteTextChar"/>
    <w:qFormat/>
    <w:rsid w:val="00FF22EF"/>
    <w:pPr>
      <w:keepLines/>
      <w:tabs>
        <w:tab w:val="left" w:pos="255"/>
        <w:tab w:val="left" w:pos="1134"/>
        <w:tab w:val="left" w:pos="1871"/>
        <w:tab w:val="left" w:pos="2268"/>
      </w:tabs>
      <w:overflowPunct w:val="0"/>
      <w:autoSpaceDE w:val="0"/>
      <w:autoSpaceDN w:val="0"/>
      <w:adjustRightInd w:val="0"/>
      <w:spacing w:before="120"/>
      <w:jc w:val="both"/>
      <w:textAlignment w:val="baseline"/>
    </w:pPr>
    <w:rPr>
      <w:rFonts w:asciiTheme="minorHAnsi" w:eastAsia="Times New Roman" w:hAnsiTheme="minorHAnsi"/>
      <w:sz w:val="22"/>
      <w:szCs w:val="20"/>
      <w:lang w:val="en-GB"/>
    </w:rPr>
  </w:style>
  <w:style w:type="character" w:customStyle="1" w:styleId="FootnoteTextChar">
    <w:name w:val="Footnote Text Char"/>
    <w:basedOn w:val="DefaultParagraphFont"/>
    <w:link w:val="FootnoteText"/>
    <w:qFormat/>
    <w:rsid w:val="00FF22EF"/>
    <w:rPr>
      <w:rFonts w:asciiTheme="minorHAnsi" w:eastAsia="Times New Roman" w:hAnsiTheme="minorHAnsi"/>
      <w:sz w:val="22"/>
      <w:lang w:val="en-GB"/>
    </w:rPr>
  </w:style>
  <w:style w:type="character" w:styleId="FootnoteReference">
    <w:name w:val="footnote reference"/>
    <w:basedOn w:val="DefaultParagraphFont"/>
    <w:qFormat/>
    <w:rsid w:val="00FF22EF"/>
    <w:rPr>
      <w:rFonts w:asciiTheme="minorHAnsi" w:hAnsiTheme="minorHAnsi"/>
      <w:position w:val="6"/>
      <w:sz w:val="18"/>
    </w:rPr>
  </w:style>
  <w:style w:type="paragraph" w:customStyle="1" w:styleId="Call">
    <w:name w:val="Call"/>
    <w:basedOn w:val="Normal"/>
    <w:next w:val="Normal"/>
    <w:link w:val="CallChar"/>
    <w:qFormat/>
    <w:rsid w:val="00FF22EF"/>
    <w:pPr>
      <w:keepNext/>
      <w:keepLines/>
      <w:tabs>
        <w:tab w:val="left" w:pos="1134"/>
        <w:tab w:val="left" w:pos="1871"/>
        <w:tab w:val="left" w:pos="2268"/>
      </w:tabs>
      <w:overflowPunct w:val="0"/>
      <w:autoSpaceDE w:val="0"/>
      <w:autoSpaceDN w:val="0"/>
      <w:adjustRightInd w:val="0"/>
      <w:spacing w:before="160"/>
      <w:ind w:left="1134"/>
      <w:jc w:val="both"/>
      <w:textAlignment w:val="baseline"/>
    </w:pPr>
    <w:rPr>
      <w:rFonts w:asciiTheme="minorHAnsi" w:eastAsia="Times New Roman" w:hAnsiTheme="minorHAnsi"/>
      <w:i/>
      <w:szCs w:val="20"/>
      <w:lang w:val="en-GB"/>
    </w:rPr>
  </w:style>
  <w:style w:type="paragraph" w:customStyle="1" w:styleId="Normalaftertitle">
    <w:name w:val="Normal after title"/>
    <w:basedOn w:val="Normal"/>
    <w:next w:val="Normal"/>
    <w:link w:val="NormalaftertitleChar"/>
    <w:qFormat/>
    <w:rsid w:val="00FF22EF"/>
    <w:pPr>
      <w:tabs>
        <w:tab w:val="left" w:pos="1134"/>
        <w:tab w:val="left" w:pos="1871"/>
        <w:tab w:val="left" w:pos="2268"/>
      </w:tabs>
      <w:overflowPunct w:val="0"/>
      <w:autoSpaceDE w:val="0"/>
      <w:autoSpaceDN w:val="0"/>
      <w:adjustRightInd w:val="0"/>
      <w:spacing w:before="280"/>
      <w:jc w:val="both"/>
      <w:textAlignment w:val="baseline"/>
    </w:pPr>
    <w:rPr>
      <w:rFonts w:asciiTheme="minorHAnsi" w:eastAsia="Times New Roman" w:hAnsiTheme="minorHAnsi"/>
      <w:szCs w:val="20"/>
      <w:lang w:val="en-GB"/>
    </w:rPr>
  </w:style>
  <w:style w:type="paragraph" w:customStyle="1" w:styleId="ResNo">
    <w:name w:val="Res_No"/>
    <w:basedOn w:val="Heading2"/>
    <w:next w:val="Normal"/>
    <w:link w:val="ResNoChar"/>
    <w:qFormat/>
    <w:rsid w:val="00FF22EF"/>
    <w:pPr>
      <w:tabs>
        <w:tab w:val="left" w:pos="1134"/>
        <w:tab w:val="left" w:pos="1871"/>
        <w:tab w:val="left" w:pos="2268"/>
      </w:tabs>
      <w:overflowPunct w:val="0"/>
      <w:autoSpaceDE w:val="0"/>
      <w:autoSpaceDN w:val="0"/>
      <w:adjustRightInd w:val="0"/>
      <w:spacing w:before="200"/>
      <w:ind w:left="1134" w:hanging="1134"/>
      <w:jc w:val="center"/>
      <w:textAlignment w:val="baseline"/>
    </w:pPr>
    <w:rPr>
      <w:rFonts w:asciiTheme="minorHAnsi" w:eastAsia="Times New Roman" w:hAnsiTheme="minorHAnsi" w:cs="Times New Roman"/>
      <w:color w:val="auto"/>
      <w:sz w:val="28"/>
      <w:szCs w:val="20"/>
      <w:lang w:val="en-GB"/>
    </w:rPr>
  </w:style>
  <w:style w:type="paragraph" w:customStyle="1" w:styleId="Restitle">
    <w:name w:val="Res_title"/>
    <w:basedOn w:val="Heading2"/>
    <w:next w:val="Normal"/>
    <w:link w:val="RestitleChar"/>
    <w:qFormat/>
    <w:rsid w:val="00FF22EF"/>
    <w:pPr>
      <w:overflowPunct w:val="0"/>
      <w:autoSpaceDE w:val="0"/>
      <w:autoSpaceDN w:val="0"/>
      <w:adjustRightInd w:val="0"/>
      <w:spacing w:before="200"/>
      <w:jc w:val="center"/>
      <w:textAlignment w:val="baseline"/>
    </w:pPr>
    <w:rPr>
      <w:rFonts w:asciiTheme="minorHAnsi" w:eastAsia="Times New Roman" w:hAnsiTheme="minorHAnsi" w:cs="Times New Roman"/>
      <w:b/>
      <w:color w:val="auto"/>
      <w:sz w:val="28"/>
      <w:szCs w:val="20"/>
      <w:lang w:val="en-GB"/>
    </w:rPr>
  </w:style>
  <w:style w:type="character" w:customStyle="1" w:styleId="NormalaftertitleChar">
    <w:name w:val="Normal after title Char"/>
    <w:basedOn w:val="DefaultParagraphFont"/>
    <w:link w:val="Normalaftertitle"/>
    <w:qFormat/>
    <w:locked/>
    <w:rsid w:val="00FF22EF"/>
    <w:rPr>
      <w:rFonts w:asciiTheme="minorHAnsi" w:eastAsia="Times New Roman" w:hAnsiTheme="minorHAnsi"/>
      <w:sz w:val="24"/>
      <w:lang w:val="en-GB"/>
    </w:rPr>
  </w:style>
  <w:style w:type="character" w:customStyle="1" w:styleId="href">
    <w:name w:val="href"/>
    <w:basedOn w:val="DefaultParagraphFont"/>
    <w:qFormat/>
    <w:rsid w:val="00FF22EF"/>
    <w:rPr>
      <w:color w:val="auto"/>
    </w:rPr>
  </w:style>
  <w:style w:type="character" w:customStyle="1" w:styleId="CallChar">
    <w:name w:val="Call Char"/>
    <w:basedOn w:val="DefaultParagraphFont"/>
    <w:link w:val="Call"/>
    <w:qFormat/>
    <w:locked/>
    <w:rsid w:val="00FF22EF"/>
    <w:rPr>
      <w:rFonts w:asciiTheme="minorHAnsi" w:eastAsia="Times New Roman" w:hAnsiTheme="minorHAnsi"/>
      <w:i/>
      <w:sz w:val="24"/>
      <w:lang w:val="en-GB"/>
    </w:rPr>
  </w:style>
  <w:style w:type="character" w:customStyle="1" w:styleId="RestitleChar">
    <w:name w:val="Res_title Char"/>
    <w:basedOn w:val="DefaultParagraphFont"/>
    <w:link w:val="Restitle"/>
    <w:qFormat/>
    <w:rsid w:val="00FF22EF"/>
    <w:rPr>
      <w:rFonts w:asciiTheme="minorHAnsi" w:eastAsia="Times New Roman" w:hAnsiTheme="minorHAnsi"/>
      <w:b/>
      <w:sz w:val="28"/>
      <w:lang w:val="en-GB"/>
    </w:rPr>
  </w:style>
  <w:style w:type="character" w:customStyle="1" w:styleId="ResNoChar">
    <w:name w:val="Res_No Char"/>
    <w:basedOn w:val="DefaultParagraphFont"/>
    <w:link w:val="ResNo"/>
    <w:qFormat/>
    <w:rsid w:val="00FF22EF"/>
    <w:rPr>
      <w:rFonts w:asciiTheme="minorHAnsi" w:eastAsia="Times New Roman" w:hAnsiTheme="minorHAnsi"/>
      <w:sz w:val="28"/>
      <w:lang w:val="en-GB"/>
    </w:rPr>
  </w:style>
  <w:style w:type="paragraph" w:styleId="Revision">
    <w:name w:val="Revision"/>
    <w:hidden/>
    <w:uiPriority w:val="99"/>
    <w:semiHidden/>
    <w:rsid w:val="00C97B1F"/>
    <w:rPr>
      <w:rFonts w:eastAsia="BatangCh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4547772">
      <w:bodyDiv w:val="1"/>
      <w:marLeft w:val="0"/>
      <w:marRight w:val="0"/>
      <w:marTop w:val="0"/>
      <w:marBottom w:val="0"/>
      <w:divBdr>
        <w:top w:val="none" w:sz="0" w:space="0" w:color="auto"/>
        <w:left w:val="none" w:sz="0" w:space="0" w:color="auto"/>
        <w:bottom w:val="none" w:sz="0" w:space="0" w:color="auto"/>
        <w:right w:val="none" w:sz="0" w:space="0" w:color="auto"/>
      </w:divBdr>
    </w:div>
    <w:div w:id="362025788">
      <w:bodyDiv w:val="1"/>
      <w:marLeft w:val="0"/>
      <w:marRight w:val="0"/>
      <w:marTop w:val="0"/>
      <w:marBottom w:val="0"/>
      <w:divBdr>
        <w:top w:val="none" w:sz="0" w:space="0" w:color="auto"/>
        <w:left w:val="none" w:sz="0" w:space="0" w:color="auto"/>
        <w:bottom w:val="none" w:sz="0" w:space="0" w:color="auto"/>
        <w:right w:val="none" w:sz="0" w:space="0" w:color="auto"/>
      </w:divBdr>
    </w:div>
    <w:div w:id="631133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7e771be-c3f3-4415-a01f-6b382566ad45" xsi:nil="true"/>
    <lcf76f155ced4ddcb4097134ff3c332f xmlns="8398743d-f1a1-4553-a233-ec1bd5105832">
      <Terms xmlns="http://schemas.microsoft.com/office/infopath/2007/PartnerControls"/>
    </lcf76f155ced4ddcb4097134ff3c332f>
    <Reviewed xmlns="8398743d-f1a1-4553-a233-ec1bd5105832">YES</Reviewed>
    <Note xmlns="8398743d-f1a1-4553-a233-ec1bd510583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เอกสาร" ma:contentTypeID="0x010100D0C85A0B969A774F87A7D55FBE62B5FC" ma:contentTypeVersion="14" ma:contentTypeDescription="สร้างเอกสารใหม่" ma:contentTypeScope="" ma:versionID="b7871736e197933e39a3e8dd5dd9fd99">
  <xsd:schema xmlns:xsd="http://www.w3.org/2001/XMLSchema" xmlns:xs="http://www.w3.org/2001/XMLSchema" xmlns:p="http://schemas.microsoft.com/office/2006/metadata/properties" xmlns:ns2="8398743d-f1a1-4553-a233-ec1bd5105832" xmlns:ns3="c7e771be-c3f3-4415-a01f-6b382566ad45" targetNamespace="http://schemas.microsoft.com/office/2006/metadata/properties" ma:root="true" ma:fieldsID="635d2e8013348199b3dd77047197d7aa" ns2:_="" ns3:_="">
    <xsd:import namespace="8398743d-f1a1-4553-a233-ec1bd5105832"/>
    <xsd:import namespace="c7e771be-c3f3-4415-a01f-6b382566ad45"/>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2:MediaServiceLocation" minOccurs="0"/>
                <xsd:element ref="ns2:Reviewed" minOccurs="0"/>
                <xsd:element ref="ns2:No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743d-f1a1-4553-a233-ec1bd5105832"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แท็กรูป" ma:readOnly="false" ma:fieldId="{5cf76f15-5ced-4ddc-b409-7134ff3c332f}" ma:taxonomyMulti="true" ma:sspId="7f8a4516-4c1b-40a3-af95-dae598a73ad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Reviewed" ma:index="20" nillable="true" ma:displayName="Reviewed" ma:description="Consent to proceed to upload it" ma:format="Dropdown" ma:internalName="Reviewed">
      <xsd:simpleType>
        <xsd:restriction base="dms:Choice">
          <xsd:enumeration value="YES"/>
          <xsd:enumeration value="NO"/>
          <xsd:enumeration value="Pending"/>
          <xsd:enumeration value="Choice 4"/>
        </xsd:restriction>
      </xsd:simpleType>
    </xsd:element>
    <xsd:element name="Note" ma:index="21" nillable="true" ma:displayName="Note" ma:format="Dropdown" ma:internalName="No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7e771be-c3f3-4415-a01f-6b382566ad45"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66d084f-d2bf-4f72-8d7b-287019b78728}" ma:internalName="TaxCatchAll" ma:showField="CatchAllData" ma:web="c7e771be-c3f3-4415-a01f-6b382566ad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CE287BC-4C20-40BE-B6FF-E532B1AD84EA}">
  <ds:schemaRefs>
    <ds:schemaRef ds:uri="8398743d-f1a1-4553-a233-ec1bd5105832"/>
    <ds:schemaRef ds:uri="http://schemas.microsoft.com/office/2006/documentManagement/types"/>
    <ds:schemaRef ds:uri="http://purl.org/dc/terms/"/>
    <ds:schemaRef ds:uri="http://schemas.microsoft.com/office/infopath/2007/PartnerControls"/>
    <ds:schemaRef ds:uri="http://schemas.microsoft.com/office/2006/metadata/properties"/>
    <ds:schemaRef ds:uri="http://purl.org/dc/elements/1.1/"/>
    <ds:schemaRef ds:uri="http://www.w3.org/XML/1998/namespace"/>
    <ds:schemaRef ds:uri="http://schemas.openxmlformats.org/package/2006/metadata/core-properties"/>
    <ds:schemaRef ds:uri="c7e771be-c3f3-4415-a01f-6b382566ad45"/>
    <ds:schemaRef ds:uri="http://purl.org/dc/dcmitype/"/>
  </ds:schemaRefs>
</ds:datastoreItem>
</file>

<file path=customXml/itemProps2.xml><?xml version="1.0" encoding="utf-8"?>
<ds:datastoreItem xmlns:ds="http://schemas.openxmlformats.org/officeDocument/2006/customXml" ds:itemID="{60AC1AA7-F0E8-4FF1-95F8-BA33B6E16E85}"/>
</file>

<file path=customXml/itemProps3.xml><?xml version="1.0" encoding="utf-8"?>
<ds:datastoreItem xmlns:ds="http://schemas.openxmlformats.org/officeDocument/2006/customXml" ds:itemID="{500E7365-1F91-4890-8FE2-724E171BA3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1494</Words>
  <Characters>9583</Characters>
  <Application>Microsoft Office Word</Application>
  <DocSecurity>0</DocSecurity>
  <Lines>79</Lines>
  <Paragraphs>22</Paragraphs>
  <ScaleCrop>false</ScaleCrop>
  <Company>APT</Company>
  <LinksUpToDate>false</LinksUpToDate>
  <CharactersWithSpaces>11055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dc:creator>
  <cp:lastModifiedBy>Jongbong PARK</cp:lastModifiedBy>
  <cp:revision>34</cp:revision>
  <cp:lastPrinted>2004-07-28T02:14:00Z</cp:lastPrinted>
  <dcterms:created xsi:type="dcterms:W3CDTF">2025-07-16T10:42:00Z</dcterms:created>
  <dcterms:modified xsi:type="dcterms:W3CDTF">2025-09-23T13:29:00Z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0x010100D0C85A0B969A774F87A7D55FBE62B5FC</vt:lpwstr>
  </property>
  <property fmtid="{D5CDD505-2E9C-101B-9397-08002B2CF9AE}" pid="3" name="MediaServiceImageTags">
    <vt:lpwstr/>
  </property>
</Properties>
</file>