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FF658" w14:textId="77777777" w:rsidR="00FA7103" w:rsidRPr="00A57D16" w:rsidRDefault="00FA7103" w:rsidP="00FA7103">
      <w:pPr>
        <w:tabs>
          <w:tab w:val="clear" w:pos="1134"/>
          <w:tab w:val="clear" w:pos="1871"/>
          <w:tab w:val="clear" w:pos="2268"/>
        </w:tabs>
        <w:overflowPunct/>
        <w:autoSpaceDE/>
        <w:autoSpaceDN/>
        <w:adjustRightInd/>
        <w:spacing w:before="0"/>
        <w:jc w:val="right"/>
        <w:textAlignment w:val="auto"/>
        <w:rPr>
          <w:rFonts w:eastAsia="MS Mincho" w:cstheme="minorHAnsi"/>
          <w:b/>
          <w:bCs/>
          <w:szCs w:val="24"/>
          <w:u w:val="single"/>
          <w:lang w:val="en-US" w:eastAsia="ja-JP"/>
        </w:rPr>
      </w:pPr>
      <w:bookmarkStart w:id="0" w:name="_Toc116556742"/>
      <w:bookmarkStart w:id="1" w:name="_Toc116557295"/>
      <w:bookmarkStart w:id="2" w:name="_Toc116636538"/>
      <w:r w:rsidRPr="00A57D16">
        <w:rPr>
          <w:rFonts w:eastAsia="MS Mincho" w:cstheme="minorHAnsi"/>
          <w:b/>
          <w:bCs/>
          <w:szCs w:val="24"/>
          <w:u w:val="single"/>
          <w:lang w:val="en-US" w:eastAsia="ja-JP"/>
        </w:rPr>
        <w:t>PACP-19</w:t>
      </w:r>
    </w:p>
    <w:p w14:paraId="2D0096AE" w14:textId="594400D0" w:rsidR="00401D2D" w:rsidRPr="00401D2D" w:rsidRDefault="007D0F0A" w:rsidP="00FA7103">
      <w:pPr>
        <w:tabs>
          <w:tab w:val="clear" w:pos="1134"/>
          <w:tab w:val="clear" w:pos="1871"/>
          <w:tab w:val="clear" w:pos="2268"/>
        </w:tabs>
        <w:overflowPunct/>
        <w:autoSpaceDE/>
        <w:autoSpaceDN/>
        <w:adjustRightInd/>
        <w:spacing w:before="0"/>
        <w:jc w:val="center"/>
        <w:textAlignment w:val="auto"/>
        <w:rPr>
          <w:rFonts w:ascii="Times New Roman" w:eastAsia="BatangChe" w:hAnsi="Times New Roman"/>
          <w:b/>
          <w:bCs/>
          <w:szCs w:val="24"/>
          <w:lang w:val="en-US"/>
        </w:rPr>
      </w:pPr>
      <w:r w:rsidRPr="007D0F0A">
        <w:rPr>
          <w:rFonts w:ascii="Times New Roman" w:eastAsia="MS Mincho" w:hAnsi="Times New Roman"/>
          <w:b/>
          <w:szCs w:val="24"/>
          <w:lang w:val="en-US" w:eastAsia="ja-JP"/>
        </w:rPr>
        <w:t>PRELIMINARY APT COMMON PROPOSAL</w:t>
      </w:r>
      <w:r>
        <w:rPr>
          <w:rFonts w:ascii="Times New Roman" w:eastAsia="MS Mincho" w:hAnsi="Times New Roman"/>
          <w:b/>
          <w:szCs w:val="24"/>
          <w:lang w:val="en-US" w:eastAsia="ja-JP"/>
        </w:rPr>
        <w:br/>
      </w:r>
      <w:r>
        <w:rPr>
          <w:rFonts w:ascii="Times New Roman" w:eastAsia="MS Mincho" w:hAnsi="Times New Roman"/>
          <w:b/>
          <w:szCs w:val="24"/>
          <w:lang w:val="en-US" w:eastAsia="ja-JP"/>
        </w:rPr>
        <w:br/>
      </w:r>
      <w:r w:rsidRPr="007D0F0A">
        <w:rPr>
          <w:rFonts w:ascii="Times New Roman" w:eastAsia="MS Mincho" w:hAnsi="Times New Roman"/>
          <w:b/>
          <w:bCs/>
          <w:szCs w:val="24"/>
          <w:lang w:val="en-US" w:eastAsia="ja-JP"/>
        </w:rPr>
        <w:t xml:space="preserve">MODIFICATIONS TO </w:t>
      </w:r>
      <w:r>
        <w:rPr>
          <w:rFonts w:ascii="Times New Roman" w:eastAsia="MS Mincho" w:hAnsi="Times New Roman"/>
          <w:b/>
          <w:bCs/>
          <w:szCs w:val="24"/>
          <w:lang w:val="en-US" w:eastAsia="ja-JP"/>
        </w:rPr>
        <w:t>WTDC RESOLUTION 66</w:t>
      </w:r>
      <w:r w:rsidR="00A57D16">
        <w:rPr>
          <w:rFonts w:ascii="Times New Roman" w:eastAsia="MS Mincho" w:hAnsi="Times New Roman"/>
          <w:b/>
          <w:bCs/>
          <w:szCs w:val="24"/>
          <w:lang w:val="en-US" w:eastAsia="ja-JP"/>
        </w:rPr>
        <w:br/>
      </w:r>
      <w:r w:rsidR="00A57D16" w:rsidRPr="00A57D16">
        <w:rPr>
          <w:rFonts w:ascii="Times New Roman" w:eastAsia="BatangChe" w:hAnsi="Times New Roman"/>
          <w:b/>
          <w:bCs/>
          <w:szCs w:val="24"/>
          <w:lang w:val="en-US"/>
        </w:rPr>
        <w:t>INFORMATION AND COMMUNICATION TECHNOLOGY, ENVIRONMENT, CLIMATE CHANGE AND CIRCULAR ECONOMY</w:t>
      </w: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63"/>
      </w:tblGrid>
      <w:tr w:rsidR="00401D2D" w:rsidRPr="00401D2D" w14:paraId="11483931" w14:textId="77777777" w:rsidTr="002B4998">
        <w:tc>
          <w:tcPr>
            <w:tcW w:w="9163" w:type="dxa"/>
          </w:tcPr>
          <w:p w14:paraId="692F2E81" w14:textId="77777777" w:rsidR="00401D2D" w:rsidRPr="00401D2D" w:rsidRDefault="00401D2D" w:rsidP="00401D2D">
            <w:pPr>
              <w:tabs>
                <w:tab w:val="clear" w:pos="1134"/>
                <w:tab w:val="clear" w:pos="1871"/>
                <w:tab w:val="clear" w:pos="2268"/>
              </w:tabs>
              <w:overflowPunct/>
              <w:autoSpaceDE/>
              <w:autoSpaceDN/>
              <w:adjustRightInd/>
              <w:spacing w:before="0"/>
              <w:jc w:val="left"/>
              <w:textAlignment w:val="auto"/>
              <w:rPr>
                <w:rFonts w:eastAsia="BatangChe"/>
                <w:szCs w:val="24"/>
              </w:rPr>
            </w:pPr>
          </w:p>
          <w:p w14:paraId="5217F928" w14:textId="77777777" w:rsidR="00401D2D" w:rsidRPr="00401D2D" w:rsidRDefault="00401D2D" w:rsidP="00401D2D">
            <w:pPr>
              <w:tabs>
                <w:tab w:val="clear" w:pos="1134"/>
                <w:tab w:val="clear" w:pos="1871"/>
                <w:tab w:val="clear" w:pos="2268"/>
              </w:tabs>
              <w:overflowPunct/>
              <w:autoSpaceDE/>
              <w:autoSpaceDN/>
              <w:adjustRightInd/>
              <w:spacing w:before="0"/>
              <w:jc w:val="left"/>
              <w:textAlignment w:val="auto"/>
              <w:rPr>
                <w:rFonts w:eastAsia="BatangChe"/>
                <w:b/>
                <w:bCs/>
                <w:szCs w:val="24"/>
              </w:rPr>
            </w:pPr>
            <w:r w:rsidRPr="00401D2D">
              <w:rPr>
                <w:rFonts w:eastAsia="BatangChe"/>
                <w:b/>
                <w:bCs/>
                <w:szCs w:val="24"/>
              </w:rPr>
              <w:t>Summary:</w:t>
            </w:r>
          </w:p>
          <w:p w14:paraId="7CBE5BC1" w14:textId="77777777" w:rsidR="00401D2D" w:rsidRPr="00401D2D" w:rsidRDefault="00401D2D" w:rsidP="00401D2D">
            <w:pPr>
              <w:tabs>
                <w:tab w:val="clear" w:pos="1134"/>
                <w:tab w:val="clear" w:pos="1871"/>
                <w:tab w:val="clear" w:pos="2268"/>
              </w:tabs>
              <w:overflowPunct/>
              <w:autoSpaceDE/>
              <w:autoSpaceDN/>
              <w:adjustRightInd/>
              <w:spacing w:before="0"/>
              <w:jc w:val="left"/>
              <w:textAlignment w:val="auto"/>
              <w:rPr>
                <w:rFonts w:eastAsia="BatangChe"/>
                <w:b/>
                <w:bCs/>
                <w:szCs w:val="24"/>
              </w:rPr>
            </w:pPr>
          </w:p>
          <w:p w14:paraId="2DD2EE5B" w14:textId="61DF478A" w:rsidR="00401D2D" w:rsidRPr="00401D2D" w:rsidRDefault="00401D2D" w:rsidP="00401D2D">
            <w:pPr>
              <w:tabs>
                <w:tab w:val="clear" w:pos="1134"/>
                <w:tab w:val="clear" w:pos="1871"/>
                <w:tab w:val="clear" w:pos="2268"/>
              </w:tabs>
              <w:overflowPunct/>
              <w:autoSpaceDE/>
              <w:autoSpaceDN/>
              <w:adjustRightInd/>
              <w:spacing w:before="0" w:line="259" w:lineRule="auto"/>
              <w:jc w:val="left"/>
              <w:textAlignment w:val="auto"/>
              <w:rPr>
                <w:color w:val="000000"/>
                <w:szCs w:val="24"/>
              </w:rPr>
            </w:pPr>
            <w:r w:rsidRPr="00401D2D">
              <w:rPr>
                <w:rFonts w:eastAsia="BatangChe"/>
                <w:szCs w:val="24"/>
              </w:rPr>
              <w:t>It is proposed to amend the tex</w:t>
            </w:r>
            <w:r w:rsidR="007D0F0A">
              <w:rPr>
                <w:rFonts w:eastAsia="BatangChe"/>
                <w:szCs w:val="24"/>
              </w:rPr>
              <w:t xml:space="preserve">t of WTDC Resolution 66 </w:t>
            </w:r>
            <w:r w:rsidR="007D0F0A">
              <w:rPr>
                <w:szCs w:val="24"/>
              </w:rPr>
              <w:t>on Information and communication technology, environment, climate change and circular economy.</w:t>
            </w:r>
          </w:p>
          <w:p w14:paraId="100EDAA0" w14:textId="77777777" w:rsidR="00401D2D" w:rsidRPr="00401D2D" w:rsidRDefault="00401D2D" w:rsidP="00401D2D">
            <w:pPr>
              <w:tabs>
                <w:tab w:val="clear" w:pos="1134"/>
                <w:tab w:val="clear" w:pos="1871"/>
                <w:tab w:val="clear" w:pos="2268"/>
              </w:tabs>
              <w:overflowPunct/>
              <w:autoSpaceDE/>
              <w:autoSpaceDN/>
              <w:adjustRightInd/>
              <w:spacing w:before="0"/>
              <w:jc w:val="left"/>
              <w:textAlignment w:val="auto"/>
              <w:rPr>
                <w:rFonts w:eastAsia="BatangChe"/>
                <w:b/>
                <w:bCs/>
                <w:szCs w:val="24"/>
              </w:rPr>
            </w:pPr>
          </w:p>
          <w:p w14:paraId="24E5DD21" w14:textId="77777777" w:rsidR="00401D2D" w:rsidRPr="00401D2D" w:rsidRDefault="00401D2D" w:rsidP="00401D2D">
            <w:pPr>
              <w:tabs>
                <w:tab w:val="clear" w:pos="1134"/>
                <w:tab w:val="clear" w:pos="1871"/>
                <w:tab w:val="clear" w:pos="2268"/>
              </w:tabs>
              <w:overflowPunct/>
              <w:autoSpaceDE/>
              <w:autoSpaceDN/>
              <w:adjustRightInd/>
              <w:spacing w:before="0"/>
              <w:jc w:val="left"/>
              <w:textAlignment w:val="auto"/>
              <w:rPr>
                <w:rFonts w:eastAsia="BatangChe"/>
                <w:b/>
                <w:bCs/>
                <w:szCs w:val="24"/>
              </w:rPr>
            </w:pPr>
            <w:r w:rsidRPr="00401D2D">
              <w:rPr>
                <w:rFonts w:eastAsia="BatangChe"/>
                <w:b/>
                <w:bCs/>
                <w:szCs w:val="24"/>
              </w:rPr>
              <w:t>Expected Results:</w:t>
            </w:r>
          </w:p>
          <w:p w14:paraId="21610CE3" w14:textId="77777777" w:rsidR="00401D2D" w:rsidRPr="00401D2D" w:rsidRDefault="00401D2D" w:rsidP="00401D2D">
            <w:pPr>
              <w:tabs>
                <w:tab w:val="clear" w:pos="1134"/>
                <w:tab w:val="clear" w:pos="1871"/>
                <w:tab w:val="clear" w:pos="2268"/>
              </w:tabs>
              <w:overflowPunct/>
              <w:autoSpaceDE/>
              <w:autoSpaceDN/>
              <w:adjustRightInd/>
              <w:spacing w:before="0"/>
              <w:jc w:val="left"/>
              <w:textAlignment w:val="auto"/>
              <w:rPr>
                <w:rFonts w:eastAsia="BatangChe"/>
                <w:b/>
                <w:bCs/>
                <w:szCs w:val="24"/>
              </w:rPr>
            </w:pPr>
          </w:p>
          <w:p w14:paraId="23382866" w14:textId="6BCCBD3C" w:rsidR="00401D2D" w:rsidRPr="00401D2D" w:rsidRDefault="00401D2D" w:rsidP="00401D2D">
            <w:pPr>
              <w:tabs>
                <w:tab w:val="clear" w:pos="1134"/>
                <w:tab w:val="clear" w:pos="1871"/>
                <w:tab w:val="clear" w:pos="2268"/>
              </w:tabs>
              <w:overflowPunct/>
              <w:autoSpaceDE/>
              <w:autoSpaceDN/>
              <w:adjustRightInd/>
              <w:spacing w:before="0"/>
              <w:jc w:val="left"/>
              <w:textAlignment w:val="auto"/>
              <w:rPr>
                <w:rFonts w:eastAsia="BatangChe"/>
                <w:szCs w:val="24"/>
              </w:rPr>
            </w:pPr>
            <w:r w:rsidRPr="00401D2D">
              <w:rPr>
                <w:rFonts w:eastAsia="BatangChe"/>
                <w:szCs w:val="24"/>
              </w:rPr>
              <w:t xml:space="preserve">APT Member administrations invite WTDC to examine the proposal and approve the changes </w:t>
            </w:r>
            <w:r w:rsidR="007D0F0A">
              <w:rPr>
                <w:rFonts w:eastAsia="BatangChe"/>
                <w:szCs w:val="24"/>
              </w:rPr>
              <w:t>to WTDC Resolution 66.</w:t>
            </w:r>
          </w:p>
          <w:p w14:paraId="3C7292EB" w14:textId="77777777" w:rsidR="00401D2D" w:rsidRPr="00401D2D" w:rsidRDefault="00401D2D" w:rsidP="00401D2D">
            <w:pPr>
              <w:tabs>
                <w:tab w:val="clear" w:pos="1134"/>
                <w:tab w:val="clear" w:pos="1871"/>
                <w:tab w:val="clear" w:pos="2268"/>
              </w:tabs>
              <w:overflowPunct/>
              <w:autoSpaceDE/>
              <w:autoSpaceDN/>
              <w:adjustRightInd/>
              <w:spacing w:before="0"/>
              <w:jc w:val="left"/>
              <w:textAlignment w:val="auto"/>
              <w:rPr>
                <w:rFonts w:eastAsia="BatangChe"/>
                <w:szCs w:val="24"/>
              </w:rPr>
            </w:pPr>
          </w:p>
          <w:p w14:paraId="127B0E40" w14:textId="5561025C" w:rsidR="00401D2D" w:rsidRPr="00401D2D" w:rsidRDefault="00401D2D" w:rsidP="00401D2D">
            <w:pPr>
              <w:tabs>
                <w:tab w:val="clear" w:pos="1134"/>
                <w:tab w:val="clear" w:pos="1871"/>
                <w:tab w:val="clear" w:pos="2268"/>
              </w:tabs>
              <w:overflowPunct/>
              <w:autoSpaceDE/>
              <w:autoSpaceDN/>
              <w:adjustRightInd/>
              <w:spacing w:before="0"/>
              <w:jc w:val="left"/>
              <w:textAlignment w:val="auto"/>
              <w:rPr>
                <w:szCs w:val="24"/>
              </w:rPr>
            </w:pPr>
            <w:r w:rsidRPr="00401D2D">
              <w:rPr>
                <w:rFonts w:eastAsia="BatangChe"/>
                <w:b/>
                <w:bCs/>
                <w:szCs w:val="24"/>
              </w:rPr>
              <w:t>References:</w:t>
            </w:r>
            <w:r w:rsidRPr="00401D2D">
              <w:rPr>
                <w:rFonts w:eastAsia="BatangChe"/>
                <w:szCs w:val="24"/>
              </w:rPr>
              <w:br/>
            </w:r>
            <w:r w:rsidRPr="00401D2D">
              <w:rPr>
                <w:rFonts w:eastAsia="BatangChe"/>
                <w:szCs w:val="24"/>
              </w:rPr>
              <w:br/>
            </w:r>
            <w:r w:rsidR="007D0F0A">
              <w:rPr>
                <w:i/>
                <w:iCs/>
                <w:color w:val="000000"/>
                <w:szCs w:val="24"/>
              </w:rPr>
              <w:t xml:space="preserve">WTDC Resolution 66 </w:t>
            </w:r>
            <w:r w:rsidR="00B67838">
              <w:rPr>
                <w:i/>
                <w:iCs/>
                <w:color w:val="000000"/>
                <w:szCs w:val="24"/>
              </w:rPr>
              <w:t xml:space="preserve">(Rev. Kigali, 2022) </w:t>
            </w:r>
            <w:r w:rsidR="007D0F0A">
              <w:rPr>
                <w:i/>
                <w:iCs/>
                <w:color w:val="000000"/>
                <w:szCs w:val="24"/>
              </w:rPr>
              <w:t>on Information and communication technology, environment, climate change and circular economy</w:t>
            </w:r>
          </w:p>
          <w:p w14:paraId="15DE6EAA" w14:textId="77777777" w:rsidR="00401D2D" w:rsidRPr="00401D2D" w:rsidRDefault="00401D2D" w:rsidP="00401D2D">
            <w:pPr>
              <w:tabs>
                <w:tab w:val="clear" w:pos="1134"/>
                <w:tab w:val="clear" w:pos="1871"/>
                <w:tab w:val="clear" w:pos="2268"/>
              </w:tabs>
              <w:overflowPunct/>
              <w:autoSpaceDE/>
              <w:autoSpaceDN/>
              <w:adjustRightInd/>
              <w:spacing w:before="0"/>
              <w:jc w:val="left"/>
              <w:textAlignment w:val="auto"/>
              <w:rPr>
                <w:rFonts w:eastAsia="BatangChe"/>
                <w:szCs w:val="24"/>
              </w:rPr>
            </w:pPr>
          </w:p>
        </w:tc>
      </w:tr>
    </w:tbl>
    <w:p w14:paraId="62D73723" w14:textId="0F639543" w:rsidR="00401D2D" w:rsidRDefault="00401D2D" w:rsidP="00401D2D">
      <w:pPr>
        <w:keepNext/>
        <w:keepLines/>
        <w:numPr>
          <w:ilvl w:val="0"/>
          <w:numId w:val="2"/>
        </w:numPr>
        <w:tabs>
          <w:tab w:val="clear" w:pos="1134"/>
          <w:tab w:val="clear" w:pos="1871"/>
          <w:tab w:val="clear" w:pos="2268"/>
        </w:tabs>
        <w:overflowPunct/>
        <w:autoSpaceDE/>
        <w:autoSpaceDN/>
        <w:adjustRightInd/>
        <w:spacing w:before="0"/>
        <w:ind w:left="360"/>
        <w:jc w:val="left"/>
        <w:textAlignment w:val="auto"/>
        <w:outlineLvl w:val="1"/>
        <w:rPr>
          <w:rFonts w:ascii="Times New Roman" w:eastAsia="BatangChe" w:hAnsi="Times New Roman"/>
          <w:szCs w:val="24"/>
          <w:lang w:val="en-US"/>
        </w:rPr>
      </w:pPr>
      <w:r w:rsidRPr="00401D2D">
        <w:rPr>
          <w:rFonts w:ascii="Times New Roman" w:eastAsia="MS Gothic" w:hAnsi="Times New Roman" w:cs="Angsana New"/>
          <w:b/>
          <w:bCs/>
          <w:color w:val="000000"/>
          <w:szCs w:val="26"/>
          <w:lang w:val="en-US"/>
        </w:rPr>
        <w:t>PROPOSALS</w:t>
      </w:r>
      <w:r>
        <w:rPr>
          <w:rFonts w:ascii="Times New Roman" w:eastAsia="MS Gothic" w:hAnsi="Times New Roman" w:cs="Angsana New"/>
          <w:b/>
          <w:bCs/>
          <w:color w:val="000000"/>
          <w:szCs w:val="26"/>
          <w:lang w:val="en-US"/>
        </w:rPr>
        <w:br/>
      </w:r>
      <w:r>
        <w:rPr>
          <w:rFonts w:ascii="Times New Roman" w:eastAsia="MS Gothic" w:hAnsi="Times New Roman" w:cs="Angsana New"/>
          <w:b/>
          <w:bCs/>
          <w:color w:val="000000"/>
          <w:szCs w:val="26"/>
          <w:lang w:val="en-US"/>
        </w:rPr>
        <w:br/>
      </w:r>
      <w:r w:rsidRPr="00401D2D">
        <w:rPr>
          <w:rFonts w:ascii="Times New Roman" w:eastAsia="BatangChe" w:hAnsi="Times New Roman"/>
          <w:szCs w:val="24"/>
          <w:lang w:val="en-US"/>
        </w:rPr>
        <w:t xml:space="preserve">APT Member administrations propose to modify </w:t>
      </w:r>
      <w:r>
        <w:rPr>
          <w:rFonts w:ascii="Times New Roman" w:eastAsia="BatangChe" w:hAnsi="Times New Roman"/>
          <w:szCs w:val="24"/>
          <w:lang w:val="en-US"/>
        </w:rPr>
        <w:t>WTDC Resolution 66</w:t>
      </w:r>
      <w:r w:rsidRPr="00401D2D">
        <w:rPr>
          <w:rFonts w:ascii="Times New Roman" w:eastAsia="BatangChe" w:hAnsi="Times New Roman"/>
          <w:szCs w:val="24"/>
          <w:lang w:val="en-US"/>
        </w:rPr>
        <w:t xml:space="preserve">, according to the annex below. </w:t>
      </w:r>
    </w:p>
    <w:p w14:paraId="5E419908" w14:textId="77777777" w:rsidR="00BB4B03" w:rsidRDefault="00BB4B03" w:rsidP="00BB4B03">
      <w:pPr>
        <w:keepNext/>
        <w:keepLines/>
        <w:tabs>
          <w:tab w:val="clear" w:pos="1134"/>
          <w:tab w:val="clear" w:pos="1871"/>
          <w:tab w:val="clear" w:pos="2268"/>
        </w:tabs>
        <w:overflowPunct/>
        <w:autoSpaceDE/>
        <w:autoSpaceDN/>
        <w:adjustRightInd/>
        <w:spacing w:before="0"/>
        <w:ind w:left="360"/>
        <w:jc w:val="left"/>
        <w:textAlignment w:val="auto"/>
        <w:outlineLvl w:val="1"/>
        <w:rPr>
          <w:rFonts w:ascii="Times New Roman" w:eastAsia="MS Gothic" w:hAnsi="Times New Roman" w:cs="Angsana New"/>
          <w:b/>
          <w:bCs/>
          <w:color w:val="000000"/>
          <w:szCs w:val="26"/>
          <w:lang w:val="en-US"/>
        </w:rPr>
      </w:pPr>
    </w:p>
    <w:p w14:paraId="1FA0DE99" w14:textId="77777777" w:rsidR="00BB4B03" w:rsidRDefault="00BB4B03" w:rsidP="00BB4B03">
      <w:pPr>
        <w:keepNext/>
        <w:keepLines/>
        <w:tabs>
          <w:tab w:val="clear" w:pos="1134"/>
          <w:tab w:val="clear" w:pos="1871"/>
          <w:tab w:val="clear" w:pos="2268"/>
        </w:tabs>
        <w:overflowPunct/>
        <w:autoSpaceDE/>
        <w:autoSpaceDN/>
        <w:adjustRightInd/>
        <w:spacing w:before="0"/>
        <w:ind w:left="360"/>
        <w:jc w:val="left"/>
        <w:textAlignment w:val="auto"/>
        <w:outlineLvl w:val="1"/>
        <w:rPr>
          <w:rFonts w:ascii="Times New Roman" w:eastAsia="MS Gothic" w:hAnsi="Times New Roman" w:cs="Angsana New"/>
          <w:b/>
          <w:bCs/>
          <w:color w:val="000000"/>
          <w:szCs w:val="26"/>
          <w:lang w:val="en-US"/>
        </w:rPr>
      </w:pPr>
    </w:p>
    <w:p w14:paraId="7F5996BE" w14:textId="77777777" w:rsidR="00BB4B03" w:rsidRDefault="00BB4B03" w:rsidP="00BB4B03">
      <w:pPr>
        <w:keepNext/>
        <w:keepLines/>
        <w:tabs>
          <w:tab w:val="clear" w:pos="1134"/>
          <w:tab w:val="clear" w:pos="1871"/>
          <w:tab w:val="clear" w:pos="2268"/>
        </w:tabs>
        <w:overflowPunct/>
        <w:autoSpaceDE/>
        <w:autoSpaceDN/>
        <w:adjustRightInd/>
        <w:spacing w:before="0"/>
        <w:ind w:left="360"/>
        <w:jc w:val="left"/>
        <w:textAlignment w:val="auto"/>
        <w:outlineLvl w:val="1"/>
        <w:rPr>
          <w:rFonts w:ascii="Times New Roman" w:eastAsia="MS Gothic" w:hAnsi="Times New Roman" w:cs="Angsana New"/>
          <w:b/>
          <w:bCs/>
          <w:color w:val="000000"/>
          <w:szCs w:val="26"/>
          <w:lang w:val="en-US"/>
        </w:rPr>
      </w:pPr>
    </w:p>
    <w:p w14:paraId="2BE0C171" w14:textId="77777777" w:rsidR="00BB4B03" w:rsidRDefault="00BB4B03" w:rsidP="00BB4B03">
      <w:pPr>
        <w:keepNext/>
        <w:keepLines/>
        <w:tabs>
          <w:tab w:val="clear" w:pos="1134"/>
          <w:tab w:val="clear" w:pos="1871"/>
          <w:tab w:val="clear" w:pos="2268"/>
        </w:tabs>
        <w:overflowPunct/>
        <w:autoSpaceDE/>
        <w:autoSpaceDN/>
        <w:adjustRightInd/>
        <w:spacing w:before="0"/>
        <w:ind w:left="360"/>
        <w:jc w:val="left"/>
        <w:textAlignment w:val="auto"/>
        <w:outlineLvl w:val="1"/>
        <w:rPr>
          <w:rFonts w:ascii="Times New Roman" w:eastAsia="MS Gothic" w:hAnsi="Times New Roman" w:cs="Angsana New"/>
          <w:b/>
          <w:bCs/>
          <w:color w:val="000000"/>
          <w:szCs w:val="26"/>
          <w:lang w:val="en-US"/>
        </w:rPr>
      </w:pPr>
    </w:p>
    <w:p w14:paraId="3CEB03F2" w14:textId="77777777" w:rsidR="00BB4B03" w:rsidRDefault="00BB4B03" w:rsidP="00BB4B03">
      <w:pPr>
        <w:keepNext/>
        <w:keepLines/>
        <w:tabs>
          <w:tab w:val="clear" w:pos="1134"/>
          <w:tab w:val="clear" w:pos="1871"/>
          <w:tab w:val="clear" w:pos="2268"/>
        </w:tabs>
        <w:overflowPunct/>
        <w:autoSpaceDE/>
        <w:autoSpaceDN/>
        <w:adjustRightInd/>
        <w:spacing w:before="0"/>
        <w:ind w:left="360"/>
        <w:jc w:val="left"/>
        <w:textAlignment w:val="auto"/>
        <w:outlineLvl w:val="1"/>
        <w:rPr>
          <w:rFonts w:ascii="Times New Roman" w:eastAsia="MS Gothic" w:hAnsi="Times New Roman" w:cs="Angsana New"/>
          <w:b/>
          <w:bCs/>
          <w:color w:val="000000"/>
          <w:szCs w:val="26"/>
          <w:lang w:val="en-US"/>
        </w:rPr>
      </w:pPr>
    </w:p>
    <w:p w14:paraId="5A44F3B0" w14:textId="77777777" w:rsidR="00BB4B03" w:rsidRDefault="00BB4B03" w:rsidP="00BB4B03">
      <w:pPr>
        <w:keepNext/>
        <w:keepLines/>
        <w:tabs>
          <w:tab w:val="clear" w:pos="1134"/>
          <w:tab w:val="clear" w:pos="1871"/>
          <w:tab w:val="clear" w:pos="2268"/>
        </w:tabs>
        <w:overflowPunct/>
        <w:autoSpaceDE/>
        <w:autoSpaceDN/>
        <w:adjustRightInd/>
        <w:spacing w:before="0"/>
        <w:ind w:left="360"/>
        <w:jc w:val="left"/>
        <w:textAlignment w:val="auto"/>
        <w:outlineLvl w:val="1"/>
        <w:rPr>
          <w:rFonts w:ascii="Times New Roman" w:eastAsia="MS Gothic" w:hAnsi="Times New Roman" w:cs="Angsana New"/>
          <w:b/>
          <w:bCs/>
          <w:color w:val="000000"/>
          <w:szCs w:val="26"/>
          <w:lang w:val="en-US"/>
        </w:rPr>
      </w:pPr>
    </w:p>
    <w:p w14:paraId="61053178" w14:textId="77777777" w:rsidR="00BB4B03" w:rsidRDefault="00BB4B03" w:rsidP="00BB4B03">
      <w:pPr>
        <w:keepNext/>
        <w:keepLines/>
        <w:tabs>
          <w:tab w:val="clear" w:pos="1134"/>
          <w:tab w:val="clear" w:pos="1871"/>
          <w:tab w:val="clear" w:pos="2268"/>
        </w:tabs>
        <w:overflowPunct/>
        <w:autoSpaceDE/>
        <w:autoSpaceDN/>
        <w:adjustRightInd/>
        <w:spacing w:before="0"/>
        <w:ind w:left="360"/>
        <w:jc w:val="left"/>
        <w:textAlignment w:val="auto"/>
        <w:outlineLvl w:val="1"/>
        <w:rPr>
          <w:rFonts w:ascii="Times New Roman" w:eastAsia="MS Gothic" w:hAnsi="Times New Roman" w:cs="Angsana New"/>
          <w:b/>
          <w:bCs/>
          <w:color w:val="000000"/>
          <w:szCs w:val="26"/>
          <w:lang w:val="en-US"/>
        </w:rPr>
      </w:pPr>
    </w:p>
    <w:p w14:paraId="1DCA047C" w14:textId="77777777" w:rsidR="00BB4B03" w:rsidRDefault="00BB4B03" w:rsidP="00BB4B03">
      <w:pPr>
        <w:keepNext/>
        <w:keepLines/>
        <w:tabs>
          <w:tab w:val="clear" w:pos="1134"/>
          <w:tab w:val="clear" w:pos="1871"/>
          <w:tab w:val="clear" w:pos="2268"/>
        </w:tabs>
        <w:overflowPunct/>
        <w:autoSpaceDE/>
        <w:autoSpaceDN/>
        <w:adjustRightInd/>
        <w:spacing w:before="0"/>
        <w:ind w:left="360"/>
        <w:jc w:val="left"/>
        <w:textAlignment w:val="auto"/>
        <w:outlineLvl w:val="1"/>
        <w:rPr>
          <w:rFonts w:ascii="Times New Roman" w:eastAsia="MS Gothic" w:hAnsi="Times New Roman" w:cs="Angsana New"/>
          <w:b/>
          <w:bCs/>
          <w:color w:val="000000"/>
          <w:szCs w:val="26"/>
          <w:lang w:val="en-US"/>
        </w:rPr>
      </w:pPr>
    </w:p>
    <w:p w14:paraId="21A7B0DC" w14:textId="77777777" w:rsidR="00BB4B03" w:rsidRDefault="00BB4B03" w:rsidP="00BB4B03">
      <w:pPr>
        <w:keepNext/>
        <w:keepLines/>
        <w:tabs>
          <w:tab w:val="clear" w:pos="1134"/>
          <w:tab w:val="clear" w:pos="1871"/>
          <w:tab w:val="clear" w:pos="2268"/>
        </w:tabs>
        <w:overflowPunct/>
        <w:autoSpaceDE/>
        <w:autoSpaceDN/>
        <w:adjustRightInd/>
        <w:spacing w:before="0"/>
        <w:jc w:val="left"/>
        <w:textAlignment w:val="auto"/>
        <w:outlineLvl w:val="1"/>
        <w:rPr>
          <w:rFonts w:ascii="Times New Roman" w:eastAsia="MS Gothic" w:hAnsi="Times New Roman" w:cs="Angsana New"/>
          <w:b/>
          <w:bCs/>
          <w:color w:val="000000"/>
          <w:szCs w:val="26"/>
          <w:lang w:val="en-US"/>
        </w:rPr>
      </w:pPr>
    </w:p>
    <w:p w14:paraId="4CA2BEBC" w14:textId="77777777" w:rsidR="00BB4B03" w:rsidRDefault="00BB4B03" w:rsidP="00BB4B03">
      <w:pPr>
        <w:keepNext/>
        <w:keepLines/>
        <w:tabs>
          <w:tab w:val="clear" w:pos="1134"/>
          <w:tab w:val="clear" w:pos="1871"/>
          <w:tab w:val="clear" w:pos="2268"/>
        </w:tabs>
        <w:overflowPunct/>
        <w:autoSpaceDE/>
        <w:autoSpaceDN/>
        <w:adjustRightInd/>
        <w:spacing w:before="0"/>
        <w:ind w:left="360"/>
        <w:jc w:val="left"/>
        <w:textAlignment w:val="auto"/>
        <w:outlineLvl w:val="1"/>
        <w:rPr>
          <w:rFonts w:ascii="Times New Roman" w:eastAsia="MS Gothic" w:hAnsi="Times New Roman" w:cs="Angsana New"/>
          <w:b/>
          <w:bCs/>
          <w:color w:val="000000"/>
          <w:szCs w:val="26"/>
          <w:lang w:val="en-US"/>
        </w:rPr>
      </w:pPr>
    </w:p>
    <w:p w14:paraId="231895D4" w14:textId="77777777" w:rsidR="00BB4B03" w:rsidRDefault="00BB4B03" w:rsidP="00BB4B03">
      <w:pPr>
        <w:keepNext/>
        <w:keepLines/>
        <w:tabs>
          <w:tab w:val="clear" w:pos="1134"/>
          <w:tab w:val="clear" w:pos="1871"/>
          <w:tab w:val="clear" w:pos="2268"/>
        </w:tabs>
        <w:overflowPunct/>
        <w:autoSpaceDE/>
        <w:autoSpaceDN/>
        <w:adjustRightInd/>
        <w:spacing w:before="0"/>
        <w:ind w:left="360"/>
        <w:jc w:val="left"/>
        <w:textAlignment w:val="auto"/>
        <w:outlineLvl w:val="1"/>
        <w:rPr>
          <w:rFonts w:ascii="Times New Roman" w:eastAsia="MS Gothic" w:hAnsi="Times New Roman" w:cs="Angsana New"/>
          <w:b/>
          <w:bCs/>
          <w:color w:val="000000"/>
          <w:szCs w:val="26"/>
          <w:lang w:val="en-US"/>
        </w:rPr>
      </w:pPr>
    </w:p>
    <w:p w14:paraId="782AF17B" w14:textId="77777777" w:rsidR="00BB4B03" w:rsidRPr="00401D2D" w:rsidRDefault="00BB4B03" w:rsidP="00BB4B03">
      <w:pPr>
        <w:keepNext/>
        <w:keepLines/>
        <w:tabs>
          <w:tab w:val="clear" w:pos="1134"/>
          <w:tab w:val="clear" w:pos="1871"/>
          <w:tab w:val="clear" w:pos="2268"/>
        </w:tabs>
        <w:overflowPunct/>
        <w:autoSpaceDE/>
        <w:autoSpaceDN/>
        <w:adjustRightInd/>
        <w:spacing w:before="0"/>
        <w:ind w:left="360"/>
        <w:jc w:val="left"/>
        <w:textAlignment w:val="auto"/>
        <w:outlineLvl w:val="1"/>
        <w:rPr>
          <w:rFonts w:ascii="Times New Roman" w:eastAsia="BatangChe" w:hAnsi="Times New Roman"/>
          <w:szCs w:val="24"/>
          <w:lang w:val="en-US"/>
        </w:rPr>
      </w:pPr>
    </w:p>
    <w:p w14:paraId="6EA42110" w14:textId="77777777" w:rsidR="00BB4B03" w:rsidRDefault="00BB4B03">
      <w:pPr>
        <w:tabs>
          <w:tab w:val="clear" w:pos="1134"/>
          <w:tab w:val="clear" w:pos="1871"/>
          <w:tab w:val="clear" w:pos="2268"/>
        </w:tabs>
        <w:overflowPunct/>
        <w:autoSpaceDE/>
        <w:autoSpaceDN/>
        <w:adjustRightInd/>
        <w:spacing w:before="0" w:after="160" w:line="259" w:lineRule="auto"/>
        <w:jc w:val="left"/>
        <w:textAlignment w:val="auto"/>
        <w:rPr>
          <w:b/>
          <w:bCs/>
          <w:sz w:val="28"/>
        </w:rPr>
      </w:pPr>
      <w:r>
        <w:rPr>
          <w:b/>
          <w:bCs/>
        </w:rPr>
        <w:br w:type="page"/>
      </w:r>
    </w:p>
    <w:p w14:paraId="4566632B" w14:textId="3BA2C674" w:rsidR="00401D2D" w:rsidRDefault="00D057A1" w:rsidP="00D057A1">
      <w:pPr>
        <w:pStyle w:val="ResNo"/>
        <w:jc w:val="right"/>
        <w:rPr>
          <w:b/>
          <w:bCs/>
        </w:rPr>
      </w:pPr>
      <w:r>
        <w:rPr>
          <w:b/>
          <w:bCs/>
        </w:rPr>
        <w:lastRenderedPageBreak/>
        <w:t>ANNEX</w:t>
      </w:r>
      <w:bookmarkEnd w:id="0"/>
      <w:bookmarkEnd w:id="1"/>
      <w:bookmarkEnd w:id="2"/>
    </w:p>
    <w:p w14:paraId="7AAF08F5" w14:textId="5182A343" w:rsidR="00D057A1" w:rsidRPr="00D057A1" w:rsidRDefault="00D057A1" w:rsidP="00D057A1">
      <w:pPr>
        <w:rPr>
          <w:rFonts w:eastAsia="Calibri"/>
          <w:b/>
          <w:bCs/>
        </w:rPr>
      </w:pPr>
      <w:r w:rsidRPr="00D057A1">
        <w:rPr>
          <w:rFonts w:eastAsia="Calibri"/>
          <w:b/>
          <w:bCs/>
        </w:rPr>
        <w:t>MOD</w:t>
      </w:r>
    </w:p>
    <w:p w14:paraId="2E16500F" w14:textId="64F5D12C" w:rsidR="09483823" w:rsidRDefault="09483823" w:rsidP="45C8F57E">
      <w:pPr>
        <w:pStyle w:val="ResNo"/>
        <w:rPr>
          <w:rFonts w:ascii="Calibri" w:eastAsia="Calibri" w:hAnsi="Calibri" w:cs="Calibri"/>
          <w:color w:val="000000" w:themeColor="text1"/>
          <w:szCs w:val="28"/>
        </w:rPr>
      </w:pPr>
      <w:r w:rsidRPr="45C8F57E">
        <w:rPr>
          <w:rFonts w:ascii="Calibri" w:eastAsia="Calibri" w:hAnsi="Calibri" w:cs="Calibri"/>
          <w:color w:val="000000" w:themeColor="text1"/>
          <w:szCs w:val="28"/>
        </w:rPr>
        <w:t xml:space="preserve">RESOLUTION 66 (Rev. </w:t>
      </w:r>
      <w:del w:id="3" w:author="Author">
        <w:r w:rsidRPr="45C8F57E" w:rsidDel="6140FDFE">
          <w:rPr>
            <w:rFonts w:ascii="Calibri" w:eastAsia="Calibri" w:hAnsi="Calibri" w:cs="Calibri"/>
            <w:color w:val="000000" w:themeColor="text1"/>
            <w:szCs w:val="28"/>
          </w:rPr>
          <w:delText>Kigali</w:delText>
        </w:r>
      </w:del>
      <w:ins w:id="4" w:author="Author">
        <w:r w:rsidR="50F8AB95" w:rsidRPr="45C8F57E">
          <w:rPr>
            <w:rFonts w:ascii="Calibri" w:eastAsia="Calibri" w:hAnsi="Calibri" w:cs="Calibri"/>
            <w:color w:val="000000" w:themeColor="text1"/>
            <w:szCs w:val="28"/>
          </w:rPr>
          <w:t>Baku</w:t>
        </w:r>
      </w:ins>
      <w:r w:rsidR="6140FDFE" w:rsidRPr="45C8F57E">
        <w:rPr>
          <w:rFonts w:ascii="Calibri" w:eastAsia="Calibri" w:hAnsi="Calibri" w:cs="Calibri"/>
          <w:color w:val="000000" w:themeColor="text1"/>
          <w:szCs w:val="28"/>
        </w:rPr>
        <w:t>,</w:t>
      </w:r>
      <w:r w:rsidR="42144B02" w:rsidRPr="45C8F57E">
        <w:rPr>
          <w:rFonts w:ascii="Calibri" w:eastAsia="Calibri" w:hAnsi="Calibri" w:cs="Calibri"/>
          <w:color w:val="000000" w:themeColor="text1"/>
          <w:szCs w:val="28"/>
        </w:rPr>
        <w:t xml:space="preserve"> </w:t>
      </w:r>
      <w:r w:rsidRPr="45C8F57E">
        <w:rPr>
          <w:rFonts w:ascii="Calibri" w:eastAsia="Calibri" w:hAnsi="Calibri" w:cs="Calibri"/>
          <w:color w:val="000000" w:themeColor="text1"/>
          <w:szCs w:val="28"/>
        </w:rPr>
        <w:t>202</w:t>
      </w:r>
      <w:ins w:id="5" w:author="Author">
        <w:r w:rsidR="661447DB" w:rsidRPr="45C8F57E">
          <w:rPr>
            <w:rFonts w:ascii="Calibri" w:eastAsia="Calibri" w:hAnsi="Calibri" w:cs="Calibri"/>
            <w:color w:val="000000" w:themeColor="text1"/>
            <w:szCs w:val="28"/>
          </w:rPr>
          <w:t>5</w:t>
        </w:r>
      </w:ins>
      <w:del w:id="6" w:author="Author">
        <w:r w:rsidRPr="45C8F57E" w:rsidDel="661447DB">
          <w:rPr>
            <w:rFonts w:ascii="Calibri" w:eastAsia="Calibri" w:hAnsi="Calibri" w:cs="Calibri"/>
            <w:color w:val="000000" w:themeColor="text1"/>
            <w:szCs w:val="28"/>
          </w:rPr>
          <w:delText>2</w:delText>
        </w:r>
      </w:del>
      <w:r w:rsidRPr="45C8F57E">
        <w:rPr>
          <w:rFonts w:ascii="Calibri" w:eastAsia="Calibri" w:hAnsi="Calibri" w:cs="Calibri"/>
          <w:color w:val="000000" w:themeColor="text1"/>
          <w:szCs w:val="28"/>
        </w:rPr>
        <w:t>)</w:t>
      </w:r>
    </w:p>
    <w:p w14:paraId="6B11AF35" w14:textId="4103F16A" w:rsidR="09483823" w:rsidRDefault="09483823" w:rsidP="45C8F57E">
      <w:pPr>
        <w:pStyle w:val="Restitle"/>
        <w:rPr>
          <w:rFonts w:ascii="Calibri" w:eastAsia="Calibri" w:hAnsi="Calibri" w:cs="Calibri"/>
          <w:bCs/>
          <w:color w:val="000000" w:themeColor="text1"/>
          <w:szCs w:val="28"/>
        </w:rPr>
      </w:pPr>
      <w:r w:rsidRPr="45C8F57E">
        <w:rPr>
          <w:rFonts w:ascii="Calibri" w:eastAsia="Calibri" w:hAnsi="Calibri" w:cs="Calibri"/>
          <w:bCs/>
          <w:color w:val="000000" w:themeColor="text1"/>
          <w:szCs w:val="28"/>
        </w:rPr>
        <w:t>Information and communication technology, environment, climate change and circular economy</w:t>
      </w:r>
    </w:p>
    <w:p w14:paraId="43C3ABE6" w14:textId="6CA07BFF" w:rsidR="09483823" w:rsidRDefault="09483823" w:rsidP="45C8F57E">
      <w:pPr>
        <w:pStyle w:val="Normalaftertitle"/>
        <w:keepNext/>
        <w:keepLines/>
        <w:rPr>
          <w:rFonts w:ascii="Calibri" w:eastAsia="Calibri" w:hAnsi="Calibri" w:cs="Calibri"/>
          <w:color w:val="000000" w:themeColor="text1"/>
          <w:szCs w:val="24"/>
        </w:rPr>
      </w:pPr>
      <w:r w:rsidRPr="45C8F57E">
        <w:rPr>
          <w:rFonts w:ascii="Calibri" w:eastAsia="Calibri" w:hAnsi="Calibri" w:cs="Calibri"/>
          <w:color w:val="000000" w:themeColor="text1"/>
          <w:szCs w:val="24"/>
        </w:rPr>
        <w:t>The World Telecommunication Development Conference (</w:t>
      </w:r>
      <w:r w:rsidR="3B26DBCC" w:rsidRPr="45C8F57E">
        <w:rPr>
          <w:rFonts w:ascii="Calibri" w:eastAsia="Calibri" w:hAnsi="Calibri" w:cs="Calibri"/>
          <w:color w:val="000000" w:themeColor="text1"/>
          <w:szCs w:val="24"/>
        </w:rPr>
        <w:t>Kigali</w:t>
      </w:r>
      <w:r w:rsidRPr="45C8F57E">
        <w:rPr>
          <w:rFonts w:ascii="Calibri" w:eastAsia="Calibri" w:hAnsi="Calibri" w:cs="Calibri"/>
          <w:color w:val="000000" w:themeColor="text1"/>
          <w:szCs w:val="24"/>
        </w:rPr>
        <w:t>, 202</w:t>
      </w:r>
      <w:r w:rsidR="28CEB798" w:rsidRPr="45C8F57E">
        <w:rPr>
          <w:rFonts w:ascii="Calibri" w:eastAsia="Calibri" w:hAnsi="Calibri" w:cs="Calibri"/>
          <w:color w:val="000000" w:themeColor="text1"/>
          <w:szCs w:val="24"/>
        </w:rPr>
        <w:t>2</w:t>
      </w:r>
      <w:r w:rsidRPr="45C8F57E">
        <w:rPr>
          <w:rFonts w:ascii="Calibri" w:eastAsia="Calibri" w:hAnsi="Calibri" w:cs="Calibri"/>
          <w:color w:val="000000" w:themeColor="text1"/>
          <w:szCs w:val="24"/>
        </w:rPr>
        <w:t>),</w:t>
      </w:r>
    </w:p>
    <w:p w14:paraId="3420E4DC" w14:textId="3D619637" w:rsidR="09483823" w:rsidRDefault="09483823" w:rsidP="45C8F57E">
      <w:pPr>
        <w:pStyle w:val="Call"/>
        <w:rPr>
          <w:rFonts w:ascii="Calibri" w:eastAsia="Calibri" w:hAnsi="Calibri" w:cs="Calibri"/>
          <w:iCs/>
          <w:color w:val="000000" w:themeColor="text1"/>
          <w:szCs w:val="24"/>
        </w:rPr>
      </w:pPr>
      <w:r w:rsidRPr="45C8F57E">
        <w:rPr>
          <w:rFonts w:ascii="Calibri" w:eastAsia="Calibri" w:hAnsi="Calibri" w:cs="Calibri"/>
          <w:iCs/>
          <w:color w:val="000000" w:themeColor="text1"/>
          <w:szCs w:val="24"/>
        </w:rPr>
        <w:t>recalling</w:t>
      </w:r>
    </w:p>
    <w:p w14:paraId="175EEB38" w14:textId="552E24BA" w:rsidR="09483823" w:rsidRDefault="09483823" w:rsidP="45C8F57E">
      <w:pPr>
        <w:rPr>
          <w:rFonts w:ascii="Calibri" w:eastAsia="Calibri" w:hAnsi="Calibri" w:cs="Calibri"/>
          <w:color w:val="000000" w:themeColor="text1"/>
          <w:szCs w:val="24"/>
        </w:rPr>
      </w:pPr>
      <w:r w:rsidRPr="45C8F57E">
        <w:rPr>
          <w:rFonts w:ascii="Calibri" w:eastAsia="Calibri" w:hAnsi="Calibri" w:cs="Calibri"/>
          <w:i/>
          <w:iCs/>
          <w:color w:val="000000" w:themeColor="text1"/>
          <w:szCs w:val="24"/>
        </w:rPr>
        <w:t>a)</w:t>
      </w:r>
      <w:r>
        <w:tab/>
      </w:r>
      <w:r w:rsidRPr="45C8F57E">
        <w:rPr>
          <w:rFonts w:ascii="Calibri" w:eastAsia="Calibri" w:hAnsi="Calibri" w:cs="Calibri"/>
          <w:color w:val="000000" w:themeColor="text1"/>
          <w:szCs w:val="24"/>
        </w:rPr>
        <w:t>Resolution 182 (Rev.</w:t>
      </w:r>
      <w:r w:rsidR="462A536F" w:rsidRPr="45C8F57E">
        <w:rPr>
          <w:rFonts w:ascii="Calibri" w:eastAsia="Calibri" w:hAnsi="Calibri" w:cs="Calibri"/>
          <w:color w:val="000000" w:themeColor="text1"/>
          <w:szCs w:val="24"/>
        </w:rPr>
        <w:t xml:space="preserve"> Busan</w:t>
      </w:r>
      <w:r w:rsidRPr="45C8F57E">
        <w:rPr>
          <w:rFonts w:ascii="Calibri" w:eastAsia="Calibri" w:hAnsi="Calibri" w:cs="Calibri"/>
          <w:color w:val="000000" w:themeColor="text1"/>
          <w:szCs w:val="24"/>
        </w:rPr>
        <w:t>, 2</w:t>
      </w:r>
      <w:r w:rsidR="030AB72F" w:rsidRPr="45C8F57E">
        <w:rPr>
          <w:rFonts w:ascii="Calibri" w:eastAsia="Calibri" w:hAnsi="Calibri" w:cs="Calibri"/>
          <w:color w:val="000000" w:themeColor="text1"/>
          <w:szCs w:val="24"/>
        </w:rPr>
        <w:t>0</w:t>
      </w:r>
      <w:r w:rsidR="00660F47">
        <w:rPr>
          <w:rFonts w:ascii="Calibri" w:eastAsia="Calibri" w:hAnsi="Calibri" w:cs="Calibri"/>
          <w:color w:val="000000" w:themeColor="text1"/>
          <w:szCs w:val="24"/>
        </w:rPr>
        <w:t>14</w:t>
      </w:r>
      <w:r w:rsidRPr="45C8F57E">
        <w:rPr>
          <w:rFonts w:ascii="Calibri" w:eastAsia="Calibri" w:hAnsi="Calibri" w:cs="Calibri"/>
          <w:color w:val="000000" w:themeColor="text1"/>
          <w:szCs w:val="24"/>
        </w:rPr>
        <w:t xml:space="preserve">) of the Plenipotentiary Conference, on the role of telecommunications/information and communication technologies (ICTs) </w:t>
      </w:r>
      <w:proofErr w:type="gramStart"/>
      <w:r w:rsidRPr="45C8F57E">
        <w:rPr>
          <w:rFonts w:ascii="Calibri" w:eastAsia="Calibri" w:hAnsi="Calibri" w:cs="Calibri"/>
          <w:color w:val="000000" w:themeColor="text1"/>
          <w:szCs w:val="24"/>
        </w:rPr>
        <w:t>in regard to</w:t>
      </w:r>
      <w:proofErr w:type="gramEnd"/>
      <w:r w:rsidRPr="45C8F57E">
        <w:rPr>
          <w:rFonts w:ascii="Calibri" w:eastAsia="Calibri" w:hAnsi="Calibri" w:cs="Calibri"/>
          <w:color w:val="000000" w:themeColor="text1"/>
          <w:szCs w:val="24"/>
        </w:rPr>
        <w:t xml:space="preserve"> climate change and the protection of the </w:t>
      </w:r>
      <w:proofErr w:type="gramStart"/>
      <w:r w:rsidRPr="45C8F57E">
        <w:rPr>
          <w:rFonts w:ascii="Calibri" w:eastAsia="Calibri" w:hAnsi="Calibri" w:cs="Calibri"/>
          <w:color w:val="000000" w:themeColor="text1"/>
          <w:szCs w:val="24"/>
        </w:rPr>
        <w:t>environment;</w:t>
      </w:r>
      <w:proofErr w:type="gramEnd"/>
    </w:p>
    <w:p w14:paraId="7906970A" w14:textId="43648265" w:rsidR="00CE2DCD" w:rsidRPr="00D028EE" w:rsidDel="00D95950" w:rsidRDefault="00CE2DCD" w:rsidP="45C8F57E">
      <w:pPr>
        <w:rPr>
          <w:ins w:id="7" w:author="Author"/>
        </w:rPr>
      </w:pPr>
      <w:del w:id="8" w:author="Author">
        <w:r w:rsidRPr="00D028EE" w:rsidDel="72D35C70">
          <w:rPr>
            <w:i/>
            <w:iCs/>
          </w:rPr>
          <w:delText>b)</w:delText>
        </w:r>
        <w:r>
          <w:tab/>
        </w:r>
        <w:r w:rsidRPr="00D028EE" w:rsidDel="72D35C70">
          <w:delText>Resolution 1353 adopted by the 2012 session of the ITU Council, which recognizes that telecommunications and ICTs are essential components for developed and developing countries in achieving sustainable development, and instructs the Secretary-General, in collaboration with the Directors of the Bureaux, to identify new activities to be undertaken by ITU to support developing countries in achieving sustainable development through telecommunications and ICTs;</w:delText>
        </w:r>
      </w:del>
    </w:p>
    <w:p w14:paraId="226700AE" w14:textId="413D5718" w:rsidR="7F80EF29" w:rsidRPr="006D298E" w:rsidRDefault="00410F50" w:rsidP="006D298E">
      <w:pPr>
        <w:rPr>
          <w:del w:id="9" w:author="Author"/>
        </w:rPr>
      </w:pPr>
      <w:ins w:id="10" w:author="Author">
        <w:r w:rsidRPr="00E40837">
          <w:rPr>
            <w:rFonts w:ascii="Calibri" w:eastAsia="Calibri" w:hAnsi="Calibri" w:cs="Calibri"/>
            <w:i/>
            <w:iCs/>
            <w:color w:val="D13438"/>
            <w:szCs w:val="24"/>
            <w:u w:val="single"/>
          </w:rPr>
          <w:t>b</w:t>
        </w:r>
        <w:r w:rsidR="7F80EF29" w:rsidRPr="00E40837">
          <w:rPr>
            <w:rFonts w:ascii="Calibri" w:eastAsia="Calibri" w:hAnsi="Calibri" w:cs="Calibri"/>
            <w:i/>
            <w:iCs/>
            <w:color w:val="D13438"/>
            <w:szCs w:val="24"/>
            <w:u w:val="single"/>
          </w:rPr>
          <w:t>)</w:t>
        </w:r>
        <w:r w:rsidR="00CE2DCD">
          <w:tab/>
        </w:r>
        <w:r w:rsidR="7F80EF29" w:rsidRPr="00D028EE">
          <w:rPr>
            <w:rFonts w:ascii="Calibri" w:eastAsia="Calibri" w:hAnsi="Calibri" w:cs="Calibri"/>
            <w:color w:val="D13438"/>
            <w:szCs w:val="24"/>
            <w:u w:val="single"/>
          </w:rPr>
          <w:t>Resolution 1429 of the ITU Council, adopted at its 2024 session, on ITU's role in facilitating ICTs' contribution to sustainability and climate action;</w:t>
        </w:r>
        <w:r w:rsidR="7F80EF29" w:rsidRPr="45C8F57E">
          <w:rPr>
            <w:rFonts w:ascii="Calibri" w:eastAsia="Calibri" w:hAnsi="Calibri" w:cs="Calibri"/>
            <w:color w:val="D13438"/>
            <w:szCs w:val="24"/>
            <w:u w:val="single"/>
          </w:rPr>
          <w:t xml:space="preserve"> </w:t>
        </w:r>
        <w:r w:rsidR="7F80EF29" w:rsidRPr="45C8F57E">
          <w:rPr>
            <w:rFonts w:ascii="Calibri" w:eastAsia="Calibri" w:hAnsi="Calibri" w:cs="Calibri"/>
            <w:szCs w:val="24"/>
          </w:rPr>
          <w:t xml:space="preserve"> </w:t>
        </w:r>
      </w:ins>
    </w:p>
    <w:p w14:paraId="303F5058" w14:textId="5AEB2DD7" w:rsidR="00CE2DCD" w:rsidRPr="00A55C0D" w:rsidRDefault="72D35C70" w:rsidP="00CE2DCD">
      <w:r w:rsidRPr="45C8F57E">
        <w:rPr>
          <w:i/>
          <w:iCs/>
        </w:rPr>
        <w:t>c)</w:t>
      </w:r>
      <w:r w:rsidR="000C7534">
        <w:tab/>
      </w:r>
      <w:r>
        <w:t xml:space="preserve">Resolution 73/247 (2018) of the United Nations General Assembly (UNGA), which recognizes the potential benefits for countries to transform their economies to promote sustainable consumption and production patterns, by engaging with partners to integrate or implement concepts such as circular economy and Industry 4.0 for more sustainable industrial activity and manufacturing systems, according to national plans and </w:t>
      </w:r>
      <w:proofErr w:type="gramStart"/>
      <w:r>
        <w:t>priorities;</w:t>
      </w:r>
      <w:proofErr w:type="gramEnd"/>
    </w:p>
    <w:p w14:paraId="07FA09C7" w14:textId="164291CF" w:rsidR="00CE2DCD" w:rsidRPr="00A55C0D" w:rsidRDefault="72D35C70" w:rsidP="00CE2DCD">
      <w:r w:rsidRPr="45C8F57E">
        <w:rPr>
          <w:i/>
          <w:iCs/>
        </w:rPr>
        <w:t>d)</w:t>
      </w:r>
      <w:r w:rsidR="000C7534">
        <w:tab/>
      </w:r>
      <w:r>
        <w:t xml:space="preserve">Resolution 34 (Rev. Kigali, 2022) of this conference, on the role of telecommunications/information and communication technology in disaster preparedness, early warning, rescue, mitigation, relief and </w:t>
      </w:r>
      <w:proofErr w:type="gramStart"/>
      <w:r>
        <w:t>response;</w:t>
      </w:r>
      <w:proofErr w:type="gramEnd"/>
    </w:p>
    <w:p w14:paraId="50B2757F" w14:textId="77B5B046" w:rsidR="003D02CB" w:rsidRPr="00A55C0D" w:rsidRDefault="72D35C70" w:rsidP="00CE2DCD">
      <w:r w:rsidRPr="45C8F57E">
        <w:rPr>
          <w:i/>
          <w:iCs/>
        </w:rPr>
        <w:t>e)</w:t>
      </w:r>
      <w:r w:rsidR="003D02CB">
        <w:tab/>
      </w:r>
      <w:r>
        <w:t>Resolution 73 (Rev. Geneva, 2022) of the World Telecommunication Standardization Assembly (WTSA), on ICTs, environment, climate change and circular economy, instructing the ITU Telecommunication Standardization Sector (ITU</w:t>
      </w:r>
      <w:r w:rsidR="00900B7A">
        <w:t>-</w:t>
      </w:r>
      <w:r>
        <w:t xml:space="preserve">T) in this </w:t>
      </w:r>
      <w:proofErr w:type="gramStart"/>
      <w:r>
        <w:t>area;</w:t>
      </w:r>
      <w:proofErr w:type="gramEnd"/>
    </w:p>
    <w:p w14:paraId="1A0B6941" w14:textId="7C3969A5" w:rsidR="00CE2DCD" w:rsidRPr="00A55C0D" w:rsidRDefault="14C37564" w:rsidP="45C8F57E">
      <w:pPr>
        <w:tabs>
          <w:tab w:val="clear" w:pos="1134"/>
          <w:tab w:val="clear" w:pos="1871"/>
          <w:tab w:val="clear" w:pos="2268"/>
        </w:tabs>
        <w:spacing w:before="0"/>
        <w:rPr>
          <w:i/>
          <w:iCs/>
        </w:rPr>
      </w:pPr>
      <w:r>
        <w:t>f</w:t>
      </w:r>
      <w:r w:rsidR="46D4A320">
        <w:t>)</w:t>
      </w:r>
      <w:r w:rsidR="006D298E">
        <w:tab/>
        <w:t xml:space="preserve">       </w:t>
      </w:r>
      <w:r w:rsidR="72D35C70">
        <w:t>Recommendation ITU</w:t>
      </w:r>
      <w:ins w:id="11" w:author="Author">
        <w:r w:rsidR="0D9842D0">
          <w:t>-</w:t>
        </w:r>
      </w:ins>
      <w:r w:rsidR="72D35C70">
        <w:t xml:space="preserve">D 21 (Dubai, 2014), on ICT and climate </w:t>
      </w:r>
      <w:proofErr w:type="gramStart"/>
      <w:r w:rsidR="72D35C70">
        <w:t>change;</w:t>
      </w:r>
      <w:proofErr w:type="gramEnd"/>
    </w:p>
    <w:p w14:paraId="42D1A0BB" w14:textId="46E921B1" w:rsidR="00CE2DCD" w:rsidRPr="00D028EE" w:rsidRDefault="72D35C70" w:rsidP="45C8F57E">
      <w:r w:rsidRPr="00D028EE">
        <w:rPr>
          <w:rFonts w:eastAsia="Malgun Gothic"/>
          <w:i/>
          <w:iCs/>
        </w:rPr>
        <w:t>g)</w:t>
      </w:r>
      <w:r w:rsidR="00051DF0">
        <w:tab/>
      </w:r>
      <w:r w:rsidRPr="00D028EE">
        <w:t>the outcomes of the United Nations</w:t>
      </w:r>
      <w:ins w:id="12" w:author="Author">
        <w:r w:rsidR="48752C7E" w:rsidRPr="00D028EE">
          <w:t xml:space="preserve"> (UN)</w:t>
        </w:r>
      </w:ins>
      <w:r w:rsidRPr="00D028EE">
        <w:t xml:space="preserve"> Climate Change Conferences, </w:t>
      </w:r>
      <w:ins w:id="13" w:author="Author">
        <w:r w:rsidR="1C20AB74" w:rsidRPr="00D028EE">
          <w:t>including</w:t>
        </w:r>
        <w:r w:rsidR="1A87E58E" w:rsidRPr="00D028EE">
          <w:t xml:space="preserve"> the UN Framework Convention on Climate Change (UNFCC) </w:t>
        </w:r>
      </w:ins>
      <w:r w:rsidRPr="00D028EE">
        <w:t xml:space="preserve">and the main outcomes of the Conference of the Parties to the Basel Convention on the </w:t>
      </w:r>
      <w:del w:id="14" w:author="Author">
        <w:r w:rsidR="00051DF0" w:rsidRPr="00D028EE" w:rsidDel="72D35C70">
          <w:delText>Environmentally Sound Management of E-waste</w:delText>
        </w:r>
      </w:del>
      <w:ins w:id="15" w:author="Author">
        <w:r w:rsidR="71FD37BE" w:rsidRPr="00D028EE">
          <w:t>Control of Transboundary Movements of Hazardous Wastes and their Disposal</w:t>
        </w:r>
      </w:ins>
      <w:r w:rsidRPr="00D028EE">
        <w:t>;</w:t>
      </w:r>
    </w:p>
    <w:p w14:paraId="7F0FEFA9" w14:textId="72118D3B" w:rsidR="00CE2DCD" w:rsidRPr="00A55C0D" w:rsidRDefault="72D35C70" w:rsidP="00E36315">
      <w:pPr>
        <w:rPr>
          <w:rFonts w:eastAsia="SimHei"/>
        </w:rPr>
      </w:pPr>
      <w:r w:rsidRPr="45C8F57E">
        <w:rPr>
          <w:i/>
          <w:iCs/>
        </w:rPr>
        <w:t>h)</w:t>
      </w:r>
      <w:r w:rsidR="00051DF0">
        <w:tab/>
      </w:r>
      <w:r w:rsidR="14C37564" w:rsidRPr="45C8F57E">
        <w:rPr>
          <w:rFonts w:eastAsia="SimHei"/>
        </w:rPr>
        <w:t>Resolution 79 (Rev. Geneva, 2022) of WTSA, on the role of telecommunications/ICTs in handling and controlling e</w:t>
      </w:r>
      <w:ins w:id="16" w:author="Author">
        <w:r w:rsidR="66DCC928" w:rsidRPr="45C8F57E">
          <w:rPr>
            <w:rFonts w:eastAsia="SimHei"/>
          </w:rPr>
          <w:t>-</w:t>
        </w:r>
      </w:ins>
      <w:r w:rsidR="14C37564" w:rsidRPr="45C8F57E">
        <w:rPr>
          <w:rFonts w:eastAsia="SimHei"/>
        </w:rPr>
        <w:t xml:space="preserve">waste from telecommunication and information technology equipment and methods of treating </w:t>
      </w:r>
      <w:proofErr w:type="gramStart"/>
      <w:r w:rsidR="14C37564" w:rsidRPr="45C8F57E">
        <w:rPr>
          <w:rFonts w:eastAsia="SimHei"/>
        </w:rPr>
        <w:t>it;</w:t>
      </w:r>
      <w:proofErr w:type="gramEnd"/>
    </w:p>
    <w:p w14:paraId="216A1C69" w14:textId="091FE863" w:rsidR="00CE2DCD" w:rsidRPr="00A55C0D" w:rsidRDefault="72D35C70" w:rsidP="00CE2DCD">
      <w:proofErr w:type="spellStart"/>
      <w:r w:rsidRPr="45C8F57E">
        <w:rPr>
          <w:i/>
          <w:iCs/>
        </w:rPr>
        <w:t>i</w:t>
      </w:r>
      <w:proofErr w:type="spellEnd"/>
      <w:r w:rsidRPr="45C8F57E">
        <w:rPr>
          <w:i/>
          <w:iCs/>
        </w:rPr>
        <w:t>)</w:t>
      </w:r>
      <w:r w:rsidR="00CE2DCD">
        <w:tab/>
      </w:r>
      <w:r>
        <w:t xml:space="preserve">the outcomes of </w:t>
      </w:r>
      <w:ins w:id="17" w:author="Author">
        <w:r w:rsidR="220EED2C">
          <w:t xml:space="preserve">ITU-D Study Groups on environment, climate change and circular economy topics and </w:t>
        </w:r>
      </w:ins>
      <w:r>
        <w:t>ITU-T Study Group 5</w:t>
      </w:r>
      <w:del w:id="18" w:author="Author">
        <w:r w:rsidR="00CE2DCD" w:rsidDel="72D35C70">
          <w:delText xml:space="preserve"> on environment, climate change and circular economy, which is responsible for studies on methodologies for evaluating the effects of ICT on climate change </w:delText>
        </w:r>
        <w:r w:rsidR="00CE2DCD" w:rsidDel="72D35C70">
          <w:lastRenderedPageBreak/>
          <w:delText>and also for studying design methodologies to reduce environmental effects, for example recycling of ICT facilities and equipment</w:delText>
        </w:r>
      </w:del>
      <w:r>
        <w:t>;</w:t>
      </w:r>
    </w:p>
    <w:p w14:paraId="7ED09EEA" w14:textId="46A4E4D7" w:rsidR="00CE2DCD" w:rsidRPr="00A55C0D" w:rsidRDefault="72D35C70" w:rsidP="00CE2DCD">
      <w:r w:rsidRPr="45C8F57E">
        <w:rPr>
          <w:i/>
          <w:iCs/>
        </w:rPr>
        <w:t>j)</w:t>
      </w:r>
      <w:r w:rsidR="00051DF0">
        <w:tab/>
      </w:r>
      <w:r>
        <w:t>UNGA Resolution 70/1, on transforming our world: the 2030 Agenda for Sustainable Development,</w:t>
      </w:r>
    </w:p>
    <w:p w14:paraId="246D6EBF" w14:textId="77777777" w:rsidR="00CE2DCD" w:rsidRPr="00A55C0D" w:rsidRDefault="72D35C70" w:rsidP="00CE2DCD">
      <w:pPr>
        <w:pStyle w:val="Call"/>
        <w:rPr>
          <w:lang w:eastAsia="ko-KR"/>
        </w:rPr>
      </w:pPr>
      <w:r>
        <w:t>considering</w:t>
      </w:r>
    </w:p>
    <w:p w14:paraId="6FDDF3D0" w14:textId="71C11401" w:rsidR="00CE2DCD" w:rsidRPr="00D028EE" w:rsidRDefault="72D35C70" w:rsidP="45C8F57E">
      <w:pPr>
        <w:rPr>
          <w:ins w:id="19" w:author="Author"/>
        </w:rPr>
      </w:pPr>
      <w:r w:rsidRPr="45C8F57E">
        <w:rPr>
          <w:i/>
          <w:iCs/>
          <w:lang w:eastAsia="ko-KR"/>
        </w:rPr>
        <w:t>a</w:t>
      </w:r>
      <w:r w:rsidRPr="45C8F57E">
        <w:rPr>
          <w:i/>
          <w:iCs/>
        </w:rPr>
        <w:t>)</w:t>
      </w:r>
      <w:r w:rsidR="008824B7">
        <w:tab/>
      </w:r>
      <w:r>
        <w:t xml:space="preserve">the need to face the </w:t>
      </w:r>
      <w:ins w:id="20" w:author="Author">
        <w:r w:rsidR="7AA85FEC">
          <w:t xml:space="preserve">impacts and </w:t>
        </w:r>
      </w:ins>
      <w:r>
        <w:t xml:space="preserve">emergency </w:t>
      </w:r>
      <w:del w:id="21" w:author="Author">
        <w:r w:rsidR="008824B7" w:rsidDel="72D35C70">
          <w:delText xml:space="preserve">derived </w:delText>
        </w:r>
      </w:del>
      <w:r>
        <w:t xml:space="preserve">from climate change </w:t>
      </w:r>
      <w:ins w:id="22" w:author="Author">
        <w:r w:rsidR="77343D70">
          <w:t xml:space="preserve">from the telecommunication/ICT sector’s environmental impact and its increasing amount of waste </w:t>
        </w:r>
      </w:ins>
      <w:r>
        <w:t>through effective actions</w:t>
      </w:r>
      <w:ins w:id="23" w:author="Author">
        <w:r w:rsidR="384A10EA">
          <w:t>;</w:t>
        </w:r>
      </w:ins>
      <w:del w:id="24" w:author="Author">
        <w:r w:rsidR="008824B7" w:rsidDel="72D35C70">
          <w:delText>,</w:delText>
        </w:r>
      </w:del>
    </w:p>
    <w:p w14:paraId="153E530E" w14:textId="0CFC0D01" w:rsidR="00CE2DCD" w:rsidRPr="00A55C0D" w:rsidRDefault="048528C1" w:rsidP="00CE2DCD">
      <w:ins w:id="25" w:author="Author">
        <w:r w:rsidRPr="00E40837">
          <w:rPr>
            <w:i/>
            <w:iCs/>
          </w:rPr>
          <w:t>b)</w:t>
        </w:r>
        <w:r w:rsidR="008824B7">
          <w:tab/>
        </w:r>
      </w:ins>
      <w:r w:rsidR="72D35C70">
        <w:t xml:space="preserve"> the role that ITU can play in</w:t>
      </w:r>
      <w:ins w:id="26" w:author="Author">
        <w:r w:rsidR="3E3C770F">
          <w:t xml:space="preserve"> monitoring the telecommunication/ICT sector’s climate impact and amount of e-waste</w:t>
        </w:r>
      </w:ins>
      <w:r w:rsidR="72D35C70">
        <w:t xml:space="preserve"> </w:t>
      </w:r>
      <w:ins w:id="27" w:author="Author">
        <w:r w:rsidR="014FDA1E">
          <w:t>being generated to support data and policy driven environmentally sustainable digital transformation and development</w:t>
        </w:r>
      </w:ins>
      <w:del w:id="28" w:author="Author">
        <w:r w:rsidR="008824B7" w:rsidDel="72D35C70">
          <w:delText>achieving sustainable use of ICTs, and the importance of promoting sustainable development and the ways in which ICTs can enable clean development</w:delText>
        </w:r>
      </w:del>
      <w:r w:rsidR="72D35C70">
        <w:t>;</w:t>
      </w:r>
    </w:p>
    <w:p w14:paraId="1305065F" w14:textId="39096FAC" w:rsidR="00CE2DCD" w:rsidRPr="00A55C0D" w:rsidDel="008824B7" w:rsidRDefault="00CE2DCD" w:rsidP="00CE2DCD">
      <w:pPr>
        <w:rPr>
          <w:del w:id="29" w:author="Author"/>
        </w:rPr>
      </w:pPr>
      <w:del w:id="30" w:author="Author">
        <w:r w:rsidRPr="45C8F57E" w:rsidDel="72D35C70">
          <w:rPr>
            <w:i/>
            <w:iCs/>
          </w:rPr>
          <w:delText>b)</w:delText>
        </w:r>
        <w:r>
          <w:tab/>
        </w:r>
        <w:r w:rsidDel="72D35C70">
          <w:delText>that the consequences of developing countries' lack of preparation in the past have recently come to light, and that without preparation they risk significant adverse impact, including the repercussions of rising sea levels for many coastal areas in developing countries;</w:delText>
        </w:r>
      </w:del>
    </w:p>
    <w:p w14:paraId="42D22C86" w14:textId="331172F8" w:rsidR="00CE2DCD" w:rsidRPr="00A55C0D" w:rsidDel="008824B7" w:rsidRDefault="72D35C70" w:rsidP="00CE2DCD">
      <w:pPr>
        <w:rPr>
          <w:ins w:id="31" w:author="Author"/>
        </w:rPr>
      </w:pPr>
      <w:r w:rsidRPr="45C8F57E">
        <w:rPr>
          <w:i/>
          <w:iCs/>
        </w:rPr>
        <w:t>c)</w:t>
      </w:r>
      <w:r w:rsidR="00CE2DCD">
        <w:tab/>
      </w:r>
      <w:r>
        <w:t xml:space="preserve">that the concept of SMART (scientific monitoring and reliable telecommunication) cables includes scientific sensors mounted in the repeaters of submarine cables to measure ocean-bottom temperature, pressure and seismic </w:t>
      </w:r>
      <w:proofErr w:type="gramStart"/>
      <w:r>
        <w:t>acceleration;</w:t>
      </w:r>
      <w:proofErr w:type="gramEnd"/>
    </w:p>
    <w:p w14:paraId="54E3EA3F" w14:textId="71B07891" w:rsidR="00CE2DCD" w:rsidRPr="00D028EE" w:rsidRDefault="5F9872CC" w:rsidP="00D028EE">
      <w:pPr>
        <w:overflowPunct/>
        <w:autoSpaceDE/>
        <w:autoSpaceDN/>
        <w:adjustRightInd/>
        <w:textAlignment w:val="auto"/>
        <w:rPr>
          <w:ins w:id="32" w:author="Author"/>
          <w:rFonts w:ascii="Calibri" w:eastAsia="Calibri" w:hAnsi="Calibri" w:cs="Calibri"/>
          <w:color w:val="0078D4"/>
          <w:szCs w:val="24"/>
          <w:u w:val="single"/>
        </w:rPr>
      </w:pPr>
      <w:ins w:id="33" w:author="Author">
        <w:r w:rsidRPr="00B4439C">
          <w:rPr>
            <w:rFonts w:ascii="Calibri" w:eastAsia="Calibri" w:hAnsi="Calibri" w:cs="Calibri"/>
            <w:i/>
            <w:iCs/>
            <w:color w:val="0078D4"/>
            <w:szCs w:val="24"/>
            <w:u w:val="single"/>
          </w:rPr>
          <w:t xml:space="preserve">d) </w:t>
        </w:r>
        <w:r w:rsidR="00CE2DCD">
          <w:tab/>
        </w:r>
        <w:r w:rsidRPr="45C8F57E">
          <w:rPr>
            <w:rFonts w:ascii="Calibri" w:eastAsia="Calibri" w:hAnsi="Calibri" w:cs="Calibri"/>
            <w:color w:val="0078D4"/>
            <w:szCs w:val="24"/>
            <w:u w:val="single"/>
          </w:rPr>
          <w:t xml:space="preserve">that increased </w:t>
        </w:r>
        <w:proofErr w:type="spellStart"/>
        <w:r w:rsidRPr="45C8F57E">
          <w:rPr>
            <w:rFonts w:ascii="Calibri" w:eastAsia="Calibri" w:hAnsi="Calibri" w:cs="Calibri"/>
            <w:color w:val="0078D4"/>
            <w:szCs w:val="24"/>
            <w:u w:val="single"/>
          </w:rPr>
          <w:t>digitilization</w:t>
        </w:r>
        <w:proofErr w:type="spellEnd"/>
        <w:r w:rsidRPr="45C8F57E">
          <w:rPr>
            <w:rFonts w:ascii="Calibri" w:eastAsia="Calibri" w:hAnsi="Calibri" w:cs="Calibri"/>
            <w:color w:val="0078D4"/>
            <w:szCs w:val="24"/>
            <w:u w:val="single"/>
          </w:rPr>
          <w:t xml:space="preserve"> worldwide and connecting the one-third of the world’s population still offline will require more infrastructure and </w:t>
        </w:r>
        <w:proofErr w:type="gramStart"/>
        <w:r w:rsidRPr="45C8F57E">
          <w:rPr>
            <w:rFonts w:ascii="Calibri" w:eastAsia="Calibri" w:hAnsi="Calibri" w:cs="Calibri"/>
            <w:color w:val="0078D4"/>
            <w:szCs w:val="24"/>
            <w:u w:val="single"/>
          </w:rPr>
          <w:t>devices;</w:t>
        </w:r>
        <w:proofErr w:type="gramEnd"/>
      </w:ins>
    </w:p>
    <w:p w14:paraId="1402EB7F" w14:textId="6DAA45C2" w:rsidR="00CE2DCD" w:rsidRPr="00A55C0D" w:rsidRDefault="5F9872CC" w:rsidP="00D028EE">
      <w:pPr>
        <w:overflowPunct/>
        <w:autoSpaceDE/>
        <w:autoSpaceDN/>
        <w:adjustRightInd/>
        <w:textAlignment w:val="auto"/>
        <w:rPr>
          <w:rFonts w:ascii="Calibri" w:eastAsia="Calibri" w:hAnsi="Calibri" w:cs="Calibri"/>
          <w:color w:val="0078D4"/>
          <w:szCs w:val="24"/>
        </w:rPr>
      </w:pPr>
      <w:ins w:id="34" w:author="Author">
        <w:r w:rsidRPr="45C8F57E">
          <w:rPr>
            <w:rFonts w:ascii="Calibri" w:eastAsia="Calibri" w:hAnsi="Calibri" w:cs="Calibri"/>
            <w:i/>
            <w:iCs/>
            <w:color w:val="0078D4"/>
            <w:szCs w:val="24"/>
            <w:u w:val="single"/>
          </w:rPr>
          <w:t>e)</w:t>
        </w:r>
        <w:r w:rsidR="00CE2DCD">
          <w:tab/>
        </w:r>
        <w:r w:rsidRPr="45C8F57E">
          <w:rPr>
            <w:rFonts w:ascii="Calibri" w:eastAsia="Calibri" w:hAnsi="Calibri" w:cs="Calibri"/>
            <w:color w:val="0078D4"/>
            <w:szCs w:val="24"/>
            <w:u w:val="single"/>
          </w:rPr>
          <w:t xml:space="preserve">that many countries are not monitoring the amount of e-waste being generated and not all countries have an e-waste policy, legislation or regulation in </w:t>
        </w:r>
        <w:proofErr w:type="gramStart"/>
        <w:r w:rsidRPr="45C8F57E">
          <w:rPr>
            <w:rFonts w:ascii="Calibri" w:eastAsia="Calibri" w:hAnsi="Calibri" w:cs="Calibri"/>
            <w:color w:val="0078D4"/>
            <w:szCs w:val="24"/>
            <w:u w:val="single"/>
          </w:rPr>
          <w:t>place;</w:t>
        </w:r>
      </w:ins>
      <w:proofErr w:type="gramEnd"/>
    </w:p>
    <w:p w14:paraId="569A1DB6" w14:textId="5584CDDC" w:rsidR="00CC1BCA" w:rsidRPr="00A55C0D" w:rsidDel="00F86C98" w:rsidRDefault="72D35C70" w:rsidP="45C8F57E">
      <w:del w:id="35" w:author="Author">
        <w:r w:rsidRPr="45C8F57E" w:rsidDel="00A137E7">
          <w:rPr>
            <w:i/>
            <w:iCs/>
          </w:rPr>
          <w:delText>d</w:delText>
        </w:r>
      </w:del>
      <w:ins w:id="36" w:author="Author">
        <w:r w:rsidR="00A137E7">
          <w:rPr>
            <w:i/>
            <w:iCs/>
          </w:rPr>
          <w:t>f</w:t>
        </w:r>
      </w:ins>
      <w:r w:rsidRPr="45C8F57E">
        <w:rPr>
          <w:i/>
          <w:iCs/>
        </w:rPr>
        <w:t>)</w:t>
      </w:r>
      <w:r w:rsidR="00CC1BCA">
        <w:tab/>
      </w:r>
      <w:r>
        <w:t xml:space="preserve">that the role of ICTs in tackling the challenge of climate change encompasses a wide array of activities, including, but not limited to: the development of energy-efficient devices, applications and networks; the development of energy-efficient working methods; the implementation of satellite and ground-based </w:t>
      </w:r>
      <w:proofErr w:type="spellStart"/>
      <w:r>
        <w:t>remotesensing</w:t>
      </w:r>
      <w:proofErr w:type="spellEnd"/>
      <w:r>
        <w:t xml:space="preserve"> platforms for environmental observation, including weather monitoring, as well as innovative undersea sensing technology, including SMART submarine telecommunication cables; and the use of ICTs to warn the public of dangerous weather events and provide communication support for governmental and non-governmental aid providers;</w:t>
      </w:r>
    </w:p>
    <w:p w14:paraId="50C43FCD" w14:textId="0646DFB4" w:rsidR="00991714" w:rsidRPr="00A55C0D" w:rsidRDefault="00A137E7" w:rsidP="45C8F57E">
      <w:pPr>
        <w:rPr>
          <w:ins w:id="37" w:author="Author"/>
        </w:rPr>
      </w:pPr>
      <w:ins w:id="38" w:author="Author">
        <w:r>
          <w:rPr>
            <w:i/>
            <w:iCs/>
          </w:rPr>
          <w:t>g</w:t>
        </w:r>
      </w:ins>
      <w:del w:id="39" w:author="Author">
        <w:r w:rsidR="72D35C70" w:rsidRPr="45C8F57E" w:rsidDel="00A137E7">
          <w:rPr>
            <w:i/>
            <w:iCs/>
          </w:rPr>
          <w:delText>e</w:delText>
        </w:r>
      </w:del>
      <w:r w:rsidR="72D35C70" w:rsidRPr="45C8F57E">
        <w:rPr>
          <w:i/>
          <w:iCs/>
        </w:rPr>
        <w:t>)</w:t>
      </w:r>
      <w:r w:rsidR="00991714">
        <w:tab/>
      </w:r>
      <w:r w:rsidR="72D35C70">
        <w:t>that</w:t>
      </w:r>
      <w:ins w:id="40" w:author="Author">
        <w:r w:rsidR="43896ABA">
          <w:t xml:space="preserve"> ICT products contain</w:t>
        </w:r>
      </w:ins>
      <w:del w:id="41" w:author="Author">
        <w:r w:rsidR="00991714" w:rsidDel="72D35C70">
          <w:delText>, in processes for extracting</w:delText>
        </w:r>
      </w:del>
      <w:ins w:id="42" w:author="Author">
        <w:r w:rsidR="670EBA57">
          <w:t xml:space="preserve"> critical</w:t>
        </w:r>
      </w:ins>
      <w:r w:rsidR="72D35C70">
        <w:t xml:space="preserve"> raw materials </w:t>
      </w:r>
      <w:ins w:id="43" w:author="Author">
        <w:r w:rsidR="7A475CD2" w:rsidRPr="45C8F57E">
          <w:rPr>
            <w:rFonts w:ascii="Calibri" w:eastAsia="Calibri" w:hAnsi="Calibri" w:cs="Calibri"/>
            <w:color w:val="0078D4"/>
            <w:szCs w:val="24"/>
            <w:u w:val="single"/>
          </w:rPr>
          <w:t>which are finite, thus requiring particular attention by the telecommunication/ICT sector to boost the global recycling rate of these materials, which according to ITU data and estimates, is currently at on</w:t>
        </w:r>
        <w:r w:rsidR="7A475CD2" w:rsidRPr="45C8F57E">
          <w:rPr>
            <w:rFonts w:ascii="Calibri" w:eastAsia="Calibri" w:hAnsi="Calibri" w:cs="Calibri"/>
            <w:color w:val="CC3595"/>
            <w:szCs w:val="24"/>
            <w:u w:val="single"/>
          </w:rPr>
          <w:t>e</w:t>
        </w:r>
        <w:r w:rsidR="7A475CD2" w:rsidRPr="45C8F57E">
          <w:rPr>
            <w:rFonts w:ascii="Calibri" w:eastAsia="Calibri" w:hAnsi="Calibri" w:cs="Calibri"/>
            <w:color w:val="0078D4"/>
            <w:szCs w:val="24"/>
            <w:u w:val="single"/>
          </w:rPr>
          <w:t xml:space="preserve"> per cent</w:t>
        </w:r>
        <w:r w:rsidR="7A475CD2" w:rsidRPr="45C8F57E">
          <w:rPr>
            <w:rFonts w:ascii="Calibri" w:eastAsia="Calibri" w:hAnsi="Calibri" w:cs="Calibri"/>
            <w:color w:val="CC3595"/>
            <w:szCs w:val="24"/>
            <w:u w:val="single"/>
          </w:rPr>
          <w:t>, and that</w:t>
        </w:r>
      </w:ins>
      <w:r w:rsidR="5C5A87BC">
        <w:t xml:space="preserve"> </w:t>
      </w:r>
      <w:del w:id="44" w:author="Author">
        <w:r w:rsidR="00991714" w:rsidDel="72D35C70">
          <w:delText>from recycled products,</w:delText>
        </w:r>
      </w:del>
      <w:r w:rsidR="72D35C70">
        <w:t xml:space="preserve"> caution must be exercised over the </w:t>
      </w:r>
      <w:ins w:id="45" w:author="Author">
        <w:r w:rsidR="69846C07">
          <w:t xml:space="preserve">extraction </w:t>
        </w:r>
      </w:ins>
      <w:r w:rsidR="72D35C70">
        <w:t xml:space="preserve">procedures </w:t>
      </w:r>
      <w:ins w:id="46" w:author="Author">
        <w:r w:rsidR="31D26AF4">
          <w:t>for these materials</w:t>
        </w:r>
      </w:ins>
      <w:del w:id="47" w:author="Author">
        <w:r w:rsidR="00991714" w:rsidDel="72D35C70">
          <w:delText>used in order</w:delText>
        </w:r>
      </w:del>
      <w:r w:rsidR="72D35C70">
        <w:t xml:space="preserve"> to ensure low environmental pollution levels;</w:t>
      </w:r>
      <w:r w:rsidR="00991714">
        <w:tab/>
      </w:r>
    </w:p>
    <w:p w14:paraId="1DFEFFB8" w14:textId="5C769D1E" w:rsidR="1934F3C8" w:rsidRPr="00D028EE" w:rsidRDefault="009422E5" w:rsidP="45C8F57E">
      <w:pPr>
        <w:rPr>
          <w:ins w:id="48" w:author="Author"/>
          <w:rFonts w:ascii="Calibri" w:eastAsia="Calibri" w:hAnsi="Calibri" w:cs="Calibri"/>
          <w:szCs w:val="24"/>
        </w:rPr>
      </w:pPr>
      <w:ins w:id="49" w:author="Author">
        <w:r>
          <w:rPr>
            <w:rFonts w:ascii="Calibri" w:eastAsia="Calibri" w:hAnsi="Calibri" w:cs="Calibri"/>
            <w:i/>
            <w:iCs/>
            <w:color w:val="0078D4"/>
            <w:szCs w:val="24"/>
            <w:u w:val="single"/>
          </w:rPr>
          <w:t>h</w:t>
        </w:r>
        <w:r w:rsidR="1934F3C8" w:rsidRPr="45C8F57E">
          <w:rPr>
            <w:rFonts w:ascii="Calibri" w:eastAsia="Calibri" w:hAnsi="Calibri" w:cs="Calibri"/>
            <w:i/>
            <w:iCs/>
            <w:color w:val="0078D4"/>
            <w:szCs w:val="24"/>
            <w:u w:val="single"/>
          </w:rPr>
          <w:t>)</w:t>
        </w:r>
        <w:r w:rsidR="1934F3C8">
          <w:tab/>
        </w:r>
        <w:r w:rsidR="1934F3C8" w:rsidRPr="45C8F57E">
          <w:rPr>
            <w:rFonts w:ascii="Calibri" w:eastAsia="Calibri" w:hAnsi="Calibri" w:cs="Calibri"/>
            <w:color w:val="0078D4"/>
            <w:szCs w:val="24"/>
            <w:u w:val="single"/>
          </w:rPr>
          <w:t xml:space="preserve">that the rise in e-waste generation is outpacing the rise in formal recycling by a factor of almost 5, being driven by technological progress, higher consumption, limited repair options, short product lifecycles, growing electronification and inadequate e-waste management infrastructure. </w:t>
        </w:r>
        <w:r w:rsidR="1934F3C8" w:rsidRPr="45C8F57E">
          <w:rPr>
            <w:rFonts w:ascii="Calibri" w:eastAsia="Calibri" w:hAnsi="Calibri" w:cs="Calibri"/>
            <w:szCs w:val="24"/>
          </w:rPr>
          <w:t xml:space="preserve"> </w:t>
        </w:r>
      </w:ins>
    </w:p>
    <w:p w14:paraId="2394065B" w14:textId="682F808C" w:rsidR="1934F3C8" w:rsidRDefault="009422E5">
      <w:pPr>
        <w:rPr>
          <w:ins w:id="50" w:author="Author"/>
        </w:rPr>
      </w:pPr>
      <w:proofErr w:type="spellStart"/>
      <w:ins w:id="51" w:author="Author">
        <w:r w:rsidRPr="009422E5">
          <w:rPr>
            <w:i/>
            <w:iCs/>
            <w:rPrChange w:id="52" w:author="Author">
              <w:rPr/>
            </w:rPrChange>
          </w:rPr>
          <w:t>i</w:t>
        </w:r>
        <w:proofErr w:type="spellEnd"/>
        <w:r w:rsidR="1934F3C8" w:rsidRPr="009422E5">
          <w:rPr>
            <w:i/>
            <w:iCs/>
            <w:rPrChange w:id="53" w:author="Author">
              <w:rPr/>
            </w:rPrChange>
          </w:rPr>
          <w:t>)</w:t>
        </w:r>
        <w:r w:rsidR="1934F3C8">
          <w:tab/>
          <w:t xml:space="preserve">that telecommunications/ICTs are essential for monitoring and managing the risks of climate change, and that adequate telecommunication networks and ICTs are required to reach people and relief organisations during </w:t>
        </w:r>
        <w:proofErr w:type="gramStart"/>
        <w:r w:rsidR="1934F3C8">
          <w:t>disas</w:t>
        </w:r>
        <w:r w:rsidR="471B7A42">
          <w:t>ters;</w:t>
        </w:r>
        <w:proofErr w:type="gramEnd"/>
      </w:ins>
    </w:p>
    <w:p w14:paraId="110B95D7" w14:textId="1449A1EC" w:rsidR="471B7A42" w:rsidRDefault="009422E5">
      <w:ins w:id="54" w:author="Author">
        <w:r w:rsidRPr="009422E5">
          <w:rPr>
            <w:i/>
            <w:iCs/>
            <w:rPrChange w:id="55" w:author="Author">
              <w:rPr/>
            </w:rPrChange>
          </w:rPr>
          <w:lastRenderedPageBreak/>
          <w:t>j</w:t>
        </w:r>
        <w:r w:rsidR="471B7A42" w:rsidRPr="009422E5">
          <w:rPr>
            <w:i/>
            <w:iCs/>
            <w:rPrChange w:id="56" w:author="Author">
              <w:rPr/>
            </w:rPrChange>
          </w:rPr>
          <w:t>)</w:t>
        </w:r>
        <w:r w:rsidR="471B7A42">
          <w:tab/>
          <w:t>that cost-effective, safe and sustainable</w:t>
        </w:r>
        <w:r w:rsidR="4D2B4CAC">
          <w:t>-</w:t>
        </w:r>
        <w:r w:rsidR="471B7A42">
          <w:t>by-design telecommunications/ICT solutions with improved carbon footprint are an urgent requirement,</w:t>
        </w:r>
      </w:ins>
    </w:p>
    <w:p w14:paraId="33F2CAD6" w14:textId="4E358F54" w:rsidR="00CE2DCD" w:rsidRPr="00A55C0D" w:rsidDel="00BB229C" w:rsidRDefault="00CE2DCD" w:rsidP="00CE2DCD">
      <w:pPr>
        <w:rPr>
          <w:del w:id="57" w:author="Author"/>
        </w:rPr>
      </w:pPr>
      <w:del w:id="58" w:author="Author">
        <w:r w:rsidRPr="45C8F57E" w:rsidDel="72D35C70">
          <w:rPr>
            <w:i/>
            <w:iCs/>
          </w:rPr>
          <w:delText>f)</w:delText>
        </w:r>
        <w:r>
          <w:tab/>
        </w:r>
        <w:r w:rsidDel="72D35C70">
          <w:delText>the results of work by Study Group 2 of the ITU Telecommunication Development Sector (ITU-D) on ICT and climate change,</w:delText>
        </w:r>
      </w:del>
    </w:p>
    <w:p w14:paraId="045C3815" w14:textId="77777777" w:rsidR="00CE2DCD" w:rsidRPr="00A55C0D" w:rsidRDefault="72D35C70" w:rsidP="00CE2DCD">
      <w:pPr>
        <w:pStyle w:val="Call"/>
      </w:pPr>
      <w:r>
        <w:t>considering further</w:t>
      </w:r>
    </w:p>
    <w:p w14:paraId="017F2A16" w14:textId="4AA7B6CE" w:rsidR="00CE2DCD" w:rsidRPr="00A55C0D" w:rsidRDefault="72D35C70" w:rsidP="45C8F57E">
      <w:pPr>
        <w:rPr>
          <w:ins w:id="59" w:author="Author"/>
        </w:rPr>
      </w:pPr>
      <w:r>
        <w:t>the outcome document adopted by the United Nations Conference on Sustainable Development (Rio+20), entitled "The Future we want", reflecting the renewed commitment to advancing sustainable development and achieving environmental sustainability, and recognizing the important role of ICTs,</w:t>
      </w:r>
    </w:p>
    <w:p w14:paraId="11CEC13F" w14:textId="2CF0E955" w:rsidR="00CE2DCD" w:rsidRPr="00A55C0D" w:rsidRDefault="72D35C70" w:rsidP="00D028EE">
      <w:pPr>
        <w:pStyle w:val="Call"/>
      </w:pPr>
      <w:r>
        <w:t>noting</w:t>
      </w:r>
    </w:p>
    <w:p w14:paraId="43D83D51" w14:textId="434F05E7" w:rsidR="00CE2DCD" w:rsidRPr="00A55C0D" w:rsidDel="00BB229C" w:rsidRDefault="00CE2DCD" w:rsidP="45C8F57E">
      <w:pPr>
        <w:rPr>
          <w:del w:id="60" w:author="Author"/>
          <w:b/>
          <w:bCs/>
        </w:rPr>
      </w:pPr>
      <w:del w:id="61" w:author="Author">
        <w:r w:rsidRPr="45C8F57E" w:rsidDel="72D35C70">
          <w:rPr>
            <w:rFonts w:eastAsia="Malgun Gothic"/>
            <w:i/>
            <w:iCs/>
          </w:rPr>
          <w:delText>a)</w:delText>
        </w:r>
        <w:r>
          <w:tab/>
        </w:r>
        <w:r w:rsidDel="72D35C70">
          <w:delText>current and future work on ICTs and climate change, including the work in relevant ITU study groups such as ITUT Study Group 5 and ITUD Study Group 2, which focus on the study of climate change, e-waste and human exposure to electromagnetic fields;</w:delText>
        </w:r>
        <w:r w:rsidRPr="45C8F57E" w:rsidDel="72D35C70">
          <w:rPr>
            <w:b/>
            <w:bCs/>
          </w:rPr>
          <w:delText xml:space="preserve"> </w:delText>
        </w:r>
      </w:del>
    </w:p>
    <w:p w14:paraId="4423A5D6" w14:textId="5A1072D9" w:rsidR="00CE2DCD" w:rsidRPr="00A55C0D" w:rsidRDefault="72D35C70" w:rsidP="45C8F57E">
      <w:pPr>
        <w:rPr>
          <w:ins w:id="62" w:author="Author"/>
          <w:rFonts w:ascii="Calibri" w:eastAsia="Calibri" w:hAnsi="Calibri" w:cs="Calibri"/>
          <w:color w:val="000000" w:themeColor="text1"/>
          <w:sz w:val="18"/>
          <w:szCs w:val="18"/>
        </w:rPr>
      </w:pPr>
      <w:del w:id="63" w:author="Author">
        <w:r w:rsidRPr="45C8F57E" w:rsidDel="005C1852">
          <w:rPr>
            <w:i/>
            <w:iCs/>
          </w:rPr>
          <w:delText>b</w:delText>
        </w:r>
      </w:del>
      <w:ins w:id="64" w:author="Author">
        <w:r w:rsidR="005C1852">
          <w:rPr>
            <w:i/>
            <w:iCs/>
          </w:rPr>
          <w:t>a</w:t>
        </w:r>
      </w:ins>
      <w:r w:rsidRPr="45C8F57E">
        <w:rPr>
          <w:i/>
          <w:iCs/>
        </w:rPr>
        <w:t>)</w:t>
      </w:r>
      <w:r w:rsidR="00CE2DCD" w:rsidRPr="00A55C0D">
        <w:tab/>
      </w:r>
      <w:r w:rsidRPr="00A55C0D">
        <w:t>that it is important to facilitate an environment in which ITU Member States, Sector Members and other stakeholders may cooperate to obtain</w:t>
      </w:r>
      <w:r w:rsidR="600F9761" w:rsidRPr="00A55C0D">
        <w:t xml:space="preserve"> </w:t>
      </w:r>
      <w:r w:rsidRPr="00A55C0D">
        <w:t xml:space="preserve">and effectively use </w:t>
      </w:r>
      <w:del w:id="65" w:author="Author">
        <w:r w:rsidR="00CE2DCD" w:rsidDel="72D35C70">
          <w:delText>remotesensing</w:delText>
        </w:r>
      </w:del>
      <w:r>
        <w:t xml:space="preserve"> data</w:t>
      </w:r>
      <w:ins w:id="66" w:author="Author">
        <w:r w:rsidR="4B51824D">
          <w:t xml:space="preserve"> and </w:t>
        </w:r>
      </w:ins>
      <w:del w:id="67" w:author="Author">
        <w:r w:rsidR="00CE2DCD" w:rsidDel="72D35C70">
          <w:delText xml:space="preserve"> </w:delText>
        </w:r>
      </w:del>
      <w:ins w:id="68" w:author="Author">
        <w:r w:rsidR="3DCC2EDB">
          <w:t xml:space="preserve">studies </w:t>
        </w:r>
      </w:ins>
      <w:r>
        <w:t xml:space="preserve">for </w:t>
      </w:r>
      <w:del w:id="69" w:author="Author">
        <w:r w:rsidR="00CE2DCD" w:rsidDel="72D35C70">
          <w:delText>the purposes of research in climate change, disaster management and public administration</w:delText>
        </w:r>
      </w:del>
      <w:ins w:id="70" w:author="Author">
        <w:r w:rsidR="5E581D0B">
          <w:t xml:space="preserve"> </w:t>
        </w:r>
        <w:r w:rsidR="64A6D6B3" w:rsidRPr="45C8F57E">
          <w:rPr>
            <w:rFonts w:ascii="Calibri" w:eastAsia="Calibri" w:hAnsi="Calibri" w:cs="Calibri"/>
            <w:color w:val="004377"/>
            <w:szCs w:val="24"/>
            <w:u w:val="single"/>
          </w:rPr>
          <w:t>disaster management and climate change to assist their transition to a circular economy</w:t>
        </w:r>
        <w:r w:rsidR="64A6D6B3" w:rsidRPr="45C8F57E">
          <w:rPr>
            <w:rFonts w:ascii="Calibri" w:eastAsia="Calibri" w:hAnsi="Calibri" w:cs="Calibri"/>
            <w:color w:val="000000" w:themeColor="text1"/>
            <w:szCs w:val="24"/>
          </w:rPr>
          <w:t>;</w:t>
        </w:r>
      </w:ins>
    </w:p>
    <w:p w14:paraId="464054EC" w14:textId="7CA27077" w:rsidR="00CE2DCD" w:rsidRPr="00A55C0D" w:rsidRDefault="005C1852" w:rsidP="45C8F57E">
      <w:pPr>
        <w:rPr>
          <w:ins w:id="71" w:author="Author"/>
          <w:rFonts w:ascii="Calibri" w:eastAsia="Calibri" w:hAnsi="Calibri" w:cs="Calibri"/>
          <w:color w:val="000000" w:themeColor="text1"/>
          <w:szCs w:val="24"/>
        </w:rPr>
      </w:pPr>
      <w:ins w:id="72" w:author="Author">
        <w:r>
          <w:rPr>
            <w:rFonts w:ascii="Calibri" w:eastAsia="Calibri" w:hAnsi="Calibri" w:cs="Calibri"/>
            <w:i/>
            <w:iCs/>
            <w:color w:val="000000" w:themeColor="text1"/>
            <w:szCs w:val="24"/>
          </w:rPr>
          <w:t>b</w:t>
        </w:r>
        <w:r w:rsidR="6B137EA5" w:rsidRPr="45C8F57E">
          <w:rPr>
            <w:rFonts w:ascii="Calibri" w:eastAsia="Calibri" w:hAnsi="Calibri" w:cs="Calibri"/>
            <w:i/>
            <w:iCs/>
            <w:color w:val="000000" w:themeColor="text1"/>
            <w:szCs w:val="24"/>
          </w:rPr>
          <w:t>)</w:t>
        </w:r>
        <w:r w:rsidR="00CE2DCD">
          <w:tab/>
        </w:r>
        <w:r w:rsidR="6B137EA5" w:rsidRPr="45C8F57E">
          <w:rPr>
            <w:rFonts w:ascii="Calibri" w:eastAsia="Calibri" w:hAnsi="Calibri" w:cs="Calibri"/>
            <w:color w:val="CC3595"/>
            <w:szCs w:val="24"/>
            <w:u w:val="single"/>
          </w:rPr>
          <w:t xml:space="preserve">that Small Island Developing States (SIDS) are demonstrating innovative, telecommunication/ICT-enabled responses to climate change, through integrated planning and digital sustainability efforts, recognised by ITU and the international </w:t>
        </w:r>
        <w:proofErr w:type="gramStart"/>
        <w:r w:rsidR="6B137EA5" w:rsidRPr="45C8F57E">
          <w:rPr>
            <w:rFonts w:ascii="Calibri" w:eastAsia="Calibri" w:hAnsi="Calibri" w:cs="Calibri"/>
            <w:color w:val="CC3595"/>
            <w:szCs w:val="24"/>
            <w:u w:val="single"/>
          </w:rPr>
          <w:t>community;</w:t>
        </w:r>
        <w:proofErr w:type="gramEnd"/>
      </w:ins>
    </w:p>
    <w:p w14:paraId="26053F78" w14:textId="417937EA" w:rsidR="00CE2DCD" w:rsidRPr="00A55C0D" w:rsidRDefault="72D35C70" w:rsidP="45C8F57E">
      <w:r w:rsidRPr="45C8F57E">
        <w:rPr>
          <w:i/>
          <w:iCs/>
        </w:rPr>
        <w:t>c)</w:t>
      </w:r>
      <w:r w:rsidR="00CE2DCD">
        <w:tab/>
      </w:r>
      <w:r>
        <w:t xml:space="preserve">that there are </w:t>
      </w:r>
      <w:del w:id="73" w:author="Author">
        <w:r w:rsidR="00CE2DCD" w:rsidDel="72D35C70">
          <w:delText xml:space="preserve">other </w:delText>
        </w:r>
      </w:del>
      <w:ins w:id="74" w:author="Author">
        <w:r w:rsidR="07B2703C">
          <w:t xml:space="preserve">a wide range of </w:t>
        </w:r>
      </w:ins>
      <w:r>
        <w:t>international forums</w:t>
      </w:r>
      <w:ins w:id="75" w:author="Author">
        <w:r w:rsidR="705E173F">
          <w:t>, platforms, and partnerships</w:t>
        </w:r>
      </w:ins>
      <w:r>
        <w:t xml:space="preserve"> </w:t>
      </w:r>
      <w:del w:id="76" w:author="Author">
        <w:r w:rsidR="00CE2DCD" w:rsidDel="72D35C70">
          <w:delText xml:space="preserve">that are </w:delText>
        </w:r>
      </w:del>
      <w:r>
        <w:t xml:space="preserve">working </w:t>
      </w:r>
      <w:ins w:id="77" w:author="Author">
        <w:r w:rsidR="094FE0C6">
          <w:t xml:space="preserve">towards tackling </w:t>
        </w:r>
      </w:ins>
      <w:del w:id="78" w:author="Author">
        <w:r w:rsidR="00CE2DCD" w:rsidDel="72D35C70">
          <w:delText xml:space="preserve">on </w:delText>
        </w:r>
      </w:del>
      <w:r>
        <w:t>climate</w:t>
      </w:r>
      <w:del w:id="79" w:author="Author">
        <w:r w:rsidR="00CE2DCD" w:rsidDel="72D35C70">
          <w:delText>-</w:delText>
        </w:r>
      </w:del>
      <w:ins w:id="80" w:author="Author">
        <w:r w:rsidR="2179755D">
          <w:t xml:space="preserve"> </w:t>
        </w:r>
      </w:ins>
      <w:r>
        <w:t xml:space="preserve">change issues </w:t>
      </w:r>
      <w:ins w:id="81" w:author="Author">
        <w:r w:rsidR="53AA9263">
          <w:t>and supporting transition to a circular economy</w:t>
        </w:r>
      </w:ins>
      <w:del w:id="82" w:author="Author">
        <w:r w:rsidR="00CE2DCD" w:rsidDel="72D35C70">
          <w:delText>with which ITU should cooperate</w:delText>
        </w:r>
      </w:del>
      <w:r>
        <w:t>,</w:t>
      </w:r>
    </w:p>
    <w:p w14:paraId="3260A8B3" w14:textId="77777777" w:rsidR="00CE2DCD" w:rsidRPr="00A55C0D" w:rsidRDefault="72D35C70" w:rsidP="00CE2DCD">
      <w:pPr>
        <w:pStyle w:val="Call"/>
      </w:pPr>
      <w:r>
        <w:t>recognizing</w:t>
      </w:r>
    </w:p>
    <w:p w14:paraId="07B62ACC" w14:textId="3EB0DA59" w:rsidR="00F362B6" w:rsidRPr="00A55C0D" w:rsidRDefault="78CD3112" w:rsidP="006703E9">
      <w:r w:rsidRPr="005C1852">
        <w:rPr>
          <w:i/>
          <w:iCs/>
          <w:rPrChange w:id="83" w:author="Author">
            <w:rPr/>
          </w:rPrChange>
        </w:rPr>
        <w:t>a)</w:t>
      </w:r>
      <w:r w:rsidR="00F362B6">
        <w:tab/>
      </w:r>
      <w:del w:id="84" w:author="Author">
        <w:r w:rsidR="00F362B6" w:rsidDel="72D35C70">
          <w:delText xml:space="preserve">that ITU, the Intergovernmental Oceanographic Commission of the United Nations Educational, Scientific and Cultural Organization (IOC-UNESCO) and the World Meteorological Organization (WMO) established </w:delText>
        </w:r>
      </w:del>
      <w:r w:rsidR="72D35C70">
        <w:t xml:space="preserve">the </w:t>
      </w:r>
      <w:ins w:id="85" w:author="Author">
        <w:r w:rsidR="25A66635">
          <w:t xml:space="preserve">UN </w:t>
        </w:r>
      </w:ins>
      <w:r w:rsidR="72D35C70">
        <w:t>Joint Task Force to investigate the use of submarine telecommunication cables for ocean and climate monitoring and disaster warning (JTF SMART Cable Systems)</w:t>
      </w:r>
      <w:del w:id="86" w:author="Author">
        <w:r w:rsidR="00F362B6" w:rsidDel="72D35C70">
          <w:delText xml:space="preserve"> in late 2012</w:delText>
        </w:r>
      </w:del>
      <w:r w:rsidR="72D35C70">
        <w:t>;</w:t>
      </w:r>
    </w:p>
    <w:p w14:paraId="2EE7556A" w14:textId="1786B85F" w:rsidR="00CE2DCD" w:rsidRPr="00A55C0D" w:rsidDel="00F362B6" w:rsidRDefault="72D35C70" w:rsidP="45C8F57E">
      <w:r w:rsidRPr="45C8F57E">
        <w:rPr>
          <w:i/>
          <w:iCs/>
        </w:rPr>
        <w:t>b)</w:t>
      </w:r>
      <w:r w:rsidR="00CE2DCD">
        <w:tab/>
      </w:r>
      <w:r>
        <w:t>that the information obtained from SMART cables can be used for</w:t>
      </w:r>
      <w:ins w:id="87" w:author="Author">
        <w:r w:rsidR="1C35E462">
          <w:t xml:space="preserve"> </w:t>
        </w:r>
      </w:ins>
      <w:del w:id="88" w:author="Author">
        <w:r w:rsidR="00CE2DCD" w:rsidDel="72D35C70">
          <w:delText>:i)</w:delText>
        </w:r>
        <w:r w:rsidR="00CE2DCD">
          <w:tab/>
        </w:r>
      </w:del>
      <w:r>
        <w:t>climate-change monitoring (ocean circulation, heat content and sea-level rise)</w:t>
      </w:r>
      <w:del w:id="89" w:author="Author">
        <w:r w:rsidR="00CE2DCD" w:rsidDel="72D35C70">
          <w:delText>;ii)</w:delText>
        </w:r>
        <w:r w:rsidR="00CE2DCD">
          <w:tab/>
        </w:r>
      </w:del>
      <w:ins w:id="90" w:author="Author">
        <w:r w:rsidR="1BD7ABB5">
          <w:t xml:space="preserve"> </w:t>
        </w:r>
      </w:ins>
      <w:r>
        <w:t>seismic monitoring (earth structure and related hazards)</w:t>
      </w:r>
      <w:ins w:id="91" w:author="Author">
        <w:r w:rsidR="4CFA21EC">
          <w:t xml:space="preserve">, and </w:t>
        </w:r>
      </w:ins>
      <w:del w:id="92" w:author="Author">
        <w:r w:rsidR="00CE2DCD" w:rsidDel="72D35C70">
          <w:delText>;iii)</w:delText>
        </w:r>
        <w:r w:rsidR="00CE2DCD">
          <w:tab/>
        </w:r>
      </w:del>
      <w:r>
        <w:t>near-to-far field tsunami and earthquake early warning, contributing to disaster risk reduction</w:t>
      </w:r>
      <w:ins w:id="93" w:author="Author">
        <w:r w:rsidR="66AF7A8E">
          <w:t>, among other things;</w:t>
        </w:r>
      </w:ins>
      <w:del w:id="94" w:author="Author">
        <w:r w:rsidR="00CE2DCD" w:rsidDel="72D35C70">
          <w:delText>;</w:delText>
        </w:r>
      </w:del>
    </w:p>
    <w:p w14:paraId="7BC49AA5" w14:textId="40EAF143" w:rsidR="00CE2DCD" w:rsidRPr="00A55C0D" w:rsidDel="00F362B6" w:rsidRDefault="00CE2DCD" w:rsidP="00CE2DCD">
      <w:pPr>
        <w:pStyle w:val="enumlev1"/>
        <w:rPr>
          <w:del w:id="95" w:author="Author"/>
        </w:rPr>
      </w:pPr>
      <w:del w:id="96" w:author="Author">
        <w:r w:rsidDel="72D35C70">
          <w:delText>iv)</w:delText>
        </w:r>
        <w:r>
          <w:tab/>
        </w:r>
        <w:r w:rsidDel="72D35C70">
          <w:delText>warning of hazards to cables, and improved routing of cable systems;</w:delText>
        </w:r>
      </w:del>
    </w:p>
    <w:p w14:paraId="4F82B6B5" w14:textId="441751BB" w:rsidR="00DF612D" w:rsidRPr="00A55C0D" w:rsidRDefault="00DF612D" w:rsidP="45C8F57E">
      <w:pPr>
        <w:pStyle w:val="enumlev1"/>
        <w:rPr>
          <w:del w:id="97" w:author="Author"/>
        </w:rPr>
      </w:pPr>
      <w:del w:id="98" w:author="Author">
        <w:r w:rsidDel="72D35C70">
          <w:delText>v)</w:delText>
        </w:r>
        <w:r>
          <w:tab/>
        </w:r>
        <w:r w:rsidDel="72D35C70">
          <w:delText>quantifying risk to inform sustainable development of coastal and offshore infrastructure,</w:delText>
        </w:r>
      </w:del>
    </w:p>
    <w:p w14:paraId="4BAF5ED5" w14:textId="4C1B7C3E" w:rsidR="00FC1770" w:rsidRPr="00A55C0D" w:rsidDel="0034586C" w:rsidRDefault="29E4091F">
      <w:pPr>
        <w:rPr>
          <w:ins w:id="99" w:author="Author"/>
          <w:rFonts w:ascii="Calibri" w:eastAsia="Calibri" w:hAnsi="Calibri" w:cs="Calibri"/>
          <w:szCs w:val="24"/>
        </w:rPr>
      </w:pPr>
      <w:ins w:id="100" w:author="Author">
        <w:r w:rsidRPr="005C1852">
          <w:rPr>
            <w:rFonts w:ascii="Calibri" w:eastAsia="Calibri" w:hAnsi="Calibri" w:cs="Calibri"/>
            <w:i/>
            <w:iCs/>
            <w:color w:val="0078D4"/>
            <w:szCs w:val="24"/>
            <w:u w:val="single"/>
            <w:rPrChange w:id="101" w:author="Author">
              <w:rPr>
                <w:rFonts w:ascii="Calibri" w:eastAsia="Calibri" w:hAnsi="Calibri" w:cs="Calibri"/>
                <w:color w:val="0078D4"/>
                <w:szCs w:val="24"/>
                <w:u w:val="single"/>
              </w:rPr>
            </w:rPrChange>
          </w:rPr>
          <w:t>c)</w:t>
        </w:r>
        <w:r w:rsidR="00FC1770">
          <w:tab/>
        </w:r>
        <w:r w:rsidRPr="45C8F57E">
          <w:rPr>
            <w:rFonts w:ascii="Calibri" w:eastAsia="Calibri" w:hAnsi="Calibri" w:cs="Calibri"/>
            <w:color w:val="0078D4"/>
            <w:szCs w:val="24"/>
            <w:u w:val="single"/>
          </w:rPr>
          <w:t xml:space="preserve">the work of the Circular Electronics Partnership, of which ITU is a founding member, </w:t>
        </w:r>
        <w:r w:rsidR="5B6F3B87" w:rsidRPr="45C8F57E">
          <w:rPr>
            <w:rFonts w:ascii="Calibri" w:eastAsia="Calibri" w:hAnsi="Calibri" w:cs="Calibri"/>
            <w:color w:val="0078D4"/>
            <w:szCs w:val="24"/>
            <w:u w:val="single"/>
          </w:rPr>
          <w:t>on</w:t>
        </w:r>
        <w:r w:rsidRPr="45C8F57E">
          <w:rPr>
            <w:rFonts w:ascii="Calibri" w:eastAsia="Calibri" w:hAnsi="Calibri" w:cs="Calibri"/>
            <w:color w:val="0078D4"/>
            <w:szCs w:val="24"/>
            <w:u w:val="single"/>
          </w:rPr>
          <w:t xml:space="preserve"> a coordination platform for global organizations and businesses that are actively working on creating </w:t>
        </w:r>
        <w:proofErr w:type="gramStart"/>
        <w:r w:rsidRPr="45C8F57E">
          <w:rPr>
            <w:rFonts w:ascii="Calibri" w:eastAsia="Calibri" w:hAnsi="Calibri" w:cs="Calibri"/>
            <w:color w:val="0078D4"/>
            <w:szCs w:val="24"/>
            <w:u w:val="single"/>
          </w:rPr>
          <w:t>a circular electronics</w:t>
        </w:r>
        <w:proofErr w:type="gramEnd"/>
        <w:r w:rsidRPr="45C8F57E">
          <w:rPr>
            <w:rFonts w:ascii="Calibri" w:eastAsia="Calibri" w:hAnsi="Calibri" w:cs="Calibri"/>
            <w:color w:val="0078D4"/>
            <w:szCs w:val="24"/>
            <w:u w:val="single"/>
          </w:rPr>
          <w:t xml:space="preserve"> </w:t>
        </w:r>
        <w:proofErr w:type="gramStart"/>
        <w:r w:rsidRPr="45C8F57E">
          <w:rPr>
            <w:rFonts w:ascii="Calibri" w:eastAsia="Calibri" w:hAnsi="Calibri" w:cs="Calibri"/>
            <w:color w:val="0078D4"/>
            <w:szCs w:val="24"/>
            <w:u w:val="single"/>
          </w:rPr>
          <w:t>industry;</w:t>
        </w:r>
        <w:proofErr w:type="gramEnd"/>
        <w:r w:rsidRPr="45C8F57E">
          <w:rPr>
            <w:rFonts w:ascii="Calibri" w:eastAsia="Calibri" w:hAnsi="Calibri" w:cs="Calibri"/>
            <w:szCs w:val="24"/>
          </w:rPr>
          <w:t xml:space="preserve"> </w:t>
        </w:r>
      </w:ins>
    </w:p>
    <w:p w14:paraId="79E946FD" w14:textId="2CD80478" w:rsidR="00FC1770" w:rsidRPr="00A55C0D" w:rsidDel="0034586C" w:rsidRDefault="29E4091F" w:rsidP="45C8F57E">
      <w:pPr>
        <w:rPr>
          <w:ins w:id="102" w:author="Author"/>
          <w:rFonts w:ascii="Calibri" w:eastAsia="Calibri" w:hAnsi="Calibri" w:cs="Calibri"/>
          <w:szCs w:val="24"/>
        </w:rPr>
      </w:pPr>
      <w:ins w:id="103" w:author="Author">
        <w:r w:rsidRPr="005C1852">
          <w:rPr>
            <w:rFonts w:ascii="Calibri" w:eastAsia="Calibri" w:hAnsi="Calibri" w:cs="Calibri"/>
            <w:i/>
            <w:iCs/>
            <w:color w:val="0078D4"/>
            <w:szCs w:val="24"/>
            <w:u w:val="single"/>
            <w:rPrChange w:id="104" w:author="Author">
              <w:rPr>
                <w:rFonts w:ascii="Calibri" w:eastAsia="Calibri" w:hAnsi="Calibri" w:cs="Calibri"/>
                <w:color w:val="0078D4"/>
                <w:szCs w:val="24"/>
                <w:u w:val="single"/>
              </w:rPr>
            </w:rPrChange>
          </w:rPr>
          <w:lastRenderedPageBreak/>
          <w:t>d)</w:t>
        </w:r>
        <w:r w:rsidR="00FC1770">
          <w:tab/>
        </w:r>
        <w:r w:rsidRPr="45C8F57E">
          <w:rPr>
            <w:rFonts w:ascii="Calibri" w:eastAsia="Calibri" w:hAnsi="Calibri" w:cs="Calibri"/>
            <w:color w:val="0078D4"/>
            <w:szCs w:val="24"/>
            <w:u w:val="single"/>
          </w:rPr>
          <w:t xml:space="preserve">the </w:t>
        </w:r>
        <w:r w:rsidRPr="45C8F57E">
          <w:rPr>
            <w:rFonts w:ascii="Calibri" w:eastAsia="Calibri" w:hAnsi="Calibri" w:cs="Calibri"/>
            <w:color w:val="D13438"/>
            <w:szCs w:val="24"/>
            <w:u w:val="single"/>
          </w:rPr>
          <w:t xml:space="preserve">Green Digital Action </w:t>
        </w:r>
        <w:r w:rsidRPr="45C8F57E">
          <w:rPr>
            <w:rFonts w:ascii="Calibri" w:eastAsia="Calibri" w:hAnsi="Calibri" w:cs="Calibri"/>
            <w:color w:val="004377"/>
            <w:szCs w:val="24"/>
            <w:u w:val="single"/>
          </w:rPr>
          <w:t xml:space="preserve">initiative led by ITU which advances climate action through digital innovation by driving industry commitments, promoting innovative digital solutions and strengthening global frameworks for monitoring and </w:t>
        </w:r>
        <w:proofErr w:type="gramStart"/>
        <w:r w:rsidRPr="45C8F57E">
          <w:rPr>
            <w:rFonts w:ascii="Calibri" w:eastAsia="Calibri" w:hAnsi="Calibri" w:cs="Calibri"/>
            <w:color w:val="004377"/>
            <w:szCs w:val="24"/>
            <w:u w:val="single"/>
          </w:rPr>
          <w:t>reporting;</w:t>
        </w:r>
        <w:proofErr w:type="gramEnd"/>
      </w:ins>
    </w:p>
    <w:p w14:paraId="5DFE0158" w14:textId="4B80A981" w:rsidR="00FC1770" w:rsidRPr="00A55C0D" w:rsidDel="0034586C" w:rsidRDefault="10629250">
      <w:pPr>
        <w:rPr>
          <w:ins w:id="105" w:author="Author"/>
          <w:rFonts w:ascii="Calibri" w:eastAsia="Calibri" w:hAnsi="Calibri" w:cs="Calibri"/>
          <w:color w:val="0078D4"/>
          <w:szCs w:val="24"/>
        </w:rPr>
      </w:pPr>
      <w:ins w:id="106" w:author="Author">
        <w:r w:rsidRPr="005C1852">
          <w:rPr>
            <w:rFonts w:ascii="Calibri" w:eastAsia="Calibri" w:hAnsi="Calibri" w:cs="Calibri"/>
            <w:i/>
            <w:iCs/>
            <w:color w:val="000000" w:themeColor="text1"/>
            <w:szCs w:val="24"/>
            <w:u w:val="single"/>
            <w:rPrChange w:id="107" w:author="Author">
              <w:rPr>
                <w:rFonts w:ascii="Calibri" w:eastAsia="Calibri" w:hAnsi="Calibri" w:cs="Calibri"/>
                <w:color w:val="000000" w:themeColor="text1"/>
                <w:szCs w:val="24"/>
                <w:u w:val="single"/>
              </w:rPr>
            </w:rPrChange>
          </w:rPr>
          <w:t>e)</w:t>
        </w:r>
        <w:r w:rsidR="00FC1770">
          <w:tab/>
        </w:r>
        <w:r w:rsidRPr="45C8F57E">
          <w:rPr>
            <w:rFonts w:ascii="Calibri" w:eastAsia="Calibri" w:hAnsi="Calibri" w:cs="Calibri"/>
            <w:color w:val="0078D4"/>
            <w:szCs w:val="24"/>
            <w:u w:val="single"/>
          </w:rPr>
          <w:t xml:space="preserve">the Coalition for Digital Environmental Sustainability, of which ITU is a founding co-champion, which sets priorities and develops capacities for an inclusive, sustainability-driven digital </w:t>
        </w:r>
        <w:proofErr w:type="gramStart"/>
        <w:r w:rsidRPr="45C8F57E">
          <w:rPr>
            <w:rFonts w:ascii="Calibri" w:eastAsia="Calibri" w:hAnsi="Calibri" w:cs="Calibri"/>
            <w:color w:val="0078D4"/>
            <w:szCs w:val="24"/>
            <w:u w:val="single"/>
          </w:rPr>
          <w:t>transformation;</w:t>
        </w:r>
        <w:proofErr w:type="gramEnd"/>
      </w:ins>
    </w:p>
    <w:p w14:paraId="0E6B2704" w14:textId="0914F9BB" w:rsidR="00FC1770" w:rsidRPr="00A55C0D" w:rsidDel="0034586C" w:rsidRDefault="10629250">
      <w:pPr>
        <w:rPr>
          <w:ins w:id="108" w:author="Author"/>
          <w:rFonts w:ascii="Calibri" w:eastAsia="Calibri" w:hAnsi="Calibri" w:cs="Calibri"/>
          <w:color w:val="0078D4"/>
          <w:szCs w:val="24"/>
        </w:rPr>
      </w:pPr>
      <w:ins w:id="109" w:author="Author">
        <w:r w:rsidRPr="005C1852">
          <w:rPr>
            <w:rFonts w:ascii="Calibri" w:eastAsia="Calibri" w:hAnsi="Calibri" w:cs="Calibri"/>
            <w:i/>
            <w:iCs/>
            <w:color w:val="0078D4"/>
            <w:szCs w:val="24"/>
            <w:u w:val="single"/>
            <w:rPrChange w:id="110" w:author="Author">
              <w:rPr>
                <w:rFonts w:ascii="Calibri" w:eastAsia="Calibri" w:hAnsi="Calibri" w:cs="Calibri"/>
                <w:color w:val="0078D4"/>
                <w:szCs w:val="24"/>
                <w:u w:val="single"/>
              </w:rPr>
            </w:rPrChange>
          </w:rPr>
          <w:t>f)</w:t>
        </w:r>
        <w:r w:rsidR="00FC1770">
          <w:tab/>
        </w:r>
        <w:r w:rsidRPr="45C8F57E">
          <w:rPr>
            <w:rFonts w:ascii="Calibri" w:eastAsia="Calibri" w:hAnsi="Calibri" w:cs="Calibri"/>
            <w:color w:val="0078D4"/>
            <w:szCs w:val="24"/>
            <w:u w:val="single"/>
          </w:rPr>
          <w:t xml:space="preserve">that ITU and the United Nations Institute for Training and Research founded the Global E-waste Statistics Partnership, which produces the Global E-waste Monitors to monitor e-waste developments over time and help countries produce e-waste </w:t>
        </w:r>
        <w:proofErr w:type="gramStart"/>
        <w:r w:rsidRPr="45C8F57E">
          <w:rPr>
            <w:rFonts w:ascii="Calibri" w:eastAsia="Calibri" w:hAnsi="Calibri" w:cs="Calibri"/>
            <w:color w:val="0078D4"/>
            <w:szCs w:val="24"/>
            <w:u w:val="single"/>
          </w:rPr>
          <w:t>statistics;</w:t>
        </w:r>
        <w:proofErr w:type="gramEnd"/>
      </w:ins>
    </w:p>
    <w:p w14:paraId="14E3FC23" w14:textId="6DDD1722" w:rsidR="00FC1770" w:rsidRPr="00A55C0D" w:rsidDel="0034586C" w:rsidRDefault="10629250" w:rsidP="45C8F57E">
      <w:pPr>
        <w:rPr>
          <w:ins w:id="111" w:author="Author"/>
          <w:rFonts w:ascii="Calibri" w:eastAsia="Calibri" w:hAnsi="Calibri" w:cs="Calibri"/>
          <w:color w:val="0078D4"/>
          <w:szCs w:val="24"/>
        </w:rPr>
      </w:pPr>
      <w:ins w:id="112" w:author="Author">
        <w:r w:rsidRPr="005C1852">
          <w:rPr>
            <w:rFonts w:ascii="Calibri" w:eastAsia="Calibri" w:hAnsi="Calibri" w:cs="Calibri"/>
            <w:i/>
            <w:iCs/>
            <w:color w:val="0078D4"/>
            <w:szCs w:val="24"/>
            <w:u w:val="single"/>
            <w:rPrChange w:id="113" w:author="Author">
              <w:rPr>
                <w:rFonts w:ascii="Calibri" w:eastAsia="Calibri" w:hAnsi="Calibri" w:cs="Calibri"/>
                <w:color w:val="0078D4"/>
                <w:szCs w:val="24"/>
                <w:u w:val="single"/>
              </w:rPr>
            </w:rPrChange>
          </w:rPr>
          <w:t>g)</w:t>
        </w:r>
        <w:r w:rsidR="00FC1770">
          <w:tab/>
        </w:r>
        <w:r w:rsidRPr="45C8F57E">
          <w:rPr>
            <w:rFonts w:ascii="Calibri" w:eastAsia="Calibri" w:hAnsi="Calibri" w:cs="Calibri"/>
            <w:color w:val="0078D4"/>
            <w:szCs w:val="24"/>
            <w:u w:val="single"/>
          </w:rPr>
          <w:t>that climate change is detrimental to all countries, including those that are susceptible to wildfires, droughts, floods</w:t>
        </w:r>
        <w:r w:rsidR="3F50FC44" w:rsidRPr="45C8F57E">
          <w:rPr>
            <w:rFonts w:ascii="Calibri" w:eastAsia="Calibri" w:hAnsi="Calibri" w:cs="Calibri"/>
            <w:color w:val="0078D4"/>
            <w:szCs w:val="24"/>
            <w:u w:val="single"/>
          </w:rPr>
          <w:t>, landslides, sea level rise</w:t>
        </w:r>
        <w:r w:rsidRPr="45C8F57E">
          <w:rPr>
            <w:rFonts w:ascii="Calibri" w:eastAsia="Calibri" w:hAnsi="Calibri" w:cs="Calibri"/>
            <w:color w:val="0078D4"/>
            <w:szCs w:val="24"/>
            <w:u w:val="single"/>
          </w:rPr>
          <w:t xml:space="preserve"> and other disasters exacerbated by climate </w:t>
        </w:r>
        <w:proofErr w:type="gramStart"/>
        <w:r w:rsidRPr="45C8F57E">
          <w:rPr>
            <w:rFonts w:ascii="Calibri" w:eastAsia="Calibri" w:hAnsi="Calibri" w:cs="Calibri"/>
            <w:color w:val="0078D4"/>
            <w:szCs w:val="24"/>
            <w:u w:val="single"/>
          </w:rPr>
          <w:t>change;</w:t>
        </w:r>
        <w:proofErr w:type="gramEnd"/>
      </w:ins>
    </w:p>
    <w:p w14:paraId="704525E3" w14:textId="6E3C07B5" w:rsidR="00FC1770" w:rsidRPr="00A55C0D" w:rsidDel="0034586C" w:rsidRDefault="10629250" w:rsidP="45C8F57E">
      <w:pPr>
        <w:rPr>
          <w:ins w:id="114" w:author="Author"/>
          <w:rFonts w:ascii="Calibri" w:eastAsia="Calibri" w:hAnsi="Calibri" w:cs="Calibri"/>
          <w:color w:val="CC3595"/>
          <w:szCs w:val="24"/>
          <w:u w:val="single"/>
        </w:rPr>
      </w:pPr>
      <w:ins w:id="115" w:author="Author">
        <w:r w:rsidRPr="005C1852">
          <w:rPr>
            <w:rFonts w:ascii="Calibri" w:eastAsia="Calibri" w:hAnsi="Calibri" w:cs="Calibri"/>
            <w:i/>
            <w:iCs/>
            <w:color w:val="CC3595"/>
            <w:szCs w:val="24"/>
            <w:u w:val="single"/>
            <w:rPrChange w:id="116" w:author="Author">
              <w:rPr>
                <w:rFonts w:ascii="Calibri" w:eastAsia="Calibri" w:hAnsi="Calibri" w:cs="Calibri"/>
                <w:color w:val="CC3595"/>
                <w:szCs w:val="24"/>
                <w:u w:val="single"/>
              </w:rPr>
            </w:rPrChange>
          </w:rPr>
          <w:t>h</w:t>
        </w:r>
        <w:r w:rsidR="0C3DBFFC" w:rsidRPr="005C1852">
          <w:rPr>
            <w:rFonts w:ascii="Calibri" w:eastAsia="Calibri" w:hAnsi="Calibri" w:cs="Calibri"/>
            <w:i/>
            <w:iCs/>
            <w:color w:val="CC3595"/>
            <w:szCs w:val="24"/>
            <w:u w:val="single"/>
            <w:rPrChange w:id="117" w:author="Author">
              <w:rPr>
                <w:rFonts w:ascii="Calibri" w:eastAsia="Calibri" w:hAnsi="Calibri" w:cs="Calibri"/>
                <w:color w:val="CC3595"/>
                <w:szCs w:val="24"/>
                <w:u w:val="single"/>
              </w:rPr>
            </w:rPrChange>
          </w:rPr>
          <w:t>)</w:t>
        </w:r>
        <w:r w:rsidR="00FC1770">
          <w:tab/>
        </w:r>
        <w:r w:rsidR="0C3DBFFC" w:rsidRPr="45C8F57E">
          <w:rPr>
            <w:rFonts w:ascii="Calibri" w:eastAsia="Calibri" w:hAnsi="Calibri" w:cs="Calibri"/>
            <w:color w:val="CC3595"/>
            <w:szCs w:val="24"/>
            <w:u w:val="single"/>
          </w:rPr>
          <w:t xml:space="preserve">the unique vulnerabilities of SIDS, and the national initiatives they are leading to address climate change, resilience, and sustainability through integrated and forward-looking approaches, which require continued support, </w:t>
        </w:r>
      </w:ins>
    </w:p>
    <w:p w14:paraId="4BDEE8D7" w14:textId="77777777" w:rsidR="00CE2DCD" w:rsidRPr="00A55C0D" w:rsidRDefault="72D35C70" w:rsidP="00CE2DCD">
      <w:pPr>
        <w:pStyle w:val="Call"/>
        <w:rPr>
          <w:lang w:eastAsia="ko-KR"/>
        </w:rPr>
      </w:pPr>
      <w:r>
        <w:t>resolves</w:t>
      </w:r>
    </w:p>
    <w:p w14:paraId="41974EC8" w14:textId="5C73C733" w:rsidR="00CE2DCD" w:rsidRPr="00A55C0D" w:rsidRDefault="72D35C70" w:rsidP="00CE2DCD">
      <w:r w:rsidRPr="45C8F57E">
        <w:rPr>
          <w:lang w:eastAsia="ko-KR"/>
        </w:rPr>
        <w:t>1</w:t>
      </w:r>
      <w:r w:rsidR="00CE2DCD">
        <w:tab/>
      </w:r>
      <w:r>
        <w:t>to give priority to ITU</w:t>
      </w:r>
      <w:ins w:id="118" w:author="Author">
        <w:r w:rsidR="28B923FA">
          <w:t>-</w:t>
        </w:r>
      </w:ins>
      <w:r>
        <w:t>D activities in this area and to providing the necessary support, while ensuring appropriate coordination among the three ITU Sectors on a full range of</w:t>
      </w:r>
      <w:ins w:id="119" w:author="Author">
        <w:r w:rsidR="3D96AF0F">
          <w:t xml:space="preserve"> climate change and circular economy-related</w:t>
        </w:r>
      </w:ins>
      <w:del w:id="120" w:author="Author">
        <w:r w:rsidR="00CE2DCD" w:rsidDel="72D35C70">
          <w:delText xml:space="preserve"> </w:delText>
        </w:r>
      </w:del>
      <w:ins w:id="121" w:author="Author">
        <w:r w:rsidR="45691C3B">
          <w:t xml:space="preserve"> </w:t>
        </w:r>
      </w:ins>
      <w:r>
        <w:t>issues</w:t>
      </w:r>
      <w:del w:id="122" w:author="Author">
        <w:r w:rsidR="00CE2DCD" w:rsidDel="72D35C70">
          <w:delText>, including, for example, studies on the impact of non-ionizing radiation</w:delText>
        </w:r>
      </w:del>
      <w:r>
        <w:t>;</w:t>
      </w:r>
    </w:p>
    <w:p w14:paraId="6C8B8B3D" w14:textId="3200BC87" w:rsidR="72D35C70" w:rsidRPr="00D028EE" w:rsidRDefault="72D35C70" w:rsidP="45C8F57E">
      <w:pPr>
        <w:rPr>
          <w:lang w:eastAsia="ko-KR"/>
        </w:rPr>
      </w:pPr>
      <w:r w:rsidRPr="45C8F57E">
        <w:rPr>
          <w:lang w:eastAsia="ko-KR"/>
        </w:rPr>
        <w:t>2</w:t>
      </w:r>
      <w:r>
        <w:tab/>
      </w:r>
      <w:r w:rsidRPr="45C8F57E">
        <w:rPr>
          <w:lang w:eastAsia="ko-KR"/>
        </w:rPr>
        <w:t>t</w:t>
      </w:r>
      <w:r>
        <w:t>o continue and further develop ITU</w:t>
      </w:r>
      <w:ins w:id="123" w:author="Author">
        <w:r w:rsidR="06670A20">
          <w:t>-</w:t>
        </w:r>
      </w:ins>
      <w:r>
        <w:t xml:space="preserve">D activities on ICTs, environment, climate change and circular economy </w:t>
      </w:r>
      <w:proofErr w:type="gramStart"/>
      <w:r>
        <w:t>in order to</w:t>
      </w:r>
      <w:proofErr w:type="gramEnd"/>
      <w:r>
        <w:t xml:space="preserve"> contribute to the wider global efforts </w:t>
      </w:r>
      <w:r w:rsidRPr="45C8F57E">
        <w:rPr>
          <w:lang w:eastAsia="ko-KR"/>
        </w:rPr>
        <w:t xml:space="preserve">to mitigate and adapt to </w:t>
      </w:r>
      <w:r>
        <w:t xml:space="preserve">climate </w:t>
      </w:r>
      <w:proofErr w:type="gramStart"/>
      <w:r>
        <w:t>change</w:t>
      </w:r>
      <w:r w:rsidRPr="45C8F57E">
        <w:rPr>
          <w:lang w:eastAsia="ko-KR"/>
        </w:rPr>
        <w:t>;</w:t>
      </w:r>
      <w:proofErr w:type="gramEnd"/>
    </w:p>
    <w:p w14:paraId="39A4342C" w14:textId="47DEA44A" w:rsidR="00CE2DCD" w:rsidRPr="00A55C0D" w:rsidDel="00950AA5" w:rsidRDefault="72D35C70" w:rsidP="00950AA5">
      <w:pPr>
        <w:rPr>
          <w:del w:id="124" w:author="Author"/>
          <w:lang w:eastAsia="ko-KR"/>
        </w:rPr>
      </w:pPr>
      <w:r w:rsidRPr="45C8F57E">
        <w:rPr>
          <w:lang w:eastAsia="ko-KR"/>
        </w:rPr>
        <w:t>3</w:t>
      </w:r>
      <w:r w:rsidR="00950AA5">
        <w:tab/>
      </w:r>
      <w:r w:rsidR="14C37564">
        <w:t xml:space="preserve">  </w:t>
      </w:r>
      <w:r>
        <w:t>to include, as a priority</w:t>
      </w:r>
      <w:r w:rsidRPr="45C8F57E">
        <w:rPr>
          <w:lang w:eastAsia="ko-KR"/>
        </w:rPr>
        <w:t>,</w:t>
      </w:r>
      <w:r>
        <w:t xml:space="preserve"> assistance to developing countries in strengthening their human and institutional capacity </w:t>
      </w:r>
      <w:del w:id="125" w:author="Author">
        <w:r w:rsidR="00950AA5" w:rsidRPr="45C8F57E" w:rsidDel="72D35C70">
          <w:rPr>
            <w:lang w:eastAsia="ko-KR"/>
          </w:rPr>
          <w:delText xml:space="preserve">in </w:delText>
        </w:r>
      </w:del>
      <w:ins w:id="126" w:author="Author">
        <w:r w:rsidR="467F5E3B" w:rsidRPr="45C8F57E">
          <w:rPr>
            <w:lang w:eastAsia="ko-KR"/>
          </w:rPr>
          <w:t xml:space="preserve">to </w:t>
        </w:r>
      </w:ins>
      <w:del w:id="127" w:author="Author">
        <w:r w:rsidR="00950AA5" w:rsidRPr="45C8F57E" w:rsidDel="72D35C70">
          <w:rPr>
            <w:lang w:eastAsia="ko-KR"/>
          </w:rPr>
          <w:delText>tacklin</w:delText>
        </w:r>
      </w:del>
      <w:ins w:id="128" w:author="Author">
        <w:r w:rsidR="6357873A" w:rsidRPr="45C8F57E">
          <w:rPr>
            <w:lang w:eastAsia="ko-KR"/>
          </w:rPr>
          <w:t>ad</w:t>
        </w:r>
        <w:r w:rsidR="413939B9" w:rsidRPr="45C8F57E">
          <w:rPr>
            <w:lang w:eastAsia="ko-KR"/>
          </w:rPr>
          <w:t>d</w:t>
        </w:r>
        <w:r w:rsidR="6357873A" w:rsidRPr="45C8F57E">
          <w:rPr>
            <w:lang w:eastAsia="ko-KR"/>
          </w:rPr>
          <w:t>ress</w:t>
        </w:r>
      </w:ins>
      <w:del w:id="129" w:author="Author">
        <w:r w:rsidR="00950AA5" w:rsidRPr="45C8F57E" w:rsidDel="72D35C70">
          <w:rPr>
            <w:lang w:eastAsia="ko-KR"/>
          </w:rPr>
          <w:delText>g</w:delText>
        </w:r>
      </w:del>
      <w:r w:rsidRPr="45C8F57E">
        <w:rPr>
          <w:lang w:eastAsia="ko-KR"/>
        </w:rPr>
        <w:t xml:space="preserve"> </w:t>
      </w:r>
      <w:del w:id="130" w:author="Author">
        <w:r w:rsidR="00950AA5" w:rsidRPr="45C8F57E" w:rsidDel="72D35C70">
          <w:rPr>
            <w:lang w:eastAsia="ko-KR"/>
          </w:rPr>
          <w:delText xml:space="preserve">ICTs and </w:delText>
        </w:r>
      </w:del>
      <w:r w:rsidRPr="45C8F57E">
        <w:rPr>
          <w:lang w:eastAsia="ko-KR"/>
        </w:rPr>
        <w:t>climate change</w:t>
      </w:r>
      <w:ins w:id="131" w:author="Author">
        <w:r w:rsidR="44CE1228" w:rsidRPr="45C8F57E">
          <w:rPr>
            <w:lang w:eastAsia="ko-KR"/>
          </w:rPr>
          <w:t xml:space="preserve"> issues</w:t>
        </w:r>
      </w:ins>
      <w:r w:rsidRPr="45C8F57E">
        <w:rPr>
          <w:lang w:eastAsia="ko-KR"/>
        </w:rPr>
        <w:t xml:space="preserve">, </w:t>
      </w:r>
      <w:ins w:id="132" w:author="Author">
        <w:r w:rsidR="4D13B5CF" w:rsidRPr="45C8F57E">
          <w:rPr>
            <w:lang w:eastAsia="ko-KR"/>
          </w:rPr>
          <w:t>manag</w:t>
        </w:r>
        <w:r w:rsidR="27990C80" w:rsidRPr="45C8F57E">
          <w:rPr>
            <w:lang w:eastAsia="ko-KR"/>
          </w:rPr>
          <w:t>e</w:t>
        </w:r>
        <w:r w:rsidR="4D13B5CF" w:rsidRPr="45C8F57E">
          <w:rPr>
            <w:lang w:eastAsia="ko-KR"/>
          </w:rPr>
          <w:t xml:space="preserve"> </w:t>
        </w:r>
        <w:r w:rsidR="545EBD8F" w:rsidRPr="45C8F57E">
          <w:rPr>
            <w:lang w:eastAsia="ko-KR"/>
          </w:rPr>
          <w:t>climate-related disasters</w:t>
        </w:r>
        <w:r w:rsidR="4C40AEA5" w:rsidRPr="45C8F57E">
          <w:rPr>
            <w:lang w:eastAsia="ko-KR"/>
          </w:rPr>
          <w:t>, and transition to a circular economy</w:t>
        </w:r>
      </w:ins>
      <w:del w:id="133" w:author="Author">
        <w:r w:rsidR="00950AA5" w:rsidRPr="45C8F57E" w:rsidDel="72D35C70">
          <w:rPr>
            <w:lang w:eastAsia="ko-KR"/>
          </w:rPr>
          <w:delText>as well as in areas such as climatechange adaptation, as a key element of disaster-management planning;</w:delText>
        </w:r>
      </w:del>
    </w:p>
    <w:p w14:paraId="1DB7C14A" w14:textId="1CF8181B" w:rsidR="00CE2DCD" w:rsidRPr="00A55C0D" w:rsidRDefault="72D35C70" w:rsidP="00CE2DCD">
      <w:pPr>
        <w:rPr>
          <w:ins w:id="134" w:author="Author"/>
        </w:rPr>
      </w:pPr>
      <w:r w:rsidRPr="00A55C0D" w:rsidDel="00950AA5">
        <w:t>4</w:t>
      </w:r>
      <w:r w:rsidR="00CE2DCD" w:rsidRPr="00A55C0D">
        <w:tab/>
      </w:r>
      <w:r w:rsidRPr="00A55C0D">
        <w:t xml:space="preserve">to increase awareness and promote information-sharing on the role of ICTs in enhancing environmental sustainability, </w:t>
      </w:r>
      <w:proofErr w:type="gramStart"/>
      <w:r w:rsidRPr="00A55C0D">
        <w:t>in particular by</w:t>
      </w:r>
      <w:proofErr w:type="gramEnd"/>
      <w:r w:rsidRPr="00A55C0D">
        <w:t xml:space="preserve"> promoting the use of more energy-efficient</w:t>
      </w:r>
      <w:del w:id="135" w:author="Author">
        <w:r w:rsidR="00CE2DCD" w:rsidRPr="00A55C0D" w:rsidDel="00B6788A">
          <w:rPr>
            <w:rStyle w:val="FootnoteReference"/>
          </w:rPr>
          <w:footnoteReference w:id="1"/>
        </w:r>
      </w:del>
      <w:r w:rsidRPr="00A55C0D">
        <w:t xml:space="preserve"> devices and networks and more efficient working methods, as well as ICTs that can be used to replace or displace higher energy consuming technologies/</w:t>
      </w:r>
      <w:proofErr w:type="gramStart"/>
      <w:r w:rsidRPr="00A55C0D">
        <w:t>uses;</w:t>
      </w:r>
      <w:proofErr w:type="gramEnd"/>
    </w:p>
    <w:p w14:paraId="01FF867B" w14:textId="462E9E25" w:rsidR="2007FA30" w:rsidRDefault="00145455">
      <w:ins w:id="138" w:author="Author">
        <w:r>
          <w:t>5</w:t>
        </w:r>
        <w:r w:rsidR="2007FA30">
          <w:tab/>
          <w:t xml:space="preserve">to encourage </w:t>
        </w:r>
        <w:r w:rsidR="3937A449">
          <w:t>efficient</w:t>
        </w:r>
        <w:r w:rsidR="2007FA30">
          <w:t xml:space="preserve"> water consumption, promotion of modular designs for devices and components, including its reuse as well as its replacements, and improvement in e-waste management and circularity across ec</w:t>
        </w:r>
        <w:r w:rsidR="12027F0E">
          <w:t xml:space="preserve">onomic and social </w:t>
        </w:r>
        <w:proofErr w:type="gramStart"/>
        <w:r w:rsidR="12027F0E">
          <w:t>activities;</w:t>
        </w:r>
      </w:ins>
      <w:proofErr w:type="gramEnd"/>
    </w:p>
    <w:p w14:paraId="2D7F0123" w14:textId="36FD58FE" w:rsidR="00CE2DCD" w:rsidRPr="00A55C0D" w:rsidRDefault="72D35C70" w:rsidP="00CE2DCD">
      <w:del w:id="139" w:author="Author">
        <w:r w:rsidDel="00145455">
          <w:delText>5</w:delText>
        </w:r>
      </w:del>
      <w:ins w:id="140" w:author="Author">
        <w:r w:rsidR="00F13FC2">
          <w:t>6</w:t>
        </w:r>
      </w:ins>
      <w:r w:rsidR="00950AA5">
        <w:tab/>
      </w:r>
      <w:r w:rsidR="14C37564">
        <w:t xml:space="preserve"> </w:t>
      </w:r>
      <w:r w:rsidR="6AC1D9EC">
        <w:t>t</w:t>
      </w:r>
      <w:r>
        <w:t xml:space="preserve">o promote the development and application of renewable energy systems </w:t>
      </w:r>
      <w:ins w:id="141" w:author="Author">
        <w:r w:rsidR="1AC95C4B">
          <w:t xml:space="preserve">and sources </w:t>
        </w:r>
      </w:ins>
      <w:r>
        <w:t xml:space="preserve">where appropriate, to support ICT operations and in particular continuity and resilience during </w:t>
      </w:r>
      <w:proofErr w:type="gramStart"/>
      <w:r>
        <w:t>disasters;</w:t>
      </w:r>
      <w:proofErr w:type="gramEnd"/>
    </w:p>
    <w:p w14:paraId="7C5B599A" w14:textId="2B562550" w:rsidR="00CE2DCD" w:rsidRPr="00A55C0D" w:rsidRDefault="72D35C70" w:rsidP="00CE2DCD">
      <w:pPr>
        <w:rPr>
          <w:ins w:id="142" w:author="Author"/>
        </w:rPr>
      </w:pPr>
      <w:del w:id="143" w:author="Author">
        <w:r w:rsidRPr="45C8F57E" w:rsidDel="00F13FC2">
          <w:rPr>
            <w:lang w:eastAsia="ko-KR"/>
          </w:rPr>
          <w:delText>6</w:delText>
        </w:r>
      </w:del>
      <w:ins w:id="144" w:author="Author">
        <w:r w:rsidR="00F13FC2">
          <w:rPr>
            <w:lang w:eastAsia="ko-KR"/>
          </w:rPr>
          <w:t>7</w:t>
        </w:r>
      </w:ins>
      <w:r w:rsidR="00950AA5">
        <w:tab/>
      </w:r>
      <w:r>
        <w:t xml:space="preserve">to set up </w:t>
      </w:r>
      <w:proofErr w:type="spellStart"/>
      <w:r>
        <w:t>elearning</w:t>
      </w:r>
      <w:proofErr w:type="spellEnd"/>
      <w:r>
        <w:t xml:space="preserve"> programmes related to ICT, environment, climate change and the circular economy, including on relevant ITU Recommendations, within available resources</w:t>
      </w:r>
      <w:ins w:id="145" w:author="Author">
        <w:r w:rsidR="21203664">
          <w:t>;</w:t>
        </w:r>
      </w:ins>
      <w:del w:id="146" w:author="Author">
        <w:r w:rsidR="00950AA5" w:rsidDel="72D35C70">
          <w:delText>,</w:delText>
        </w:r>
      </w:del>
    </w:p>
    <w:p w14:paraId="43EA23FA" w14:textId="122C5AEA" w:rsidR="619BE855" w:rsidRDefault="00F13FC2" w:rsidP="45C8F57E">
      <w:pPr>
        <w:rPr>
          <w:rFonts w:ascii="Calibri" w:eastAsia="Calibri" w:hAnsi="Calibri" w:cs="Calibri"/>
          <w:color w:val="CC3595"/>
          <w:szCs w:val="24"/>
          <w:u w:val="single"/>
        </w:rPr>
      </w:pPr>
      <w:ins w:id="147" w:author="Author">
        <w:r>
          <w:lastRenderedPageBreak/>
          <w:t>8</w:t>
        </w:r>
        <w:r w:rsidR="619BE855">
          <w:tab/>
        </w:r>
        <w:r w:rsidR="619BE855" w:rsidRPr="45C8F57E">
          <w:rPr>
            <w:rFonts w:ascii="Calibri" w:eastAsia="Calibri" w:hAnsi="Calibri" w:cs="Calibri"/>
            <w:color w:val="CC3595"/>
            <w:szCs w:val="24"/>
            <w:u w:val="single"/>
          </w:rPr>
          <w:t xml:space="preserve">to encourage and support Member States, particularly </w:t>
        </w:r>
        <w:r w:rsidR="5F9C041B" w:rsidRPr="45C8F57E">
          <w:rPr>
            <w:rFonts w:ascii="Calibri" w:eastAsia="Calibri" w:hAnsi="Calibri" w:cs="Calibri"/>
            <w:color w:val="CC3595"/>
            <w:szCs w:val="24"/>
            <w:u w:val="single"/>
          </w:rPr>
          <w:t xml:space="preserve">LDCs, LLDCs, and </w:t>
        </w:r>
        <w:r w:rsidR="619BE855" w:rsidRPr="45C8F57E">
          <w:rPr>
            <w:rFonts w:ascii="Calibri" w:eastAsia="Calibri" w:hAnsi="Calibri" w:cs="Calibri"/>
            <w:color w:val="CC3595"/>
            <w:szCs w:val="24"/>
            <w:u w:val="single"/>
          </w:rPr>
          <w:t>SIDS, in integrating telecommunications/ICTs into climate resilience strategies, policies, and long-term sustainability planning, to address their specific challenges and capacity needs,</w:t>
        </w:r>
      </w:ins>
    </w:p>
    <w:p w14:paraId="57896A7F" w14:textId="77777777" w:rsidR="00CE2DCD" w:rsidRPr="00A55C0D" w:rsidRDefault="72D35C70" w:rsidP="00CE2DCD">
      <w:pPr>
        <w:pStyle w:val="Call"/>
      </w:pPr>
      <w:r>
        <w:t>instructs the Director of the Telecommunication Development Bureau, in collaboration with the Directors of the other Bureaux</w:t>
      </w:r>
    </w:p>
    <w:p w14:paraId="4DC76639" w14:textId="12AEBA7D" w:rsidR="00CE2DCD" w:rsidRPr="00A55C0D" w:rsidRDefault="72D35C70" w:rsidP="00CE2DCD">
      <w:r>
        <w:t>1</w:t>
      </w:r>
      <w:r w:rsidR="00CE2DCD">
        <w:tab/>
      </w:r>
      <w:r>
        <w:t>to formulate a plan of action for the role of ITU</w:t>
      </w:r>
      <w:ins w:id="148" w:author="Author">
        <w:r w:rsidR="2947B0A3">
          <w:t>-</w:t>
        </w:r>
      </w:ins>
      <w:r>
        <w:t xml:space="preserve">D in this regard, </w:t>
      </w:r>
      <w:proofErr w:type="gramStart"/>
      <w:r>
        <w:t>taking into account</w:t>
      </w:r>
      <w:proofErr w:type="gramEnd"/>
      <w:r>
        <w:t xml:space="preserve"> the role of the other two </w:t>
      </w:r>
      <w:proofErr w:type="gramStart"/>
      <w:r>
        <w:t>Sectors;</w:t>
      </w:r>
      <w:proofErr w:type="gramEnd"/>
    </w:p>
    <w:p w14:paraId="75A97B9C" w14:textId="0FAC85D8" w:rsidR="00CE2DCD" w:rsidRPr="00A55C0D" w:rsidRDefault="72D35C70" w:rsidP="00CE2DCD">
      <w:r>
        <w:t>2</w:t>
      </w:r>
      <w:r w:rsidR="00CE2DCD">
        <w:tab/>
      </w:r>
      <w:r>
        <w:t xml:space="preserve">to ensure that the plan of action is implemented under the relevant objective of the </w:t>
      </w:r>
      <w:del w:id="149" w:author="Author">
        <w:r w:rsidR="00CE2DCD" w:rsidRPr="45C8F57E" w:rsidDel="72D35C70">
          <w:rPr>
            <w:rFonts w:eastAsia="SimHei"/>
          </w:rPr>
          <w:delText>Kigali</w:delText>
        </w:r>
        <w:r w:rsidR="00CE2DCD" w:rsidRPr="45C8F57E" w:rsidDel="72D35C70">
          <w:rPr>
            <w:rFonts w:eastAsia="SimHei"/>
            <w:lang w:eastAsia="zh-CN"/>
          </w:rPr>
          <w:delText xml:space="preserve"> </w:delText>
        </w:r>
      </w:del>
      <w:ins w:id="150" w:author="Author">
        <w:r w:rsidR="2651C199" w:rsidRPr="45C8F57E">
          <w:rPr>
            <w:rFonts w:eastAsia="SimHei"/>
            <w:lang w:eastAsia="zh-CN"/>
          </w:rPr>
          <w:t xml:space="preserve">ITU-D </w:t>
        </w:r>
      </w:ins>
      <w:r>
        <w:t>Action Plan dealing with ICTs, environment, climate change and circular economy, taking into account the needs of developing countries, and cooperating closely with the study groups of the other two Sectors and with ITU</w:t>
      </w:r>
      <w:ins w:id="151" w:author="Author">
        <w:r w:rsidR="433A0846">
          <w:t>-</w:t>
        </w:r>
      </w:ins>
      <w:r>
        <w:t>D Study Group 2 in its implementation of the relevant Questions;</w:t>
      </w:r>
    </w:p>
    <w:p w14:paraId="01F806E3" w14:textId="77777777" w:rsidR="00CE2DCD" w:rsidRPr="00A55C0D" w:rsidRDefault="72D35C70" w:rsidP="00CE2DCD">
      <w:pPr>
        <w:rPr>
          <w:lang w:eastAsia="ko-KR"/>
        </w:rPr>
      </w:pPr>
      <w:r w:rsidRPr="45C8F57E">
        <w:rPr>
          <w:lang w:eastAsia="ko-KR"/>
        </w:rPr>
        <w:t>3</w:t>
      </w:r>
      <w:r w:rsidR="00CE2DCD">
        <w:tab/>
      </w:r>
      <w:r w:rsidRPr="45C8F57E">
        <w:rPr>
          <w:lang w:eastAsia="ko-KR"/>
        </w:rPr>
        <w:t xml:space="preserve">to promote liaison with other relevant organizations </w:t>
      </w:r>
      <w:proofErr w:type="gramStart"/>
      <w:r w:rsidRPr="45C8F57E">
        <w:rPr>
          <w:lang w:eastAsia="ko-KR"/>
        </w:rPr>
        <w:t>in order to</w:t>
      </w:r>
      <w:proofErr w:type="gramEnd"/>
      <w:r w:rsidRPr="45C8F57E">
        <w:rPr>
          <w:lang w:eastAsia="ko-KR"/>
        </w:rPr>
        <w:t xml:space="preserve"> avoid duplication of work and optimize the use of </w:t>
      </w:r>
      <w:proofErr w:type="gramStart"/>
      <w:r w:rsidRPr="45C8F57E">
        <w:rPr>
          <w:lang w:eastAsia="ko-KR"/>
        </w:rPr>
        <w:t>resources;</w:t>
      </w:r>
      <w:proofErr w:type="gramEnd"/>
    </w:p>
    <w:p w14:paraId="232CE5A5" w14:textId="77777777" w:rsidR="00CE2DCD" w:rsidRPr="00A55C0D" w:rsidRDefault="72D35C70" w:rsidP="00CE2DCD">
      <w:r w:rsidRPr="45C8F57E">
        <w:rPr>
          <w:lang w:eastAsia="ko-KR"/>
        </w:rPr>
        <w:t>4</w:t>
      </w:r>
      <w:r w:rsidR="00CE2DCD">
        <w:tab/>
      </w:r>
      <w:r>
        <w:t xml:space="preserve">to organize, in close collaboration with the Directors of the Radiocommunication Bureau and the Telecommunication Standardization Bureau and with other competent bodies, workshops, seminars and training courses in developing countries at the regional level for the purpose of raising awareness and identifying key </w:t>
      </w:r>
      <w:proofErr w:type="gramStart"/>
      <w:r>
        <w:t>issues;</w:t>
      </w:r>
      <w:proofErr w:type="gramEnd"/>
    </w:p>
    <w:p w14:paraId="248D738A" w14:textId="41BA7579" w:rsidR="00CE2DCD" w:rsidRPr="00A55C0D" w:rsidRDefault="72D35C70" w:rsidP="45C8F57E">
      <w:pPr>
        <w:overflowPunct/>
        <w:autoSpaceDE/>
        <w:autoSpaceDN/>
        <w:adjustRightInd/>
        <w:spacing w:before="0"/>
        <w:textAlignment w:val="auto"/>
        <w:rPr>
          <w:lang w:eastAsia="ko-KR"/>
        </w:rPr>
      </w:pPr>
      <w:r w:rsidRPr="45C8F57E">
        <w:rPr>
          <w:lang w:eastAsia="ko-KR"/>
        </w:rPr>
        <w:t>5</w:t>
      </w:r>
      <w:r w:rsidR="00CE2DCD">
        <w:tab/>
      </w:r>
      <w:r>
        <w:t xml:space="preserve">to report on progress on the implementation of this resolution annually at the meeting of the Telecommunication Development Advisory </w:t>
      </w:r>
      <w:proofErr w:type="gramStart"/>
      <w:r>
        <w:t>Group;</w:t>
      </w:r>
      <w:proofErr w:type="gramEnd"/>
    </w:p>
    <w:p w14:paraId="619638CB" w14:textId="526415DC" w:rsidR="00CE2DCD" w:rsidRPr="00A55C0D" w:rsidRDefault="72D35C70" w:rsidP="00CE2DCD">
      <w:pPr>
        <w:rPr>
          <w:lang w:eastAsia="ko-KR"/>
        </w:rPr>
      </w:pPr>
      <w:r>
        <w:t>6</w:t>
      </w:r>
      <w:r w:rsidR="00CE2DCD">
        <w:tab/>
      </w:r>
      <w:r>
        <w:t xml:space="preserve">to ensure, within the available budget of the Union, in implementing the </w:t>
      </w:r>
      <w:del w:id="152" w:author="Author">
        <w:r w:rsidR="00CE2DCD" w:rsidDel="72D35C70">
          <w:delText xml:space="preserve">Kigali </w:delText>
        </w:r>
      </w:del>
      <w:ins w:id="153" w:author="Author">
        <w:r w:rsidR="059EB7E5">
          <w:t xml:space="preserve">ITU-D </w:t>
        </w:r>
      </w:ins>
      <w:r>
        <w:t xml:space="preserve">Action Plan, that appropriate resources are allocated for initiatives related to </w:t>
      </w:r>
      <w:ins w:id="154" w:author="Author">
        <w:r w:rsidR="3BC11FC4">
          <w:t>environment</w:t>
        </w:r>
        <w:r w:rsidR="3E418653">
          <w:t xml:space="preserve">, </w:t>
        </w:r>
      </w:ins>
      <w:del w:id="155" w:author="Author">
        <w:r w:rsidR="00CE2DCD" w:rsidDel="72D35C70">
          <w:delText xml:space="preserve">ICTs and </w:delText>
        </w:r>
      </w:del>
      <w:r>
        <w:t>climate change</w:t>
      </w:r>
      <w:ins w:id="156" w:author="Author">
        <w:r w:rsidR="62DB5C64">
          <w:t xml:space="preserve"> and circular </w:t>
        </w:r>
        <w:proofErr w:type="gramStart"/>
        <w:r w:rsidR="62DB5C64">
          <w:t>economy</w:t>
        </w:r>
      </w:ins>
      <w:r w:rsidRPr="45C8F57E">
        <w:rPr>
          <w:lang w:eastAsia="ko-KR"/>
        </w:rPr>
        <w:t>;</w:t>
      </w:r>
      <w:proofErr w:type="gramEnd"/>
    </w:p>
    <w:p w14:paraId="40AFA373" w14:textId="5AB458DF" w:rsidR="00B91F9D" w:rsidRPr="00A55C0D" w:rsidRDefault="72D35C70" w:rsidP="00CE2DCD">
      <w:pPr>
        <w:rPr>
          <w:ins w:id="157" w:author="Author"/>
        </w:rPr>
      </w:pPr>
      <w:r>
        <w:t>7</w:t>
      </w:r>
      <w:r w:rsidR="00B91F9D">
        <w:tab/>
      </w:r>
      <w:r>
        <w:t xml:space="preserve">to </w:t>
      </w:r>
      <w:del w:id="158" w:author="Author">
        <w:r w:rsidR="00B91F9D" w:rsidDel="72D35C70">
          <w:delText>develop pilot</w:delText>
        </w:r>
      </w:del>
      <w:r>
        <w:t xml:space="preserve"> </w:t>
      </w:r>
      <w:ins w:id="159" w:author="Author">
        <w:r w:rsidR="650AA55C">
          <w:t xml:space="preserve">implement </w:t>
        </w:r>
      </w:ins>
      <w:r>
        <w:t xml:space="preserve">projects </w:t>
      </w:r>
      <w:ins w:id="160" w:author="Author">
        <w:r w:rsidR="1367F434" w:rsidRPr="45C8F57E">
          <w:rPr>
            <w:rFonts w:ascii="Calibri" w:eastAsia="Calibri" w:hAnsi="Calibri" w:cs="Calibri"/>
            <w:color w:val="004377"/>
            <w:szCs w:val="24"/>
            <w:u w:val="single"/>
          </w:rPr>
          <w:t>related to environment, climate change and circular economy, in particular in the field of data collection, monitoring, and policy and regulatory</w:t>
        </w:r>
        <w:r w:rsidR="1367F434" w:rsidRPr="45C8F57E">
          <w:rPr>
            <w:rFonts w:ascii="Calibri" w:eastAsia="Calibri" w:hAnsi="Calibri" w:cs="Calibri"/>
            <w:szCs w:val="24"/>
          </w:rPr>
          <w:t xml:space="preserve"> frameworks</w:t>
        </w:r>
      </w:ins>
      <w:del w:id="161" w:author="Author">
        <w:r w:rsidR="00B91F9D" w:rsidDel="72D35C70">
          <w:delText>aimed at bridging the standardization gap on environmental sustainability issues</w:delText>
        </w:r>
      </w:del>
      <w:r>
        <w:t xml:space="preserve">, in particular in developing countries, </w:t>
      </w:r>
      <w:ins w:id="162" w:author="Author">
        <w:r w:rsidR="31E12A55">
          <w:t>taking into account</w:t>
        </w:r>
      </w:ins>
      <w:del w:id="163" w:author="Author">
        <w:r w:rsidR="00B91F9D" w:rsidDel="72D35C70">
          <w:delText>and gauge</w:delText>
        </w:r>
      </w:del>
      <w:r>
        <w:t xml:space="preserve"> the needs of the developing countries</w:t>
      </w:r>
      <w:del w:id="164" w:author="Author">
        <w:r w:rsidR="00B91F9D" w:rsidDel="72D35C70">
          <w:delText xml:space="preserve"> in the field of ICTs, environment, climate change and circular economy</w:delText>
        </w:r>
      </w:del>
      <w:r>
        <w:t xml:space="preserve">, </w:t>
      </w:r>
      <w:ins w:id="165" w:author="Author">
        <w:r w:rsidR="02F70705">
          <w:t xml:space="preserve">and </w:t>
        </w:r>
      </w:ins>
      <w:r>
        <w:t>within available resources;</w:t>
      </w:r>
    </w:p>
    <w:p w14:paraId="4D787983" w14:textId="65836F98" w:rsidR="02F6155E" w:rsidRDefault="00696EFB" w:rsidP="45C8F57E">
      <w:pPr>
        <w:rPr>
          <w:rFonts w:ascii="Calibri" w:eastAsia="Calibri" w:hAnsi="Calibri" w:cs="Calibri"/>
          <w:szCs w:val="24"/>
        </w:rPr>
      </w:pPr>
      <w:ins w:id="166" w:author="Author">
        <w:r>
          <w:t>8</w:t>
        </w:r>
        <w:r w:rsidR="02F6155E">
          <w:tab/>
        </w:r>
        <w:r w:rsidR="02F6155E" w:rsidRPr="45C8F57E">
          <w:rPr>
            <w:rFonts w:ascii="Calibri" w:eastAsia="Calibri" w:hAnsi="Calibri" w:cs="Calibri"/>
            <w:color w:val="0078D4"/>
            <w:szCs w:val="24"/>
            <w:u w:val="single"/>
          </w:rPr>
          <w:t xml:space="preserve">to assist developing countries in monitoring and reducing their telecommunication/ICT sector GHG emissions and energy use and support policymakers in collecting data and setting effective policies to address these </w:t>
        </w:r>
        <w:proofErr w:type="gramStart"/>
        <w:r w:rsidR="02F6155E" w:rsidRPr="45C8F57E">
          <w:rPr>
            <w:rFonts w:ascii="Calibri" w:eastAsia="Calibri" w:hAnsi="Calibri" w:cs="Calibri"/>
            <w:color w:val="0078D4"/>
            <w:szCs w:val="24"/>
            <w:u w:val="single"/>
          </w:rPr>
          <w:t>emissions;</w:t>
        </w:r>
        <w:proofErr w:type="gramEnd"/>
        <w:r w:rsidR="02F6155E" w:rsidRPr="45C8F57E">
          <w:rPr>
            <w:rFonts w:ascii="Calibri" w:eastAsia="Calibri" w:hAnsi="Calibri" w:cs="Calibri"/>
            <w:color w:val="0078D4"/>
            <w:szCs w:val="24"/>
            <w:u w:val="single"/>
          </w:rPr>
          <w:t xml:space="preserve"> </w:t>
        </w:r>
      </w:ins>
    </w:p>
    <w:p w14:paraId="0BD585D7" w14:textId="487D2F9A" w:rsidR="00B91F9D" w:rsidRPr="00A55C0D" w:rsidDel="00B91F9D" w:rsidRDefault="72D35C70" w:rsidP="45C8F57E">
      <w:pPr>
        <w:rPr>
          <w:ins w:id="167" w:author="Author"/>
          <w:rFonts w:eastAsia="Calibri"/>
        </w:rPr>
      </w:pPr>
      <w:del w:id="168" w:author="Author">
        <w:r w:rsidDel="00696EFB">
          <w:delText>8</w:delText>
        </w:r>
      </w:del>
      <w:ins w:id="169" w:author="Author">
        <w:r w:rsidR="00696EFB">
          <w:t>9</w:t>
        </w:r>
      </w:ins>
      <w:r w:rsidR="00B91F9D">
        <w:tab/>
      </w:r>
      <w:r>
        <w:t xml:space="preserve">to support the development of reports </w:t>
      </w:r>
      <w:del w:id="170" w:author="Author">
        <w:r w:rsidR="00B91F9D" w:rsidDel="72D35C70">
          <w:delText xml:space="preserve">on </w:delText>
        </w:r>
      </w:del>
      <w:ins w:id="171" w:author="Author">
        <w:r w:rsidR="280B5E7D">
          <w:t xml:space="preserve">related to </w:t>
        </w:r>
      </w:ins>
      <w:del w:id="172" w:author="Author">
        <w:r w:rsidR="00B91F9D" w:rsidDel="72D35C70">
          <w:delText>ICTs,</w:delText>
        </w:r>
      </w:del>
      <w:r>
        <w:t xml:space="preserve"> environment, climate change and circular economy, </w:t>
      </w:r>
      <w:proofErr w:type="gramStart"/>
      <w:ins w:id="173" w:author="Author">
        <w:r w:rsidR="33B0D6B9">
          <w:t>in particular in</w:t>
        </w:r>
        <w:proofErr w:type="gramEnd"/>
        <w:r w:rsidR="33B0D6B9">
          <w:t xml:space="preserve"> the field of data collection, monitoring and policy and regulatory frameworks, </w:t>
        </w:r>
      </w:ins>
      <w:r>
        <w:t xml:space="preserve">taking into consideration relevant studies in ITU-D study </w:t>
      </w:r>
      <w:proofErr w:type="gramStart"/>
      <w:r>
        <w:t>groups</w:t>
      </w:r>
      <w:ins w:id="174" w:author="Author">
        <w:r w:rsidR="79BDB600">
          <w:t>;</w:t>
        </w:r>
        <w:proofErr w:type="gramEnd"/>
      </w:ins>
    </w:p>
    <w:p w14:paraId="7DC413CE" w14:textId="31233FF0" w:rsidR="00B91F9D" w:rsidRPr="00A55C0D" w:rsidDel="00B91F9D" w:rsidRDefault="008062EA" w:rsidP="45C8F57E">
      <w:pPr>
        <w:rPr>
          <w:rFonts w:eastAsia="Calibri"/>
        </w:rPr>
      </w:pPr>
      <w:ins w:id="175" w:author="Author">
        <w:r>
          <w:t>10</w:t>
        </w:r>
        <w:r w:rsidR="00B91F9D">
          <w:tab/>
        </w:r>
      </w:ins>
      <w:del w:id="176" w:author="Author">
        <w:r w:rsidR="00B91F9D" w:rsidDel="72D35C70">
          <w:delText xml:space="preserve">, </w:delText>
        </w:r>
        <w:r w:rsidR="00B91F9D" w:rsidRPr="45C8F57E" w:rsidDel="72D35C70">
          <w:rPr>
            <w:rFonts w:eastAsia="Calibri"/>
          </w:rPr>
          <w:delText xml:space="preserve">and </w:delText>
        </w:r>
      </w:del>
      <w:r w:rsidR="72D35C70" w:rsidRPr="45C8F57E">
        <w:rPr>
          <w:rFonts w:eastAsia="Calibri"/>
        </w:rPr>
        <w:t>to assist affected countries with utilizing relevant applications for disaster preparedness, mitigation and response</w:t>
      </w:r>
      <w:del w:id="177" w:author="Author">
        <w:r w:rsidR="00B91F9D" w:rsidDel="72D35C70">
          <w:delText xml:space="preserve">, and management of </w:delText>
        </w:r>
        <w:r w:rsidR="00B91F9D" w:rsidRPr="45C8F57E" w:rsidDel="72D35C70">
          <w:rPr>
            <w:rFonts w:eastAsia="Calibri"/>
          </w:rPr>
          <w:delText>telecommunication/ICT waste</w:delText>
        </w:r>
      </w:del>
      <w:r w:rsidR="72D35C70" w:rsidRPr="45C8F57E">
        <w:rPr>
          <w:rFonts w:eastAsia="Calibri"/>
        </w:rPr>
        <w:t>;</w:t>
      </w:r>
    </w:p>
    <w:p w14:paraId="78A84BF8" w14:textId="0F78F393" w:rsidR="00950AA5" w:rsidRPr="00A55C0D" w:rsidRDefault="72D35C70" w:rsidP="00CE2DCD">
      <w:del w:id="178" w:author="Author">
        <w:r w:rsidDel="008062EA">
          <w:delText>9</w:delText>
        </w:r>
      </w:del>
      <w:ins w:id="179" w:author="Author">
        <w:r w:rsidR="008062EA">
          <w:t>11</w:t>
        </w:r>
      </w:ins>
      <w:r w:rsidR="00950AA5">
        <w:tab/>
      </w:r>
      <w:r>
        <w:t xml:space="preserve">to </w:t>
      </w:r>
      <w:del w:id="180" w:author="Author">
        <w:r w:rsidR="00950AA5" w:rsidDel="72D35C70">
          <w:delText xml:space="preserve">assist </w:delText>
        </w:r>
      </w:del>
      <w:ins w:id="181" w:author="Author">
        <w:r w:rsidR="13191B11">
          <w:t xml:space="preserve">support </w:t>
        </w:r>
      </w:ins>
      <w:r>
        <w:t xml:space="preserve">developing countries in </w:t>
      </w:r>
      <w:ins w:id="182" w:author="Author">
        <w:r w:rsidR="5FD2E4C4">
          <w:t>monitoring and reducing their</w:t>
        </w:r>
      </w:ins>
      <w:r w:rsidR="00D028EE">
        <w:t xml:space="preserve"> </w:t>
      </w:r>
      <w:del w:id="183" w:author="Author">
        <w:r w:rsidR="00950AA5" w:rsidDel="72D35C70">
          <w:delText xml:space="preserve">undertaking proper assessment of the magnitude of </w:delText>
        </w:r>
      </w:del>
      <w:r>
        <w:t>e</w:t>
      </w:r>
      <w:ins w:id="184" w:author="Author">
        <w:r w:rsidR="25BDFB57">
          <w:t>-</w:t>
        </w:r>
      </w:ins>
      <w:r>
        <w:t xml:space="preserve">waste </w:t>
      </w:r>
      <w:ins w:id="185" w:author="Author">
        <w:r w:rsidR="3ECE215C">
          <w:t xml:space="preserve">generation by establishing and </w:t>
        </w:r>
        <w:r w:rsidR="2859B151">
          <w:t>strengthening</w:t>
        </w:r>
        <w:r w:rsidR="3ECE215C">
          <w:t xml:space="preserve"> e-waste policy and regulation, and collecting e-waste data</w:t>
        </w:r>
      </w:ins>
      <w:del w:id="186" w:author="Author">
        <w:r w:rsidR="00950AA5" w:rsidDel="72D35C70">
          <w:delText>and pilot projects, to achieve environmentally sound management of ewaste through ewaste collection, dismantling, refurbishment and recycling, as well as a lifecycle approach to electronic products, considering the work carried out by ITU-T Study Group 5</w:delText>
        </w:r>
      </w:del>
      <w:r>
        <w:t>;</w:t>
      </w:r>
    </w:p>
    <w:p w14:paraId="462F4939" w14:textId="1D0E526D" w:rsidR="57D759AB" w:rsidRDefault="57D759AB">
      <w:pPr>
        <w:rPr>
          <w:ins w:id="187" w:author="Author"/>
        </w:rPr>
      </w:pPr>
      <w:ins w:id="188" w:author="Author">
        <w:r>
          <w:lastRenderedPageBreak/>
          <w:t>1</w:t>
        </w:r>
        <w:r w:rsidR="008062EA">
          <w:t>2</w:t>
        </w:r>
        <w:r>
          <w:tab/>
          <w:t xml:space="preserve">to encourage and support developing countries in formulating their respective National Action Plans to transition to a circular economy in the telecommunication/ICT </w:t>
        </w:r>
        <w:proofErr w:type="gramStart"/>
        <w:r>
          <w:t>sector;</w:t>
        </w:r>
        <w:proofErr w:type="gramEnd"/>
      </w:ins>
    </w:p>
    <w:p w14:paraId="4F77F1C2" w14:textId="17857460" w:rsidR="00CE2DCD" w:rsidRPr="00A55C0D" w:rsidRDefault="72D35C70" w:rsidP="00CE2DCD">
      <w:r>
        <w:t>1</w:t>
      </w:r>
      <w:del w:id="189" w:author="Author">
        <w:r w:rsidDel="008062EA">
          <w:delText>0</w:delText>
        </w:r>
      </w:del>
      <w:ins w:id="190" w:author="Author">
        <w:r w:rsidR="008062EA">
          <w:t>3</w:t>
        </w:r>
      </w:ins>
      <w:r w:rsidR="00CE2DCD">
        <w:tab/>
      </w:r>
      <w:r>
        <w:t xml:space="preserve">to assist developing countries in initiating projects that achieve the sustainable and smart management of water resources </w:t>
      </w:r>
      <w:proofErr w:type="gramStart"/>
      <w:r>
        <w:t>through the use of</w:t>
      </w:r>
      <w:proofErr w:type="gramEnd"/>
      <w:r>
        <w:t xml:space="preserve"> </w:t>
      </w:r>
      <w:proofErr w:type="gramStart"/>
      <w:r>
        <w:t>ICTs;</w:t>
      </w:r>
      <w:proofErr w:type="gramEnd"/>
    </w:p>
    <w:p w14:paraId="21539A9D" w14:textId="1BD4D0E3" w:rsidR="00950AA5" w:rsidRPr="00A55C0D" w:rsidRDefault="72D35C70" w:rsidP="00950AA5">
      <w:pPr>
        <w:rPr>
          <w:ins w:id="191" w:author="Author"/>
        </w:rPr>
      </w:pPr>
      <w:r>
        <w:t>1</w:t>
      </w:r>
      <w:del w:id="192" w:author="Author">
        <w:r w:rsidDel="008062EA">
          <w:delText>1</w:delText>
        </w:r>
      </w:del>
      <w:ins w:id="193" w:author="Author">
        <w:r w:rsidR="008062EA">
          <w:t>4</w:t>
        </w:r>
      </w:ins>
      <w:r w:rsidR="00950AA5">
        <w:tab/>
      </w:r>
      <w:r>
        <w:t xml:space="preserve">to assist developing countries in initiating projects on disaster prediction, detection, monitoring, response and </w:t>
      </w:r>
      <w:proofErr w:type="gramStart"/>
      <w:r>
        <w:t>relief;</w:t>
      </w:r>
      <w:proofErr w:type="gramEnd"/>
    </w:p>
    <w:p w14:paraId="28C871D3" w14:textId="0791389E" w:rsidR="2B64B9D6" w:rsidRDefault="2B64B9D6">
      <w:ins w:id="194" w:author="Author">
        <w:r>
          <w:t>1</w:t>
        </w:r>
        <w:r w:rsidR="009B03B3">
          <w:t>5</w:t>
        </w:r>
        <w:r>
          <w:tab/>
          <w:t xml:space="preserve">to identify and share best practices and opportunities towards implementing environmentally sustainable policies, plans and practices, and to share use cases and success </w:t>
        </w:r>
        <w:proofErr w:type="gramStart"/>
        <w:r>
          <w:t>stories;</w:t>
        </w:r>
      </w:ins>
      <w:proofErr w:type="gramEnd"/>
    </w:p>
    <w:p w14:paraId="105BD2DE" w14:textId="0D481B59" w:rsidR="00CE2DCD" w:rsidRPr="00A55C0D" w:rsidRDefault="72D35C70" w:rsidP="00CE2DCD">
      <w:r>
        <w:t>1</w:t>
      </w:r>
      <w:del w:id="195" w:author="Author">
        <w:r w:rsidDel="009B03B3">
          <w:delText>2</w:delText>
        </w:r>
      </w:del>
      <w:ins w:id="196" w:author="Author">
        <w:r w:rsidR="009B03B3">
          <w:t>6</w:t>
        </w:r>
      </w:ins>
      <w:r w:rsidR="00CE2DCD">
        <w:tab/>
      </w:r>
      <w:r>
        <w:t xml:space="preserve">to support the ITU study groups in examining the benefits of </w:t>
      </w:r>
      <w:r w:rsidRPr="45C8F57E">
        <w:rPr>
          <w:rFonts w:eastAsia="Calibri"/>
        </w:rPr>
        <w:t>undersea sensing technologies</w:t>
      </w:r>
      <w:r>
        <w:t xml:space="preserve"> </w:t>
      </w:r>
      <w:del w:id="197" w:author="Author">
        <w:r w:rsidR="00CE2DCD" w:rsidDel="72D35C70">
          <w:delText xml:space="preserve">and in studying the technical, financial, legal and regulatory issues, including the standardization and specification of sensors and cables undertaken in ITU-T that could foster their adoption, in particular in relation to </w:delText>
        </w:r>
        <w:r w:rsidR="00CE2DCD" w:rsidRPr="45C8F57E" w:rsidDel="72D35C70">
          <w:rPr>
            <w:color w:val="000000" w:themeColor="text1"/>
          </w:rPr>
          <w:delText>near-to-far field</w:delText>
        </w:r>
        <w:r w:rsidR="00CE2DCD" w:rsidDel="72D35C70">
          <w:delText xml:space="preserve"> tsunami and earthquake early warning and in seismic monitoring;13</w:delText>
        </w:r>
        <w:r w:rsidR="00CE2DCD">
          <w:tab/>
        </w:r>
        <w:r w:rsidR="00CE2DCD" w:rsidDel="72D35C70">
          <w:delText>to</w:delText>
        </w:r>
      </w:del>
      <w:ins w:id="198" w:author="Author">
        <w:r w:rsidR="6D1985B7">
          <w:t>and</w:t>
        </w:r>
      </w:ins>
      <w:r>
        <w:t xml:space="preserve"> continue collaboration with relevant stakeholders to increase ITU members' awareness/knowledge of undersea sensing technologies and to exchange up-to-date information that allows the reuse and repair of telecommunication/ICT equipment for sustainable use of ICTs</w:t>
      </w:r>
      <w:ins w:id="199" w:author="Author">
        <w:r w:rsidR="06CB6F25">
          <w:t>,</w:t>
        </w:r>
      </w:ins>
      <w:del w:id="200" w:author="Author">
        <w:r w:rsidR="00CE2DCD" w:rsidDel="72D35C70">
          <w:delText>;</w:delText>
        </w:r>
      </w:del>
    </w:p>
    <w:p w14:paraId="2DB54F8A" w14:textId="69484856" w:rsidR="00CE2DCD" w:rsidRPr="00A55C0D" w:rsidDel="00B91F9D" w:rsidRDefault="00CE2DCD" w:rsidP="00CE2DCD">
      <w:pPr>
        <w:rPr>
          <w:del w:id="201" w:author="Author"/>
        </w:rPr>
      </w:pPr>
      <w:del w:id="202" w:author="Author">
        <w:r w:rsidDel="72D35C70">
          <w:delText>14</w:delText>
        </w:r>
        <w:r>
          <w:tab/>
        </w:r>
        <w:r w:rsidDel="72D35C70">
          <w:delText>to consider possible changes to working methods in order to meet the objectives of this resolution, such as extending the use of electronic means, virtual conferencing, teleworking, etc.,</w:delText>
        </w:r>
      </w:del>
    </w:p>
    <w:p w14:paraId="1FB92026" w14:textId="77777777" w:rsidR="00CE2DCD" w:rsidRPr="00A55C0D" w:rsidRDefault="72D35C70" w:rsidP="00CE2DCD">
      <w:pPr>
        <w:pStyle w:val="Call"/>
        <w:rPr>
          <w:lang w:eastAsia="ko-KR"/>
        </w:rPr>
      </w:pPr>
      <w:r w:rsidRPr="45C8F57E">
        <w:rPr>
          <w:lang w:eastAsia="ko-KR"/>
        </w:rPr>
        <w:t xml:space="preserve">invites </w:t>
      </w:r>
      <w:r>
        <w:t>Member</w:t>
      </w:r>
      <w:r w:rsidRPr="45C8F57E">
        <w:rPr>
          <w:lang w:eastAsia="ko-KR"/>
        </w:rPr>
        <w:t xml:space="preserve"> States, Sector Members and Associates</w:t>
      </w:r>
    </w:p>
    <w:p w14:paraId="1C13226E" w14:textId="30D18284" w:rsidR="00CE2DCD" w:rsidRPr="00A55C0D" w:rsidRDefault="72D35C70" w:rsidP="00CE2DCD">
      <w:r>
        <w:t>1</w:t>
      </w:r>
      <w:r w:rsidR="00CE2DCD">
        <w:tab/>
      </w:r>
      <w:r>
        <w:t>to continue to contribute actively to the ITU</w:t>
      </w:r>
      <w:ins w:id="203" w:author="Author">
        <w:r w:rsidR="2F31C455">
          <w:t>-</w:t>
        </w:r>
      </w:ins>
      <w:r>
        <w:t>D work programme</w:t>
      </w:r>
      <w:ins w:id="204" w:author="Author">
        <w:r w:rsidR="5E023564">
          <w:t>s</w:t>
        </w:r>
      </w:ins>
      <w:r>
        <w:t xml:space="preserve"> on </w:t>
      </w:r>
      <w:del w:id="205" w:author="Author">
        <w:r w:rsidR="00CE2DCD" w:rsidDel="72D35C70">
          <w:delText xml:space="preserve">ICTs, </w:delText>
        </w:r>
      </w:del>
      <w:r>
        <w:t>environment, climate change and circular economy</w:t>
      </w:r>
      <w:ins w:id="206" w:author="Author">
        <w:r w:rsidR="067A29DB">
          <w:t xml:space="preserve">, </w:t>
        </w:r>
        <w:r w:rsidR="067A29DB" w:rsidRPr="45C8F57E">
          <w:rPr>
            <w:rFonts w:ascii="Calibri" w:eastAsia="Calibri" w:hAnsi="Calibri" w:cs="Calibri"/>
            <w:color w:val="0078D4"/>
            <w:szCs w:val="24"/>
            <w:u w:val="single"/>
          </w:rPr>
          <w:t xml:space="preserve">and towards the achievement of a net-zero telecommunication/ICT </w:t>
        </w:r>
        <w:proofErr w:type="gramStart"/>
        <w:r w:rsidR="067A29DB" w:rsidRPr="45C8F57E">
          <w:rPr>
            <w:rFonts w:ascii="Calibri" w:eastAsia="Calibri" w:hAnsi="Calibri" w:cs="Calibri"/>
            <w:color w:val="0078D4"/>
            <w:szCs w:val="24"/>
            <w:u w:val="single"/>
          </w:rPr>
          <w:t>sector</w:t>
        </w:r>
      </w:ins>
      <w:r>
        <w:t>;</w:t>
      </w:r>
      <w:proofErr w:type="gramEnd"/>
    </w:p>
    <w:p w14:paraId="251C9A86" w14:textId="6C88B41A" w:rsidR="00CE2DCD" w:rsidRPr="00A55C0D" w:rsidRDefault="72D35C70" w:rsidP="00CE2DCD">
      <w:r>
        <w:t>2</w:t>
      </w:r>
      <w:r w:rsidR="00CE2DCD">
        <w:tab/>
      </w:r>
      <w:r>
        <w:t xml:space="preserve">to continue or initiate public and private programmes that include </w:t>
      </w:r>
      <w:del w:id="207" w:author="Author">
        <w:r w:rsidR="00CE2DCD" w:rsidDel="72D35C70">
          <w:delText xml:space="preserve">ICTs and </w:delText>
        </w:r>
      </w:del>
      <w:r>
        <w:t>climate change</w:t>
      </w:r>
      <w:ins w:id="208" w:author="Author">
        <w:r w:rsidR="0BACB51E">
          <w:t xml:space="preserve"> and circular economy</w:t>
        </w:r>
      </w:ins>
      <w:r>
        <w:t xml:space="preserve">, giving due consideration to relevant ITU </w:t>
      </w:r>
      <w:proofErr w:type="gramStart"/>
      <w:r>
        <w:t>initiatives;</w:t>
      </w:r>
      <w:proofErr w:type="gramEnd"/>
    </w:p>
    <w:p w14:paraId="627F357C" w14:textId="0665C272" w:rsidR="0070572E" w:rsidRPr="00A55C0D" w:rsidRDefault="72D35C70" w:rsidP="0070572E">
      <w:pPr>
        <w:rPr>
          <w:ins w:id="209" w:author="Author"/>
          <w:lang w:eastAsia="ko-KR"/>
        </w:rPr>
      </w:pPr>
      <w:r w:rsidRPr="45C8F57E">
        <w:rPr>
          <w:lang w:eastAsia="ko-KR"/>
        </w:rPr>
        <w:t>3</w:t>
      </w:r>
      <w:r w:rsidR="0070572E">
        <w:tab/>
      </w:r>
      <w:r>
        <w:t xml:space="preserve">to take necessary measures to </w:t>
      </w:r>
      <w:r w:rsidRPr="45C8F57E">
        <w:rPr>
          <w:lang w:eastAsia="ko-KR"/>
        </w:rPr>
        <w:t>reduce the effects of climate change by developing and using more energy-efficient ICT devices, applications and networks</w:t>
      </w:r>
      <w:ins w:id="210" w:author="Author">
        <w:r w:rsidR="0A84FE2A" w:rsidRPr="45C8F57E">
          <w:rPr>
            <w:lang w:eastAsia="ko-KR"/>
          </w:rPr>
          <w:t xml:space="preserve">, as well as </w:t>
        </w:r>
        <w:r w:rsidR="0A84FE2A" w:rsidRPr="45C8F57E">
          <w:rPr>
            <w:rFonts w:ascii="Calibri" w:eastAsia="Calibri" w:hAnsi="Calibri" w:cs="Calibri"/>
            <w:color w:val="0078D4"/>
            <w:szCs w:val="24"/>
            <w:u w:val="single"/>
          </w:rPr>
          <w:t xml:space="preserve">monitoring the impact of telecommunication/ICT sector on the environment and finite critical raw </w:t>
        </w:r>
        <w:proofErr w:type="gramStart"/>
        <w:r w:rsidR="0A84FE2A" w:rsidRPr="45C8F57E">
          <w:rPr>
            <w:rFonts w:ascii="Calibri" w:eastAsia="Calibri" w:hAnsi="Calibri" w:cs="Calibri"/>
            <w:color w:val="0078D4"/>
            <w:szCs w:val="24"/>
            <w:u w:val="single"/>
          </w:rPr>
          <w:t>materials</w:t>
        </w:r>
      </w:ins>
      <w:r w:rsidRPr="45C8F57E">
        <w:rPr>
          <w:lang w:eastAsia="ko-KR"/>
        </w:rPr>
        <w:t>;</w:t>
      </w:r>
      <w:proofErr w:type="gramEnd"/>
    </w:p>
    <w:p w14:paraId="6A463937" w14:textId="4FD786E3" w:rsidR="06845B63" w:rsidRPr="00D028EE" w:rsidRDefault="06845B63" w:rsidP="45C8F57E">
      <w:pPr>
        <w:rPr>
          <w:ins w:id="211" w:author="Author"/>
          <w:rFonts w:ascii="Calibri" w:eastAsia="Calibri" w:hAnsi="Calibri" w:cs="Calibri"/>
          <w:szCs w:val="24"/>
        </w:rPr>
      </w:pPr>
      <w:ins w:id="212" w:author="Author">
        <w:r w:rsidRPr="45C8F57E">
          <w:rPr>
            <w:rFonts w:ascii="Calibri" w:eastAsia="Calibri" w:hAnsi="Calibri" w:cs="Calibri"/>
            <w:color w:val="0078D4"/>
            <w:szCs w:val="24"/>
            <w:u w:val="single"/>
          </w:rPr>
          <w:t>4</w:t>
        </w:r>
        <w:r>
          <w:tab/>
        </w:r>
        <w:r w:rsidRPr="45C8F57E">
          <w:rPr>
            <w:rFonts w:ascii="Calibri" w:eastAsia="Calibri" w:hAnsi="Calibri" w:cs="Calibri"/>
            <w:color w:val="0078D4"/>
            <w:szCs w:val="24"/>
            <w:u w:val="single"/>
          </w:rPr>
          <w:t xml:space="preserve">to continue developing and improving e-waste management and handling policies and regulations, including the management of hazards and establishment of effective tracking, collection and disposal schemes, in close cooperation across public and private </w:t>
        </w:r>
        <w:proofErr w:type="gramStart"/>
        <w:r w:rsidRPr="45C8F57E">
          <w:rPr>
            <w:rFonts w:ascii="Calibri" w:eastAsia="Calibri" w:hAnsi="Calibri" w:cs="Calibri"/>
            <w:color w:val="0078D4"/>
            <w:szCs w:val="24"/>
            <w:u w:val="single"/>
          </w:rPr>
          <w:t>sectors</w:t>
        </w:r>
        <w:r w:rsidR="110824EF" w:rsidRPr="45C8F57E">
          <w:rPr>
            <w:rFonts w:ascii="Calibri" w:eastAsia="Calibri" w:hAnsi="Calibri" w:cs="Calibri"/>
            <w:color w:val="0078D4"/>
            <w:szCs w:val="24"/>
            <w:u w:val="single"/>
          </w:rPr>
          <w:t>;</w:t>
        </w:r>
        <w:proofErr w:type="gramEnd"/>
        <w:r w:rsidRPr="45C8F57E">
          <w:rPr>
            <w:rFonts w:ascii="Calibri" w:eastAsia="Calibri" w:hAnsi="Calibri" w:cs="Calibri"/>
            <w:color w:val="0078D4"/>
            <w:szCs w:val="24"/>
            <w:u w:val="single"/>
          </w:rPr>
          <w:t xml:space="preserve">  </w:t>
        </w:r>
        <w:r w:rsidRPr="45C8F57E">
          <w:rPr>
            <w:rFonts w:ascii="Calibri" w:eastAsia="Calibri" w:hAnsi="Calibri" w:cs="Calibri"/>
            <w:szCs w:val="24"/>
          </w:rPr>
          <w:t xml:space="preserve"> </w:t>
        </w:r>
      </w:ins>
    </w:p>
    <w:p w14:paraId="04426788" w14:textId="6888A579" w:rsidR="06845B63" w:rsidRDefault="06845B63" w:rsidP="45C8F57E">
      <w:pPr>
        <w:rPr>
          <w:lang w:eastAsia="ko-KR"/>
        </w:rPr>
      </w:pPr>
      <w:ins w:id="213" w:author="Author">
        <w:r w:rsidRPr="45C8F57E">
          <w:rPr>
            <w:lang w:eastAsia="ko-KR"/>
          </w:rPr>
          <w:t>5</w:t>
        </w:r>
        <w:r>
          <w:tab/>
        </w:r>
        <w:r w:rsidRPr="45C8F57E">
          <w:rPr>
            <w:lang w:eastAsia="ko-KR"/>
          </w:rPr>
          <w:t xml:space="preserve">to promote the integration of ICT, climate, environment and energy </w:t>
        </w:r>
        <w:r w:rsidR="7FD540E9" w:rsidRPr="45C8F57E">
          <w:rPr>
            <w:lang w:eastAsia="ko-KR"/>
          </w:rPr>
          <w:t>policies</w:t>
        </w:r>
        <w:r w:rsidRPr="45C8F57E">
          <w:rPr>
            <w:lang w:eastAsia="ko-KR"/>
          </w:rPr>
          <w:t xml:space="preserve"> to reduce GHG emissions and include the use of telecommunications/ICTs as an enabling tool for addressing the effects of climate change into national adaptation </w:t>
        </w:r>
        <w:proofErr w:type="gramStart"/>
        <w:r w:rsidRPr="45C8F57E">
          <w:rPr>
            <w:lang w:eastAsia="ko-KR"/>
          </w:rPr>
          <w:t>plans;</w:t>
        </w:r>
      </w:ins>
      <w:proofErr w:type="gramEnd"/>
    </w:p>
    <w:p w14:paraId="7BFA74E1" w14:textId="7286F376" w:rsidR="00CE2DCD" w:rsidRPr="00A55C0D" w:rsidDel="008F3C6E" w:rsidRDefault="00E36315" w:rsidP="00CE2DCD">
      <w:pPr>
        <w:rPr>
          <w:del w:id="214" w:author="Author"/>
          <w:lang w:eastAsia="ko-KR"/>
        </w:rPr>
      </w:pPr>
      <w:del w:id="215" w:author="Author">
        <w:r w:rsidRPr="45C8F57E" w:rsidDel="72D35C70">
          <w:rPr>
            <w:lang w:eastAsia="ko-KR"/>
          </w:rPr>
          <w:delText>4</w:delText>
        </w:r>
        <w:r>
          <w:tab/>
        </w:r>
        <w:r w:rsidRPr="45C8F57E" w:rsidDel="72D35C70">
          <w:rPr>
            <w:lang w:eastAsia="ko-KR"/>
          </w:rPr>
          <w:delText xml:space="preserve">to continue supporting the work of the </w:delText>
        </w:r>
        <w:r w:rsidDel="72D35C70">
          <w:delText xml:space="preserve">ITU Radiocommunication Sector </w:delText>
        </w:r>
        <w:r w:rsidRPr="45C8F57E" w:rsidDel="72D35C70">
          <w:rPr>
            <w:lang w:eastAsia="ko-KR"/>
          </w:rPr>
          <w:delText>in remote sensing (active and passive) for environmental observation in accordance with relevant resolutions adopted by radiocommunication assemblies and world radiocommunication conferences;</w:delText>
        </w:r>
      </w:del>
    </w:p>
    <w:p w14:paraId="5262D905" w14:textId="7BAB41C0" w:rsidR="00CE2DCD" w:rsidRPr="00A55C0D" w:rsidDel="008F3C6E" w:rsidRDefault="00E36315" w:rsidP="00CE2DCD">
      <w:pPr>
        <w:rPr>
          <w:del w:id="216" w:author="Author"/>
        </w:rPr>
      </w:pPr>
      <w:del w:id="217" w:author="Author">
        <w:r w:rsidDel="72D35C70">
          <w:delText>5</w:delText>
        </w:r>
        <w:r>
          <w:tab/>
        </w:r>
        <w:r w:rsidDel="72D35C70">
          <w:delText>to integrate the use of ICTs as an enabling tool to address and combat the effects of climate change in national adaptation and mitigation plans;</w:delText>
        </w:r>
      </w:del>
    </w:p>
    <w:p w14:paraId="352C6344" w14:textId="58A85F59" w:rsidR="00CE2DCD" w:rsidDel="008F3C6E" w:rsidRDefault="00E36315" w:rsidP="00CE2DCD">
      <w:pPr>
        <w:rPr>
          <w:del w:id="218" w:author="Author"/>
        </w:rPr>
      </w:pPr>
      <w:del w:id="219" w:author="Author">
        <w:r w:rsidDel="72D35C70">
          <w:delText>6</w:delText>
        </w:r>
        <w:r>
          <w:tab/>
        </w:r>
        <w:r w:rsidDel="72D35C70">
          <w:delText>to incorporate environmental indicators, conditions and standards in their national ICT plans;</w:delText>
        </w:r>
      </w:del>
    </w:p>
    <w:p w14:paraId="04D370F2" w14:textId="631E25EA" w:rsidR="00CE2DCD" w:rsidRPr="00A55C0D" w:rsidRDefault="72D35C70" w:rsidP="45C8F57E">
      <w:del w:id="220" w:author="Author">
        <w:r w:rsidDel="009B03B3">
          <w:lastRenderedPageBreak/>
          <w:delText>7</w:delText>
        </w:r>
      </w:del>
      <w:ins w:id="221" w:author="Author">
        <w:r w:rsidR="00B617D2">
          <w:t>6</w:t>
        </w:r>
      </w:ins>
      <w:r w:rsidR="00CE2DCD">
        <w:tab/>
      </w:r>
      <w:r>
        <w:t>to liaise with their relevant national entities responsible for environmental issues in order to support and contribute to</w:t>
      </w:r>
      <w:ins w:id="222" w:author="Author">
        <w:r w:rsidR="31466E9C">
          <w:t xml:space="preserve"> reducing waste and emissions from the telecommunication/ICT sector and contribute to</w:t>
        </w:r>
      </w:ins>
      <w:r>
        <w:t xml:space="preserve"> the wider United Nations process on climate change</w:t>
      </w:r>
      <w:ins w:id="223" w:author="Author">
        <w:r w:rsidR="26AA6A97">
          <w:t xml:space="preserve"> and sustainable production and consumption, in particular taking into consideration the relevant Sustainable Development Goals</w:t>
        </w:r>
      </w:ins>
      <w:del w:id="224" w:author="Author">
        <w:r w:rsidR="00CE2DCD" w:rsidDel="72D35C70">
          <w:delText>, by providing information and developing common proposals related to the role of telecommunications/ICTs in mitigating and adapting to the effects of climate change, so that they can be taken into consideration within the United Nations Framework Convention on Climate Change (UNFCCC)</w:delText>
        </w:r>
      </w:del>
      <w:r>
        <w:t>.</w:t>
      </w:r>
    </w:p>
    <w:p w14:paraId="3EA0A571" w14:textId="77777777" w:rsidR="00CE2DCD" w:rsidRPr="00A55C0D" w:rsidRDefault="00CE2DCD" w:rsidP="00CE2DCD">
      <w:pPr>
        <w:pStyle w:val="Reasons"/>
      </w:pPr>
    </w:p>
    <w:p w14:paraId="33F7BC5D" w14:textId="77777777" w:rsidR="00CE2DCD" w:rsidRPr="00A55C0D" w:rsidRDefault="00CE2DCD" w:rsidP="00CE2DCD">
      <w:pPr>
        <w:pStyle w:val="Reasons"/>
      </w:pPr>
    </w:p>
    <w:p w14:paraId="17E9583C" w14:textId="77777777" w:rsidR="00542A8B" w:rsidRDefault="00542A8B"/>
    <w:sectPr w:rsidR="00542A8B" w:rsidSect="00976245">
      <w:headerReference w:type="even" r:id="rId11"/>
      <w:headerReference w:type="default" r:id="rId12"/>
      <w:footerReference w:type="default" r:id="rId13"/>
      <w:footerReference w:type="first" r:id="rId14"/>
      <w:pgSz w:w="11906" w:h="16838" w:code="9"/>
      <w:pgMar w:top="1418" w:right="1134" w:bottom="1418" w:left="1134" w:header="720" w:footer="720" w:gutter="0"/>
      <w:cols w:space="708"/>
      <w:vAlign w:val="both"/>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A8CB0" w14:textId="77777777" w:rsidR="00403D61" w:rsidRDefault="00403D61" w:rsidP="00CE2DCD">
      <w:pPr>
        <w:spacing w:before="0"/>
      </w:pPr>
      <w:r>
        <w:separator/>
      </w:r>
    </w:p>
  </w:endnote>
  <w:endnote w:type="continuationSeparator" w:id="0">
    <w:p w14:paraId="3526B903" w14:textId="77777777" w:rsidR="00403D61" w:rsidRDefault="00403D61" w:rsidP="00CE2DC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BatangChe">
    <w:altName w:val="Malgun Gothic"/>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algun Gothic">
    <w:altName w:val="맑은 고딕"/>
    <w:panose1 w:val="020B0503020000020004"/>
    <w:charset w:val="81"/>
    <w:family w:val="swiss"/>
    <w:pitch w:val="variable"/>
    <w:sig w:usb0="9000002F" w:usb1="29D77CFB" w:usb2="00000012" w:usb3="00000000" w:csb0="00080001" w:csb1="00000000"/>
  </w:font>
  <w:font w:name="SimHei">
    <w:altName w:val="黑体"/>
    <w:panose1 w:val="02010600030101010101"/>
    <w:charset w:val="86"/>
    <w:family w:val="modern"/>
    <w:pitch w:val="fixed"/>
    <w:sig w:usb0="800002BF" w:usb1="38CF7CFA"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8DC06" w14:textId="69C4B8E4" w:rsidR="0054194E" w:rsidRPr="0054194E" w:rsidRDefault="00A57D16">
    <w:pPr>
      <w:pStyle w:val="Footer"/>
      <w:rPr>
        <w:rFonts w:asciiTheme="majorBidi" w:hAnsiTheme="majorBidi" w:cstheme="majorBidi"/>
        <w:lang w:val="en-US"/>
      </w:rPr>
    </w:pPr>
    <w:r>
      <w:rPr>
        <w:rFonts w:asciiTheme="majorBidi" w:hAnsiTheme="majorBidi" w:cstheme="majorBidi"/>
        <w:lang w:val="en-US"/>
      </w:rPr>
      <w:t xml:space="preserve">PACP-19                             </w:t>
    </w:r>
    <w:sdt>
      <w:sdtPr>
        <w:rPr>
          <w:rFonts w:asciiTheme="majorBidi" w:hAnsiTheme="majorBidi" w:cstheme="majorBidi"/>
        </w:rPr>
        <w:id w:val="2130904044"/>
        <w:docPartObj>
          <w:docPartGallery w:val="Page Numbers (Bottom of Page)"/>
          <w:docPartUnique/>
        </w:docPartObj>
      </w:sdtPr>
      <w:sdtContent>
        <w:sdt>
          <w:sdtPr>
            <w:rPr>
              <w:rFonts w:asciiTheme="majorBidi" w:hAnsiTheme="majorBidi" w:cstheme="majorBidi"/>
            </w:rPr>
            <w:id w:val="-1705238520"/>
            <w:docPartObj>
              <w:docPartGallery w:val="Page Numbers (Top of Page)"/>
              <w:docPartUnique/>
            </w:docPartObj>
          </w:sdtPr>
          <w:sdtContent>
            <w:r w:rsidR="0054194E">
              <w:rPr>
                <w:rFonts w:asciiTheme="majorBidi" w:hAnsiTheme="majorBidi" w:cstheme="majorBidi"/>
              </w:rPr>
              <w:t xml:space="preserve">                                                                                                 </w:t>
            </w:r>
            <w:r w:rsidR="0054194E" w:rsidRPr="0054194E">
              <w:rPr>
                <w:rFonts w:asciiTheme="majorBidi" w:hAnsiTheme="majorBidi" w:cstheme="majorBidi"/>
              </w:rPr>
              <w:t xml:space="preserve">Page </w:t>
            </w:r>
            <w:r w:rsidR="0054194E" w:rsidRPr="0054194E">
              <w:rPr>
                <w:rFonts w:asciiTheme="majorBidi" w:hAnsiTheme="majorBidi" w:cstheme="majorBidi"/>
                <w:b/>
                <w:bCs/>
                <w:szCs w:val="24"/>
              </w:rPr>
              <w:fldChar w:fldCharType="begin"/>
            </w:r>
            <w:r w:rsidR="0054194E" w:rsidRPr="0054194E">
              <w:rPr>
                <w:rFonts w:asciiTheme="majorBidi" w:hAnsiTheme="majorBidi" w:cstheme="majorBidi"/>
                <w:b/>
                <w:bCs/>
              </w:rPr>
              <w:instrText xml:space="preserve"> PAGE </w:instrText>
            </w:r>
            <w:r w:rsidR="0054194E" w:rsidRPr="0054194E">
              <w:rPr>
                <w:rFonts w:asciiTheme="majorBidi" w:hAnsiTheme="majorBidi" w:cstheme="majorBidi"/>
                <w:b/>
                <w:bCs/>
                <w:szCs w:val="24"/>
              </w:rPr>
              <w:fldChar w:fldCharType="separate"/>
            </w:r>
            <w:r w:rsidR="0054194E" w:rsidRPr="0054194E">
              <w:rPr>
                <w:rFonts w:asciiTheme="majorBidi" w:hAnsiTheme="majorBidi" w:cstheme="majorBidi"/>
                <w:b/>
                <w:bCs/>
                <w:noProof/>
              </w:rPr>
              <w:t>2</w:t>
            </w:r>
            <w:r w:rsidR="0054194E" w:rsidRPr="0054194E">
              <w:rPr>
                <w:rFonts w:asciiTheme="majorBidi" w:hAnsiTheme="majorBidi" w:cstheme="majorBidi"/>
                <w:b/>
                <w:bCs/>
                <w:szCs w:val="24"/>
              </w:rPr>
              <w:fldChar w:fldCharType="end"/>
            </w:r>
            <w:r w:rsidR="0054194E" w:rsidRPr="0054194E">
              <w:rPr>
                <w:rFonts w:asciiTheme="majorBidi" w:hAnsiTheme="majorBidi" w:cstheme="majorBidi"/>
              </w:rPr>
              <w:t xml:space="preserve"> of </w:t>
            </w:r>
            <w:r w:rsidR="0054194E" w:rsidRPr="0054194E">
              <w:rPr>
                <w:rFonts w:asciiTheme="majorBidi" w:hAnsiTheme="majorBidi" w:cstheme="majorBidi"/>
                <w:b/>
                <w:bCs/>
                <w:szCs w:val="24"/>
              </w:rPr>
              <w:fldChar w:fldCharType="begin"/>
            </w:r>
            <w:r w:rsidR="0054194E" w:rsidRPr="0054194E">
              <w:rPr>
                <w:rFonts w:asciiTheme="majorBidi" w:hAnsiTheme="majorBidi" w:cstheme="majorBidi"/>
                <w:b/>
                <w:bCs/>
              </w:rPr>
              <w:instrText xml:space="preserve"> NUMPAGES  </w:instrText>
            </w:r>
            <w:r w:rsidR="0054194E" w:rsidRPr="0054194E">
              <w:rPr>
                <w:rFonts w:asciiTheme="majorBidi" w:hAnsiTheme="majorBidi" w:cstheme="majorBidi"/>
                <w:b/>
                <w:bCs/>
                <w:szCs w:val="24"/>
              </w:rPr>
              <w:fldChar w:fldCharType="separate"/>
            </w:r>
            <w:r w:rsidR="0054194E" w:rsidRPr="0054194E">
              <w:rPr>
                <w:rFonts w:asciiTheme="majorBidi" w:hAnsiTheme="majorBidi" w:cstheme="majorBidi"/>
                <w:b/>
                <w:bCs/>
                <w:noProof/>
              </w:rPr>
              <w:t>2</w:t>
            </w:r>
            <w:r w:rsidR="0054194E" w:rsidRPr="0054194E">
              <w:rPr>
                <w:rFonts w:asciiTheme="majorBidi" w:hAnsiTheme="majorBidi" w:cstheme="majorBidi"/>
                <w:b/>
                <w:bCs/>
                <w:szCs w:val="24"/>
              </w:rPr>
              <w:fldChar w:fldCharType="end"/>
            </w:r>
          </w:sdtContent>
        </w:sdt>
      </w:sdtContent>
    </w:sdt>
  </w:p>
  <w:p w14:paraId="5F8795F4" w14:textId="77777777" w:rsidR="0054194E" w:rsidRDefault="005419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40" w:type="dxa"/>
      <w:jc w:val="center"/>
      <w:tblBorders>
        <w:top w:val="single" w:sz="8" w:space="0" w:color="000000"/>
      </w:tblBorders>
      <w:tblLayout w:type="fixed"/>
      <w:tblLook w:val="0000" w:firstRow="0" w:lastRow="0" w:firstColumn="0" w:lastColumn="0" w:noHBand="0" w:noVBand="0"/>
    </w:tblPr>
    <w:tblGrid>
      <w:gridCol w:w="5529"/>
      <w:gridCol w:w="237"/>
      <w:gridCol w:w="3774"/>
    </w:tblGrid>
    <w:tr w:rsidR="00425B2C" w14:paraId="3034BB6B" w14:textId="77777777" w:rsidTr="00C52609">
      <w:trPr>
        <w:cantSplit/>
        <w:trHeight w:val="204"/>
        <w:jc w:val="center"/>
      </w:trPr>
      <w:tc>
        <w:tcPr>
          <w:tcW w:w="5529" w:type="dxa"/>
        </w:tcPr>
        <w:p w14:paraId="77FBA39B" w14:textId="3A2702AA" w:rsidR="00A57D16" w:rsidRDefault="00425B2C" w:rsidP="00A57D16">
          <w:pPr>
            <w:rPr>
              <w:b/>
            </w:rPr>
          </w:pPr>
          <w:r>
            <w:rPr>
              <w:b/>
            </w:rPr>
            <w:t>Contact:</w:t>
          </w:r>
          <w:r w:rsidR="00C52609">
            <w:rPr>
              <w:b/>
            </w:rPr>
            <w:t xml:space="preserve"> </w:t>
          </w:r>
        </w:p>
        <w:p w14:paraId="35919843" w14:textId="6FE90ADE" w:rsidR="00425B2C" w:rsidRDefault="00425B2C" w:rsidP="00C52609">
          <w:pPr>
            <w:spacing w:before="0"/>
            <w:rPr>
              <w:b/>
            </w:rPr>
          </w:pPr>
        </w:p>
      </w:tc>
      <w:tc>
        <w:tcPr>
          <w:tcW w:w="237" w:type="dxa"/>
        </w:tcPr>
        <w:p w14:paraId="2D8B2000" w14:textId="77777777" w:rsidR="00425B2C" w:rsidRDefault="00425B2C" w:rsidP="00425B2C">
          <w:pPr>
            <w:spacing w:before="0"/>
          </w:pPr>
        </w:p>
      </w:tc>
      <w:tc>
        <w:tcPr>
          <w:tcW w:w="3774" w:type="dxa"/>
        </w:tcPr>
        <w:p w14:paraId="4D577BC9" w14:textId="0DA7D459" w:rsidR="00425B2C" w:rsidRDefault="00425B2C" w:rsidP="00425B2C">
          <w:pPr>
            <w:spacing w:before="0"/>
          </w:pPr>
          <w:r w:rsidRPr="00C52609">
            <w:rPr>
              <w:b/>
              <w:bCs/>
            </w:rPr>
            <w:t>Email</w:t>
          </w:r>
          <w:r w:rsidR="00C52609" w:rsidRPr="00C52609">
            <w:rPr>
              <w:b/>
              <w:bCs/>
            </w:rPr>
            <w:t>:</w:t>
          </w:r>
          <w:r w:rsidR="00C52609">
            <w:t xml:space="preserve"> </w:t>
          </w:r>
        </w:p>
      </w:tc>
    </w:tr>
    <w:tr w:rsidR="00425B2C" w:rsidRPr="00131B3C" w14:paraId="316C7544" w14:textId="77777777" w:rsidTr="00C52609">
      <w:tblPrEx>
        <w:jc w:val="left"/>
        <w:tblBorders>
          <w:top w:val="none" w:sz="0" w:space="0" w:color="auto"/>
        </w:tblBorders>
        <w:tblLook w:val="04A0" w:firstRow="1" w:lastRow="0" w:firstColumn="1" w:lastColumn="0" w:noHBand="0" w:noVBand="1"/>
      </w:tblPrEx>
      <w:trPr>
        <w:trHeight w:val="670"/>
      </w:trPr>
      <w:tc>
        <w:tcPr>
          <w:tcW w:w="5529" w:type="dxa"/>
        </w:tcPr>
        <w:p w14:paraId="0607BA13" w14:textId="52F5AC95" w:rsidR="00425B2C" w:rsidRPr="00131B3C" w:rsidRDefault="00425B2C" w:rsidP="00425B2C">
          <w:pPr>
            <w:spacing w:before="0"/>
            <w:rPr>
              <w:sz w:val="21"/>
              <w:szCs w:val="21"/>
            </w:rPr>
          </w:pPr>
        </w:p>
      </w:tc>
      <w:tc>
        <w:tcPr>
          <w:tcW w:w="237" w:type="dxa"/>
        </w:tcPr>
        <w:p w14:paraId="717A27F7" w14:textId="77777777" w:rsidR="00425B2C" w:rsidRPr="00131B3C" w:rsidRDefault="00425B2C" w:rsidP="00425B2C">
          <w:pPr>
            <w:spacing w:before="0"/>
            <w:rPr>
              <w:rFonts w:eastAsia="Batang"/>
              <w:sz w:val="21"/>
              <w:szCs w:val="21"/>
            </w:rPr>
          </w:pPr>
        </w:p>
      </w:tc>
      <w:tc>
        <w:tcPr>
          <w:tcW w:w="3774" w:type="dxa"/>
        </w:tcPr>
        <w:p w14:paraId="49B7F630" w14:textId="35EAA76C" w:rsidR="00425B2C" w:rsidRPr="00131B3C" w:rsidRDefault="00425B2C" w:rsidP="00425B2C">
          <w:pPr>
            <w:spacing w:before="0"/>
            <w:rPr>
              <w:sz w:val="21"/>
              <w:szCs w:val="21"/>
            </w:rPr>
          </w:pPr>
          <w:r>
            <w:rPr>
              <w:sz w:val="21"/>
              <w:szCs w:val="21"/>
            </w:rPr>
            <w:t xml:space="preserve"> </w:t>
          </w:r>
        </w:p>
      </w:tc>
    </w:tr>
  </w:tbl>
  <w:p w14:paraId="3996708E" w14:textId="642E46C2" w:rsidR="00425B2C" w:rsidRDefault="00425B2C" w:rsidP="00425B2C">
    <w:pPr>
      <w:pStyle w:val="Footer"/>
      <w:tabs>
        <w:tab w:val="clear" w:pos="9026"/>
        <w:tab w:val="left" w:pos="7368"/>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B2B3F" w14:textId="77777777" w:rsidR="00403D61" w:rsidRDefault="00403D61" w:rsidP="00CE2DCD">
      <w:pPr>
        <w:spacing w:before="0"/>
      </w:pPr>
      <w:r>
        <w:separator/>
      </w:r>
    </w:p>
  </w:footnote>
  <w:footnote w:type="continuationSeparator" w:id="0">
    <w:p w14:paraId="1ED9A950" w14:textId="77777777" w:rsidR="00403D61" w:rsidRDefault="00403D61" w:rsidP="00CE2DCD">
      <w:pPr>
        <w:spacing w:before="0"/>
      </w:pPr>
      <w:r>
        <w:continuationSeparator/>
      </w:r>
    </w:p>
  </w:footnote>
  <w:footnote w:id="1">
    <w:p w14:paraId="370053BF" w14:textId="7A0887F5" w:rsidR="00CE2DCD" w:rsidRPr="00600D3F" w:rsidDel="00B6788A" w:rsidRDefault="00CE2DCD" w:rsidP="00CE2DCD">
      <w:pPr>
        <w:pStyle w:val="FootnoteText"/>
        <w:rPr>
          <w:del w:id="136" w:author="Author"/>
          <w:lang w:val="en-US"/>
        </w:rPr>
      </w:pPr>
      <w:del w:id="137" w:author="Author">
        <w:r w:rsidDel="00B6788A">
          <w:rPr>
            <w:rStyle w:val="FootnoteReference"/>
          </w:rPr>
          <w:footnoteRef/>
        </w:r>
        <w:r w:rsidDel="00B6788A">
          <w:delText xml:space="preserve"> </w:delText>
        </w:r>
        <w:r w:rsidDel="00B6788A">
          <w:tab/>
        </w:r>
        <w:r w:rsidDel="00B6788A">
          <w:rPr>
            <w:lang w:val="en-US"/>
          </w:rPr>
          <w:delText>With respect to efficiency, promotion of efficient use of materials used in ICT devices and network elements should also be a consideration in ITU</w:delText>
        </w:r>
        <w:r w:rsidDel="00B6788A">
          <w:rPr>
            <w:lang w:val="en-US"/>
          </w:rPr>
          <w:noBreakHyphen/>
          <w:delText>D activity.</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97763630"/>
      <w:docPartObj>
        <w:docPartGallery w:val="Page Numbers (Top of Page)"/>
        <w:docPartUnique/>
      </w:docPartObj>
    </w:sdtPr>
    <w:sdtContent>
      <w:p w14:paraId="66AF6191" w14:textId="0B45F3C4" w:rsidR="00425B2C" w:rsidRDefault="00CE2DCD" w:rsidP="00CE2DCD">
        <w:pPr>
          <w:pStyle w:val="Header"/>
          <w:tabs>
            <w:tab w:val="clear" w:pos="4513"/>
            <w:tab w:val="clear" w:pos="9026"/>
            <w:tab w:val="left" w:pos="567"/>
            <w:tab w:val="right" w:pos="9072"/>
            <w:tab w:val="right" w:pos="9639"/>
          </w:tabs>
          <w:jc w:val="left"/>
          <w:rPr>
            <w:ins w:id="225" w:author="Author"/>
            <w:sz w:val="16"/>
            <w:szCs w:val="16"/>
          </w:rPr>
        </w:pPr>
        <w:r w:rsidRPr="00713E5A">
          <w:rPr>
            <w:sz w:val="16"/>
            <w:szCs w:val="16"/>
          </w:rPr>
          <w:fldChar w:fldCharType="begin"/>
        </w:r>
        <w:r w:rsidRPr="00690486">
          <w:rPr>
            <w:sz w:val="16"/>
            <w:szCs w:val="16"/>
          </w:rPr>
          <w:instrText xml:space="preserve"> PAGE   \* MERGEFORMAT </w:instrText>
        </w:r>
        <w:r w:rsidRPr="00713E5A">
          <w:rPr>
            <w:sz w:val="16"/>
            <w:szCs w:val="16"/>
          </w:rPr>
          <w:fldChar w:fldCharType="separate"/>
        </w:r>
        <w:r>
          <w:rPr>
            <w:sz w:val="16"/>
            <w:szCs w:val="16"/>
          </w:rPr>
          <w:t>2</w:t>
        </w:r>
        <w:r w:rsidRPr="00713E5A">
          <w:rPr>
            <w:noProof/>
            <w:sz w:val="16"/>
            <w:szCs w:val="16"/>
          </w:rPr>
          <w:fldChar w:fldCharType="end"/>
        </w:r>
        <w:r w:rsidRPr="00690486">
          <w:rPr>
            <w:sz w:val="16"/>
            <w:szCs w:val="16"/>
          </w:rPr>
          <w:tab/>
        </w:r>
        <w:r w:rsidRPr="00FE7DF3">
          <w:rPr>
            <w:sz w:val="16"/>
            <w:szCs w:val="16"/>
          </w:rPr>
          <w:t>WTDC-22 Final Report – Part I</w:t>
        </w:r>
        <w:r>
          <w:rPr>
            <w:sz w:val="16"/>
            <w:szCs w:val="16"/>
          </w:rPr>
          <w:t>V</w:t>
        </w:r>
        <w:r w:rsidRPr="00FE7DF3">
          <w:rPr>
            <w:sz w:val="16"/>
            <w:szCs w:val="16"/>
          </w:rPr>
          <w:t xml:space="preserve"> –</w:t>
        </w:r>
        <w:r w:rsidRPr="00D77DFB">
          <w:rPr>
            <w:sz w:val="16"/>
            <w:szCs w:val="16"/>
          </w:rPr>
          <w:t>Resolution</w:t>
        </w:r>
        <w:r w:rsidRPr="00642CD3">
          <w:rPr>
            <w:sz w:val="16"/>
            <w:szCs w:val="16"/>
          </w:rPr>
          <w:t xml:space="preserve"> </w:t>
        </w:r>
        <w:r w:rsidRPr="00642CD3">
          <w:rPr>
            <w:sz w:val="16"/>
            <w:szCs w:val="16"/>
          </w:rPr>
          <w:fldChar w:fldCharType="begin"/>
        </w:r>
        <w:r w:rsidRPr="00642CD3">
          <w:rPr>
            <w:sz w:val="16"/>
            <w:szCs w:val="16"/>
          </w:rPr>
          <w:instrText>styleref href</w:instrText>
        </w:r>
        <w:r w:rsidRPr="00642CD3">
          <w:rPr>
            <w:sz w:val="16"/>
            <w:szCs w:val="16"/>
          </w:rPr>
          <w:fldChar w:fldCharType="separate"/>
        </w:r>
        <w:r w:rsidR="00EA49F3">
          <w:rPr>
            <w:noProof/>
            <w:sz w:val="16"/>
            <w:szCs w:val="16"/>
          </w:rPr>
          <w:t>66</w:t>
        </w:r>
        <w:r w:rsidRPr="00642CD3">
          <w:rPr>
            <w:sz w:val="16"/>
            <w:szCs w:val="16"/>
          </w:rPr>
          <w:fldChar w:fldCharType="end"/>
        </w:r>
      </w:p>
      <w:p w14:paraId="2D53D987" w14:textId="094D40F8" w:rsidR="00CE2DCD" w:rsidRPr="00CE2DCD" w:rsidRDefault="00425B2C" w:rsidP="00425B2C">
        <w:pPr>
          <w:pStyle w:val="Header"/>
          <w:tabs>
            <w:tab w:val="clear" w:pos="4513"/>
            <w:tab w:val="clear" w:pos="9026"/>
            <w:tab w:val="left" w:pos="567"/>
            <w:tab w:val="right" w:pos="9072"/>
            <w:tab w:val="right" w:pos="9639"/>
          </w:tabs>
          <w:ind w:left="4320"/>
          <w:jc w:val="center"/>
          <w:rPr>
            <w:sz w:val="16"/>
            <w:szCs w:val="16"/>
          </w:rPr>
        </w:pPr>
        <w:ins w:id="226" w:author="Author">
          <w:r>
            <w:rPr>
              <w:sz w:val="16"/>
              <w:szCs w:val="16"/>
            </w:rPr>
            <w:t>Annexure</w:t>
          </w:r>
        </w:ins>
        <w:r w:rsidR="00CE2DCD">
          <w:rPr>
            <w:sz w:val="16"/>
            <w:szCs w:val="16"/>
          </w:rPr>
          <w:tab/>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945612272"/>
      <w:docPartObj>
        <w:docPartGallery w:val="Page Numbers (Top of Page)"/>
        <w:docPartUnique/>
      </w:docPartObj>
    </w:sdtPr>
    <w:sdtEndPr>
      <w:rPr>
        <w:noProof/>
      </w:rPr>
    </w:sdtEndPr>
    <w:sdtContent>
      <w:p w14:paraId="4A85EC4D" w14:textId="72E70E12" w:rsidR="00425B2C" w:rsidRDefault="00CE2DCD" w:rsidP="00CE2DCD">
        <w:pPr>
          <w:pStyle w:val="Header"/>
          <w:tabs>
            <w:tab w:val="clear" w:pos="4513"/>
            <w:tab w:val="clear" w:pos="9026"/>
            <w:tab w:val="left" w:pos="567"/>
            <w:tab w:val="right" w:pos="9072"/>
            <w:tab w:val="right" w:pos="9639"/>
          </w:tabs>
          <w:jc w:val="left"/>
          <w:rPr>
            <w:ins w:id="227" w:author="Author"/>
            <w:noProof/>
            <w:sz w:val="16"/>
            <w:szCs w:val="16"/>
          </w:rPr>
        </w:pPr>
        <w:r>
          <w:rPr>
            <w:sz w:val="16"/>
            <w:szCs w:val="16"/>
          </w:rPr>
          <w:tab/>
        </w:r>
        <w:r>
          <w:rPr>
            <w:sz w:val="16"/>
            <w:szCs w:val="16"/>
          </w:rPr>
          <w:tab/>
        </w:r>
      </w:p>
      <w:p w14:paraId="3F500D29" w14:textId="0F53B6B3" w:rsidR="00CE2DCD" w:rsidRPr="00CE2DCD" w:rsidRDefault="00000000" w:rsidP="00425B2C">
        <w:pPr>
          <w:pStyle w:val="Header"/>
          <w:tabs>
            <w:tab w:val="clear" w:pos="4513"/>
            <w:tab w:val="clear" w:pos="9026"/>
            <w:tab w:val="left" w:pos="567"/>
            <w:tab w:val="right" w:pos="9072"/>
            <w:tab w:val="right" w:pos="9639"/>
          </w:tabs>
          <w:jc w:val="center"/>
          <w:rPr>
            <w:sz w:val="16"/>
            <w:szCs w:val="16"/>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F5754"/>
    <w:multiLevelType w:val="singleLevel"/>
    <w:tmpl w:val="017CCC3C"/>
    <w:lvl w:ilvl="0">
      <w:start w:val="1"/>
      <w:numFmt w:val="lowerLetter"/>
      <w:lvlText w:val="%1)"/>
      <w:lvlJc w:val="left"/>
      <w:pPr>
        <w:tabs>
          <w:tab w:val="num" w:pos="1224"/>
        </w:tabs>
        <w:ind w:left="72"/>
      </w:pPr>
      <w:rPr>
        <w:rFonts w:ascii="Calibri" w:hAnsi="Calibri"/>
        <w:snapToGrid/>
        <w:sz w:val="24"/>
      </w:rPr>
    </w:lvl>
  </w:abstractNum>
  <w:abstractNum w:abstractNumId="1" w15:restartNumberingAfterBreak="0">
    <w:nsid w:val="1BD4539D"/>
    <w:multiLevelType w:val="hybridMultilevel"/>
    <w:tmpl w:val="C9F690F4"/>
    <w:lvl w:ilvl="0" w:tplc="7BFE6192">
      <w:start w:val="1"/>
      <w:numFmt w:val="lowerLetter"/>
      <w:lvlText w:val="%1)"/>
      <w:lvlJc w:val="left"/>
      <w:pPr>
        <w:ind w:left="533" w:hanging="567"/>
      </w:pPr>
      <w:rPr>
        <w:rFonts w:ascii="Calibri Light" w:eastAsia="Calibri Light" w:hAnsi="Calibri Light" w:cs="Calibri Light" w:hint="default"/>
        <w:i/>
        <w:iCs/>
        <w:color w:val="414042"/>
        <w:w w:val="100"/>
        <w:sz w:val="20"/>
        <w:szCs w:val="20"/>
        <w:lang w:val="en-US" w:eastAsia="en-US" w:bidi="ar-SA"/>
      </w:rPr>
    </w:lvl>
    <w:lvl w:ilvl="1" w:tplc="8FF2C01E">
      <w:numFmt w:val="bullet"/>
      <w:lvlText w:val="•"/>
      <w:lvlJc w:val="left"/>
      <w:pPr>
        <w:ind w:left="1273" w:hanging="567"/>
      </w:pPr>
      <w:rPr>
        <w:rFonts w:hint="default"/>
        <w:lang w:val="en-US" w:eastAsia="en-US" w:bidi="ar-SA"/>
      </w:rPr>
    </w:lvl>
    <w:lvl w:ilvl="2" w:tplc="E8023D04">
      <w:numFmt w:val="bullet"/>
      <w:lvlText w:val="•"/>
      <w:lvlJc w:val="left"/>
      <w:pPr>
        <w:ind w:left="2006" w:hanging="567"/>
      </w:pPr>
      <w:rPr>
        <w:rFonts w:hint="default"/>
        <w:lang w:val="en-US" w:eastAsia="en-US" w:bidi="ar-SA"/>
      </w:rPr>
    </w:lvl>
    <w:lvl w:ilvl="3" w:tplc="2BBAFCC2">
      <w:numFmt w:val="bullet"/>
      <w:lvlText w:val="•"/>
      <w:lvlJc w:val="left"/>
      <w:pPr>
        <w:ind w:left="2739" w:hanging="567"/>
      </w:pPr>
      <w:rPr>
        <w:rFonts w:hint="default"/>
        <w:lang w:val="en-US" w:eastAsia="en-US" w:bidi="ar-SA"/>
      </w:rPr>
    </w:lvl>
    <w:lvl w:ilvl="4" w:tplc="32509FF0">
      <w:numFmt w:val="bullet"/>
      <w:lvlText w:val="•"/>
      <w:lvlJc w:val="left"/>
      <w:pPr>
        <w:ind w:left="3472" w:hanging="567"/>
      </w:pPr>
      <w:rPr>
        <w:rFonts w:hint="default"/>
        <w:lang w:val="en-US" w:eastAsia="en-US" w:bidi="ar-SA"/>
      </w:rPr>
    </w:lvl>
    <w:lvl w:ilvl="5" w:tplc="32F8C618">
      <w:numFmt w:val="bullet"/>
      <w:lvlText w:val="•"/>
      <w:lvlJc w:val="left"/>
      <w:pPr>
        <w:ind w:left="4205" w:hanging="567"/>
      </w:pPr>
      <w:rPr>
        <w:rFonts w:hint="default"/>
        <w:lang w:val="en-US" w:eastAsia="en-US" w:bidi="ar-SA"/>
      </w:rPr>
    </w:lvl>
    <w:lvl w:ilvl="6" w:tplc="1E46D056">
      <w:numFmt w:val="bullet"/>
      <w:lvlText w:val="•"/>
      <w:lvlJc w:val="left"/>
      <w:pPr>
        <w:ind w:left="4938" w:hanging="567"/>
      </w:pPr>
      <w:rPr>
        <w:rFonts w:hint="default"/>
        <w:lang w:val="en-US" w:eastAsia="en-US" w:bidi="ar-SA"/>
      </w:rPr>
    </w:lvl>
    <w:lvl w:ilvl="7" w:tplc="17C41854">
      <w:numFmt w:val="bullet"/>
      <w:lvlText w:val="•"/>
      <w:lvlJc w:val="left"/>
      <w:pPr>
        <w:ind w:left="5671" w:hanging="567"/>
      </w:pPr>
      <w:rPr>
        <w:rFonts w:hint="default"/>
        <w:lang w:val="en-US" w:eastAsia="en-US" w:bidi="ar-SA"/>
      </w:rPr>
    </w:lvl>
    <w:lvl w:ilvl="8" w:tplc="A0FA02B0">
      <w:numFmt w:val="bullet"/>
      <w:lvlText w:val="•"/>
      <w:lvlJc w:val="left"/>
      <w:pPr>
        <w:ind w:left="6404" w:hanging="567"/>
      </w:pPr>
      <w:rPr>
        <w:rFonts w:hint="default"/>
        <w:lang w:val="en-US" w:eastAsia="en-US" w:bidi="ar-SA"/>
      </w:rPr>
    </w:lvl>
  </w:abstractNum>
  <w:abstractNum w:abstractNumId="2" w15:restartNumberingAfterBreak="0">
    <w:nsid w:val="3A9825D6"/>
    <w:multiLevelType w:val="hybridMultilevel"/>
    <w:tmpl w:val="8F5A0CD6"/>
    <w:lvl w:ilvl="0" w:tplc="CA76BC2C">
      <w:start w:val="1"/>
      <w:numFmt w:val="lowerLetter"/>
      <w:lvlText w:val="%1)"/>
      <w:lvlJc w:val="left"/>
      <w:pPr>
        <w:ind w:left="1490" w:hanging="113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6DF137E"/>
    <w:multiLevelType w:val="singleLevel"/>
    <w:tmpl w:val="017CCC3C"/>
    <w:lvl w:ilvl="0">
      <w:start w:val="1"/>
      <w:numFmt w:val="lowerLetter"/>
      <w:lvlText w:val="%1)"/>
      <w:lvlJc w:val="left"/>
      <w:pPr>
        <w:tabs>
          <w:tab w:val="num" w:pos="1224"/>
        </w:tabs>
        <w:ind w:left="72"/>
      </w:pPr>
      <w:rPr>
        <w:rFonts w:ascii="Calibri" w:hAnsi="Calibri"/>
        <w:snapToGrid/>
        <w:sz w:val="24"/>
      </w:rPr>
    </w:lvl>
  </w:abstractNum>
  <w:abstractNum w:abstractNumId="4" w15:restartNumberingAfterBreak="0">
    <w:nsid w:val="46E86B7D"/>
    <w:multiLevelType w:val="hybridMultilevel"/>
    <w:tmpl w:val="BB1C90D0"/>
    <w:lvl w:ilvl="0" w:tplc="211ED0B0">
      <w:start w:val="1"/>
      <w:numFmt w:val="lowerRoman"/>
      <w:lvlText w:val="%1)"/>
      <w:lvlJc w:val="left"/>
      <w:pPr>
        <w:ind w:left="1100" w:hanging="567"/>
      </w:pPr>
      <w:rPr>
        <w:rFonts w:ascii="Calibri Light" w:eastAsia="Calibri Light" w:hAnsi="Calibri Light" w:cs="Calibri Light" w:hint="default"/>
        <w:color w:val="105388"/>
        <w:w w:val="100"/>
        <w:sz w:val="20"/>
        <w:szCs w:val="20"/>
        <w:lang w:val="en-US" w:eastAsia="en-US" w:bidi="ar-SA"/>
      </w:rPr>
    </w:lvl>
    <w:lvl w:ilvl="1" w:tplc="AC28F49C">
      <w:numFmt w:val="bullet"/>
      <w:lvlText w:val="•"/>
      <w:lvlJc w:val="left"/>
      <w:pPr>
        <w:ind w:left="1777" w:hanging="567"/>
      </w:pPr>
      <w:rPr>
        <w:rFonts w:hint="default"/>
        <w:lang w:val="en-US" w:eastAsia="en-US" w:bidi="ar-SA"/>
      </w:rPr>
    </w:lvl>
    <w:lvl w:ilvl="2" w:tplc="B1742336">
      <w:numFmt w:val="bullet"/>
      <w:lvlText w:val="•"/>
      <w:lvlJc w:val="left"/>
      <w:pPr>
        <w:ind w:left="2454" w:hanging="567"/>
      </w:pPr>
      <w:rPr>
        <w:rFonts w:hint="default"/>
        <w:lang w:val="en-US" w:eastAsia="en-US" w:bidi="ar-SA"/>
      </w:rPr>
    </w:lvl>
    <w:lvl w:ilvl="3" w:tplc="515A5CB6">
      <w:numFmt w:val="bullet"/>
      <w:lvlText w:val="•"/>
      <w:lvlJc w:val="left"/>
      <w:pPr>
        <w:ind w:left="3131" w:hanging="567"/>
      </w:pPr>
      <w:rPr>
        <w:rFonts w:hint="default"/>
        <w:lang w:val="en-US" w:eastAsia="en-US" w:bidi="ar-SA"/>
      </w:rPr>
    </w:lvl>
    <w:lvl w:ilvl="4" w:tplc="3B08F7CC">
      <w:numFmt w:val="bullet"/>
      <w:lvlText w:val="•"/>
      <w:lvlJc w:val="left"/>
      <w:pPr>
        <w:ind w:left="3808" w:hanging="567"/>
      </w:pPr>
      <w:rPr>
        <w:rFonts w:hint="default"/>
        <w:lang w:val="en-US" w:eastAsia="en-US" w:bidi="ar-SA"/>
      </w:rPr>
    </w:lvl>
    <w:lvl w:ilvl="5" w:tplc="E0FA7A82">
      <w:numFmt w:val="bullet"/>
      <w:lvlText w:val="•"/>
      <w:lvlJc w:val="left"/>
      <w:pPr>
        <w:ind w:left="4485" w:hanging="567"/>
      </w:pPr>
      <w:rPr>
        <w:rFonts w:hint="default"/>
        <w:lang w:val="en-US" w:eastAsia="en-US" w:bidi="ar-SA"/>
      </w:rPr>
    </w:lvl>
    <w:lvl w:ilvl="6" w:tplc="6CFEDE6A">
      <w:numFmt w:val="bullet"/>
      <w:lvlText w:val="•"/>
      <w:lvlJc w:val="left"/>
      <w:pPr>
        <w:ind w:left="5162" w:hanging="567"/>
      </w:pPr>
      <w:rPr>
        <w:rFonts w:hint="default"/>
        <w:lang w:val="en-US" w:eastAsia="en-US" w:bidi="ar-SA"/>
      </w:rPr>
    </w:lvl>
    <w:lvl w:ilvl="7" w:tplc="2E48F1B2">
      <w:numFmt w:val="bullet"/>
      <w:lvlText w:val="•"/>
      <w:lvlJc w:val="left"/>
      <w:pPr>
        <w:ind w:left="5839" w:hanging="567"/>
      </w:pPr>
      <w:rPr>
        <w:rFonts w:hint="default"/>
        <w:lang w:val="en-US" w:eastAsia="en-US" w:bidi="ar-SA"/>
      </w:rPr>
    </w:lvl>
    <w:lvl w:ilvl="8" w:tplc="EE420E46">
      <w:numFmt w:val="bullet"/>
      <w:lvlText w:val="•"/>
      <w:lvlJc w:val="left"/>
      <w:pPr>
        <w:ind w:left="6516" w:hanging="567"/>
      </w:pPr>
      <w:rPr>
        <w:rFonts w:hint="default"/>
        <w:lang w:val="en-US" w:eastAsia="en-US" w:bidi="ar-SA"/>
      </w:rPr>
    </w:lvl>
  </w:abstractNum>
  <w:abstractNum w:abstractNumId="5" w15:restartNumberingAfterBreak="0">
    <w:nsid w:val="56177638"/>
    <w:multiLevelType w:val="hybridMultilevel"/>
    <w:tmpl w:val="1BA4ADCE"/>
    <w:lvl w:ilvl="0" w:tplc="55669566">
      <w:start w:val="1"/>
      <w:numFmt w:val="decimal"/>
      <w:lvlText w:val="%1"/>
      <w:lvlJc w:val="left"/>
      <w:pPr>
        <w:ind w:left="533" w:hanging="567"/>
      </w:pPr>
      <w:rPr>
        <w:rFonts w:ascii="Calibri Light" w:eastAsia="Calibri Light" w:hAnsi="Calibri Light" w:cs="Calibri Light" w:hint="default"/>
        <w:color w:val="414042"/>
        <w:w w:val="100"/>
        <w:sz w:val="20"/>
        <w:szCs w:val="20"/>
        <w:lang w:val="en-US" w:eastAsia="en-US" w:bidi="ar-SA"/>
      </w:rPr>
    </w:lvl>
    <w:lvl w:ilvl="1" w:tplc="FAFE7176">
      <w:numFmt w:val="bullet"/>
      <w:lvlText w:val="•"/>
      <w:lvlJc w:val="left"/>
      <w:pPr>
        <w:ind w:left="1273" w:hanging="567"/>
      </w:pPr>
      <w:rPr>
        <w:rFonts w:hint="default"/>
        <w:lang w:val="en-US" w:eastAsia="en-US" w:bidi="ar-SA"/>
      </w:rPr>
    </w:lvl>
    <w:lvl w:ilvl="2" w:tplc="587AB274">
      <w:numFmt w:val="bullet"/>
      <w:lvlText w:val="•"/>
      <w:lvlJc w:val="left"/>
      <w:pPr>
        <w:ind w:left="2006" w:hanging="567"/>
      </w:pPr>
      <w:rPr>
        <w:rFonts w:hint="default"/>
        <w:lang w:val="en-US" w:eastAsia="en-US" w:bidi="ar-SA"/>
      </w:rPr>
    </w:lvl>
    <w:lvl w:ilvl="3" w:tplc="8D40799C">
      <w:numFmt w:val="bullet"/>
      <w:lvlText w:val="•"/>
      <w:lvlJc w:val="left"/>
      <w:pPr>
        <w:ind w:left="2739" w:hanging="567"/>
      </w:pPr>
      <w:rPr>
        <w:rFonts w:hint="default"/>
        <w:lang w:val="en-US" w:eastAsia="en-US" w:bidi="ar-SA"/>
      </w:rPr>
    </w:lvl>
    <w:lvl w:ilvl="4" w:tplc="D7A43E9C">
      <w:numFmt w:val="bullet"/>
      <w:lvlText w:val="•"/>
      <w:lvlJc w:val="left"/>
      <w:pPr>
        <w:ind w:left="3472" w:hanging="567"/>
      </w:pPr>
      <w:rPr>
        <w:rFonts w:hint="default"/>
        <w:lang w:val="en-US" w:eastAsia="en-US" w:bidi="ar-SA"/>
      </w:rPr>
    </w:lvl>
    <w:lvl w:ilvl="5" w:tplc="3F3E8C5A">
      <w:numFmt w:val="bullet"/>
      <w:lvlText w:val="•"/>
      <w:lvlJc w:val="left"/>
      <w:pPr>
        <w:ind w:left="4205" w:hanging="567"/>
      </w:pPr>
      <w:rPr>
        <w:rFonts w:hint="default"/>
        <w:lang w:val="en-US" w:eastAsia="en-US" w:bidi="ar-SA"/>
      </w:rPr>
    </w:lvl>
    <w:lvl w:ilvl="6" w:tplc="E39684F2">
      <w:numFmt w:val="bullet"/>
      <w:lvlText w:val="•"/>
      <w:lvlJc w:val="left"/>
      <w:pPr>
        <w:ind w:left="4938" w:hanging="567"/>
      </w:pPr>
      <w:rPr>
        <w:rFonts w:hint="default"/>
        <w:lang w:val="en-US" w:eastAsia="en-US" w:bidi="ar-SA"/>
      </w:rPr>
    </w:lvl>
    <w:lvl w:ilvl="7" w:tplc="971C74C8">
      <w:numFmt w:val="bullet"/>
      <w:lvlText w:val="•"/>
      <w:lvlJc w:val="left"/>
      <w:pPr>
        <w:ind w:left="5671" w:hanging="567"/>
      </w:pPr>
      <w:rPr>
        <w:rFonts w:hint="default"/>
        <w:lang w:val="en-US" w:eastAsia="en-US" w:bidi="ar-SA"/>
      </w:rPr>
    </w:lvl>
    <w:lvl w:ilvl="8" w:tplc="8D5801D8">
      <w:numFmt w:val="bullet"/>
      <w:lvlText w:val="•"/>
      <w:lvlJc w:val="left"/>
      <w:pPr>
        <w:ind w:left="6404" w:hanging="567"/>
      </w:pPr>
      <w:rPr>
        <w:rFonts w:hint="default"/>
        <w:lang w:val="en-US" w:eastAsia="en-US" w:bidi="ar-SA"/>
      </w:rPr>
    </w:lvl>
  </w:abstractNum>
  <w:abstractNum w:abstractNumId="6" w15:restartNumberingAfterBreak="0">
    <w:nsid w:val="5C2531D2"/>
    <w:multiLevelType w:val="hybridMultilevel"/>
    <w:tmpl w:val="ABD20E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0291169">
    <w:abstractNumId w:val="6"/>
  </w:num>
  <w:num w:numId="2" w16cid:durableId="741484988">
    <w:abstractNumId w:val="7"/>
  </w:num>
  <w:num w:numId="3" w16cid:durableId="781613910">
    <w:abstractNumId w:val="0"/>
    <w:lvlOverride w:ilvl="0">
      <w:lvl w:ilvl="0">
        <w:numFmt w:val="lowerLetter"/>
        <w:lvlText w:val="%1)"/>
        <w:lvlJc w:val="left"/>
        <w:pPr>
          <w:tabs>
            <w:tab w:val="num" w:pos="1152"/>
          </w:tabs>
          <w:ind w:left="72"/>
        </w:pPr>
        <w:rPr>
          <w:rFonts w:ascii="Calibri" w:hAnsi="Calibri"/>
          <w:snapToGrid/>
          <w:sz w:val="24"/>
        </w:rPr>
      </w:lvl>
    </w:lvlOverride>
  </w:num>
  <w:num w:numId="4" w16cid:durableId="859124283">
    <w:abstractNumId w:val="3"/>
  </w:num>
  <w:num w:numId="5" w16cid:durableId="2140494175">
    <w:abstractNumId w:val="2"/>
  </w:num>
  <w:num w:numId="6" w16cid:durableId="1449666595">
    <w:abstractNumId w:val="1"/>
  </w:num>
  <w:num w:numId="7" w16cid:durableId="1957178333">
    <w:abstractNumId w:val="4"/>
  </w:num>
  <w:num w:numId="8" w16cid:durableId="71003377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DCD"/>
    <w:rsid w:val="00012521"/>
    <w:rsid w:val="000307C6"/>
    <w:rsid w:val="00051DF0"/>
    <w:rsid w:val="000574E5"/>
    <w:rsid w:val="000B2085"/>
    <w:rsid w:val="000C03CE"/>
    <w:rsid w:val="000C7534"/>
    <w:rsid w:val="000C7B8E"/>
    <w:rsid w:val="000F6DD6"/>
    <w:rsid w:val="00101397"/>
    <w:rsid w:val="00145455"/>
    <w:rsid w:val="00181499"/>
    <w:rsid w:val="001E14B4"/>
    <w:rsid w:val="001E6717"/>
    <w:rsid w:val="002020B3"/>
    <w:rsid w:val="002079C7"/>
    <w:rsid w:val="002638D8"/>
    <w:rsid w:val="002708A1"/>
    <w:rsid w:val="002B1BBD"/>
    <w:rsid w:val="002F6E0A"/>
    <w:rsid w:val="0034586C"/>
    <w:rsid w:val="003870B6"/>
    <w:rsid w:val="003C632F"/>
    <w:rsid w:val="003D02CB"/>
    <w:rsid w:val="00401D2D"/>
    <w:rsid w:val="00403D61"/>
    <w:rsid w:val="00405FFB"/>
    <w:rsid w:val="00410F50"/>
    <w:rsid w:val="00425B2C"/>
    <w:rsid w:val="00432F82"/>
    <w:rsid w:val="00451670"/>
    <w:rsid w:val="0046730E"/>
    <w:rsid w:val="00502917"/>
    <w:rsid w:val="0054194E"/>
    <w:rsid w:val="00542A8B"/>
    <w:rsid w:val="0055563F"/>
    <w:rsid w:val="00566FD7"/>
    <w:rsid w:val="00591E9B"/>
    <w:rsid w:val="005B5E85"/>
    <w:rsid w:val="005C1852"/>
    <w:rsid w:val="00660F47"/>
    <w:rsid w:val="006703E9"/>
    <w:rsid w:val="0068474A"/>
    <w:rsid w:val="0069150E"/>
    <w:rsid w:val="00696EFB"/>
    <w:rsid w:val="006A12FA"/>
    <w:rsid w:val="006D298E"/>
    <w:rsid w:val="006E5612"/>
    <w:rsid w:val="006E698F"/>
    <w:rsid w:val="007041E7"/>
    <w:rsid w:val="0070572E"/>
    <w:rsid w:val="0072324F"/>
    <w:rsid w:val="007C328B"/>
    <w:rsid w:val="007D0F0A"/>
    <w:rsid w:val="007D66F3"/>
    <w:rsid w:val="008062EA"/>
    <w:rsid w:val="00807117"/>
    <w:rsid w:val="0082FF66"/>
    <w:rsid w:val="00833D82"/>
    <w:rsid w:val="00862B67"/>
    <w:rsid w:val="008824B7"/>
    <w:rsid w:val="008943F4"/>
    <w:rsid w:val="008C5657"/>
    <w:rsid w:val="008E6CB9"/>
    <w:rsid w:val="008F3C6E"/>
    <w:rsid w:val="00900B7A"/>
    <w:rsid w:val="009422E5"/>
    <w:rsid w:val="00950AA5"/>
    <w:rsid w:val="00976245"/>
    <w:rsid w:val="00991714"/>
    <w:rsid w:val="009B03B3"/>
    <w:rsid w:val="009E6CA3"/>
    <w:rsid w:val="00A137E7"/>
    <w:rsid w:val="00A178F9"/>
    <w:rsid w:val="00A57D16"/>
    <w:rsid w:val="00A95111"/>
    <w:rsid w:val="00AA5E2B"/>
    <w:rsid w:val="00AF4C64"/>
    <w:rsid w:val="00B103A7"/>
    <w:rsid w:val="00B172A4"/>
    <w:rsid w:val="00B4439C"/>
    <w:rsid w:val="00B617D2"/>
    <w:rsid w:val="00B67838"/>
    <w:rsid w:val="00B6788A"/>
    <w:rsid w:val="00B91F9D"/>
    <w:rsid w:val="00BB229C"/>
    <w:rsid w:val="00BB4B03"/>
    <w:rsid w:val="00BD70E0"/>
    <w:rsid w:val="00C52609"/>
    <w:rsid w:val="00C81104"/>
    <w:rsid w:val="00C93C64"/>
    <w:rsid w:val="00CA423F"/>
    <w:rsid w:val="00CC1BCA"/>
    <w:rsid w:val="00CD664E"/>
    <w:rsid w:val="00CE2DCD"/>
    <w:rsid w:val="00CF4611"/>
    <w:rsid w:val="00D028EE"/>
    <w:rsid w:val="00D057A1"/>
    <w:rsid w:val="00D51EB4"/>
    <w:rsid w:val="00D527CF"/>
    <w:rsid w:val="00D57751"/>
    <w:rsid w:val="00D603EE"/>
    <w:rsid w:val="00D95950"/>
    <w:rsid w:val="00DA7485"/>
    <w:rsid w:val="00DE67A0"/>
    <w:rsid w:val="00DF612D"/>
    <w:rsid w:val="00E059AD"/>
    <w:rsid w:val="00E23897"/>
    <w:rsid w:val="00E36315"/>
    <w:rsid w:val="00E40837"/>
    <w:rsid w:val="00E7628D"/>
    <w:rsid w:val="00EA49F3"/>
    <w:rsid w:val="00EC7A88"/>
    <w:rsid w:val="00ED5B12"/>
    <w:rsid w:val="00EE6D9D"/>
    <w:rsid w:val="00F13FC2"/>
    <w:rsid w:val="00F362B6"/>
    <w:rsid w:val="00F65415"/>
    <w:rsid w:val="00F80657"/>
    <w:rsid w:val="00F80BF4"/>
    <w:rsid w:val="00F86C98"/>
    <w:rsid w:val="00FA7103"/>
    <w:rsid w:val="00FB55FB"/>
    <w:rsid w:val="00FC1770"/>
    <w:rsid w:val="00FC1A62"/>
    <w:rsid w:val="00FF6F15"/>
    <w:rsid w:val="014BD1D0"/>
    <w:rsid w:val="014FDA1E"/>
    <w:rsid w:val="01BDB6D1"/>
    <w:rsid w:val="021964A4"/>
    <w:rsid w:val="0292FA60"/>
    <w:rsid w:val="02AABC58"/>
    <w:rsid w:val="02F6155E"/>
    <w:rsid w:val="02F70705"/>
    <w:rsid w:val="030AB72F"/>
    <w:rsid w:val="03404A35"/>
    <w:rsid w:val="04210AAA"/>
    <w:rsid w:val="0434D85A"/>
    <w:rsid w:val="048528C1"/>
    <w:rsid w:val="059EB7E5"/>
    <w:rsid w:val="05DD0062"/>
    <w:rsid w:val="06670A20"/>
    <w:rsid w:val="0672F208"/>
    <w:rsid w:val="067A29DB"/>
    <w:rsid w:val="06845B63"/>
    <w:rsid w:val="06CB6F25"/>
    <w:rsid w:val="06EE68DA"/>
    <w:rsid w:val="07B2703C"/>
    <w:rsid w:val="07BBF8D0"/>
    <w:rsid w:val="086FCC55"/>
    <w:rsid w:val="08A7BC1A"/>
    <w:rsid w:val="09483823"/>
    <w:rsid w:val="094FE0C6"/>
    <w:rsid w:val="0A088FD1"/>
    <w:rsid w:val="0A84FE2A"/>
    <w:rsid w:val="0B3149C5"/>
    <w:rsid w:val="0B78C61B"/>
    <w:rsid w:val="0B96EA6E"/>
    <w:rsid w:val="0BACB51E"/>
    <w:rsid w:val="0C3DBFFC"/>
    <w:rsid w:val="0C52708A"/>
    <w:rsid w:val="0CAE93D9"/>
    <w:rsid w:val="0CDA28FE"/>
    <w:rsid w:val="0CE672A0"/>
    <w:rsid w:val="0D60CA40"/>
    <w:rsid w:val="0D97D2EE"/>
    <w:rsid w:val="0D9842D0"/>
    <w:rsid w:val="0E562471"/>
    <w:rsid w:val="0E767EC7"/>
    <w:rsid w:val="0F349856"/>
    <w:rsid w:val="0F44A17B"/>
    <w:rsid w:val="10629250"/>
    <w:rsid w:val="10D527A3"/>
    <w:rsid w:val="10F0D1D2"/>
    <w:rsid w:val="110824EF"/>
    <w:rsid w:val="1122C925"/>
    <w:rsid w:val="11705BA5"/>
    <w:rsid w:val="11B4C702"/>
    <w:rsid w:val="11DD0466"/>
    <w:rsid w:val="12027F0E"/>
    <w:rsid w:val="12390156"/>
    <w:rsid w:val="13191B11"/>
    <w:rsid w:val="1350658D"/>
    <w:rsid w:val="1367F434"/>
    <w:rsid w:val="137B7EF7"/>
    <w:rsid w:val="139FE2B9"/>
    <w:rsid w:val="13BD2A05"/>
    <w:rsid w:val="14C37564"/>
    <w:rsid w:val="152A93E8"/>
    <w:rsid w:val="16717D97"/>
    <w:rsid w:val="16C21821"/>
    <w:rsid w:val="18596434"/>
    <w:rsid w:val="18973AE4"/>
    <w:rsid w:val="18C6F4BF"/>
    <w:rsid w:val="192AF811"/>
    <w:rsid w:val="1934F3C8"/>
    <w:rsid w:val="1A87E58E"/>
    <w:rsid w:val="1AB129D5"/>
    <w:rsid w:val="1AC95C4B"/>
    <w:rsid w:val="1AF67E46"/>
    <w:rsid w:val="1B0E9A94"/>
    <w:rsid w:val="1B3F865D"/>
    <w:rsid w:val="1B9E68D8"/>
    <w:rsid w:val="1BD7ABB5"/>
    <w:rsid w:val="1C20AB74"/>
    <w:rsid w:val="1C35E462"/>
    <w:rsid w:val="1D0CBC11"/>
    <w:rsid w:val="1DCC3742"/>
    <w:rsid w:val="1E9ADF90"/>
    <w:rsid w:val="1F43B5F1"/>
    <w:rsid w:val="2007FA30"/>
    <w:rsid w:val="20899FB0"/>
    <w:rsid w:val="20D2C94E"/>
    <w:rsid w:val="21203664"/>
    <w:rsid w:val="21633EC6"/>
    <w:rsid w:val="2179755D"/>
    <w:rsid w:val="21C87E22"/>
    <w:rsid w:val="220EED2C"/>
    <w:rsid w:val="22D45BC0"/>
    <w:rsid w:val="22F9404F"/>
    <w:rsid w:val="235847E9"/>
    <w:rsid w:val="238BB2FC"/>
    <w:rsid w:val="23BA448F"/>
    <w:rsid w:val="2558ED13"/>
    <w:rsid w:val="25A66635"/>
    <w:rsid w:val="25BDFB57"/>
    <w:rsid w:val="260FC48F"/>
    <w:rsid w:val="2651C199"/>
    <w:rsid w:val="26AA6A97"/>
    <w:rsid w:val="27990C80"/>
    <w:rsid w:val="27A6351F"/>
    <w:rsid w:val="28077870"/>
    <w:rsid w:val="280B5E7D"/>
    <w:rsid w:val="2819FE80"/>
    <w:rsid w:val="2859B151"/>
    <w:rsid w:val="28868FAA"/>
    <w:rsid w:val="28B923FA"/>
    <w:rsid w:val="28CEB798"/>
    <w:rsid w:val="2947B0A3"/>
    <w:rsid w:val="29E4091F"/>
    <w:rsid w:val="2A4A7621"/>
    <w:rsid w:val="2A5003E7"/>
    <w:rsid w:val="2A9A8C7A"/>
    <w:rsid w:val="2AA7E82D"/>
    <w:rsid w:val="2B1D8EFE"/>
    <w:rsid w:val="2B59F83E"/>
    <w:rsid w:val="2B64B9D6"/>
    <w:rsid w:val="2B86541E"/>
    <w:rsid w:val="2C32FD22"/>
    <w:rsid w:val="2C340356"/>
    <w:rsid w:val="2C684DC2"/>
    <w:rsid w:val="2C7DA688"/>
    <w:rsid w:val="2D710E69"/>
    <w:rsid w:val="2D85DD51"/>
    <w:rsid w:val="2E22F7E0"/>
    <w:rsid w:val="2F123063"/>
    <w:rsid w:val="2F31C455"/>
    <w:rsid w:val="2FD22A3D"/>
    <w:rsid w:val="30252676"/>
    <w:rsid w:val="30284378"/>
    <w:rsid w:val="30A9319D"/>
    <w:rsid w:val="30E4652B"/>
    <w:rsid w:val="310FD093"/>
    <w:rsid w:val="31466E9C"/>
    <w:rsid w:val="314F04DD"/>
    <w:rsid w:val="31C1454D"/>
    <w:rsid w:val="31D26AF4"/>
    <w:rsid w:val="31E12A55"/>
    <w:rsid w:val="31E2861D"/>
    <w:rsid w:val="322A84AE"/>
    <w:rsid w:val="3249B8E3"/>
    <w:rsid w:val="333BCB2E"/>
    <w:rsid w:val="339334E0"/>
    <w:rsid w:val="33B0D6B9"/>
    <w:rsid w:val="353FE4FF"/>
    <w:rsid w:val="35447696"/>
    <w:rsid w:val="3686DBF9"/>
    <w:rsid w:val="369EF900"/>
    <w:rsid w:val="36A4BD67"/>
    <w:rsid w:val="36B4BE1A"/>
    <w:rsid w:val="3702E73A"/>
    <w:rsid w:val="380C02CB"/>
    <w:rsid w:val="3844A41F"/>
    <w:rsid w:val="384A10EA"/>
    <w:rsid w:val="389E31AC"/>
    <w:rsid w:val="393263A7"/>
    <w:rsid w:val="3937A449"/>
    <w:rsid w:val="39C944F6"/>
    <w:rsid w:val="3A818E2E"/>
    <w:rsid w:val="3B26DBCC"/>
    <w:rsid w:val="3B9F3780"/>
    <w:rsid w:val="3BC11FC4"/>
    <w:rsid w:val="3C48CBB1"/>
    <w:rsid w:val="3CFCA241"/>
    <w:rsid w:val="3D27A85D"/>
    <w:rsid w:val="3D96AF0F"/>
    <w:rsid w:val="3DCC2EDB"/>
    <w:rsid w:val="3DDB2A54"/>
    <w:rsid w:val="3E0041FB"/>
    <w:rsid w:val="3E3C770F"/>
    <w:rsid w:val="3E3E58FA"/>
    <w:rsid w:val="3E418653"/>
    <w:rsid w:val="3ECE215C"/>
    <w:rsid w:val="3F50FC44"/>
    <w:rsid w:val="3F7192C9"/>
    <w:rsid w:val="3FE2E53C"/>
    <w:rsid w:val="40E4D4BB"/>
    <w:rsid w:val="413939B9"/>
    <w:rsid w:val="41B0D2C4"/>
    <w:rsid w:val="42144B02"/>
    <w:rsid w:val="42E3BE1F"/>
    <w:rsid w:val="433A0846"/>
    <w:rsid w:val="43896ABA"/>
    <w:rsid w:val="442B7AC9"/>
    <w:rsid w:val="44568811"/>
    <w:rsid w:val="44CE1228"/>
    <w:rsid w:val="455B8EDA"/>
    <w:rsid w:val="45691C3B"/>
    <w:rsid w:val="458930A0"/>
    <w:rsid w:val="45C8F57E"/>
    <w:rsid w:val="462A536F"/>
    <w:rsid w:val="467F5E3B"/>
    <w:rsid w:val="46968D56"/>
    <w:rsid w:val="46D4A320"/>
    <w:rsid w:val="46E6CF39"/>
    <w:rsid w:val="471B7A42"/>
    <w:rsid w:val="478CFC1E"/>
    <w:rsid w:val="47A7843C"/>
    <w:rsid w:val="47F9370D"/>
    <w:rsid w:val="4824E5DD"/>
    <w:rsid w:val="4871FE13"/>
    <w:rsid w:val="48752C7E"/>
    <w:rsid w:val="48AB0ED2"/>
    <w:rsid w:val="48E1069D"/>
    <w:rsid w:val="49101883"/>
    <w:rsid w:val="4A159D3C"/>
    <w:rsid w:val="4A4BDF57"/>
    <w:rsid w:val="4ACF9302"/>
    <w:rsid w:val="4B31B42A"/>
    <w:rsid w:val="4B4FD6AA"/>
    <w:rsid w:val="4B51824D"/>
    <w:rsid w:val="4B9A541E"/>
    <w:rsid w:val="4BF38638"/>
    <w:rsid w:val="4C40AEA5"/>
    <w:rsid w:val="4C652BDA"/>
    <w:rsid w:val="4CFA21EC"/>
    <w:rsid w:val="4D13B5CF"/>
    <w:rsid w:val="4D2B4CAC"/>
    <w:rsid w:val="4DC40936"/>
    <w:rsid w:val="4DF93BEF"/>
    <w:rsid w:val="4E3B708D"/>
    <w:rsid w:val="4E7114DD"/>
    <w:rsid w:val="4EA9BD77"/>
    <w:rsid w:val="501A8FD5"/>
    <w:rsid w:val="50305844"/>
    <w:rsid w:val="505CFFE6"/>
    <w:rsid w:val="50F8AB95"/>
    <w:rsid w:val="50FBD4C1"/>
    <w:rsid w:val="5149B4CF"/>
    <w:rsid w:val="51F531EA"/>
    <w:rsid w:val="527C9EC8"/>
    <w:rsid w:val="52849A0D"/>
    <w:rsid w:val="5291052E"/>
    <w:rsid w:val="5359DAB6"/>
    <w:rsid w:val="53AA9263"/>
    <w:rsid w:val="545EBD8F"/>
    <w:rsid w:val="54727318"/>
    <w:rsid w:val="54B9C0A5"/>
    <w:rsid w:val="5520452A"/>
    <w:rsid w:val="553138D8"/>
    <w:rsid w:val="55736482"/>
    <w:rsid w:val="55A9120F"/>
    <w:rsid w:val="55E78236"/>
    <w:rsid w:val="56F19A6F"/>
    <w:rsid w:val="572CAA49"/>
    <w:rsid w:val="57D759AB"/>
    <w:rsid w:val="5873B7D8"/>
    <w:rsid w:val="58EFABA0"/>
    <w:rsid w:val="59943CF5"/>
    <w:rsid w:val="59A69B1B"/>
    <w:rsid w:val="59BFA5CD"/>
    <w:rsid w:val="59E1129E"/>
    <w:rsid w:val="5A87B4C4"/>
    <w:rsid w:val="5AB43437"/>
    <w:rsid w:val="5B4AD319"/>
    <w:rsid w:val="5B6F3B87"/>
    <w:rsid w:val="5C5A87BC"/>
    <w:rsid w:val="5CA4630A"/>
    <w:rsid w:val="5CBE9777"/>
    <w:rsid w:val="5D441314"/>
    <w:rsid w:val="5D7D59E3"/>
    <w:rsid w:val="5E023564"/>
    <w:rsid w:val="5E581D0B"/>
    <w:rsid w:val="5EB1FC98"/>
    <w:rsid w:val="5F9872CC"/>
    <w:rsid w:val="5F9C041B"/>
    <w:rsid w:val="5FD2E4C4"/>
    <w:rsid w:val="5FFFDDAD"/>
    <w:rsid w:val="600F9761"/>
    <w:rsid w:val="6040BDAE"/>
    <w:rsid w:val="607B8A2E"/>
    <w:rsid w:val="608A3F4B"/>
    <w:rsid w:val="6140FDFE"/>
    <w:rsid w:val="619BE855"/>
    <w:rsid w:val="61B9584D"/>
    <w:rsid w:val="62314E96"/>
    <w:rsid w:val="62D87561"/>
    <w:rsid w:val="62DB5C64"/>
    <w:rsid w:val="63251276"/>
    <w:rsid w:val="6357873A"/>
    <w:rsid w:val="6425E96B"/>
    <w:rsid w:val="64293927"/>
    <w:rsid w:val="64A6D6B3"/>
    <w:rsid w:val="650AA55C"/>
    <w:rsid w:val="657D6BF7"/>
    <w:rsid w:val="661447DB"/>
    <w:rsid w:val="664D309E"/>
    <w:rsid w:val="6669A48C"/>
    <w:rsid w:val="66AF7A8E"/>
    <w:rsid w:val="66DCC928"/>
    <w:rsid w:val="670EBA57"/>
    <w:rsid w:val="673D5598"/>
    <w:rsid w:val="67F37879"/>
    <w:rsid w:val="6855DBB4"/>
    <w:rsid w:val="68A8BDBF"/>
    <w:rsid w:val="690D380B"/>
    <w:rsid w:val="6943A13A"/>
    <w:rsid w:val="6944F157"/>
    <w:rsid w:val="69846C07"/>
    <w:rsid w:val="6AC1D9EC"/>
    <w:rsid w:val="6AFCB9EC"/>
    <w:rsid w:val="6B137EA5"/>
    <w:rsid w:val="6B457570"/>
    <w:rsid w:val="6BDACEA4"/>
    <w:rsid w:val="6BEE532D"/>
    <w:rsid w:val="6C15F4CA"/>
    <w:rsid w:val="6C8D3098"/>
    <w:rsid w:val="6CDB778C"/>
    <w:rsid w:val="6CE6C90A"/>
    <w:rsid w:val="6D1985B7"/>
    <w:rsid w:val="6D8E8FE0"/>
    <w:rsid w:val="6DE146A9"/>
    <w:rsid w:val="6E5A98BB"/>
    <w:rsid w:val="705E173F"/>
    <w:rsid w:val="705F8F77"/>
    <w:rsid w:val="70B508EB"/>
    <w:rsid w:val="70B7CBBF"/>
    <w:rsid w:val="712F285C"/>
    <w:rsid w:val="71FD37BE"/>
    <w:rsid w:val="720F4FAE"/>
    <w:rsid w:val="721352C6"/>
    <w:rsid w:val="72D35C70"/>
    <w:rsid w:val="731758A0"/>
    <w:rsid w:val="734E535C"/>
    <w:rsid w:val="74C2B38B"/>
    <w:rsid w:val="74D871FE"/>
    <w:rsid w:val="74D9E39B"/>
    <w:rsid w:val="74E6C52E"/>
    <w:rsid w:val="74F299E2"/>
    <w:rsid w:val="76A84C48"/>
    <w:rsid w:val="77343D70"/>
    <w:rsid w:val="77AF21EE"/>
    <w:rsid w:val="77BBD01D"/>
    <w:rsid w:val="78CD3112"/>
    <w:rsid w:val="79260471"/>
    <w:rsid w:val="796F5502"/>
    <w:rsid w:val="79BDB600"/>
    <w:rsid w:val="7A475CD2"/>
    <w:rsid w:val="7A65370A"/>
    <w:rsid w:val="7AA85FEC"/>
    <w:rsid w:val="7B84FB76"/>
    <w:rsid w:val="7D44FC14"/>
    <w:rsid w:val="7DDBF14C"/>
    <w:rsid w:val="7DF9EB80"/>
    <w:rsid w:val="7E949573"/>
    <w:rsid w:val="7F336063"/>
    <w:rsid w:val="7F80EF29"/>
    <w:rsid w:val="7F89243F"/>
    <w:rsid w:val="7FA3936D"/>
    <w:rsid w:val="7FD540E9"/>
    <w:rsid w:val="7FE1754B"/>
    <w:rsid w:val="7FEFA577"/>
    <w:rsid w:val="7FFC76E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F68262"/>
  <w14:defaultImageDpi w14:val="32767"/>
  <w15:chartTrackingRefBased/>
  <w15:docId w15:val="{02CB0D16-80BD-4C4A-A600-53E56644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DCD"/>
    <w:pPr>
      <w:tabs>
        <w:tab w:val="left" w:pos="1134"/>
        <w:tab w:val="left" w:pos="1871"/>
        <w:tab w:val="left" w:pos="2268"/>
      </w:tabs>
      <w:overflowPunct w:val="0"/>
      <w:autoSpaceDE w:val="0"/>
      <w:autoSpaceDN w:val="0"/>
      <w:adjustRightInd w:val="0"/>
      <w:spacing w:before="120" w:after="0" w:line="240" w:lineRule="auto"/>
      <w:jc w:val="both"/>
      <w:textAlignment w:val="baseline"/>
    </w:pPr>
    <w:rPr>
      <w:rFonts w:eastAsia="Times New Roman" w:cs="Times New Roman"/>
      <w:kern w:val="0"/>
      <w:sz w:val="24"/>
      <w:szCs w:val="20"/>
      <w14:ligatures w14:val="none"/>
    </w:rPr>
  </w:style>
  <w:style w:type="paragraph" w:styleId="Heading2">
    <w:name w:val="heading 2"/>
    <w:basedOn w:val="Normal"/>
    <w:next w:val="Normal"/>
    <w:link w:val="Heading2Char"/>
    <w:uiPriority w:val="9"/>
    <w:semiHidden/>
    <w:unhideWhenUsed/>
    <w:qFormat/>
    <w:rsid w:val="00CE2DC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ll">
    <w:name w:val="Call"/>
    <w:basedOn w:val="Normal"/>
    <w:next w:val="Normal"/>
    <w:link w:val="CallChar"/>
    <w:rsid w:val="00CE2DCD"/>
    <w:pPr>
      <w:keepNext/>
      <w:keepLines/>
      <w:spacing w:before="160"/>
      <w:ind w:left="1134"/>
    </w:pPr>
    <w:rPr>
      <w:i/>
    </w:rPr>
  </w:style>
  <w:style w:type="paragraph" w:customStyle="1" w:styleId="enumlev1">
    <w:name w:val="enumlev1"/>
    <w:basedOn w:val="Normal"/>
    <w:link w:val="enumlev1Char"/>
    <w:rsid w:val="00CE2DCD"/>
    <w:pPr>
      <w:tabs>
        <w:tab w:val="clear" w:pos="2268"/>
        <w:tab w:val="left" w:pos="2608"/>
        <w:tab w:val="left" w:pos="3345"/>
      </w:tabs>
      <w:spacing w:before="80"/>
      <w:ind w:left="1134" w:hanging="1134"/>
    </w:pPr>
  </w:style>
  <w:style w:type="character" w:styleId="FootnoteReference">
    <w:name w:val="footnote reference"/>
    <w:basedOn w:val="DefaultParagraphFont"/>
    <w:rsid w:val="00CE2DCD"/>
    <w:rPr>
      <w:rFonts w:asciiTheme="minorHAnsi" w:hAnsiTheme="minorHAnsi"/>
      <w:position w:val="6"/>
      <w:sz w:val="18"/>
    </w:rPr>
  </w:style>
  <w:style w:type="paragraph" w:styleId="FootnoteText">
    <w:name w:val="footnote text"/>
    <w:basedOn w:val="Normal"/>
    <w:link w:val="FootnoteTextChar"/>
    <w:rsid w:val="00CE2DCD"/>
    <w:pPr>
      <w:keepLines/>
      <w:tabs>
        <w:tab w:val="left" w:pos="255"/>
      </w:tabs>
    </w:pPr>
    <w:rPr>
      <w:sz w:val="22"/>
    </w:rPr>
  </w:style>
  <w:style w:type="character" w:customStyle="1" w:styleId="FootnoteTextChar">
    <w:name w:val="Footnote Text Char"/>
    <w:basedOn w:val="DefaultParagraphFont"/>
    <w:link w:val="FootnoteText"/>
    <w:rsid w:val="00CE2DCD"/>
    <w:rPr>
      <w:rFonts w:eastAsia="Times New Roman" w:cs="Times New Roman"/>
      <w:kern w:val="0"/>
      <w:szCs w:val="20"/>
      <w14:ligatures w14:val="none"/>
    </w:rPr>
  </w:style>
  <w:style w:type="paragraph" w:customStyle="1" w:styleId="Normalaftertitle">
    <w:name w:val="Normal after title"/>
    <w:basedOn w:val="Normal"/>
    <w:next w:val="Normal"/>
    <w:link w:val="NormalaftertitleChar"/>
    <w:rsid w:val="00CE2DCD"/>
    <w:pPr>
      <w:spacing w:before="280"/>
    </w:pPr>
  </w:style>
  <w:style w:type="paragraph" w:customStyle="1" w:styleId="Reasons">
    <w:name w:val="Reasons"/>
    <w:basedOn w:val="Normal"/>
    <w:qFormat/>
    <w:rsid w:val="00CE2DCD"/>
    <w:pPr>
      <w:tabs>
        <w:tab w:val="clear" w:pos="2268"/>
        <w:tab w:val="left" w:pos="1588"/>
        <w:tab w:val="left" w:pos="1985"/>
      </w:tabs>
    </w:pPr>
  </w:style>
  <w:style w:type="paragraph" w:customStyle="1" w:styleId="ResNo">
    <w:name w:val="Res_No"/>
    <w:basedOn w:val="Heading2"/>
    <w:next w:val="Normal"/>
    <w:link w:val="ResNoChar"/>
    <w:rsid w:val="00CE2DCD"/>
    <w:pPr>
      <w:spacing w:before="200"/>
      <w:ind w:left="1134" w:hanging="1134"/>
      <w:jc w:val="center"/>
    </w:pPr>
    <w:rPr>
      <w:rFonts w:asciiTheme="minorHAnsi" w:eastAsia="Times New Roman" w:hAnsiTheme="minorHAnsi" w:cs="Times New Roman"/>
      <w:color w:val="auto"/>
      <w:sz w:val="28"/>
      <w:szCs w:val="20"/>
    </w:rPr>
  </w:style>
  <w:style w:type="paragraph" w:customStyle="1" w:styleId="Restitle">
    <w:name w:val="Res_title"/>
    <w:basedOn w:val="Heading2"/>
    <w:next w:val="Normal"/>
    <w:link w:val="RestitleChar"/>
    <w:rsid w:val="00CE2DCD"/>
    <w:pPr>
      <w:tabs>
        <w:tab w:val="clear" w:pos="1134"/>
        <w:tab w:val="clear" w:pos="1871"/>
        <w:tab w:val="clear" w:pos="2268"/>
      </w:tabs>
      <w:spacing w:before="200"/>
      <w:jc w:val="center"/>
    </w:pPr>
    <w:rPr>
      <w:rFonts w:asciiTheme="minorHAnsi" w:eastAsia="Times New Roman" w:hAnsiTheme="minorHAnsi" w:cs="Times New Roman"/>
      <w:b/>
      <w:color w:val="auto"/>
      <w:sz w:val="28"/>
      <w:szCs w:val="20"/>
    </w:rPr>
  </w:style>
  <w:style w:type="character" w:customStyle="1" w:styleId="NormalaftertitleChar">
    <w:name w:val="Normal after title Char"/>
    <w:basedOn w:val="DefaultParagraphFont"/>
    <w:link w:val="Normalaftertitle"/>
    <w:locked/>
    <w:rsid w:val="00CE2DCD"/>
    <w:rPr>
      <w:rFonts w:eastAsia="Times New Roman" w:cs="Times New Roman"/>
      <w:kern w:val="0"/>
      <w:sz w:val="24"/>
      <w:szCs w:val="20"/>
      <w14:ligatures w14:val="none"/>
    </w:rPr>
  </w:style>
  <w:style w:type="character" w:customStyle="1" w:styleId="href">
    <w:name w:val="href"/>
    <w:basedOn w:val="DefaultParagraphFont"/>
    <w:rsid w:val="00CE2DCD"/>
    <w:rPr>
      <w:color w:val="auto"/>
    </w:rPr>
  </w:style>
  <w:style w:type="character" w:customStyle="1" w:styleId="enumlev1Char">
    <w:name w:val="enumlev1 Char"/>
    <w:basedOn w:val="DefaultParagraphFont"/>
    <w:link w:val="enumlev1"/>
    <w:locked/>
    <w:rsid w:val="00CE2DCD"/>
    <w:rPr>
      <w:rFonts w:eastAsia="Times New Roman" w:cs="Times New Roman"/>
      <w:kern w:val="0"/>
      <w:sz w:val="24"/>
      <w:szCs w:val="20"/>
      <w14:ligatures w14:val="none"/>
    </w:rPr>
  </w:style>
  <w:style w:type="character" w:customStyle="1" w:styleId="CallChar">
    <w:name w:val="Call Char"/>
    <w:basedOn w:val="DefaultParagraphFont"/>
    <w:link w:val="Call"/>
    <w:locked/>
    <w:rsid w:val="00CE2DCD"/>
    <w:rPr>
      <w:rFonts w:eastAsia="Times New Roman" w:cs="Times New Roman"/>
      <w:i/>
      <w:kern w:val="0"/>
      <w:sz w:val="24"/>
      <w:szCs w:val="20"/>
      <w14:ligatures w14:val="none"/>
    </w:rPr>
  </w:style>
  <w:style w:type="character" w:customStyle="1" w:styleId="RestitleChar">
    <w:name w:val="Res_title Char"/>
    <w:basedOn w:val="DefaultParagraphFont"/>
    <w:link w:val="Restitle"/>
    <w:rsid w:val="00CE2DCD"/>
    <w:rPr>
      <w:rFonts w:eastAsia="Times New Roman" w:cs="Times New Roman"/>
      <w:b/>
      <w:kern w:val="0"/>
      <w:sz w:val="28"/>
      <w:szCs w:val="20"/>
      <w14:ligatures w14:val="none"/>
    </w:rPr>
  </w:style>
  <w:style w:type="character" w:customStyle="1" w:styleId="ResNoChar">
    <w:name w:val="Res_No Char"/>
    <w:basedOn w:val="DefaultParagraphFont"/>
    <w:link w:val="ResNo"/>
    <w:rsid w:val="00CE2DCD"/>
    <w:rPr>
      <w:rFonts w:eastAsia="Times New Roman" w:cs="Times New Roman"/>
      <w:kern w:val="0"/>
      <w:sz w:val="28"/>
      <w:szCs w:val="20"/>
      <w14:ligatures w14:val="none"/>
    </w:rPr>
  </w:style>
  <w:style w:type="character" w:customStyle="1" w:styleId="Heading2Char">
    <w:name w:val="Heading 2 Char"/>
    <w:basedOn w:val="DefaultParagraphFont"/>
    <w:link w:val="Heading2"/>
    <w:uiPriority w:val="9"/>
    <w:semiHidden/>
    <w:rsid w:val="00CE2DCD"/>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1"/>
    <w:unhideWhenUsed/>
    <w:rsid w:val="00CE2DCD"/>
    <w:pPr>
      <w:tabs>
        <w:tab w:val="clear" w:pos="1134"/>
        <w:tab w:val="clear" w:pos="1871"/>
        <w:tab w:val="clear" w:pos="2268"/>
        <w:tab w:val="center" w:pos="4513"/>
        <w:tab w:val="right" w:pos="9026"/>
      </w:tabs>
      <w:spacing w:before="0"/>
    </w:pPr>
  </w:style>
  <w:style w:type="character" w:customStyle="1" w:styleId="HeaderChar">
    <w:name w:val="Header Char"/>
    <w:basedOn w:val="DefaultParagraphFont"/>
    <w:link w:val="Header"/>
    <w:rsid w:val="00CE2DCD"/>
    <w:rPr>
      <w:rFonts w:eastAsia="Times New Roman" w:cs="Times New Roman"/>
      <w:kern w:val="0"/>
      <w:sz w:val="24"/>
      <w:szCs w:val="20"/>
      <w14:ligatures w14:val="none"/>
    </w:rPr>
  </w:style>
  <w:style w:type="paragraph" w:styleId="Footer">
    <w:name w:val="footer"/>
    <w:basedOn w:val="Normal"/>
    <w:link w:val="FooterChar"/>
    <w:uiPriority w:val="99"/>
    <w:unhideWhenUsed/>
    <w:rsid w:val="00CE2DCD"/>
    <w:pPr>
      <w:tabs>
        <w:tab w:val="clear" w:pos="1134"/>
        <w:tab w:val="clear" w:pos="1871"/>
        <w:tab w:val="clear" w:pos="2268"/>
        <w:tab w:val="center" w:pos="4513"/>
        <w:tab w:val="right" w:pos="9026"/>
      </w:tabs>
      <w:spacing w:before="0"/>
    </w:pPr>
  </w:style>
  <w:style w:type="character" w:customStyle="1" w:styleId="FooterChar">
    <w:name w:val="Footer Char"/>
    <w:basedOn w:val="DefaultParagraphFont"/>
    <w:link w:val="Footer"/>
    <w:uiPriority w:val="99"/>
    <w:rsid w:val="00CE2DCD"/>
    <w:rPr>
      <w:rFonts w:eastAsia="Times New Roman" w:cs="Times New Roman"/>
      <w:kern w:val="0"/>
      <w:sz w:val="24"/>
      <w:szCs w:val="20"/>
      <w14:ligatures w14:val="none"/>
    </w:rPr>
  </w:style>
  <w:style w:type="paragraph" w:styleId="Revision">
    <w:name w:val="Revision"/>
    <w:hidden/>
    <w:uiPriority w:val="99"/>
    <w:semiHidden/>
    <w:rsid w:val="002B1BBD"/>
    <w:pPr>
      <w:spacing w:after="0" w:line="240" w:lineRule="auto"/>
    </w:pPr>
    <w:rPr>
      <w:rFonts w:eastAsia="Times New Roman" w:cs="Times New Roman"/>
      <w:kern w:val="0"/>
      <w:sz w:val="24"/>
      <w:szCs w:val="20"/>
      <w14:ligatures w14:val="none"/>
    </w:rPr>
  </w:style>
  <w:style w:type="paragraph" w:styleId="ListParagraph">
    <w:name w:val="List Paragraph"/>
    <w:basedOn w:val="Normal"/>
    <w:uiPriority w:val="1"/>
    <w:qFormat/>
    <w:rsid w:val="00ED5B12"/>
    <w:pPr>
      <w:ind w:left="720"/>
      <w:contextualSpacing/>
    </w:pPr>
  </w:style>
  <w:style w:type="paragraph" w:customStyle="1" w:styleId="Note">
    <w:name w:val="Note"/>
    <w:basedOn w:val="Normal"/>
    <w:rsid w:val="00425B2C"/>
    <w:pPr>
      <w:tabs>
        <w:tab w:val="left" w:pos="284"/>
      </w:tabs>
      <w:overflowPunct/>
      <w:autoSpaceDE/>
      <w:autoSpaceDN/>
      <w:adjustRightInd/>
      <w:spacing w:before="160"/>
      <w:textAlignment w:val="auto"/>
    </w:pPr>
    <w:rPr>
      <w:rFonts w:ascii="Times New Roman" w:eastAsia="BatangChe" w:hAnsi="Times New Roman"/>
      <w:noProof/>
      <w:sz w:val="20"/>
      <w:lang w:val="en-US" w:eastAsia="ko-KR"/>
    </w:rPr>
  </w:style>
  <w:style w:type="paragraph" w:customStyle="1" w:styleId="Level1">
    <w:name w:val="Level1"/>
    <w:basedOn w:val="Heading2"/>
    <w:next w:val="Normal"/>
    <w:qFormat/>
    <w:rsid w:val="00425B2C"/>
    <w:pPr>
      <w:tabs>
        <w:tab w:val="clear" w:pos="1134"/>
        <w:tab w:val="clear" w:pos="1871"/>
        <w:tab w:val="clear" w:pos="2268"/>
      </w:tabs>
      <w:overflowPunct/>
      <w:autoSpaceDE/>
      <w:autoSpaceDN/>
      <w:adjustRightInd/>
      <w:jc w:val="left"/>
      <w:textAlignment w:val="auto"/>
    </w:pPr>
    <w:rPr>
      <w:rFonts w:ascii="Times New Roman" w:hAnsi="Times New Roman"/>
      <w:color w:val="000000" w:themeColor="text1"/>
      <w:sz w:val="24"/>
      <w:lang w:val="en-US"/>
    </w:rPr>
  </w:style>
  <w:style w:type="table" w:styleId="TableGrid">
    <w:name w:val="Table Grid"/>
    <w:basedOn w:val="TableNormal"/>
    <w:rsid w:val="00425B2C"/>
    <w:pPr>
      <w:spacing w:after="0" w:line="240" w:lineRule="auto"/>
    </w:pPr>
    <w:rPr>
      <w:rFonts w:ascii="Times New Roman" w:eastAsia="Batang"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25B2C"/>
    <w:rPr>
      <w:b/>
      <w:bCs/>
    </w:rPr>
  </w:style>
  <w:style w:type="character" w:styleId="Hyperlink">
    <w:name w:val="Hyperlink"/>
    <w:basedOn w:val="DefaultParagraphFont"/>
    <w:uiPriority w:val="99"/>
    <w:unhideWhenUsed/>
    <w:rsid w:val="00425B2C"/>
    <w:rPr>
      <w:color w:val="0000FF"/>
      <w:u w:val="single"/>
    </w:rPr>
  </w:style>
  <w:style w:type="character" w:styleId="CommentReference">
    <w:name w:val="annotation reference"/>
    <w:basedOn w:val="DefaultParagraphFont"/>
    <w:uiPriority w:val="99"/>
    <w:semiHidden/>
    <w:unhideWhenUsed/>
    <w:rsid w:val="00D95950"/>
    <w:rPr>
      <w:sz w:val="16"/>
      <w:szCs w:val="16"/>
    </w:rPr>
  </w:style>
  <w:style w:type="paragraph" w:styleId="CommentText">
    <w:name w:val="annotation text"/>
    <w:basedOn w:val="Normal"/>
    <w:link w:val="CommentTextChar"/>
    <w:uiPriority w:val="99"/>
    <w:unhideWhenUsed/>
    <w:rsid w:val="00D95950"/>
    <w:rPr>
      <w:sz w:val="20"/>
    </w:rPr>
  </w:style>
  <w:style w:type="character" w:customStyle="1" w:styleId="CommentTextChar">
    <w:name w:val="Comment Text Char"/>
    <w:basedOn w:val="DefaultParagraphFont"/>
    <w:link w:val="CommentText"/>
    <w:uiPriority w:val="99"/>
    <w:rsid w:val="00D95950"/>
    <w:rPr>
      <w:rFonts w:eastAsia="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95950"/>
    <w:rPr>
      <w:b/>
      <w:bCs/>
    </w:rPr>
  </w:style>
  <w:style w:type="character" w:customStyle="1" w:styleId="CommentSubjectChar">
    <w:name w:val="Comment Subject Char"/>
    <w:basedOn w:val="CommentTextChar"/>
    <w:link w:val="CommentSubject"/>
    <w:uiPriority w:val="99"/>
    <w:semiHidden/>
    <w:rsid w:val="00D95950"/>
    <w:rPr>
      <w:rFonts w:eastAsia="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D95950"/>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5950"/>
    <w:rPr>
      <w:rFonts w:ascii="Segoe UI" w:eastAsia="Times New Roman"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C85A0B969A774F87A7D55FBE62B5FC" ma:contentTypeVersion="14" ma:contentTypeDescription="Create a new document." ma:contentTypeScope="" ma:versionID="8a527d219c6a09289036ac2016accc54">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f7ef920e1df34eda14f31c37d51f1179"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Pending</Reviewed>
    <Note xmlns="8398743d-f1a1-4553-a233-ec1bd5105832" xsi:nil="true"/>
  </documentManagement>
</p:properties>
</file>

<file path=customXml/itemProps1.xml><?xml version="1.0" encoding="utf-8"?>
<ds:datastoreItem xmlns:ds="http://schemas.openxmlformats.org/officeDocument/2006/customXml" ds:itemID="{14E5D043-41B9-4232-AE40-8679CF5CC4C4}"/>
</file>

<file path=customXml/itemProps2.xml><?xml version="1.0" encoding="utf-8"?>
<ds:datastoreItem xmlns:ds="http://schemas.openxmlformats.org/officeDocument/2006/customXml" ds:itemID="{3DB5BEEC-5D5F-4865-A228-AC7DABE00CD4}">
  <ds:schemaRefs>
    <ds:schemaRef ds:uri="http://schemas.openxmlformats.org/officeDocument/2006/bibliography"/>
  </ds:schemaRefs>
</ds:datastoreItem>
</file>

<file path=customXml/itemProps3.xml><?xml version="1.0" encoding="utf-8"?>
<ds:datastoreItem xmlns:ds="http://schemas.openxmlformats.org/officeDocument/2006/customXml" ds:itemID="{CCE4669F-D194-4CC6-97C3-AFBD5C9EB8B3}">
  <ds:schemaRefs>
    <ds:schemaRef ds:uri="http://schemas.microsoft.com/sharepoint/v3/contenttype/forms"/>
  </ds:schemaRefs>
</ds:datastoreItem>
</file>

<file path=customXml/itemProps4.xml><?xml version="1.0" encoding="utf-8"?>
<ds:datastoreItem xmlns:ds="http://schemas.openxmlformats.org/officeDocument/2006/customXml" ds:itemID="{674B5D7B-2FDC-4005-9719-CEA053EB91E8}">
  <ds:schemaRefs>
    <ds:schemaRef ds:uri="http://schemas.microsoft.com/office/2006/metadata/properties"/>
    <ds:schemaRef ds:uri="http://schemas.microsoft.com/office/infopath/2007/PartnerControls"/>
    <ds:schemaRef ds:uri="c7e771be-c3f3-4415-a01f-6b382566ad45"/>
    <ds:schemaRef ds:uri="8398743d-f1a1-4553-a233-ec1bd5105832"/>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2973</Words>
  <Characters>16952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Jongbong PARK</cp:lastModifiedBy>
  <cp:revision>5</cp:revision>
  <dcterms:created xsi:type="dcterms:W3CDTF">2025-07-17T12:25:00Z</dcterms:created>
  <dcterms:modified xsi:type="dcterms:W3CDTF">2025-09-23T13:34:00Z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