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EBA9A" w14:textId="6DF56144" w:rsidR="009C05C2" w:rsidRPr="00BA1FD7" w:rsidRDefault="00BA1FD7" w:rsidP="00BA1FD7">
      <w:pPr>
        <w:jc w:val="right"/>
        <w:rPr>
          <w:rFonts w:asciiTheme="minorHAnsi" w:eastAsiaTheme="minorEastAsia" w:hAnsiTheme="minorHAnsi" w:cstheme="minorHAnsi"/>
          <w:b/>
          <w:u w:val="single"/>
          <w:lang w:eastAsia="ja-JP"/>
        </w:rPr>
      </w:pPr>
      <w:r w:rsidRPr="00BA1FD7">
        <w:rPr>
          <w:rFonts w:asciiTheme="minorHAnsi" w:eastAsiaTheme="minorEastAsia" w:hAnsiTheme="minorHAnsi" w:cstheme="minorHAnsi"/>
          <w:b/>
          <w:u w:val="single"/>
          <w:lang w:eastAsia="ja-JP"/>
        </w:rPr>
        <w:t>PACP-20</w:t>
      </w:r>
    </w:p>
    <w:p w14:paraId="4C4985A1" w14:textId="77777777" w:rsidR="00BF5ABC" w:rsidRPr="00D70346" w:rsidRDefault="00BF5ABC" w:rsidP="009C05C2">
      <w:pPr>
        <w:jc w:val="center"/>
        <w:rPr>
          <w:rFonts w:asciiTheme="minorHAnsi" w:eastAsiaTheme="minorEastAsia" w:hAnsiTheme="minorHAnsi" w:cstheme="minorHAnsi"/>
          <w:bCs/>
          <w:lang w:eastAsia="ja-JP"/>
        </w:rPr>
      </w:pPr>
    </w:p>
    <w:p w14:paraId="74CB7236" w14:textId="2F55FB88" w:rsidR="00E71374" w:rsidRPr="00BA1FD7" w:rsidRDefault="00EF53C3" w:rsidP="009C05C2">
      <w:pPr>
        <w:jc w:val="center"/>
        <w:rPr>
          <w:rFonts w:eastAsiaTheme="minorEastAsia"/>
          <w:b/>
          <w:lang w:eastAsia="ja-JP"/>
        </w:rPr>
      </w:pPr>
      <w:r w:rsidRPr="00BA1FD7">
        <w:rPr>
          <w:rFonts w:eastAsiaTheme="minorEastAsia"/>
          <w:b/>
          <w:lang w:eastAsia="ja-JP"/>
        </w:rPr>
        <w:t>PRELIMINARY APT COMMON PROPOSAL</w:t>
      </w:r>
    </w:p>
    <w:p w14:paraId="06AAB81C" w14:textId="77777777" w:rsidR="00E71374" w:rsidRPr="00BA1FD7" w:rsidRDefault="00E71374" w:rsidP="009C05C2">
      <w:pPr>
        <w:jc w:val="center"/>
        <w:rPr>
          <w:rFonts w:eastAsiaTheme="minorEastAsia"/>
          <w:b/>
          <w:lang w:eastAsia="ja-JP"/>
        </w:rPr>
      </w:pPr>
    </w:p>
    <w:p w14:paraId="271A14BF" w14:textId="42658A23" w:rsidR="00904E18" w:rsidRPr="00904E18" w:rsidRDefault="00EF53C3" w:rsidP="00904E18">
      <w:pPr>
        <w:jc w:val="center"/>
        <w:rPr>
          <w:b/>
        </w:rPr>
      </w:pPr>
      <w:r w:rsidRPr="00BA1FD7">
        <w:rPr>
          <w:rFonts w:eastAsiaTheme="minorEastAsia"/>
          <w:b/>
          <w:lang w:eastAsia="ja-JP"/>
        </w:rPr>
        <w:t>MODIFICATIONS</w:t>
      </w:r>
      <w:r w:rsidR="00CE278C" w:rsidRPr="00BA1FD7">
        <w:rPr>
          <w:rFonts w:eastAsiaTheme="minorEastAsia"/>
          <w:b/>
          <w:lang w:eastAsia="ja-JP"/>
        </w:rPr>
        <w:t xml:space="preserve"> </w:t>
      </w:r>
      <w:r w:rsidRPr="00BA1FD7">
        <w:rPr>
          <w:rFonts w:eastAsiaTheme="minorEastAsia"/>
          <w:b/>
          <w:lang w:eastAsia="ja-JP"/>
        </w:rPr>
        <w:t xml:space="preserve">TO WTDC RESOLUTION </w:t>
      </w:r>
      <w:r w:rsidR="009D3A76" w:rsidRPr="00BA1FD7">
        <w:rPr>
          <w:rFonts w:eastAsia="Malgun Gothic"/>
          <w:b/>
          <w:lang w:eastAsia="ko-KR"/>
        </w:rPr>
        <w:t>67</w:t>
      </w:r>
      <w:r w:rsidR="00904E18">
        <w:rPr>
          <w:rFonts w:eastAsia="Malgun Gothic"/>
          <w:b/>
          <w:lang w:eastAsia="ko-KR"/>
        </w:rPr>
        <w:br/>
      </w:r>
      <w:r w:rsidR="00904E18" w:rsidRPr="00904E18">
        <w:rPr>
          <w:b/>
        </w:rPr>
        <w:t>THE ROLE OF THE ITU TELECOMMUNICATION DEVELOPMENT SECTOR</w:t>
      </w:r>
    </w:p>
    <w:p w14:paraId="3B98499B" w14:textId="4AD94C7F" w:rsidR="009C05C2" w:rsidRPr="00BA1FD7" w:rsidRDefault="00904E18" w:rsidP="00904E18">
      <w:pPr>
        <w:jc w:val="center"/>
        <w:rPr>
          <w:b/>
        </w:rPr>
      </w:pPr>
      <w:r w:rsidRPr="00904E18">
        <w:rPr>
          <w:b/>
        </w:rPr>
        <w:t>IN CHILD ONLINE PROTECTION</w:t>
      </w:r>
    </w:p>
    <w:p w14:paraId="5C4C8A29" w14:textId="77777777" w:rsidR="00BF5ABC" w:rsidRPr="00D70346" w:rsidRDefault="00BF5ABC" w:rsidP="009C05C2">
      <w:pPr>
        <w:jc w:val="center"/>
        <w:rPr>
          <w:rFonts w:asciiTheme="minorHAnsi" w:hAnsiTheme="minorHAnsi" w:cstheme="minorHAnsi"/>
          <w:bCs/>
        </w:rPr>
      </w:pPr>
    </w:p>
    <w:p w14:paraId="7F5D3257" w14:textId="77777777" w:rsidR="00B53AE4" w:rsidRPr="00D70346" w:rsidRDefault="00B53AE4" w:rsidP="009C05C2">
      <w:pPr>
        <w:jc w:val="center"/>
        <w:rPr>
          <w:rFonts w:asciiTheme="minorHAnsi" w:hAnsiTheme="minorHAnsi" w:cstheme="minorHAnsi"/>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rsidRPr="00D70346" w14:paraId="5A3E3298" w14:textId="77777777" w:rsidTr="058A0796">
        <w:tc>
          <w:tcPr>
            <w:tcW w:w="9163" w:type="dxa"/>
          </w:tcPr>
          <w:p w14:paraId="2520D537" w14:textId="6CDD1FC1" w:rsidR="00261350" w:rsidRPr="00D70346" w:rsidRDefault="00261350" w:rsidP="058A0796">
            <w:pPr>
              <w:rPr>
                <w:rFonts w:asciiTheme="minorHAnsi" w:hAnsiTheme="minorHAnsi" w:cstheme="minorHAnsi"/>
              </w:rPr>
            </w:pPr>
          </w:p>
          <w:p w14:paraId="77A0626A" w14:textId="599F074C" w:rsidR="00261350" w:rsidRPr="00BA1FD7" w:rsidRDefault="00261350" w:rsidP="009C05C2">
            <w:pPr>
              <w:rPr>
                <w:b/>
                <w:bCs/>
                <w:lang w:eastAsia="ko-KR"/>
              </w:rPr>
            </w:pPr>
            <w:r w:rsidRPr="00BA1FD7">
              <w:rPr>
                <w:b/>
                <w:bCs/>
              </w:rPr>
              <w:t>Summary:</w:t>
            </w:r>
          </w:p>
          <w:p w14:paraId="6E7AA106" w14:textId="77777777" w:rsidR="00385942" w:rsidRPr="00BA1FD7" w:rsidRDefault="00385942" w:rsidP="009C05C2">
            <w:pPr>
              <w:rPr>
                <w:b/>
                <w:bCs/>
              </w:rPr>
            </w:pPr>
          </w:p>
          <w:p w14:paraId="61442875" w14:textId="7ECBAD96" w:rsidR="00385942" w:rsidRPr="00BA1FD7" w:rsidRDefault="00385942" w:rsidP="00904E18">
            <w:pPr>
              <w:jc w:val="both"/>
              <w:rPr>
                <w:lang w:eastAsia="ko-KR"/>
              </w:rPr>
            </w:pPr>
            <w:r w:rsidRPr="00BA1FD7">
              <w:t xml:space="preserve">It is proposed to amend text of Resolution </w:t>
            </w:r>
            <w:r w:rsidR="00A72F3E" w:rsidRPr="00BA1FD7">
              <w:rPr>
                <w:lang w:eastAsia="ko-KR"/>
              </w:rPr>
              <w:t>67</w:t>
            </w:r>
            <w:r w:rsidRPr="00BA1FD7">
              <w:t xml:space="preserve"> of WTDC</w:t>
            </w:r>
            <w:r w:rsidR="0022315D" w:rsidRPr="00BA1FD7">
              <w:rPr>
                <w:lang w:eastAsia="ko-KR"/>
              </w:rPr>
              <w:t xml:space="preserve">, </w:t>
            </w:r>
            <w:r w:rsidR="0022315D" w:rsidRPr="00BA1FD7">
              <w:rPr>
                <w:i/>
                <w:iCs/>
              </w:rPr>
              <w:t>The role of the ITU Telecommunication Development Sector in child online</w:t>
            </w:r>
            <w:r w:rsidR="0022315D" w:rsidRPr="00BA1FD7">
              <w:rPr>
                <w:i/>
                <w:iCs/>
                <w:lang w:eastAsia="ko-KR"/>
              </w:rPr>
              <w:t xml:space="preserve"> protection</w:t>
            </w:r>
            <w:r w:rsidR="00A72F3E" w:rsidRPr="00BA1FD7">
              <w:rPr>
                <w:lang w:eastAsia="ko-KR"/>
              </w:rPr>
              <w:t>.</w:t>
            </w:r>
          </w:p>
          <w:p w14:paraId="0185AD3C" w14:textId="77777777" w:rsidR="00A72F3E" w:rsidRPr="00BA1FD7" w:rsidRDefault="00A72F3E" w:rsidP="00904E18">
            <w:pPr>
              <w:jc w:val="both"/>
              <w:rPr>
                <w:lang w:eastAsia="ko-KR"/>
              </w:rPr>
            </w:pPr>
          </w:p>
          <w:p w14:paraId="5EEC68A1" w14:textId="1273E1AE" w:rsidR="00261350" w:rsidRPr="00BA1FD7" w:rsidRDefault="00A72F3E" w:rsidP="00904E18">
            <w:pPr>
              <w:jc w:val="both"/>
              <w:rPr>
                <w:lang w:eastAsia="ko-KR"/>
              </w:rPr>
            </w:pPr>
            <w:r w:rsidRPr="00BA1FD7">
              <w:rPr>
                <w:lang w:eastAsia="ko-KR"/>
              </w:rPr>
              <w:t xml:space="preserve">There are online risks that children are exposed to on the Internet, which have diversified and multiplied with the rapid development of information technology and telecommunication devices. There is a need for children to use telecommunication/ICT tools, with emphasis on the importance of protecting them online. It is critical that proactive measures be taken </w:t>
            </w:r>
            <w:proofErr w:type="gramStart"/>
            <w:r w:rsidRPr="00BA1FD7">
              <w:rPr>
                <w:lang w:eastAsia="ko-KR"/>
              </w:rPr>
              <w:t>in order to</w:t>
            </w:r>
            <w:proofErr w:type="gramEnd"/>
            <w:r w:rsidRPr="00BA1FD7">
              <w:rPr>
                <w:lang w:eastAsia="ko-KR"/>
              </w:rPr>
              <w:t xml:space="preserve"> protect children online at an international level. </w:t>
            </w:r>
          </w:p>
          <w:p w14:paraId="3BE864ED" w14:textId="77777777" w:rsidR="00A72F3E" w:rsidRPr="00BA1FD7" w:rsidRDefault="00A72F3E" w:rsidP="00A72F3E">
            <w:pPr>
              <w:rPr>
                <w:b/>
                <w:bCs/>
                <w:lang w:val="en-GB"/>
              </w:rPr>
            </w:pPr>
          </w:p>
          <w:p w14:paraId="2E76C686" w14:textId="77777777" w:rsidR="00261350" w:rsidRPr="00BA1FD7" w:rsidRDefault="00261350" w:rsidP="009C05C2">
            <w:pPr>
              <w:rPr>
                <w:b/>
                <w:bCs/>
              </w:rPr>
            </w:pPr>
            <w:r w:rsidRPr="00BA1FD7">
              <w:rPr>
                <w:b/>
                <w:bCs/>
              </w:rPr>
              <w:t>Expected Results:</w:t>
            </w:r>
          </w:p>
          <w:p w14:paraId="22300C3B" w14:textId="3D864ADF" w:rsidR="00385942" w:rsidRPr="00BA1FD7" w:rsidRDefault="00385942" w:rsidP="009C05C2">
            <w:pPr>
              <w:rPr>
                <w:b/>
                <w:bCs/>
              </w:rPr>
            </w:pPr>
          </w:p>
          <w:p w14:paraId="52871063" w14:textId="77777777" w:rsidR="00F522FD" w:rsidRPr="00BA1FD7" w:rsidRDefault="00385942" w:rsidP="00904E18">
            <w:pPr>
              <w:jc w:val="both"/>
              <w:rPr>
                <w:lang w:eastAsia="ko-KR"/>
              </w:rPr>
            </w:pPr>
            <w:r w:rsidRPr="00BA1FD7">
              <w:t>APT Member administrations invite WTDC to examine the proposal and approve the changes to Resolution</w:t>
            </w:r>
            <w:r w:rsidR="00F522FD" w:rsidRPr="00BA1FD7">
              <w:rPr>
                <w:lang w:eastAsia="ko-KR"/>
              </w:rPr>
              <w:t xml:space="preserve"> </w:t>
            </w:r>
            <w:r w:rsidR="00A72F3E" w:rsidRPr="00BA1FD7">
              <w:rPr>
                <w:lang w:eastAsia="ko-KR"/>
              </w:rPr>
              <w:t>67</w:t>
            </w:r>
            <w:r w:rsidRPr="00BA1FD7">
              <w:t>.</w:t>
            </w:r>
            <w:r w:rsidR="00E82557" w:rsidRPr="00BA1FD7">
              <w:rPr>
                <w:lang w:eastAsia="ko-KR"/>
              </w:rPr>
              <w:t xml:space="preserve"> </w:t>
            </w:r>
          </w:p>
          <w:p w14:paraId="0631CF6E" w14:textId="77777777" w:rsidR="00F522FD" w:rsidRPr="00BA1FD7" w:rsidRDefault="00F522FD" w:rsidP="009C05C2">
            <w:pPr>
              <w:rPr>
                <w:lang w:eastAsia="ko-KR"/>
              </w:rPr>
            </w:pPr>
          </w:p>
          <w:p w14:paraId="1AC0799D" w14:textId="77777777" w:rsidR="00F522FD" w:rsidRPr="00BA1FD7" w:rsidRDefault="00E82557" w:rsidP="00904E18">
            <w:pPr>
              <w:jc w:val="both"/>
              <w:rPr>
                <w:lang w:eastAsia="ko-KR"/>
              </w:rPr>
            </w:pPr>
            <w:r w:rsidRPr="00BA1FD7">
              <w:rPr>
                <w:lang w:eastAsia="ko-KR"/>
              </w:rPr>
              <w:t xml:space="preserve">The main aim of this modification to Resolution 67 of WTDC (Rev. Kigali, 2022) is to help strengthen the role of the ITU Telecommunication Development Sector in child online protection. </w:t>
            </w:r>
          </w:p>
          <w:p w14:paraId="3DFCB0DA" w14:textId="77777777" w:rsidR="00F522FD" w:rsidRPr="00BA1FD7" w:rsidRDefault="00F522FD" w:rsidP="00904E18">
            <w:pPr>
              <w:jc w:val="both"/>
              <w:rPr>
                <w:lang w:eastAsia="ko-KR"/>
              </w:rPr>
            </w:pPr>
          </w:p>
          <w:p w14:paraId="6003718E" w14:textId="65064E74" w:rsidR="00E82557" w:rsidRPr="00BA1FD7" w:rsidRDefault="00E82557" w:rsidP="00904E18">
            <w:pPr>
              <w:jc w:val="both"/>
              <w:rPr>
                <w:lang w:eastAsia="ko-KR"/>
              </w:rPr>
            </w:pPr>
            <w:r w:rsidRPr="00BA1FD7">
              <w:rPr>
                <w:lang w:eastAsia="ko-KR"/>
              </w:rPr>
              <w:t>Main object is to modify this WTDC-22 Resolution 67 reflecting recent progressing of changes in PP Resolution 179 in 2022.</w:t>
            </w:r>
          </w:p>
          <w:p w14:paraId="0BC512F6" w14:textId="77777777" w:rsidR="00385942" w:rsidRPr="00BA1FD7" w:rsidRDefault="00385942" w:rsidP="009C05C2"/>
          <w:p w14:paraId="5367E1B8" w14:textId="77777777" w:rsidR="00A72F3E" w:rsidRPr="00BA1FD7" w:rsidRDefault="008833E3" w:rsidP="00904E18">
            <w:pPr>
              <w:jc w:val="both"/>
              <w:rPr>
                <w:b/>
                <w:bCs/>
              </w:rPr>
            </w:pPr>
            <w:r w:rsidRPr="00BA1FD7">
              <w:rPr>
                <w:b/>
                <w:bCs/>
              </w:rPr>
              <w:t>References:</w:t>
            </w:r>
            <w:r w:rsidR="000920E0" w:rsidRPr="00BA1FD7">
              <w:rPr>
                <w:b/>
                <w:bCs/>
              </w:rPr>
              <w:br/>
            </w:r>
          </w:p>
          <w:p w14:paraId="4974C815" w14:textId="77777777" w:rsidR="008833E3" w:rsidRDefault="00A72F3E" w:rsidP="00904E18">
            <w:pPr>
              <w:jc w:val="both"/>
            </w:pPr>
            <w:r w:rsidRPr="00BA1FD7">
              <w:t>RESOLUTION 67 (Rev. Kigali, 2022) - The role of the ITU Telecommunication Development Sector in child online protection</w:t>
            </w:r>
          </w:p>
          <w:p w14:paraId="3E9E4EB4" w14:textId="76D69019" w:rsidR="00904E18" w:rsidRPr="00D70346" w:rsidRDefault="00904E18" w:rsidP="00904E18">
            <w:pPr>
              <w:jc w:val="both"/>
              <w:rPr>
                <w:rFonts w:asciiTheme="minorHAnsi" w:hAnsiTheme="minorHAnsi" w:cstheme="minorHAnsi"/>
                <w:b/>
                <w:bCs/>
              </w:rPr>
            </w:pPr>
          </w:p>
        </w:tc>
      </w:tr>
    </w:tbl>
    <w:p w14:paraId="1F27DDF1" w14:textId="77777777" w:rsidR="009C05C2" w:rsidRPr="00D70346" w:rsidRDefault="009C05C2" w:rsidP="009C05C2">
      <w:pPr>
        <w:rPr>
          <w:rFonts w:asciiTheme="minorHAnsi" w:hAnsiTheme="minorHAnsi" w:cstheme="minorHAnsi"/>
        </w:rPr>
      </w:pPr>
    </w:p>
    <w:p w14:paraId="26EA33A3" w14:textId="77777777" w:rsidR="00BE75A2" w:rsidRPr="00BA1FD7" w:rsidRDefault="00BE75A2" w:rsidP="00BF5ABC"/>
    <w:p w14:paraId="01CBAF43" w14:textId="0AB0BF5E" w:rsidR="009C05C2" w:rsidRPr="00BA1FD7" w:rsidRDefault="00A62A20" w:rsidP="009C05C2">
      <w:pPr>
        <w:pStyle w:val="Level1"/>
        <w:numPr>
          <w:ilvl w:val="0"/>
          <w:numId w:val="9"/>
        </w:numPr>
        <w:ind w:left="360"/>
        <w:rPr>
          <w:rFonts w:cs="Times New Roman"/>
          <w:b/>
          <w:bCs/>
          <w:szCs w:val="24"/>
        </w:rPr>
      </w:pPr>
      <w:r w:rsidRPr="00BA1FD7">
        <w:rPr>
          <w:rFonts w:cs="Times New Roman"/>
          <w:b/>
          <w:bCs/>
          <w:szCs w:val="24"/>
        </w:rPr>
        <w:t>PROPOSALS</w:t>
      </w:r>
    </w:p>
    <w:p w14:paraId="7E0F55E8" w14:textId="77777777" w:rsidR="009C05C2" w:rsidRPr="00BA1FD7" w:rsidRDefault="009C05C2" w:rsidP="009C05C2"/>
    <w:p w14:paraId="2D5FAACF" w14:textId="5E17787C" w:rsidR="00BE75A2" w:rsidRPr="00BA1FD7" w:rsidRDefault="00E708F3" w:rsidP="009C05C2">
      <w:r w:rsidRPr="00BA1FD7">
        <w:t xml:space="preserve">APT Member administrations propose to modify WTDC Resolution </w:t>
      </w:r>
      <w:r w:rsidR="00A72F3E" w:rsidRPr="00BA1FD7">
        <w:rPr>
          <w:lang w:eastAsia="ko-KR"/>
        </w:rPr>
        <w:t>67</w:t>
      </w:r>
      <w:r w:rsidRPr="00BA1FD7">
        <w:t xml:space="preserve">, according to the annex below. </w:t>
      </w:r>
    </w:p>
    <w:p w14:paraId="4A28859D" w14:textId="77777777" w:rsidR="00A62A20" w:rsidRPr="00D70346" w:rsidRDefault="00A62A20" w:rsidP="002E2B2D">
      <w:pPr>
        <w:rPr>
          <w:rFonts w:asciiTheme="minorHAnsi" w:hAnsiTheme="minorHAnsi" w:cstheme="minorHAnsi"/>
        </w:rPr>
      </w:pPr>
    </w:p>
    <w:p w14:paraId="0F9ABDA4" w14:textId="67E577F1" w:rsidR="00A62A20" w:rsidRPr="00D70346" w:rsidRDefault="00A62A20" w:rsidP="002E2B2D">
      <w:pPr>
        <w:rPr>
          <w:rFonts w:asciiTheme="minorHAnsi" w:hAnsiTheme="minorHAnsi" w:cstheme="minorHAnsi"/>
        </w:rPr>
      </w:pPr>
    </w:p>
    <w:p w14:paraId="693742F2" w14:textId="77777777" w:rsidR="008E44AF" w:rsidRDefault="008E44AF" w:rsidP="002E2B2D">
      <w:pPr>
        <w:rPr>
          <w:rFonts w:asciiTheme="minorHAnsi" w:hAnsiTheme="minorHAnsi" w:cstheme="minorHAnsi"/>
        </w:rPr>
      </w:pPr>
    </w:p>
    <w:p w14:paraId="21C2B681" w14:textId="77777777" w:rsidR="00BA1FD7" w:rsidRDefault="00BA1FD7" w:rsidP="002E2B2D">
      <w:pPr>
        <w:rPr>
          <w:rFonts w:asciiTheme="minorHAnsi" w:hAnsiTheme="minorHAnsi" w:cstheme="minorHAnsi"/>
        </w:rPr>
      </w:pPr>
    </w:p>
    <w:p w14:paraId="43178A2F" w14:textId="77777777" w:rsidR="00BA1FD7" w:rsidRDefault="00BA1FD7" w:rsidP="002E2B2D">
      <w:pPr>
        <w:rPr>
          <w:rFonts w:asciiTheme="minorHAnsi" w:hAnsiTheme="minorHAnsi" w:cstheme="minorHAnsi"/>
        </w:rPr>
      </w:pPr>
    </w:p>
    <w:p w14:paraId="6820C1E1" w14:textId="77777777" w:rsidR="00BA1FD7" w:rsidRDefault="00BA1FD7" w:rsidP="002E2B2D">
      <w:pPr>
        <w:rPr>
          <w:rFonts w:asciiTheme="minorHAnsi" w:hAnsiTheme="minorHAnsi" w:cstheme="minorHAnsi"/>
        </w:rPr>
      </w:pPr>
    </w:p>
    <w:p w14:paraId="42F678DA" w14:textId="273E43FE" w:rsidR="001B70EA" w:rsidRPr="00D70346" w:rsidRDefault="00904E18" w:rsidP="00325481">
      <w:pPr>
        <w:spacing w:before="288" w:after="100" w:afterAutospacing="1"/>
        <w:jc w:val="right"/>
        <w:rPr>
          <w:rFonts w:asciiTheme="minorHAnsi" w:eastAsia="SimSun" w:hAnsiTheme="minorHAnsi" w:cstheme="minorHAnsi"/>
          <w:b/>
          <w:bCs/>
          <w:kern w:val="2"/>
          <w:lang w:val="en-GB" w:eastAsia="zh-CN"/>
        </w:rPr>
      </w:pPr>
      <w:r w:rsidRPr="00D70346">
        <w:rPr>
          <w:rFonts w:asciiTheme="minorHAnsi" w:eastAsia="SimSun" w:hAnsiTheme="minorHAnsi" w:cstheme="minorHAnsi"/>
          <w:b/>
          <w:bCs/>
          <w:kern w:val="2"/>
          <w:lang w:val="en-GB" w:eastAsia="zh-CN"/>
        </w:rPr>
        <w:lastRenderedPageBreak/>
        <w:t>ANNEX</w:t>
      </w:r>
    </w:p>
    <w:p w14:paraId="04871E2A" w14:textId="77777777" w:rsidR="001B70EA" w:rsidRPr="00D70346" w:rsidRDefault="001B70EA" w:rsidP="00325481">
      <w:pPr>
        <w:spacing w:before="288" w:after="100" w:afterAutospacing="1"/>
        <w:rPr>
          <w:rFonts w:asciiTheme="minorHAnsi" w:eastAsia="Malgun Gothic" w:hAnsiTheme="minorHAnsi" w:cstheme="minorHAnsi"/>
          <w:b/>
          <w:bCs/>
          <w:kern w:val="2"/>
          <w:lang w:val="en-GB" w:eastAsia="ko-KR"/>
        </w:rPr>
      </w:pPr>
      <w:r w:rsidRPr="00D70346">
        <w:rPr>
          <w:rFonts w:asciiTheme="minorHAnsi" w:eastAsia="SimSun" w:hAnsiTheme="minorHAnsi" w:cstheme="minorHAnsi"/>
          <w:b/>
          <w:bCs/>
          <w:kern w:val="2"/>
          <w:lang w:val="en-GB" w:eastAsia="zh-CN"/>
        </w:rPr>
        <w:t>MOD</w:t>
      </w:r>
    </w:p>
    <w:p w14:paraId="4E9CD200" w14:textId="77777777" w:rsidR="001B70EA" w:rsidRPr="00D70346" w:rsidRDefault="001B70EA" w:rsidP="00325481">
      <w:pPr>
        <w:pStyle w:val="ResNo"/>
        <w:spacing w:before="288" w:line="240" w:lineRule="auto"/>
        <w:rPr>
          <w:rFonts w:asciiTheme="minorHAnsi" w:hAnsiTheme="minorHAnsi" w:cstheme="minorHAnsi"/>
          <w:sz w:val="24"/>
          <w:szCs w:val="24"/>
        </w:rPr>
      </w:pPr>
      <w:bookmarkStart w:id="0" w:name="_Toc116556744"/>
      <w:bookmarkStart w:id="1" w:name="_Toc116557297"/>
      <w:bookmarkStart w:id="2" w:name="_Toc116636540"/>
      <w:r w:rsidRPr="00D70346">
        <w:rPr>
          <w:rFonts w:asciiTheme="minorHAnsi" w:hAnsiTheme="minorHAnsi" w:cstheme="minorHAnsi"/>
          <w:sz w:val="24"/>
          <w:szCs w:val="24"/>
        </w:rPr>
        <w:t xml:space="preserve">RESOLUTION </w:t>
      </w:r>
      <w:r w:rsidRPr="00D70346">
        <w:rPr>
          <w:rStyle w:val="href"/>
          <w:rFonts w:asciiTheme="minorHAnsi" w:hAnsiTheme="minorHAnsi" w:cstheme="minorHAnsi"/>
          <w:sz w:val="24"/>
          <w:szCs w:val="24"/>
        </w:rPr>
        <w:t>67</w:t>
      </w:r>
      <w:r w:rsidRPr="00D70346">
        <w:rPr>
          <w:rFonts w:asciiTheme="minorHAnsi" w:hAnsiTheme="minorHAnsi" w:cstheme="minorHAnsi"/>
          <w:sz w:val="24"/>
          <w:szCs w:val="24"/>
        </w:rPr>
        <w:t xml:space="preserve"> (Rev. </w:t>
      </w:r>
      <w:ins w:id="3" w:author="YoumHeung Youl" w:date="2024-11-13T15:30:00Z">
        <w:r w:rsidRPr="00D70346">
          <w:rPr>
            <w:rFonts w:asciiTheme="minorHAnsi" w:eastAsia="Malgun Gothic" w:hAnsiTheme="minorHAnsi" w:cstheme="minorHAnsi"/>
            <w:sz w:val="24"/>
            <w:szCs w:val="24"/>
            <w:lang w:eastAsia="ko-KR"/>
          </w:rPr>
          <w:t>BAKU</w:t>
        </w:r>
      </w:ins>
      <w:del w:id="4" w:author="YoumHeung Youl" w:date="2024-11-13T15:30:00Z">
        <w:r w:rsidRPr="00D70346" w:rsidDel="00A3776D">
          <w:rPr>
            <w:rFonts w:asciiTheme="minorHAnsi" w:hAnsiTheme="minorHAnsi" w:cstheme="minorHAnsi"/>
            <w:sz w:val="24"/>
            <w:szCs w:val="24"/>
          </w:rPr>
          <w:delText>Kigali</w:delText>
        </w:r>
      </w:del>
      <w:r w:rsidRPr="00D70346">
        <w:rPr>
          <w:rFonts w:asciiTheme="minorHAnsi" w:hAnsiTheme="minorHAnsi" w:cstheme="minorHAnsi"/>
          <w:sz w:val="24"/>
          <w:szCs w:val="24"/>
        </w:rPr>
        <w:t>, 202</w:t>
      </w:r>
      <w:ins w:id="5" w:author="YoumHeung Youl" w:date="2024-11-13T15:30:00Z">
        <w:r w:rsidRPr="00D70346">
          <w:rPr>
            <w:rFonts w:asciiTheme="minorHAnsi" w:eastAsia="Malgun Gothic" w:hAnsiTheme="minorHAnsi" w:cstheme="minorHAnsi"/>
            <w:sz w:val="24"/>
            <w:szCs w:val="24"/>
            <w:lang w:eastAsia="ko-KR"/>
          </w:rPr>
          <w:t>5</w:t>
        </w:r>
      </w:ins>
      <w:del w:id="6" w:author="YoumHeung Youl" w:date="2024-11-13T15:30:00Z">
        <w:r w:rsidRPr="00D70346" w:rsidDel="00A3776D">
          <w:rPr>
            <w:rFonts w:asciiTheme="minorHAnsi" w:hAnsiTheme="minorHAnsi" w:cstheme="minorHAnsi"/>
            <w:sz w:val="24"/>
            <w:szCs w:val="24"/>
          </w:rPr>
          <w:delText>2</w:delText>
        </w:r>
      </w:del>
      <w:r w:rsidRPr="00D70346">
        <w:rPr>
          <w:rFonts w:asciiTheme="minorHAnsi" w:hAnsiTheme="minorHAnsi" w:cstheme="minorHAnsi"/>
          <w:sz w:val="24"/>
          <w:szCs w:val="24"/>
        </w:rPr>
        <w:t>)</w:t>
      </w:r>
      <w:bookmarkEnd w:id="0"/>
      <w:bookmarkEnd w:id="1"/>
      <w:bookmarkEnd w:id="2"/>
    </w:p>
    <w:p w14:paraId="7131324C" w14:textId="77777777" w:rsidR="001B70EA" w:rsidRPr="00D70346" w:rsidRDefault="001B70EA" w:rsidP="00325481">
      <w:pPr>
        <w:pStyle w:val="Restitle"/>
        <w:spacing w:before="288"/>
        <w:rPr>
          <w:rFonts w:asciiTheme="minorHAnsi" w:hAnsiTheme="minorHAnsi" w:cstheme="minorHAnsi"/>
          <w:sz w:val="24"/>
          <w:szCs w:val="24"/>
        </w:rPr>
      </w:pPr>
      <w:bookmarkStart w:id="7" w:name="_Toc116556745"/>
      <w:bookmarkStart w:id="8" w:name="_Toc116557298"/>
      <w:bookmarkStart w:id="9" w:name="_Toc116636541"/>
      <w:r w:rsidRPr="00D70346">
        <w:rPr>
          <w:rFonts w:asciiTheme="minorHAnsi" w:hAnsiTheme="minorHAnsi" w:cstheme="minorHAnsi"/>
          <w:sz w:val="24"/>
          <w:szCs w:val="24"/>
        </w:rPr>
        <w:t xml:space="preserve">The </w:t>
      </w:r>
      <w:proofErr w:type="spellStart"/>
      <w:r w:rsidRPr="00D70346">
        <w:rPr>
          <w:rFonts w:asciiTheme="minorHAnsi" w:hAnsiTheme="minorHAnsi" w:cstheme="minorHAnsi"/>
          <w:sz w:val="24"/>
          <w:szCs w:val="24"/>
        </w:rPr>
        <w:t>role</w:t>
      </w:r>
      <w:proofErr w:type="spellEnd"/>
      <w:r w:rsidRPr="00D70346">
        <w:rPr>
          <w:rFonts w:asciiTheme="minorHAnsi" w:hAnsiTheme="minorHAnsi" w:cstheme="minorHAnsi"/>
          <w:sz w:val="24"/>
          <w:szCs w:val="24"/>
        </w:rPr>
        <w:t xml:space="preserve"> of the ITU </w:t>
      </w:r>
      <w:proofErr w:type="spellStart"/>
      <w:r w:rsidRPr="00D70346">
        <w:rPr>
          <w:rFonts w:asciiTheme="minorHAnsi" w:hAnsiTheme="minorHAnsi" w:cstheme="minorHAnsi"/>
          <w:sz w:val="24"/>
          <w:szCs w:val="24"/>
        </w:rPr>
        <w:t>Telecommunication</w:t>
      </w:r>
      <w:proofErr w:type="spellEnd"/>
      <w:r w:rsidRPr="00D70346">
        <w:rPr>
          <w:rFonts w:asciiTheme="minorHAnsi" w:hAnsiTheme="minorHAnsi" w:cstheme="minorHAnsi"/>
          <w:sz w:val="24"/>
          <w:szCs w:val="24"/>
        </w:rPr>
        <w:t xml:space="preserve"> </w:t>
      </w:r>
      <w:proofErr w:type="spellStart"/>
      <w:r w:rsidRPr="00D70346">
        <w:rPr>
          <w:rFonts w:asciiTheme="minorHAnsi" w:hAnsiTheme="minorHAnsi" w:cstheme="minorHAnsi"/>
          <w:sz w:val="24"/>
          <w:szCs w:val="24"/>
        </w:rPr>
        <w:t>Development</w:t>
      </w:r>
      <w:proofErr w:type="spellEnd"/>
      <w:r w:rsidRPr="00D70346">
        <w:rPr>
          <w:rFonts w:asciiTheme="minorHAnsi" w:hAnsiTheme="minorHAnsi" w:cstheme="minorHAnsi"/>
          <w:sz w:val="24"/>
          <w:szCs w:val="24"/>
        </w:rPr>
        <w:t xml:space="preserve"> </w:t>
      </w:r>
      <w:proofErr w:type="spellStart"/>
      <w:r w:rsidRPr="00D70346">
        <w:rPr>
          <w:rFonts w:asciiTheme="minorHAnsi" w:hAnsiTheme="minorHAnsi" w:cstheme="minorHAnsi"/>
          <w:sz w:val="24"/>
          <w:szCs w:val="24"/>
        </w:rPr>
        <w:t>Sector</w:t>
      </w:r>
      <w:proofErr w:type="spellEnd"/>
      <w:r w:rsidRPr="00D70346">
        <w:rPr>
          <w:rFonts w:asciiTheme="minorHAnsi" w:hAnsiTheme="minorHAnsi" w:cstheme="minorHAnsi"/>
          <w:sz w:val="24"/>
          <w:szCs w:val="24"/>
        </w:rPr>
        <w:t xml:space="preserve"> </w:t>
      </w:r>
      <w:r w:rsidRPr="00D70346">
        <w:rPr>
          <w:rFonts w:asciiTheme="minorHAnsi" w:hAnsiTheme="minorHAnsi" w:cstheme="minorHAnsi"/>
          <w:sz w:val="24"/>
          <w:szCs w:val="24"/>
        </w:rPr>
        <w:br/>
        <w:t xml:space="preserve">in </w:t>
      </w:r>
      <w:proofErr w:type="spellStart"/>
      <w:r w:rsidRPr="00D70346">
        <w:rPr>
          <w:rFonts w:asciiTheme="minorHAnsi" w:hAnsiTheme="minorHAnsi" w:cstheme="minorHAnsi"/>
          <w:sz w:val="24"/>
          <w:szCs w:val="24"/>
        </w:rPr>
        <w:t>child</w:t>
      </w:r>
      <w:proofErr w:type="spellEnd"/>
      <w:r w:rsidRPr="00D70346">
        <w:rPr>
          <w:rFonts w:asciiTheme="minorHAnsi" w:hAnsiTheme="minorHAnsi" w:cstheme="minorHAnsi"/>
          <w:sz w:val="24"/>
          <w:szCs w:val="24"/>
        </w:rPr>
        <w:t xml:space="preserve"> online protection</w:t>
      </w:r>
      <w:bookmarkEnd w:id="7"/>
      <w:bookmarkEnd w:id="8"/>
      <w:bookmarkEnd w:id="9"/>
    </w:p>
    <w:p w14:paraId="076387D2" w14:textId="77777777" w:rsidR="001B70EA" w:rsidRPr="00D70346" w:rsidRDefault="001B70EA" w:rsidP="00325481">
      <w:pPr>
        <w:pStyle w:val="Normalaftertitle"/>
        <w:keepNext/>
        <w:keepLines/>
        <w:spacing w:before="288"/>
        <w:rPr>
          <w:rFonts w:asciiTheme="minorHAnsi" w:hAnsiTheme="minorHAnsi" w:cstheme="minorHAnsi"/>
          <w:sz w:val="24"/>
          <w:szCs w:val="24"/>
        </w:rPr>
      </w:pPr>
      <w:r w:rsidRPr="00D70346">
        <w:rPr>
          <w:rFonts w:asciiTheme="minorHAnsi" w:hAnsiTheme="minorHAnsi" w:cstheme="minorHAnsi"/>
          <w:sz w:val="24"/>
          <w:szCs w:val="24"/>
        </w:rPr>
        <w:t>The World Telecommunication Development Conference (</w:t>
      </w:r>
      <w:del w:id="10" w:author="YoumHeung Youl" w:date="2024-11-13T15:31:00Z">
        <w:r w:rsidRPr="00D70346" w:rsidDel="00A3776D">
          <w:rPr>
            <w:rFonts w:asciiTheme="minorHAnsi" w:hAnsiTheme="minorHAnsi" w:cstheme="minorHAnsi"/>
            <w:sz w:val="24"/>
            <w:szCs w:val="24"/>
          </w:rPr>
          <w:delText xml:space="preserve">Kigali </w:delText>
        </w:r>
      </w:del>
      <w:ins w:id="11" w:author="YoumHeung Youl" w:date="2024-11-13T15:31:00Z">
        <w:r w:rsidRPr="00D70346">
          <w:rPr>
            <w:rFonts w:asciiTheme="minorHAnsi" w:eastAsia="Malgun Gothic" w:hAnsiTheme="minorHAnsi" w:cstheme="minorHAnsi"/>
            <w:sz w:val="24"/>
            <w:szCs w:val="24"/>
            <w:lang w:eastAsia="ko-KR"/>
          </w:rPr>
          <w:t>Baku</w:t>
        </w:r>
        <w:r w:rsidRPr="00D70346">
          <w:rPr>
            <w:rFonts w:asciiTheme="minorHAnsi" w:hAnsiTheme="minorHAnsi" w:cstheme="minorHAnsi"/>
            <w:sz w:val="24"/>
            <w:szCs w:val="24"/>
          </w:rPr>
          <w:t xml:space="preserve"> </w:t>
        </w:r>
      </w:ins>
      <w:r w:rsidRPr="00D70346">
        <w:rPr>
          <w:rFonts w:asciiTheme="minorHAnsi" w:hAnsiTheme="minorHAnsi" w:cstheme="minorHAnsi"/>
          <w:sz w:val="24"/>
          <w:szCs w:val="24"/>
        </w:rPr>
        <w:t>202</w:t>
      </w:r>
      <w:ins w:id="12" w:author="YoumHeung Youl" w:date="2024-11-13T15:31:00Z">
        <w:r w:rsidRPr="00D70346">
          <w:rPr>
            <w:rFonts w:asciiTheme="minorHAnsi" w:eastAsia="Malgun Gothic" w:hAnsiTheme="minorHAnsi" w:cstheme="minorHAnsi"/>
            <w:sz w:val="24"/>
            <w:szCs w:val="24"/>
            <w:lang w:eastAsia="ko-KR"/>
          </w:rPr>
          <w:t>5</w:t>
        </w:r>
      </w:ins>
      <w:del w:id="13" w:author="YoumHeung Youl" w:date="2024-11-13T15:31:00Z">
        <w:r w:rsidRPr="00D70346" w:rsidDel="00A3776D">
          <w:rPr>
            <w:rFonts w:asciiTheme="minorHAnsi" w:hAnsiTheme="minorHAnsi" w:cstheme="minorHAnsi"/>
            <w:sz w:val="24"/>
            <w:szCs w:val="24"/>
          </w:rPr>
          <w:delText>2</w:delText>
        </w:r>
      </w:del>
      <w:r w:rsidRPr="00D70346">
        <w:rPr>
          <w:rFonts w:asciiTheme="minorHAnsi" w:hAnsiTheme="minorHAnsi" w:cstheme="minorHAnsi"/>
          <w:sz w:val="24"/>
          <w:szCs w:val="24"/>
        </w:rPr>
        <w:t>),</w:t>
      </w:r>
    </w:p>
    <w:p w14:paraId="105E40A9" w14:textId="77777777" w:rsidR="001B70EA" w:rsidRPr="00D70346" w:rsidRDefault="001B70EA" w:rsidP="00325481">
      <w:pPr>
        <w:pStyle w:val="Call"/>
        <w:spacing w:before="288" w:line="240" w:lineRule="auto"/>
        <w:rPr>
          <w:rFonts w:asciiTheme="minorHAnsi" w:hAnsiTheme="minorHAnsi" w:cstheme="minorHAnsi"/>
          <w:sz w:val="24"/>
          <w:szCs w:val="24"/>
        </w:rPr>
      </w:pPr>
      <w:proofErr w:type="spellStart"/>
      <w:proofErr w:type="gramStart"/>
      <w:r w:rsidRPr="00D70346">
        <w:rPr>
          <w:rFonts w:asciiTheme="minorHAnsi" w:hAnsiTheme="minorHAnsi" w:cstheme="minorHAnsi"/>
          <w:sz w:val="24"/>
          <w:szCs w:val="24"/>
        </w:rPr>
        <w:t>recognizing</w:t>
      </w:r>
      <w:proofErr w:type="spellEnd"/>
      <w:proofErr w:type="gramEnd"/>
    </w:p>
    <w:p w14:paraId="0AE33DCF"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a)</w:t>
      </w:r>
      <w:r w:rsidRPr="00D70346">
        <w:rPr>
          <w:rFonts w:asciiTheme="minorHAnsi" w:hAnsiTheme="minorHAnsi" w:cstheme="minorHAnsi"/>
        </w:rPr>
        <w:tab/>
        <w:t xml:space="preserve">that children's rights </w:t>
      </w:r>
      <w:proofErr w:type="gramStart"/>
      <w:r w:rsidRPr="00D70346">
        <w:rPr>
          <w:rFonts w:asciiTheme="minorHAnsi" w:hAnsiTheme="minorHAnsi" w:cstheme="minorHAnsi"/>
        </w:rPr>
        <w:t>is</w:t>
      </w:r>
      <w:proofErr w:type="gramEnd"/>
      <w:r w:rsidRPr="00D70346">
        <w:rPr>
          <w:rFonts w:asciiTheme="minorHAnsi" w:hAnsiTheme="minorHAnsi" w:cstheme="minorHAnsi"/>
        </w:rPr>
        <w:t xml:space="preserve"> a relevant topic in the context of the United Nations 2030 Agenda for Sustainable </w:t>
      </w:r>
      <w:proofErr w:type="gramStart"/>
      <w:r w:rsidRPr="00D70346">
        <w:rPr>
          <w:rFonts w:asciiTheme="minorHAnsi" w:hAnsiTheme="minorHAnsi" w:cstheme="minorHAnsi"/>
        </w:rPr>
        <w:t>Development;</w:t>
      </w:r>
      <w:proofErr w:type="gramEnd"/>
      <w:r w:rsidRPr="00D70346">
        <w:rPr>
          <w:rFonts w:asciiTheme="minorHAnsi" w:hAnsiTheme="minorHAnsi" w:cstheme="minorHAnsi"/>
        </w:rPr>
        <w:t xml:space="preserve"> </w:t>
      </w:r>
    </w:p>
    <w:p w14:paraId="4AC6DA55"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b)</w:t>
      </w:r>
      <w:r w:rsidRPr="00D70346">
        <w:rPr>
          <w:rFonts w:asciiTheme="minorHAnsi" w:hAnsiTheme="minorHAnsi" w:cstheme="minorHAnsi"/>
        </w:rPr>
        <w:tab/>
        <w:t xml:space="preserve">high Internet user growth rates, particularly in the young population of all Member </w:t>
      </w:r>
      <w:proofErr w:type="gramStart"/>
      <w:r w:rsidRPr="00D70346">
        <w:rPr>
          <w:rFonts w:asciiTheme="minorHAnsi" w:hAnsiTheme="minorHAnsi" w:cstheme="minorHAnsi"/>
        </w:rPr>
        <w:t>States;</w:t>
      </w:r>
      <w:proofErr w:type="gramEnd"/>
    </w:p>
    <w:p w14:paraId="49B2C831"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c)</w:t>
      </w:r>
      <w:r w:rsidRPr="00D70346">
        <w:rPr>
          <w:rFonts w:asciiTheme="minorHAnsi" w:hAnsiTheme="minorHAnsi" w:cstheme="minorHAnsi"/>
        </w:rPr>
        <w:tab/>
        <w:t xml:space="preserve">that there </w:t>
      </w:r>
      <w:proofErr w:type="gramStart"/>
      <w:r w:rsidRPr="00D70346">
        <w:rPr>
          <w:rFonts w:asciiTheme="minorHAnsi" w:hAnsiTheme="minorHAnsi" w:cstheme="minorHAnsi"/>
        </w:rPr>
        <w:t>is</w:t>
      </w:r>
      <w:proofErr w:type="gramEnd"/>
      <w:r w:rsidRPr="00D70346">
        <w:rPr>
          <w:rFonts w:asciiTheme="minorHAnsi" w:hAnsiTheme="minorHAnsi" w:cstheme="minorHAnsi"/>
        </w:rPr>
        <w:t xml:space="preserve"> an urgent need and global demand for the protection of children from exploitation and exposure to risks and harm when using telecommunications/information and communication technologies (ICTs), particularly mobile </w:t>
      </w:r>
      <w:proofErr w:type="gramStart"/>
      <w:r w:rsidRPr="00D70346">
        <w:rPr>
          <w:rFonts w:asciiTheme="minorHAnsi" w:hAnsiTheme="minorHAnsi" w:cstheme="minorHAnsi"/>
        </w:rPr>
        <w:t>technologies;</w:t>
      </w:r>
      <w:proofErr w:type="gramEnd"/>
    </w:p>
    <w:p w14:paraId="6AB6ED6B"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d)</w:t>
      </w:r>
      <w:r w:rsidRPr="00D70346">
        <w:rPr>
          <w:rFonts w:asciiTheme="minorHAnsi" w:hAnsiTheme="minorHAnsi" w:cstheme="minorHAnsi"/>
        </w:rPr>
        <w:tab/>
        <w:t xml:space="preserve">that many of them will participate in the youth </w:t>
      </w:r>
      <w:proofErr w:type="spellStart"/>
      <w:r w:rsidRPr="00D70346">
        <w:rPr>
          <w:rFonts w:asciiTheme="minorHAnsi" w:hAnsiTheme="minorHAnsi" w:cstheme="minorHAnsi"/>
        </w:rPr>
        <w:t>programmes</w:t>
      </w:r>
      <w:proofErr w:type="spellEnd"/>
      <w:r w:rsidRPr="00D70346">
        <w:rPr>
          <w:rFonts w:asciiTheme="minorHAnsi" w:hAnsiTheme="minorHAnsi" w:cstheme="minorHAnsi"/>
        </w:rPr>
        <w:t xml:space="preserve"> of the Telecommunication Development Bureau (BDT) and will become active members in the development of coordination mechanisms with youth forums,</w:t>
      </w:r>
    </w:p>
    <w:p w14:paraId="06BF181D" w14:textId="77777777" w:rsidR="001B70EA" w:rsidRPr="00D70346" w:rsidRDefault="001B70EA" w:rsidP="00325481">
      <w:pPr>
        <w:pStyle w:val="Call"/>
        <w:spacing w:before="288" w:line="240" w:lineRule="auto"/>
        <w:rPr>
          <w:rFonts w:asciiTheme="minorHAnsi" w:hAnsiTheme="minorHAnsi" w:cstheme="minorHAnsi"/>
          <w:sz w:val="24"/>
          <w:szCs w:val="24"/>
        </w:rPr>
      </w:pPr>
      <w:proofErr w:type="spellStart"/>
      <w:proofErr w:type="gramStart"/>
      <w:r w:rsidRPr="00D70346">
        <w:rPr>
          <w:rFonts w:asciiTheme="minorHAnsi" w:hAnsiTheme="minorHAnsi" w:cstheme="minorHAnsi"/>
          <w:sz w:val="24"/>
          <w:szCs w:val="24"/>
        </w:rPr>
        <w:t>recalling</w:t>
      </w:r>
      <w:proofErr w:type="spellEnd"/>
      <w:proofErr w:type="gramEnd"/>
    </w:p>
    <w:p w14:paraId="6C0CB5C6"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a)</w:t>
      </w:r>
      <w:r w:rsidRPr="00D70346">
        <w:rPr>
          <w:rFonts w:asciiTheme="minorHAnsi" w:hAnsiTheme="minorHAnsi" w:cstheme="minorHAnsi"/>
        </w:rPr>
        <w:tab/>
        <w:t>the memorandum of understanding between the secretariat of the Union and Child Helpline International (CHI</w:t>
      </w:r>
      <w:proofErr w:type="gramStart"/>
      <w:r w:rsidRPr="00D70346">
        <w:rPr>
          <w:rFonts w:asciiTheme="minorHAnsi" w:hAnsiTheme="minorHAnsi" w:cstheme="minorHAnsi"/>
        </w:rPr>
        <w:t>);</w:t>
      </w:r>
      <w:proofErr w:type="gramEnd"/>
    </w:p>
    <w:p w14:paraId="3EA65156"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b)</w:t>
      </w:r>
      <w:r w:rsidRPr="00D70346">
        <w:rPr>
          <w:rFonts w:asciiTheme="minorHAnsi" w:hAnsiTheme="minorHAnsi" w:cstheme="minorHAnsi"/>
          <w:i/>
          <w:iCs/>
        </w:rPr>
        <w:tab/>
      </w:r>
      <w:r w:rsidRPr="00D70346">
        <w:rPr>
          <w:rFonts w:asciiTheme="minorHAnsi" w:hAnsiTheme="minorHAnsi" w:cstheme="minorHAnsi"/>
        </w:rPr>
        <w:t xml:space="preserve">Resolution 1306 </w:t>
      </w:r>
      <w:proofErr w:type="gramStart"/>
      <w:r w:rsidRPr="00D70346">
        <w:rPr>
          <w:rFonts w:asciiTheme="minorHAnsi" w:hAnsiTheme="minorHAnsi" w:cstheme="minorHAnsi"/>
        </w:rPr>
        <w:t>adopted</w:t>
      </w:r>
      <w:proofErr w:type="gramEnd"/>
      <w:r w:rsidRPr="00D70346">
        <w:rPr>
          <w:rFonts w:asciiTheme="minorHAnsi" w:hAnsiTheme="minorHAnsi" w:cstheme="minorHAnsi"/>
        </w:rPr>
        <w:t xml:space="preserve"> by the ITU Council at its 2009 session, under which the Council Working Group on Child Online Protection (CWG-COP) was set up, and the group's mandate defined by the ITU members in close collaboration with the secretariat of the </w:t>
      </w:r>
      <w:proofErr w:type="gramStart"/>
      <w:r w:rsidRPr="00D70346">
        <w:rPr>
          <w:rFonts w:asciiTheme="minorHAnsi" w:hAnsiTheme="minorHAnsi" w:cstheme="minorHAnsi"/>
        </w:rPr>
        <w:t>Union;</w:t>
      </w:r>
      <w:proofErr w:type="gramEnd"/>
    </w:p>
    <w:p w14:paraId="0D8B1302"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c)</w:t>
      </w:r>
      <w:r w:rsidRPr="00D70346">
        <w:rPr>
          <w:rFonts w:asciiTheme="minorHAnsi" w:hAnsiTheme="minorHAnsi" w:cstheme="minorHAnsi"/>
        </w:rPr>
        <w:tab/>
        <w:t>the outcomes of the work accomplished by CWG-COP</w:t>
      </w:r>
      <w:ins w:id="14" w:author="YoumHeung Youl" w:date="2025-05-29T17:01:00Z">
        <w:r w:rsidRPr="00D70346">
          <w:rPr>
            <w:rFonts w:asciiTheme="minorHAnsi" w:eastAsia="Malgun Gothic" w:hAnsiTheme="minorHAnsi" w:cstheme="minorHAnsi"/>
            <w:lang w:eastAsia="ko-KR"/>
          </w:rPr>
          <w:t xml:space="preserve"> and </w:t>
        </w:r>
      </w:ins>
      <w:ins w:id="15" w:author="YoumHeung Youl" w:date="2025-05-29T17:02:00Z">
        <w:r w:rsidRPr="00D70346">
          <w:rPr>
            <w:rFonts w:asciiTheme="minorHAnsi" w:eastAsia="Malgun Gothic" w:hAnsiTheme="minorHAnsi" w:cstheme="minorHAnsi"/>
            <w:lang w:eastAsia="ko-KR"/>
          </w:rPr>
          <w:t xml:space="preserve">CG on CoP in ITU-T </w:t>
        </w:r>
        <w:proofErr w:type="gramStart"/>
        <w:r w:rsidRPr="00D70346">
          <w:rPr>
            <w:rFonts w:asciiTheme="minorHAnsi" w:eastAsia="Malgun Gothic" w:hAnsiTheme="minorHAnsi" w:cstheme="minorHAnsi"/>
            <w:lang w:eastAsia="ko-KR"/>
          </w:rPr>
          <w:t>SG17</w:t>
        </w:r>
      </w:ins>
      <w:r w:rsidRPr="00D70346">
        <w:rPr>
          <w:rFonts w:asciiTheme="minorHAnsi" w:hAnsiTheme="minorHAnsi" w:cstheme="minorHAnsi"/>
        </w:rPr>
        <w:t>;</w:t>
      </w:r>
      <w:proofErr w:type="gramEnd"/>
    </w:p>
    <w:p w14:paraId="2B64E122"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d)</w:t>
      </w:r>
      <w:r w:rsidRPr="00D70346">
        <w:rPr>
          <w:rFonts w:asciiTheme="minorHAnsi" w:hAnsiTheme="minorHAnsi" w:cstheme="minorHAnsi"/>
        </w:rPr>
        <w:tab/>
        <w:t xml:space="preserve">Resolution 179 (Rev. </w:t>
      </w:r>
      <w:del w:id="16" w:author="YoumHeung Youl" w:date="2024-10-29T21:24:00Z">
        <w:r w:rsidRPr="00D70346" w:rsidDel="008C542F">
          <w:rPr>
            <w:rFonts w:asciiTheme="minorHAnsi" w:hAnsiTheme="minorHAnsi" w:cstheme="minorHAnsi"/>
          </w:rPr>
          <w:delText>Dubai</w:delText>
        </w:r>
      </w:del>
      <w:ins w:id="17" w:author="YoumHeung Youl" w:date="2024-10-29T21:24:00Z">
        <w:r w:rsidRPr="00D70346">
          <w:rPr>
            <w:rFonts w:asciiTheme="minorHAnsi" w:eastAsiaTheme="minorEastAsia" w:hAnsiTheme="minorHAnsi" w:cstheme="minorHAnsi"/>
            <w:lang w:eastAsia="ko-KR"/>
          </w:rPr>
          <w:t>Bucharest</w:t>
        </w:r>
      </w:ins>
      <w:r w:rsidRPr="00D70346">
        <w:rPr>
          <w:rFonts w:asciiTheme="minorHAnsi" w:hAnsiTheme="minorHAnsi" w:cstheme="minorHAnsi"/>
        </w:rPr>
        <w:t>, 20</w:t>
      </w:r>
      <w:ins w:id="18" w:author="YoumHeung Youl" w:date="2024-10-29T21:24:00Z">
        <w:r w:rsidRPr="00D70346">
          <w:rPr>
            <w:rFonts w:asciiTheme="minorHAnsi" w:eastAsiaTheme="minorEastAsia" w:hAnsiTheme="minorHAnsi" w:cstheme="minorHAnsi"/>
            <w:lang w:eastAsia="ko-KR"/>
          </w:rPr>
          <w:t>22</w:t>
        </w:r>
      </w:ins>
      <w:del w:id="19" w:author="YoumHeung Youl" w:date="2024-10-29T21:24:00Z">
        <w:r w:rsidRPr="00D70346" w:rsidDel="008C542F">
          <w:rPr>
            <w:rFonts w:asciiTheme="minorHAnsi" w:hAnsiTheme="minorHAnsi" w:cstheme="minorHAnsi"/>
          </w:rPr>
          <w:delText>18</w:delText>
        </w:r>
      </w:del>
      <w:r w:rsidRPr="00D70346">
        <w:rPr>
          <w:rFonts w:asciiTheme="minorHAnsi" w:hAnsiTheme="minorHAnsi" w:cstheme="minorHAnsi"/>
        </w:rPr>
        <w:t xml:space="preserve">) of the Plenipotentiary Conference, on ITU's role in child online </w:t>
      </w:r>
      <w:proofErr w:type="gramStart"/>
      <w:r w:rsidRPr="00D70346">
        <w:rPr>
          <w:rFonts w:asciiTheme="minorHAnsi" w:hAnsiTheme="minorHAnsi" w:cstheme="minorHAnsi"/>
        </w:rPr>
        <w:t>protection;</w:t>
      </w:r>
      <w:proofErr w:type="gramEnd"/>
    </w:p>
    <w:p w14:paraId="0643F790"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e)</w:t>
      </w:r>
      <w:r w:rsidRPr="00D70346">
        <w:rPr>
          <w:rFonts w:asciiTheme="minorHAnsi" w:hAnsiTheme="minorHAnsi" w:cstheme="minorHAnsi"/>
        </w:rPr>
        <w:tab/>
        <w:t xml:space="preserve">that the United Nations adopted the Convention on the Rights of the Child (New York, 1989), bearing in mind that the need to extend particular care to the child has been stated in the Geneva Declaration of the Rights of the Child of 1924 and in the Declaration of the Rights of the Child adopted by the United Nations General Assembly on 20 November 1959 and recognized in the Universal Declaration of Human Rights, in the International Covenant on Civil and Political Rights (in particular in Articles 23 and 24), in the International Covenant on Economic, Social and Cultural Rights (in particular in Article 10) and in the statutes and </w:t>
      </w:r>
      <w:r w:rsidRPr="00D70346">
        <w:rPr>
          <w:rFonts w:asciiTheme="minorHAnsi" w:hAnsiTheme="minorHAnsi" w:cstheme="minorHAnsi"/>
        </w:rPr>
        <w:lastRenderedPageBreak/>
        <w:t>relevant instruments of specialized agencies and international organizations concerned with the welfare of children;</w:t>
      </w:r>
    </w:p>
    <w:p w14:paraId="787CFF30"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f)</w:t>
      </w:r>
      <w:r w:rsidRPr="00D70346">
        <w:rPr>
          <w:rFonts w:asciiTheme="minorHAnsi" w:hAnsiTheme="minorHAnsi" w:cstheme="minorHAnsi"/>
        </w:rPr>
        <w:tab/>
        <w:t>that, within the framework of the Convention on the Rights of the Child, the States Parties undertook to protect the child from all forms of exploitation and sexual abuse, and for that purpose, in particular, to take all appropriate national, bilateral and multilateral measures to prevent (a) the inducement or coercion of a child to engage in any unlawful sexual activity; (b) the exploitative use of children in prostitution or other unlawful sexual practices; (c) the exploitative use of children in pornographic performances and materials (Article 34);</w:t>
      </w:r>
    </w:p>
    <w:p w14:paraId="6E56D743" w14:textId="77777777" w:rsidR="001B70EA" w:rsidRPr="00D70346" w:rsidRDefault="001B70EA" w:rsidP="00325481">
      <w:pPr>
        <w:spacing w:before="288"/>
        <w:rPr>
          <w:rFonts w:asciiTheme="minorHAnsi" w:hAnsiTheme="minorHAnsi" w:cstheme="minorHAnsi"/>
          <w:i/>
          <w:iCs/>
        </w:rPr>
      </w:pPr>
      <w:r w:rsidRPr="00D70346">
        <w:rPr>
          <w:rFonts w:asciiTheme="minorHAnsi" w:hAnsiTheme="minorHAnsi" w:cstheme="minorHAnsi"/>
          <w:i/>
          <w:iCs/>
        </w:rPr>
        <w:t>g)</w:t>
      </w:r>
      <w:r w:rsidRPr="00D70346">
        <w:rPr>
          <w:rFonts w:asciiTheme="minorHAnsi" w:hAnsiTheme="minorHAnsi" w:cstheme="minorHAnsi"/>
        </w:rPr>
        <w:tab/>
        <w:t xml:space="preserve">that the Convention on the Rights of the Child establishes for States Parties that children have the right to freedom of expression, which includes the freedom to seek, receive and impart information and ideas, especially those aimed at promoting their social, spiritual and moral well-being and their physical and mental </w:t>
      </w:r>
      <w:proofErr w:type="gramStart"/>
      <w:r w:rsidRPr="00D70346">
        <w:rPr>
          <w:rFonts w:asciiTheme="minorHAnsi" w:hAnsiTheme="minorHAnsi" w:cstheme="minorHAnsi"/>
        </w:rPr>
        <w:t>health;</w:t>
      </w:r>
      <w:proofErr w:type="gramEnd"/>
    </w:p>
    <w:p w14:paraId="148D04E0"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h)</w:t>
      </w:r>
      <w:r w:rsidRPr="00D70346">
        <w:rPr>
          <w:rFonts w:asciiTheme="minorHAnsi" w:hAnsiTheme="minorHAnsi" w:cstheme="minorHAnsi"/>
        </w:rPr>
        <w:tab/>
        <w:t>that pursuant to Article 10 of the Optional Protocol to the Convention on the Rights of the Child (New York, 2000) on the sale of children, child prostitution and child pornography, the States Parties shall take all necessary steps to strengthen international cooperation by multilateral, regional and bilateral arrangements for the prevention, detection, investigation, prosecution and punishment of those responsible for acts involving the sale of children, child prostitution, child pornography and child sex tourism; and shall also promote international cooperation and coordination between their authorities, national and international non-governmental organizations and international organizations;</w:t>
      </w:r>
    </w:p>
    <w:p w14:paraId="172A2D8E" w14:textId="48067B69" w:rsidR="001B70EA" w:rsidRPr="00904E18" w:rsidRDefault="001B70EA" w:rsidP="00325481">
      <w:pPr>
        <w:spacing w:before="288"/>
        <w:rPr>
          <w:rFonts w:asciiTheme="minorHAnsi" w:hAnsiTheme="minorHAnsi" w:cstheme="minorHAnsi"/>
        </w:rPr>
      </w:pPr>
      <w:proofErr w:type="spellStart"/>
      <w:r w:rsidRPr="00D70346">
        <w:rPr>
          <w:rFonts w:asciiTheme="minorHAnsi" w:hAnsiTheme="minorHAnsi" w:cstheme="minorHAnsi"/>
          <w:i/>
          <w:iCs/>
        </w:rPr>
        <w:t>i</w:t>
      </w:r>
      <w:proofErr w:type="spellEnd"/>
      <w:r w:rsidRPr="00D70346">
        <w:rPr>
          <w:rFonts w:asciiTheme="minorHAnsi" w:hAnsiTheme="minorHAnsi" w:cstheme="minorHAnsi"/>
          <w:i/>
          <w:iCs/>
        </w:rPr>
        <w:t>)</w:t>
      </w:r>
      <w:r w:rsidRPr="00D70346">
        <w:rPr>
          <w:rFonts w:asciiTheme="minorHAnsi" w:hAnsiTheme="minorHAnsi" w:cstheme="minorHAnsi"/>
        </w:rPr>
        <w:tab/>
        <w:t xml:space="preserve">that United Nations Human Rights Council Resolution 20/8, adopted on 5 July 2012, states </w:t>
      </w:r>
      <w:proofErr w:type="gramStart"/>
      <w:r w:rsidRPr="00D70346">
        <w:rPr>
          <w:rFonts w:asciiTheme="minorHAnsi" w:hAnsiTheme="minorHAnsi" w:cstheme="minorHAnsi"/>
        </w:rPr>
        <w:t>that ''</w:t>
      </w:r>
      <w:proofErr w:type="gramEnd"/>
      <w:r w:rsidRPr="00D70346">
        <w:rPr>
          <w:rFonts w:asciiTheme="minorHAnsi" w:hAnsiTheme="minorHAnsi" w:cstheme="minorHAnsi"/>
        </w:rPr>
        <w:t>the same rights that people have offline must also be protected online'</w:t>
      </w:r>
      <w:proofErr w:type="gramStart"/>
      <w:r w:rsidRPr="00D70346">
        <w:rPr>
          <w:rFonts w:asciiTheme="minorHAnsi" w:hAnsiTheme="minorHAnsi" w:cstheme="minorHAnsi"/>
        </w:rPr>
        <w:t>';</w:t>
      </w:r>
      <w:proofErr w:type="gramEnd"/>
    </w:p>
    <w:p w14:paraId="482260CD"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j</w:t>
      </w:r>
      <w:proofErr w:type="gramStart"/>
      <w:r w:rsidRPr="00D70346">
        <w:rPr>
          <w:rFonts w:asciiTheme="minorHAnsi" w:hAnsiTheme="minorHAnsi" w:cstheme="minorHAnsi"/>
          <w:i/>
          <w:iCs/>
        </w:rPr>
        <w:t xml:space="preserve">) </w:t>
      </w:r>
      <w:r w:rsidRPr="00D70346">
        <w:rPr>
          <w:rFonts w:asciiTheme="minorHAnsi" w:hAnsiTheme="minorHAnsi" w:cstheme="minorHAnsi"/>
          <w:i/>
          <w:iCs/>
        </w:rPr>
        <w:tab/>
      </w:r>
      <w:r w:rsidRPr="00D70346">
        <w:rPr>
          <w:rFonts w:asciiTheme="minorHAnsi" w:hAnsiTheme="minorHAnsi" w:cstheme="minorHAnsi"/>
        </w:rPr>
        <w:t>that</w:t>
      </w:r>
      <w:proofErr w:type="gramEnd"/>
      <w:r w:rsidRPr="00D70346">
        <w:rPr>
          <w:rFonts w:asciiTheme="minorHAnsi" w:hAnsiTheme="minorHAnsi" w:cstheme="minorHAnsi"/>
        </w:rPr>
        <w:t xml:space="preserve"> the Committee on the Rights of the Child adopted its General comment No. 25 (2021), on children's rights in relation to the digital environment, which outlines how States Parties should implement the Convention on the Rights of the Child in relation to the digital </w:t>
      </w:r>
      <w:proofErr w:type="gramStart"/>
      <w:r w:rsidRPr="00D70346">
        <w:rPr>
          <w:rFonts w:asciiTheme="minorHAnsi" w:hAnsiTheme="minorHAnsi" w:cstheme="minorHAnsi"/>
        </w:rPr>
        <w:t>environment;</w:t>
      </w:r>
      <w:proofErr w:type="gramEnd"/>
    </w:p>
    <w:p w14:paraId="69E87100"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k)</w:t>
      </w:r>
      <w:r w:rsidRPr="00D70346">
        <w:rPr>
          <w:rFonts w:asciiTheme="minorHAnsi" w:hAnsiTheme="minorHAnsi" w:cstheme="minorHAnsi"/>
        </w:rPr>
        <w:tab/>
        <w:t xml:space="preserve">that the World Summit on the Information Society (WSIS), in the Tunis Commitment of 2005 (§ 24), recognized the role of ICTs in the protection of children and in enhancing the development of children, urging Member States to strengthen action to protect children from abuse and defend their rights in the context of </w:t>
      </w:r>
      <w:proofErr w:type="gramStart"/>
      <w:r w:rsidRPr="00D70346">
        <w:rPr>
          <w:rFonts w:asciiTheme="minorHAnsi" w:hAnsiTheme="minorHAnsi" w:cstheme="minorHAnsi"/>
        </w:rPr>
        <w:t>ICTs;</w:t>
      </w:r>
      <w:proofErr w:type="gramEnd"/>
    </w:p>
    <w:p w14:paraId="1543EAF7"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l)</w:t>
      </w:r>
      <w:r w:rsidRPr="00D70346">
        <w:rPr>
          <w:rFonts w:asciiTheme="minorHAnsi" w:hAnsiTheme="minorHAnsi" w:cstheme="minorHAnsi"/>
        </w:rPr>
        <w:tab/>
        <w:t xml:space="preserve">that Resolution 45 (Rev. </w:t>
      </w:r>
      <w:del w:id="20" w:author="YoumHeung Youl" w:date="2025-05-29T02:17:00Z">
        <w:r w:rsidRPr="00D70346" w:rsidDel="002C445B">
          <w:rPr>
            <w:rFonts w:asciiTheme="minorHAnsi" w:hAnsiTheme="minorHAnsi" w:cstheme="minorHAnsi"/>
          </w:rPr>
          <w:delText>Kigali</w:delText>
        </w:r>
      </w:del>
      <w:ins w:id="21" w:author="YoumHeung Youl" w:date="2025-05-29T02:17:00Z">
        <w:r w:rsidRPr="00D70346">
          <w:rPr>
            <w:rFonts w:asciiTheme="minorHAnsi" w:eastAsia="Malgun Gothic" w:hAnsiTheme="minorHAnsi" w:cstheme="minorHAnsi"/>
            <w:lang w:eastAsia="ko-KR"/>
          </w:rPr>
          <w:t>Baku</w:t>
        </w:r>
      </w:ins>
      <w:r w:rsidRPr="00D70346">
        <w:rPr>
          <w:rFonts w:asciiTheme="minorHAnsi" w:hAnsiTheme="minorHAnsi" w:cstheme="minorHAnsi"/>
        </w:rPr>
        <w:t>, 202</w:t>
      </w:r>
      <w:del w:id="22" w:author="YoumHeung Youl" w:date="2025-05-29T02:17:00Z">
        <w:r w:rsidRPr="00D70346" w:rsidDel="002C445B">
          <w:rPr>
            <w:rFonts w:asciiTheme="minorHAnsi" w:hAnsiTheme="minorHAnsi" w:cstheme="minorHAnsi"/>
          </w:rPr>
          <w:delText>2</w:delText>
        </w:r>
      </w:del>
      <w:ins w:id="23" w:author="YoumHeung Youl" w:date="2025-05-29T02:17:00Z">
        <w:r w:rsidRPr="00D70346">
          <w:rPr>
            <w:rFonts w:asciiTheme="minorHAnsi" w:eastAsia="Malgun Gothic" w:hAnsiTheme="minorHAnsi" w:cstheme="minorHAnsi"/>
            <w:lang w:eastAsia="ko-KR"/>
          </w:rPr>
          <w:t>5</w:t>
        </w:r>
      </w:ins>
      <w:r w:rsidRPr="00D70346">
        <w:rPr>
          <w:rFonts w:asciiTheme="minorHAnsi" w:hAnsiTheme="minorHAnsi" w:cstheme="minorHAnsi"/>
        </w:rPr>
        <w:t xml:space="preserve">) of this conference, on mechanisms for enhancing cooperation on cybersecurity, including countering and combating spam, recognizes the role of </w:t>
      </w:r>
      <w:r w:rsidRPr="00D70346">
        <w:rPr>
          <w:rFonts w:asciiTheme="minorHAnsi" w:hAnsiTheme="minorHAnsi" w:cstheme="minorHAnsi"/>
          <w:lang w:eastAsia="zh-CN"/>
        </w:rPr>
        <w:t>telecommunications/</w:t>
      </w:r>
      <w:r w:rsidRPr="00D70346">
        <w:rPr>
          <w:rFonts w:asciiTheme="minorHAnsi" w:hAnsiTheme="minorHAnsi" w:cstheme="minorHAnsi"/>
        </w:rPr>
        <w:t>ICTs in the protection of children and in enhancing their development and that action to protect children from abuse and defend their rights in the context of telecommunications/ICTs should be strengthened, emphasizing that the best interests of the child are a key consideration;</w:t>
      </w:r>
    </w:p>
    <w:p w14:paraId="6999B0AA"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m)</w:t>
      </w:r>
      <w:r w:rsidRPr="00D70346">
        <w:rPr>
          <w:rFonts w:asciiTheme="minorHAnsi" w:hAnsiTheme="minorHAnsi" w:cstheme="minorHAnsi"/>
        </w:rPr>
        <w:tab/>
        <w:t xml:space="preserve">that, during the 2012 WSIS Forum in Geneva, a meeting was organized with partners in the Child Online Protection (COP) initiative, which achieved an important outcome, namely </w:t>
      </w:r>
      <w:r w:rsidRPr="00D70346">
        <w:rPr>
          <w:rFonts w:asciiTheme="minorHAnsi" w:hAnsiTheme="minorHAnsi" w:cstheme="minorHAnsi"/>
        </w:rPr>
        <w:lastRenderedPageBreak/>
        <w:t xml:space="preserve">the agreement to work closely with the Family Online Safety Institute and the Internet Watch Foundation </w:t>
      </w:r>
      <w:proofErr w:type="gramStart"/>
      <w:r w:rsidRPr="00D70346">
        <w:rPr>
          <w:rFonts w:asciiTheme="minorHAnsi" w:hAnsiTheme="minorHAnsi" w:cstheme="minorHAnsi"/>
        </w:rPr>
        <w:t>in order to</w:t>
      </w:r>
      <w:proofErr w:type="gramEnd"/>
      <w:r w:rsidRPr="00D70346">
        <w:rPr>
          <w:rFonts w:asciiTheme="minorHAnsi" w:hAnsiTheme="minorHAnsi" w:cstheme="minorHAnsi"/>
        </w:rPr>
        <w:t xml:space="preserve"> provide the necessary assistance to Member </w:t>
      </w:r>
      <w:proofErr w:type="gramStart"/>
      <w:r w:rsidRPr="00D70346">
        <w:rPr>
          <w:rFonts w:asciiTheme="minorHAnsi" w:hAnsiTheme="minorHAnsi" w:cstheme="minorHAnsi"/>
        </w:rPr>
        <w:t>States;</w:t>
      </w:r>
      <w:proofErr w:type="gramEnd"/>
    </w:p>
    <w:p w14:paraId="481B46AB"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n)</w:t>
      </w:r>
      <w:r w:rsidRPr="00D70346">
        <w:rPr>
          <w:rFonts w:asciiTheme="minorHAnsi" w:hAnsiTheme="minorHAnsi" w:cstheme="minorHAnsi"/>
        </w:rPr>
        <w:tab/>
        <w:t xml:space="preserve">Resolution 17 (Rev. Kigali, 2022) of this conference, which invites nations to pursue regional </w:t>
      </w:r>
      <w:proofErr w:type="gramStart"/>
      <w:r w:rsidRPr="00D70346">
        <w:rPr>
          <w:rFonts w:asciiTheme="minorHAnsi" w:hAnsiTheme="minorHAnsi" w:cstheme="minorHAnsi"/>
        </w:rPr>
        <w:t>initiatives;</w:t>
      </w:r>
      <w:proofErr w:type="gramEnd"/>
    </w:p>
    <w:p w14:paraId="5972F0F3" w14:textId="6941A5CB"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o)</w:t>
      </w:r>
      <w:r w:rsidRPr="00D70346">
        <w:rPr>
          <w:rFonts w:asciiTheme="minorHAnsi" w:hAnsiTheme="minorHAnsi" w:cstheme="minorHAnsi"/>
        </w:rPr>
        <w:tab/>
        <w:t>the work under way in Question 3/2 of Study Group 2 of the ITU Telecommunication Development Sector (ITU-D), on cybersecurity, which includes child online protection, as well as other relevant activities in the ITU Sectors</w:t>
      </w:r>
      <w:ins w:id="24" w:author="YoumHeung Youl" w:date="2024-10-29T21:25:00Z">
        <w:r w:rsidRPr="00D70346">
          <w:rPr>
            <w:rFonts w:asciiTheme="minorHAnsi" w:eastAsiaTheme="minorEastAsia" w:hAnsiTheme="minorHAnsi" w:cstheme="minorHAnsi"/>
            <w:lang w:eastAsia="ko-KR"/>
          </w:rPr>
          <w:t xml:space="preserve"> </w:t>
        </w:r>
      </w:ins>
      <w:r w:rsidRPr="00D70346">
        <w:rPr>
          <w:rFonts w:asciiTheme="minorHAnsi" w:hAnsiTheme="minorHAnsi" w:cstheme="minorHAnsi"/>
        </w:rPr>
        <w:t>and activities of CWG-COP</w:t>
      </w:r>
      <w:ins w:id="25" w:author="YoumHeung Youl" w:date="2024-11-29T13:07:00Z">
        <w:r w:rsidRPr="00D70346">
          <w:rPr>
            <w:rFonts w:asciiTheme="minorHAnsi" w:eastAsia="Malgun Gothic" w:hAnsiTheme="minorHAnsi" w:cstheme="minorHAnsi"/>
            <w:lang w:eastAsia="ko-KR"/>
          </w:rPr>
          <w:t>,</w:t>
        </w:r>
      </w:ins>
      <w:ins w:id="26" w:author="YoumHeung Youl" w:date="2024-11-29T13:06:00Z">
        <w:r w:rsidRPr="00D70346">
          <w:rPr>
            <w:rFonts w:asciiTheme="minorHAnsi" w:eastAsia="Malgun Gothic" w:hAnsiTheme="minorHAnsi" w:cstheme="minorHAnsi"/>
            <w:lang w:eastAsia="ko-KR"/>
          </w:rPr>
          <w:t xml:space="preserve"> </w:t>
        </w:r>
        <w:r w:rsidRPr="00D70346">
          <w:rPr>
            <w:rFonts w:asciiTheme="minorHAnsi" w:eastAsiaTheme="minorEastAsia" w:hAnsiTheme="minorHAnsi" w:cstheme="minorHAnsi"/>
            <w:lang w:eastAsia="ko-KR"/>
          </w:rPr>
          <w:t xml:space="preserve">and other </w:t>
        </w:r>
        <w:r w:rsidRPr="00D70346">
          <w:rPr>
            <w:rFonts w:asciiTheme="minorHAnsi" w:eastAsia="Malgun Gothic" w:hAnsiTheme="minorHAnsi" w:cstheme="minorHAnsi"/>
            <w:lang w:eastAsia="ko-KR"/>
          </w:rPr>
          <w:t>relevant groups</w:t>
        </w:r>
      </w:ins>
      <w:r w:rsidRPr="00D70346">
        <w:rPr>
          <w:rFonts w:asciiTheme="minorHAnsi" w:hAnsiTheme="minorHAnsi" w:cstheme="minorHAnsi"/>
        </w:rPr>
        <w:t>,</w:t>
      </w:r>
    </w:p>
    <w:p w14:paraId="29928A86" w14:textId="77777777" w:rsidR="001B70EA" w:rsidRPr="00D70346" w:rsidRDefault="001B70EA" w:rsidP="00325481">
      <w:pPr>
        <w:pStyle w:val="Call"/>
        <w:spacing w:before="288" w:line="240" w:lineRule="auto"/>
        <w:rPr>
          <w:rFonts w:asciiTheme="minorHAnsi" w:eastAsia="Malgun Gothic" w:hAnsiTheme="minorHAnsi" w:cstheme="minorHAnsi"/>
          <w:sz w:val="24"/>
          <w:szCs w:val="24"/>
          <w:lang w:eastAsia="ko-KR"/>
        </w:rPr>
      </w:pPr>
      <w:proofErr w:type="spellStart"/>
      <w:proofErr w:type="gramStart"/>
      <w:r w:rsidRPr="00D70346">
        <w:rPr>
          <w:rFonts w:asciiTheme="minorHAnsi" w:hAnsiTheme="minorHAnsi" w:cstheme="minorHAnsi"/>
          <w:sz w:val="24"/>
          <w:szCs w:val="24"/>
        </w:rPr>
        <w:t>taking</w:t>
      </w:r>
      <w:proofErr w:type="spellEnd"/>
      <w:proofErr w:type="gramEnd"/>
      <w:r w:rsidRPr="00D70346">
        <w:rPr>
          <w:rFonts w:asciiTheme="minorHAnsi" w:hAnsiTheme="minorHAnsi" w:cstheme="minorHAnsi"/>
          <w:sz w:val="24"/>
          <w:szCs w:val="24"/>
        </w:rPr>
        <w:t xml:space="preserve"> </w:t>
      </w:r>
      <w:proofErr w:type="spellStart"/>
      <w:r w:rsidRPr="00D70346">
        <w:rPr>
          <w:rFonts w:asciiTheme="minorHAnsi" w:hAnsiTheme="minorHAnsi" w:cstheme="minorHAnsi"/>
          <w:sz w:val="24"/>
          <w:szCs w:val="24"/>
        </w:rPr>
        <w:t>into</w:t>
      </w:r>
      <w:proofErr w:type="spellEnd"/>
      <w:r w:rsidRPr="00D70346">
        <w:rPr>
          <w:rFonts w:asciiTheme="minorHAnsi" w:hAnsiTheme="minorHAnsi" w:cstheme="minorHAnsi"/>
          <w:sz w:val="24"/>
          <w:szCs w:val="24"/>
        </w:rPr>
        <w:t xml:space="preserve"> </w:t>
      </w:r>
      <w:proofErr w:type="spellStart"/>
      <w:r w:rsidRPr="00D70346">
        <w:rPr>
          <w:rFonts w:asciiTheme="minorHAnsi" w:hAnsiTheme="minorHAnsi" w:cstheme="minorHAnsi"/>
          <w:sz w:val="24"/>
          <w:szCs w:val="24"/>
        </w:rPr>
        <w:t>account</w:t>
      </w:r>
      <w:proofErr w:type="spellEnd"/>
    </w:p>
    <w:p w14:paraId="75D8EDE6"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a)</w:t>
      </w:r>
      <w:r w:rsidRPr="00D70346">
        <w:rPr>
          <w:rFonts w:asciiTheme="minorHAnsi" w:hAnsiTheme="minorHAnsi" w:cstheme="minorHAnsi"/>
          <w:i/>
          <w:iCs/>
        </w:rPr>
        <w:tab/>
      </w:r>
      <w:r w:rsidRPr="00D70346">
        <w:rPr>
          <w:rFonts w:asciiTheme="minorHAnsi" w:hAnsiTheme="minorHAnsi" w:cstheme="minorHAnsi"/>
        </w:rPr>
        <w:t xml:space="preserve">that there are online risks that children are exposed to on the Internet, which have diversified and multiplied with the rapid development of information technology and telecommunication </w:t>
      </w:r>
      <w:proofErr w:type="gramStart"/>
      <w:r w:rsidRPr="00D70346">
        <w:rPr>
          <w:rFonts w:asciiTheme="minorHAnsi" w:hAnsiTheme="minorHAnsi" w:cstheme="minorHAnsi"/>
        </w:rPr>
        <w:t>devices;</w:t>
      </w:r>
      <w:proofErr w:type="gramEnd"/>
    </w:p>
    <w:p w14:paraId="079C9CD1" w14:textId="79A195B8" w:rsidR="001B70EA" w:rsidRPr="00904E18" w:rsidRDefault="001B70EA" w:rsidP="00325481">
      <w:pPr>
        <w:spacing w:before="288"/>
        <w:rPr>
          <w:rFonts w:asciiTheme="minorHAnsi" w:hAnsiTheme="minorHAnsi" w:cstheme="minorHAnsi"/>
        </w:rPr>
      </w:pPr>
      <w:r w:rsidRPr="00D70346">
        <w:rPr>
          <w:rFonts w:asciiTheme="minorHAnsi" w:hAnsiTheme="minorHAnsi" w:cstheme="minorHAnsi"/>
          <w:i/>
          <w:iCs/>
        </w:rPr>
        <w:t>b)</w:t>
      </w:r>
      <w:r w:rsidRPr="00D70346">
        <w:rPr>
          <w:rFonts w:asciiTheme="minorHAnsi" w:hAnsiTheme="minorHAnsi" w:cstheme="minorHAnsi"/>
          <w:i/>
          <w:iCs/>
        </w:rPr>
        <w:tab/>
      </w:r>
      <w:r w:rsidRPr="00D70346">
        <w:rPr>
          <w:rFonts w:asciiTheme="minorHAnsi" w:hAnsiTheme="minorHAnsi" w:cstheme="minorHAnsi"/>
        </w:rPr>
        <w:t xml:space="preserve">that the Internet is a major platform for many different types of educational, cultural and entertainment activities and plays a very important role in the provision of education for children, enriching the curriculum and helping to bridge language and other barriers between the children of all </w:t>
      </w:r>
      <w:proofErr w:type="gramStart"/>
      <w:r w:rsidRPr="00D70346">
        <w:rPr>
          <w:rFonts w:asciiTheme="minorHAnsi" w:hAnsiTheme="minorHAnsi" w:cstheme="minorHAnsi"/>
        </w:rPr>
        <w:t>nations;</w:t>
      </w:r>
      <w:proofErr w:type="gramEnd"/>
    </w:p>
    <w:p w14:paraId="1E38B886"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c)</w:t>
      </w:r>
      <w:r w:rsidRPr="00D70346">
        <w:rPr>
          <w:rFonts w:asciiTheme="minorHAnsi" w:hAnsiTheme="minorHAnsi" w:cstheme="minorHAnsi"/>
        </w:rPr>
        <w:tab/>
      </w:r>
      <w:proofErr w:type="gramStart"/>
      <w:r w:rsidRPr="00D70346">
        <w:rPr>
          <w:rFonts w:asciiTheme="minorHAnsi" w:hAnsiTheme="minorHAnsi" w:cstheme="minorHAnsi"/>
        </w:rPr>
        <w:t>the increasingly</w:t>
      </w:r>
      <w:proofErr w:type="gramEnd"/>
      <w:r w:rsidRPr="00D70346">
        <w:rPr>
          <w:rFonts w:asciiTheme="minorHAnsi" w:hAnsiTheme="minorHAnsi" w:cstheme="minorHAnsi"/>
        </w:rPr>
        <w:t xml:space="preserve"> widespread access to telecommunications/ICTs worldwide, </w:t>
      </w:r>
      <w:proofErr w:type="gramStart"/>
      <w:r w:rsidRPr="00D70346">
        <w:rPr>
          <w:rFonts w:asciiTheme="minorHAnsi" w:hAnsiTheme="minorHAnsi" w:cstheme="minorHAnsi"/>
        </w:rPr>
        <w:t>in particular the</w:t>
      </w:r>
      <w:proofErr w:type="gramEnd"/>
      <w:r w:rsidRPr="00D70346">
        <w:rPr>
          <w:rFonts w:asciiTheme="minorHAnsi" w:hAnsiTheme="minorHAnsi" w:cstheme="minorHAnsi"/>
        </w:rPr>
        <w:t xml:space="preserve"> Internet, and use thereof by children, at times with no control or </w:t>
      </w:r>
      <w:proofErr w:type="gramStart"/>
      <w:r w:rsidRPr="00D70346">
        <w:rPr>
          <w:rFonts w:asciiTheme="minorHAnsi" w:hAnsiTheme="minorHAnsi" w:cstheme="minorHAnsi"/>
        </w:rPr>
        <w:t>guidance;</w:t>
      </w:r>
      <w:proofErr w:type="gramEnd"/>
    </w:p>
    <w:p w14:paraId="010BA1CF"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d)</w:t>
      </w:r>
      <w:r w:rsidRPr="00D70346">
        <w:rPr>
          <w:rFonts w:asciiTheme="minorHAnsi" w:hAnsiTheme="minorHAnsi" w:cstheme="minorHAnsi"/>
        </w:rPr>
        <w:tab/>
        <w:t xml:space="preserve">the importance of empowering children in the use of telecommunications/ICTs, so they can develop ICT knowledge and skills to make critical and safe use of the Internet, through digital </w:t>
      </w:r>
      <w:proofErr w:type="gramStart"/>
      <w:r w:rsidRPr="00D70346">
        <w:rPr>
          <w:rFonts w:asciiTheme="minorHAnsi" w:hAnsiTheme="minorHAnsi" w:cstheme="minorHAnsi"/>
        </w:rPr>
        <w:t>literacy;</w:t>
      </w:r>
      <w:proofErr w:type="gramEnd"/>
    </w:p>
    <w:p w14:paraId="364B2D5C"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e)</w:t>
      </w:r>
      <w:r w:rsidRPr="00D70346">
        <w:rPr>
          <w:rFonts w:asciiTheme="minorHAnsi" w:hAnsiTheme="minorHAnsi" w:cstheme="minorHAnsi"/>
          <w:i/>
          <w:iCs/>
        </w:rPr>
        <w:tab/>
      </w:r>
      <w:r w:rsidRPr="00D70346">
        <w:rPr>
          <w:rFonts w:asciiTheme="minorHAnsi" w:hAnsiTheme="minorHAnsi" w:cstheme="minorHAnsi"/>
        </w:rPr>
        <w:t xml:space="preserve">the need for children to use telecommunication/ICT tools, with emphasis on the importance of protecting them </w:t>
      </w:r>
      <w:proofErr w:type="gramStart"/>
      <w:r w:rsidRPr="00D70346">
        <w:rPr>
          <w:rFonts w:asciiTheme="minorHAnsi" w:hAnsiTheme="minorHAnsi" w:cstheme="minorHAnsi"/>
        </w:rPr>
        <w:t>online;</w:t>
      </w:r>
      <w:proofErr w:type="gramEnd"/>
    </w:p>
    <w:p w14:paraId="7D17EDDF"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f)</w:t>
      </w:r>
      <w:r w:rsidRPr="00D70346">
        <w:rPr>
          <w:rFonts w:asciiTheme="minorHAnsi" w:hAnsiTheme="minorHAnsi" w:cstheme="minorHAnsi"/>
        </w:rPr>
        <w:tab/>
        <w:t xml:space="preserve">the need to protect children's data when they are being collected </w:t>
      </w:r>
      <w:ins w:id="27" w:author="YoumHeung Youl" w:date="2024-10-30T21:28:00Z">
        <w:r w:rsidRPr="00D70346">
          <w:rPr>
            <w:rFonts w:asciiTheme="minorHAnsi" w:eastAsiaTheme="minorEastAsia" w:hAnsiTheme="minorHAnsi" w:cstheme="minorHAnsi"/>
            <w:lang w:eastAsia="ko-KR"/>
          </w:rPr>
          <w:t xml:space="preserve">and processed </w:t>
        </w:r>
      </w:ins>
      <w:r w:rsidRPr="00D70346">
        <w:rPr>
          <w:rFonts w:asciiTheme="minorHAnsi" w:hAnsiTheme="minorHAnsi" w:cstheme="minorHAnsi"/>
        </w:rPr>
        <w:t xml:space="preserve">to produce statistics and indicators on child online </w:t>
      </w:r>
      <w:proofErr w:type="gramStart"/>
      <w:r w:rsidRPr="00D70346">
        <w:rPr>
          <w:rFonts w:asciiTheme="minorHAnsi" w:hAnsiTheme="minorHAnsi" w:cstheme="minorHAnsi"/>
        </w:rPr>
        <w:t>protection;</w:t>
      </w:r>
      <w:proofErr w:type="gramEnd"/>
    </w:p>
    <w:p w14:paraId="1A0D8C4F"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g)</w:t>
      </w:r>
      <w:r w:rsidRPr="00D70346">
        <w:rPr>
          <w:rFonts w:asciiTheme="minorHAnsi" w:hAnsiTheme="minorHAnsi" w:cstheme="minorHAnsi"/>
          <w:i/>
          <w:iCs/>
        </w:rPr>
        <w:tab/>
      </w:r>
      <w:r w:rsidRPr="00D70346">
        <w:rPr>
          <w:rFonts w:asciiTheme="minorHAnsi" w:hAnsiTheme="minorHAnsi" w:cstheme="minorHAnsi"/>
        </w:rPr>
        <w:t xml:space="preserve">the requirement for a multistakeholder approach, as envisaged by WSIS, </w:t>
      </w:r>
      <w:proofErr w:type="gramStart"/>
      <w:r w:rsidRPr="00D70346">
        <w:rPr>
          <w:rFonts w:asciiTheme="minorHAnsi" w:hAnsiTheme="minorHAnsi" w:cstheme="minorHAnsi"/>
        </w:rPr>
        <w:t>in order to</w:t>
      </w:r>
      <w:proofErr w:type="gramEnd"/>
      <w:r w:rsidRPr="00D70346">
        <w:rPr>
          <w:rFonts w:asciiTheme="minorHAnsi" w:hAnsiTheme="minorHAnsi" w:cstheme="minorHAnsi"/>
        </w:rPr>
        <w:t xml:space="preserve"> promote social responsibility in the telecommunication/ICT sector </w:t>
      </w:r>
      <w:proofErr w:type="gramStart"/>
      <w:r w:rsidRPr="00D70346">
        <w:rPr>
          <w:rFonts w:asciiTheme="minorHAnsi" w:hAnsiTheme="minorHAnsi" w:cstheme="minorHAnsi"/>
        </w:rPr>
        <w:t>so as to</w:t>
      </w:r>
      <w:proofErr w:type="gramEnd"/>
      <w:r w:rsidRPr="00D70346">
        <w:rPr>
          <w:rFonts w:asciiTheme="minorHAnsi" w:hAnsiTheme="minorHAnsi" w:cstheme="minorHAnsi"/>
        </w:rPr>
        <w:t xml:space="preserve"> effectively make use of the variety of tools available to build confidence and security in the use of telecommunications/ICTs, reducing the risks identified for </w:t>
      </w:r>
      <w:proofErr w:type="gramStart"/>
      <w:r w:rsidRPr="00D70346">
        <w:rPr>
          <w:rFonts w:asciiTheme="minorHAnsi" w:hAnsiTheme="minorHAnsi" w:cstheme="minorHAnsi"/>
        </w:rPr>
        <w:t>children;</w:t>
      </w:r>
      <w:proofErr w:type="gramEnd"/>
    </w:p>
    <w:p w14:paraId="14CC75C3"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h)</w:t>
      </w:r>
      <w:r w:rsidRPr="00D70346">
        <w:rPr>
          <w:rFonts w:asciiTheme="minorHAnsi" w:hAnsiTheme="minorHAnsi" w:cstheme="minorHAnsi"/>
        </w:rPr>
        <w:tab/>
        <w:t xml:space="preserve">that, </w:t>
      </w:r>
      <w:proofErr w:type="gramStart"/>
      <w:r w:rsidRPr="00D70346">
        <w:rPr>
          <w:rFonts w:asciiTheme="minorHAnsi" w:hAnsiTheme="minorHAnsi" w:cstheme="minorHAnsi"/>
        </w:rPr>
        <w:t>in order to</w:t>
      </w:r>
      <w:proofErr w:type="gramEnd"/>
      <w:r w:rsidRPr="00D70346">
        <w:rPr>
          <w:rFonts w:asciiTheme="minorHAnsi" w:hAnsiTheme="minorHAnsi" w:cstheme="minorHAnsi"/>
        </w:rPr>
        <w:t xml:space="preserve"> address the issue of cybersecurity for children, it is critical that proactive measures be taken </w:t>
      </w:r>
      <w:proofErr w:type="gramStart"/>
      <w:r w:rsidRPr="00D70346">
        <w:rPr>
          <w:rFonts w:asciiTheme="minorHAnsi" w:hAnsiTheme="minorHAnsi" w:cstheme="minorHAnsi"/>
        </w:rPr>
        <w:t>in order to</w:t>
      </w:r>
      <w:proofErr w:type="gramEnd"/>
      <w:r w:rsidRPr="00D70346">
        <w:rPr>
          <w:rFonts w:asciiTheme="minorHAnsi" w:hAnsiTheme="minorHAnsi" w:cstheme="minorHAnsi"/>
        </w:rPr>
        <w:t xml:space="preserve"> protect children online at an international </w:t>
      </w:r>
      <w:proofErr w:type="gramStart"/>
      <w:r w:rsidRPr="00D70346">
        <w:rPr>
          <w:rFonts w:asciiTheme="minorHAnsi" w:hAnsiTheme="minorHAnsi" w:cstheme="minorHAnsi"/>
        </w:rPr>
        <w:t>level;</w:t>
      </w:r>
      <w:proofErr w:type="gramEnd"/>
    </w:p>
    <w:p w14:paraId="02CE8320" w14:textId="77777777" w:rsidR="001B70EA" w:rsidRPr="00D70346" w:rsidRDefault="001B70EA" w:rsidP="00325481">
      <w:pPr>
        <w:spacing w:before="288"/>
        <w:rPr>
          <w:rFonts w:asciiTheme="minorHAnsi" w:hAnsiTheme="minorHAnsi" w:cstheme="minorHAnsi"/>
        </w:rPr>
      </w:pPr>
      <w:proofErr w:type="spellStart"/>
      <w:r w:rsidRPr="00D70346">
        <w:rPr>
          <w:rFonts w:asciiTheme="minorHAnsi" w:hAnsiTheme="minorHAnsi" w:cstheme="minorHAnsi"/>
          <w:i/>
          <w:iCs/>
        </w:rPr>
        <w:t>i</w:t>
      </w:r>
      <w:proofErr w:type="spellEnd"/>
      <w:r w:rsidRPr="00D70346">
        <w:rPr>
          <w:rFonts w:asciiTheme="minorHAnsi" w:hAnsiTheme="minorHAnsi" w:cstheme="minorHAnsi"/>
          <w:i/>
          <w:iCs/>
        </w:rPr>
        <w:t>)</w:t>
      </w:r>
      <w:r w:rsidRPr="00D70346">
        <w:rPr>
          <w:rFonts w:asciiTheme="minorHAnsi" w:hAnsiTheme="minorHAnsi" w:cstheme="minorHAnsi"/>
        </w:rPr>
        <w:tab/>
        <w:t xml:space="preserve">the technical difficulties involved in establishing a single harmonized global child helpline </w:t>
      </w:r>
      <w:proofErr w:type="gramStart"/>
      <w:r w:rsidRPr="00D70346">
        <w:rPr>
          <w:rFonts w:asciiTheme="minorHAnsi" w:hAnsiTheme="minorHAnsi" w:cstheme="minorHAnsi"/>
        </w:rPr>
        <w:t>number;</w:t>
      </w:r>
      <w:proofErr w:type="gramEnd"/>
    </w:p>
    <w:p w14:paraId="47890877"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j)</w:t>
      </w:r>
      <w:r w:rsidRPr="00D70346">
        <w:rPr>
          <w:rFonts w:asciiTheme="minorHAnsi" w:hAnsiTheme="minorHAnsi" w:cstheme="minorHAnsi"/>
        </w:rPr>
        <w:tab/>
        <w:t xml:space="preserve">that the number of children who possess or use devices such as mobile phones is constantly </w:t>
      </w:r>
      <w:proofErr w:type="gramStart"/>
      <w:r w:rsidRPr="00D70346">
        <w:rPr>
          <w:rFonts w:asciiTheme="minorHAnsi" w:hAnsiTheme="minorHAnsi" w:cstheme="minorHAnsi"/>
        </w:rPr>
        <w:t>increasing;</w:t>
      </w:r>
      <w:proofErr w:type="gramEnd"/>
    </w:p>
    <w:p w14:paraId="6F168CA7"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lastRenderedPageBreak/>
        <w:t>k)</w:t>
      </w:r>
      <w:r w:rsidRPr="00D70346">
        <w:rPr>
          <w:rFonts w:asciiTheme="minorHAnsi" w:hAnsiTheme="minorHAnsi" w:cstheme="minorHAnsi"/>
        </w:rPr>
        <w:tab/>
        <w:t xml:space="preserve">the need to continue working at global and regional levels to find available technological solutions </w:t>
      </w:r>
      <w:ins w:id="28" w:author="YoumHeung Youl" w:date="2024-10-30T21:38:00Z">
        <w:r w:rsidRPr="00D70346">
          <w:rPr>
            <w:rFonts w:asciiTheme="minorHAnsi" w:eastAsiaTheme="minorEastAsia" w:hAnsiTheme="minorHAnsi" w:cstheme="minorHAnsi"/>
            <w:lang w:eastAsia="ko-KR"/>
          </w:rPr>
          <w:t xml:space="preserve">and tools </w:t>
        </w:r>
      </w:ins>
      <w:r w:rsidRPr="00D70346">
        <w:rPr>
          <w:rFonts w:asciiTheme="minorHAnsi" w:hAnsiTheme="minorHAnsi" w:cstheme="minorHAnsi"/>
        </w:rPr>
        <w:t xml:space="preserve">to protect children online, as well as innovative applications to make it easier for children to communicate with child online protection </w:t>
      </w:r>
      <w:proofErr w:type="gramStart"/>
      <w:r w:rsidRPr="00D70346">
        <w:rPr>
          <w:rFonts w:asciiTheme="minorHAnsi" w:hAnsiTheme="minorHAnsi" w:cstheme="minorHAnsi"/>
        </w:rPr>
        <w:t>helplines;</w:t>
      </w:r>
      <w:proofErr w:type="gramEnd"/>
    </w:p>
    <w:p w14:paraId="4F1EE831"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i/>
          <w:iCs/>
        </w:rPr>
        <w:t>l)</w:t>
      </w:r>
      <w:r w:rsidRPr="00D70346">
        <w:rPr>
          <w:rFonts w:asciiTheme="minorHAnsi" w:hAnsiTheme="minorHAnsi" w:cstheme="minorHAnsi"/>
        </w:rPr>
        <w:tab/>
        <w:t xml:space="preserve">the activities undertaken by ITU </w:t>
      </w:r>
      <w:proofErr w:type="gramStart"/>
      <w:r w:rsidRPr="00D70346">
        <w:rPr>
          <w:rFonts w:asciiTheme="minorHAnsi" w:hAnsiTheme="minorHAnsi" w:cstheme="minorHAnsi"/>
        </w:rPr>
        <w:t>in the area of</w:t>
      </w:r>
      <w:proofErr w:type="gramEnd"/>
      <w:r w:rsidRPr="00D70346">
        <w:rPr>
          <w:rFonts w:asciiTheme="minorHAnsi" w:hAnsiTheme="minorHAnsi" w:cstheme="minorHAnsi"/>
        </w:rPr>
        <w:t xml:space="preserve"> child online protection at the regional and international levels, including the development of guidelines and multimedia training courses for children, parents, carers, guardians and educators, and representatives of the private and public </w:t>
      </w:r>
      <w:proofErr w:type="gramStart"/>
      <w:r w:rsidRPr="00D70346">
        <w:rPr>
          <w:rFonts w:asciiTheme="minorHAnsi" w:hAnsiTheme="minorHAnsi" w:cstheme="minorHAnsi"/>
        </w:rPr>
        <w:t>sectors;</w:t>
      </w:r>
      <w:proofErr w:type="gramEnd"/>
    </w:p>
    <w:p w14:paraId="77816EF0" w14:textId="4ABF7EF3" w:rsidR="001B70EA" w:rsidRPr="00904E18" w:rsidRDefault="001B70EA" w:rsidP="00325481">
      <w:pPr>
        <w:spacing w:before="288"/>
        <w:rPr>
          <w:rFonts w:asciiTheme="minorHAnsi" w:hAnsiTheme="minorHAnsi" w:cstheme="minorHAnsi"/>
        </w:rPr>
      </w:pPr>
      <w:r w:rsidRPr="00D70346">
        <w:rPr>
          <w:rFonts w:asciiTheme="minorHAnsi" w:hAnsiTheme="minorHAnsi" w:cstheme="minorHAnsi"/>
          <w:i/>
          <w:iCs/>
        </w:rPr>
        <w:t>m)</w:t>
      </w:r>
      <w:r w:rsidRPr="00D70346">
        <w:rPr>
          <w:rFonts w:asciiTheme="minorHAnsi" w:hAnsiTheme="minorHAnsi" w:cstheme="minorHAnsi"/>
        </w:rPr>
        <w:tab/>
        <w:t>the activities undertaken by many countries in recent years, including those related to the regional initiatives approved at world telecommunication development conferences (WTDCs),</w:t>
      </w:r>
    </w:p>
    <w:p w14:paraId="3B89F449" w14:textId="77777777" w:rsidR="001B70EA" w:rsidRPr="00D70346" w:rsidRDefault="001B70EA" w:rsidP="00325481">
      <w:pPr>
        <w:pStyle w:val="Call"/>
        <w:spacing w:before="288" w:line="240" w:lineRule="auto"/>
        <w:rPr>
          <w:rFonts w:asciiTheme="minorHAnsi" w:hAnsiTheme="minorHAnsi" w:cstheme="minorHAnsi"/>
          <w:sz w:val="24"/>
          <w:szCs w:val="24"/>
        </w:rPr>
      </w:pPr>
      <w:proofErr w:type="spellStart"/>
      <w:proofErr w:type="gramStart"/>
      <w:r w:rsidRPr="00D70346">
        <w:rPr>
          <w:rFonts w:asciiTheme="minorHAnsi" w:hAnsiTheme="minorHAnsi" w:cstheme="minorHAnsi"/>
          <w:sz w:val="24"/>
          <w:szCs w:val="24"/>
        </w:rPr>
        <w:t>resolves</w:t>
      </w:r>
      <w:proofErr w:type="spellEnd"/>
      <w:proofErr w:type="gramEnd"/>
      <w:r w:rsidRPr="00D70346">
        <w:rPr>
          <w:rFonts w:asciiTheme="minorHAnsi" w:hAnsiTheme="minorHAnsi" w:cstheme="minorHAnsi"/>
          <w:sz w:val="24"/>
          <w:szCs w:val="24"/>
        </w:rPr>
        <w:t xml:space="preserve"> to </w:t>
      </w:r>
      <w:proofErr w:type="spellStart"/>
      <w:r w:rsidRPr="00D70346">
        <w:rPr>
          <w:rFonts w:asciiTheme="minorHAnsi" w:hAnsiTheme="minorHAnsi" w:cstheme="minorHAnsi"/>
          <w:sz w:val="24"/>
          <w:szCs w:val="24"/>
        </w:rPr>
        <w:t>instruct</w:t>
      </w:r>
      <w:proofErr w:type="spellEnd"/>
      <w:r w:rsidRPr="00D70346">
        <w:rPr>
          <w:rFonts w:asciiTheme="minorHAnsi" w:hAnsiTheme="minorHAnsi" w:cstheme="minorHAnsi"/>
          <w:sz w:val="24"/>
          <w:szCs w:val="24"/>
        </w:rPr>
        <w:t xml:space="preserve"> the </w:t>
      </w:r>
      <w:proofErr w:type="spellStart"/>
      <w:r w:rsidRPr="00D70346">
        <w:rPr>
          <w:rFonts w:asciiTheme="minorHAnsi" w:hAnsiTheme="minorHAnsi" w:cstheme="minorHAnsi"/>
          <w:sz w:val="24"/>
          <w:szCs w:val="24"/>
        </w:rPr>
        <w:t>Director</w:t>
      </w:r>
      <w:proofErr w:type="spellEnd"/>
      <w:r w:rsidRPr="00D70346">
        <w:rPr>
          <w:rFonts w:asciiTheme="minorHAnsi" w:hAnsiTheme="minorHAnsi" w:cstheme="minorHAnsi"/>
          <w:sz w:val="24"/>
          <w:szCs w:val="24"/>
        </w:rPr>
        <w:t xml:space="preserve"> of the </w:t>
      </w:r>
      <w:proofErr w:type="spellStart"/>
      <w:r w:rsidRPr="00D70346">
        <w:rPr>
          <w:rFonts w:asciiTheme="minorHAnsi" w:hAnsiTheme="minorHAnsi" w:cstheme="minorHAnsi"/>
          <w:sz w:val="24"/>
          <w:szCs w:val="24"/>
        </w:rPr>
        <w:t>Telecommunication</w:t>
      </w:r>
      <w:proofErr w:type="spellEnd"/>
      <w:r w:rsidRPr="00D70346">
        <w:rPr>
          <w:rFonts w:asciiTheme="minorHAnsi" w:hAnsiTheme="minorHAnsi" w:cstheme="minorHAnsi"/>
          <w:sz w:val="24"/>
          <w:szCs w:val="24"/>
        </w:rPr>
        <w:t xml:space="preserve"> </w:t>
      </w:r>
      <w:proofErr w:type="spellStart"/>
      <w:r w:rsidRPr="00D70346">
        <w:rPr>
          <w:rFonts w:asciiTheme="minorHAnsi" w:hAnsiTheme="minorHAnsi" w:cstheme="minorHAnsi"/>
          <w:sz w:val="24"/>
          <w:szCs w:val="24"/>
        </w:rPr>
        <w:t>Development</w:t>
      </w:r>
      <w:proofErr w:type="spellEnd"/>
      <w:r w:rsidRPr="00D70346">
        <w:rPr>
          <w:rFonts w:asciiTheme="minorHAnsi" w:hAnsiTheme="minorHAnsi" w:cstheme="minorHAnsi"/>
          <w:sz w:val="24"/>
          <w:szCs w:val="24"/>
        </w:rPr>
        <w:t xml:space="preserve"> Bureau</w:t>
      </w:r>
    </w:p>
    <w:p w14:paraId="366D5B2E"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1</w:t>
      </w:r>
      <w:r w:rsidRPr="00D70346">
        <w:rPr>
          <w:rFonts w:asciiTheme="minorHAnsi" w:hAnsiTheme="minorHAnsi" w:cstheme="minorHAnsi"/>
        </w:rPr>
        <w:tab/>
        <w:t xml:space="preserve">to continue with the activities </w:t>
      </w:r>
      <w:proofErr w:type="gramStart"/>
      <w:r w:rsidRPr="00D70346">
        <w:rPr>
          <w:rFonts w:asciiTheme="minorHAnsi" w:hAnsiTheme="minorHAnsi" w:cstheme="minorHAnsi"/>
        </w:rPr>
        <w:t>in the area of</w:t>
      </w:r>
      <w:proofErr w:type="gramEnd"/>
      <w:r w:rsidRPr="00D70346">
        <w:rPr>
          <w:rFonts w:asciiTheme="minorHAnsi" w:hAnsiTheme="minorHAnsi" w:cstheme="minorHAnsi"/>
        </w:rPr>
        <w:t xml:space="preserve"> child online protection, including supporting activities of the COP initiative with the relevant ITU study group Questions, with a view to providing guidance to Member States on</w:t>
      </w:r>
      <w:ins w:id="29" w:author="YoumHeung Youl" w:date="2024-10-29T21:18:00Z">
        <w:r w:rsidRPr="00D70346">
          <w:rPr>
            <w:rFonts w:asciiTheme="minorHAnsi" w:eastAsiaTheme="minorEastAsia" w:hAnsiTheme="minorHAnsi" w:cstheme="minorHAnsi"/>
            <w:lang w:eastAsia="ko-KR"/>
          </w:rPr>
          <w:t xml:space="preserve"> policies,</w:t>
        </w:r>
      </w:ins>
      <w:r w:rsidRPr="00D70346">
        <w:rPr>
          <w:rFonts w:asciiTheme="minorHAnsi" w:hAnsiTheme="minorHAnsi" w:cstheme="minorHAnsi"/>
        </w:rPr>
        <w:t xml:space="preserve"> strategies, </w:t>
      </w:r>
      <w:ins w:id="30" w:author="YoumHeung Youl" w:date="2024-11-13T14:36:00Z">
        <w:r w:rsidRPr="00D70346">
          <w:rPr>
            <w:rFonts w:asciiTheme="minorHAnsi" w:eastAsia="Malgun Gothic" w:hAnsiTheme="minorHAnsi" w:cstheme="minorHAnsi"/>
            <w:lang w:eastAsia="ko-KR"/>
          </w:rPr>
          <w:t>standards, a</w:t>
        </w:r>
      </w:ins>
      <w:ins w:id="31" w:author="YoumHeung Youl" w:date="2024-11-13T14:37:00Z">
        <w:r w:rsidRPr="00D70346">
          <w:rPr>
            <w:rFonts w:asciiTheme="minorHAnsi" w:eastAsia="Malgun Gothic" w:hAnsiTheme="minorHAnsi" w:cstheme="minorHAnsi"/>
            <w:lang w:eastAsia="ko-KR"/>
          </w:rPr>
          <w:t xml:space="preserve">nd </w:t>
        </w:r>
      </w:ins>
      <w:r w:rsidRPr="00D70346">
        <w:rPr>
          <w:rFonts w:asciiTheme="minorHAnsi" w:hAnsiTheme="minorHAnsi" w:cstheme="minorHAnsi"/>
        </w:rPr>
        <w:t xml:space="preserve">best practices and cooperative efforts that can be promoted for the benefit of </w:t>
      </w:r>
      <w:proofErr w:type="gramStart"/>
      <w:r w:rsidRPr="00D70346">
        <w:rPr>
          <w:rFonts w:asciiTheme="minorHAnsi" w:hAnsiTheme="minorHAnsi" w:cstheme="minorHAnsi"/>
        </w:rPr>
        <w:t>children;</w:t>
      </w:r>
      <w:proofErr w:type="gramEnd"/>
    </w:p>
    <w:p w14:paraId="1C4FB234"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2</w:t>
      </w:r>
      <w:r w:rsidRPr="00D70346">
        <w:rPr>
          <w:rFonts w:asciiTheme="minorHAnsi" w:hAnsiTheme="minorHAnsi" w:cstheme="minorHAnsi"/>
        </w:rPr>
        <w:tab/>
        <w:t xml:space="preserve">to support the coordination of ITU-D study group studies with CWG-COP, including through the mutual provision of information on the results of their meetings in the liaison statement format, </w:t>
      </w:r>
      <w:proofErr w:type="gramStart"/>
      <w:r w:rsidRPr="00D70346">
        <w:rPr>
          <w:rFonts w:asciiTheme="minorHAnsi" w:hAnsiTheme="minorHAnsi" w:cstheme="minorHAnsi"/>
        </w:rPr>
        <w:t>so as to</w:t>
      </w:r>
      <w:proofErr w:type="gramEnd"/>
      <w:r w:rsidRPr="00D70346">
        <w:rPr>
          <w:rFonts w:asciiTheme="minorHAnsi" w:hAnsiTheme="minorHAnsi" w:cstheme="minorHAnsi"/>
        </w:rPr>
        <w:t xml:space="preserve"> </w:t>
      </w:r>
      <w:del w:id="32" w:author="YoumHeung Youl" w:date="2024-10-30T16:16:00Z">
        <w:r w:rsidRPr="00D70346" w:rsidDel="00F944D4">
          <w:rPr>
            <w:rFonts w:asciiTheme="minorHAnsi" w:hAnsiTheme="minorHAnsi" w:cstheme="minorHAnsi"/>
          </w:rPr>
          <w:delText xml:space="preserve">avoid </w:delText>
        </w:r>
      </w:del>
      <w:ins w:id="33" w:author="YoumHeung Youl" w:date="2024-10-30T16:16:00Z">
        <w:r w:rsidRPr="00D70346">
          <w:rPr>
            <w:rFonts w:asciiTheme="minorHAnsi" w:eastAsiaTheme="minorEastAsia" w:hAnsiTheme="minorHAnsi" w:cstheme="minorHAnsi"/>
            <w:lang w:eastAsia="ko-KR"/>
          </w:rPr>
          <w:t>minimize</w:t>
        </w:r>
        <w:r w:rsidRPr="00D70346">
          <w:rPr>
            <w:rFonts w:asciiTheme="minorHAnsi" w:hAnsiTheme="minorHAnsi" w:cstheme="minorHAnsi"/>
          </w:rPr>
          <w:t xml:space="preserve"> </w:t>
        </w:r>
      </w:ins>
      <w:r w:rsidRPr="00D70346">
        <w:rPr>
          <w:rFonts w:asciiTheme="minorHAnsi" w:hAnsiTheme="minorHAnsi" w:cstheme="minorHAnsi"/>
        </w:rPr>
        <w:t xml:space="preserve">duplication of efforts and maximize impact related to child online </w:t>
      </w:r>
      <w:proofErr w:type="gramStart"/>
      <w:r w:rsidRPr="00D70346">
        <w:rPr>
          <w:rFonts w:asciiTheme="minorHAnsi" w:hAnsiTheme="minorHAnsi" w:cstheme="minorHAnsi"/>
        </w:rPr>
        <w:t>protection;</w:t>
      </w:r>
      <w:proofErr w:type="gramEnd"/>
    </w:p>
    <w:p w14:paraId="38743B19" w14:textId="57CDD6B1"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3</w:t>
      </w:r>
      <w:r w:rsidRPr="00D70346">
        <w:rPr>
          <w:rFonts w:asciiTheme="minorHAnsi" w:hAnsiTheme="minorHAnsi" w:cstheme="minorHAnsi"/>
        </w:rPr>
        <w:tab/>
        <w:t>to encourage Member States</w:t>
      </w:r>
      <w:ins w:id="34" w:author="YoumHeung Youl" w:date="2024-10-30T21:32:00Z">
        <w:r w:rsidRPr="00D70346">
          <w:rPr>
            <w:rFonts w:asciiTheme="minorHAnsi" w:eastAsiaTheme="minorEastAsia" w:hAnsiTheme="minorHAnsi" w:cstheme="minorHAnsi"/>
            <w:lang w:eastAsia="ko-KR"/>
          </w:rPr>
          <w:t>,</w:t>
        </w:r>
      </w:ins>
      <w:del w:id="35" w:author="YoumHeung Youl" w:date="2024-10-30T21:32:00Z">
        <w:r w:rsidRPr="00D70346" w:rsidDel="004D1AD8">
          <w:rPr>
            <w:rFonts w:asciiTheme="minorHAnsi" w:hAnsiTheme="minorHAnsi" w:cstheme="minorHAnsi"/>
          </w:rPr>
          <w:delText xml:space="preserve"> and </w:delText>
        </w:r>
      </w:del>
      <w:r w:rsidR="004D78E3" w:rsidRPr="00D70346">
        <w:rPr>
          <w:rFonts w:asciiTheme="minorHAnsi" w:hAnsiTheme="minorHAnsi" w:cstheme="minorHAnsi"/>
        </w:rPr>
        <w:t xml:space="preserve"> </w:t>
      </w:r>
      <w:r w:rsidRPr="00D70346">
        <w:rPr>
          <w:rFonts w:asciiTheme="minorHAnsi" w:hAnsiTheme="minorHAnsi" w:cstheme="minorHAnsi"/>
        </w:rPr>
        <w:t xml:space="preserve">Sector Members </w:t>
      </w:r>
      <w:ins w:id="36" w:author="YoumHeung Youl" w:date="2024-10-30T21:32:00Z">
        <w:r w:rsidRPr="00D70346">
          <w:rPr>
            <w:rFonts w:asciiTheme="minorHAnsi" w:eastAsiaTheme="minorEastAsia" w:hAnsiTheme="minorHAnsi" w:cstheme="minorHAnsi"/>
            <w:lang w:eastAsia="ko-KR"/>
          </w:rPr>
          <w:t xml:space="preserve">and Academia </w:t>
        </w:r>
      </w:ins>
      <w:r w:rsidRPr="00D70346">
        <w:rPr>
          <w:rFonts w:asciiTheme="minorHAnsi" w:hAnsiTheme="minorHAnsi" w:cstheme="minorHAnsi"/>
        </w:rPr>
        <w:t xml:space="preserve">to submit best practices on issues of child online protection to CWG-COP as well as relevant ITU-D study group </w:t>
      </w:r>
      <w:proofErr w:type="gramStart"/>
      <w:r w:rsidRPr="00D70346">
        <w:rPr>
          <w:rFonts w:asciiTheme="minorHAnsi" w:hAnsiTheme="minorHAnsi" w:cstheme="minorHAnsi"/>
        </w:rPr>
        <w:t>meetings;</w:t>
      </w:r>
      <w:proofErr w:type="gramEnd"/>
    </w:p>
    <w:p w14:paraId="5E0C0F7D" w14:textId="77777777" w:rsidR="001B70EA" w:rsidRPr="00D70346" w:rsidRDefault="001B70EA" w:rsidP="00325481">
      <w:pPr>
        <w:spacing w:before="288"/>
        <w:rPr>
          <w:rFonts w:asciiTheme="minorHAnsi" w:eastAsia="Malgun Gothic" w:hAnsiTheme="minorHAnsi" w:cstheme="minorHAnsi"/>
          <w:lang w:eastAsia="ko-KR"/>
        </w:rPr>
      </w:pPr>
      <w:r w:rsidRPr="00D70346">
        <w:rPr>
          <w:rFonts w:asciiTheme="minorHAnsi" w:hAnsiTheme="minorHAnsi" w:cstheme="minorHAnsi"/>
        </w:rPr>
        <w:t>4</w:t>
      </w:r>
      <w:r w:rsidRPr="00D70346">
        <w:rPr>
          <w:rFonts w:asciiTheme="minorHAnsi" w:hAnsiTheme="minorHAnsi" w:cstheme="minorHAnsi"/>
        </w:rPr>
        <w:tab/>
        <w:t xml:space="preserve">to support the coordination of the COP initiative with other similar initiatives being undertaken at the national, regional and international levels </w:t>
      </w:r>
      <w:proofErr w:type="gramStart"/>
      <w:r w:rsidRPr="00D70346">
        <w:rPr>
          <w:rFonts w:asciiTheme="minorHAnsi" w:hAnsiTheme="minorHAnsi" w:cstheme="minorHAnsi"/>
        </w:rPr>
        <w:t>in order to</w:t>
      </w:r>
      <w:proofErr w:type="gramEnd"/>
      <w:r w:rsidRPr="00D70346">
        <w:rPr>
          <w:rFonts w:asciiTheme="minorHAnsi" w:hAnsiTheme="minorHAnsi" w:cstheme="minorHAnsi"/>
        </w:rPr>
        <w:t xml:space="preserve"> build partnerships to maximize efforts in this important </w:t>
      </w:r>
      <w:proofErr w:type="gramStart"/>
      <w:r w:rsidRPr="00D70346">
        <w:rPr>
          <w:rFonts w:asciiTheme="minorHAnsi" w:hAnsiTheme="minorHAnsi" w:cstheme="minorHAnsi"/>
        </w:rPr>
        <w:t>area;</w:t>
      </w:r>
      <w:proofErr w:type="gramEnd"/>
    </w:p>
    <w:p w14:paraId="0FBB0D59" w14:textId="30152073"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5</w:t>
      </w:r>
      <w:r w:rsidRPr="00D70346">
        <w:rPr>
          <w:rFonts w:asciiTheme="minorHAnsi" w:hAnsiTheme="minorHAnsi" w:cstheme="minorHAnsi"/>
        </w:rPr>
        <w:tab/>
        <w:t>to continue to assist Member States, in particular developing countries</w:t>
      </w:r>
      <w:r w:rsidRPr="00D70346">
        <w:rPr>
          <w:rStyle w:val="FootnoteReference"/>
          <w:rFonts w:asciiTheme="minorHAnsi" w:hAnsiTheme="minorHAnsi" w:cstheme="minorHAnsi"/>
          <w:sz w:val="24"/>
          <w:vertAlign w:val="superscript"/>
        </w:rPr>
        <w:footnoteReference w:id="1"/>
      </w:r>
      <w:r w:rsidRPr="00D70346">
        <w:rPr>
          <w:rFonts w:asciiTheme="minorHAnsi" w:hAnsiTheme="minorHAnsi" w:cstheme="minorHAnsi"/>
        </w:rPr>
        <w:t xml:space="preserve">, in developing their </w:t>
      </w:r>
      <w:del w:id="37" w:author="YoumHeung Youl" w:date="2024-11-13T14:33:00Z">
        <w:r w:rsidRPr="00D70346" w:rsidDel="00995FE7">
          <w:rPr>
            <w:rFonts w:asciiTheme="minorHAnsi" w:hAnsiTheme="minorHAnsi" w:cstheme="minorHAnsi"/>
          </w:rPr>
          <w:delText xml:space="preserve">national child online protection </w:delText>
        </w:r>
      </w:del>
      <w:ins w:id="38" w:author="YoumHeung Youl" w:date="2024-10-29T21:19:00Z">
        <w:r w:rsidRPr="00D70346">
          <w:rPr>
            <w:rFonts w:asciiTheme="minorHAnsi" w:eastAsiaTheme="minorEastAsia" w:hAnsiTheme="minorHAnsi" w:cstheme="minorHAnsi"/>
            <w:lang w:eastAsia="ko-KR"/>
          </w:rPr>
          <w:t>policies</w:t>
        </w:r>
      </w:ins>
      <w:ins w:id="39" w:author="YoumHeung Youl" w:date="2024-11-13T14:33:00Z">
        <w:r w:rsidRPr="00D70346">
          <w:rPr>
            <w:rFonts w:asciiTheme="minorHAnsi" w:eastAsia="Malgun Gothic" w:hAnsiTheme="minorHAnsi" w:cstheme="minorHAnsi"/>
            <w:lang w:eastAsia="ko-KR"/>
          </w:rPr>
          <w:t>,</w:t>
        </w:r>
      </w:ins>
      <w:ins w:id="40" w:author="YoumHeung Youl" w:date="2024-10-29T21:19:00Z">
        <w:r w:rsidRPr="00D70346">
          <w:rPr>
            <w:rFonts w:asciiTheme="minorHAnsi" w:eastAsiaTheme="minorEastAsia" w:hAnsiTheme="minorHAnsi" w:cstheme="minorHAnsi"/>
            <w:lang w:eastAsia="ko-KR"/>
          </w:rPr>
          <w:t xml:space="preserve"> </w:t>
        </w:r>
      </w:ins>
      <w:r w:rsidRPr="00D70346">
        <w:rPr>
          <w:rFonts w:asciiTheme="minorHAnsi" w:hAnsiTheme="minorHAnsi" w:cstheme="minorHAnsi"/>
        </w:rPr>
        <w:t>strategies</w:t>
      </w:r>
      <w:ins w:id="41" w:author="YoumHeung Youl" w:date="2024-11-13T14:32:00Z">
        <w:r w:rsidRPr="00D70346">
          <w:rPr>
            <w:rFonts w:asciiTheme="minorHAnsi" w:eastAsia="Malgun Gothic" w:hAnsiTheme="minorHAnsi" w:cstheme="minorHAnsi"/>
            <w:lang w:eastAsia="ko-KR"/>
          </w:rPr>
          <w:t xml:space="preserve">, and </w:t>
        </w:r>
      </w:ins>
      <w:ins w:id="42" w:author="YoumHeung Youl" w:date="2025-07-15T19:16:00Z">
        <w:r w:rsidR="00E14A1A" w:rsidRPr="00D70346">
          <w:rPr>
            <w:rFonts w:asciiTheme="minorHAnsi" w:eastAsia="Malgun Gothic" w:hAnsiTheme="minorHAnsi" w:cstheme="minorHAnsi"/>
            <w:lang w:eastAsia="ko-KR"/>
          </w:rPr>
          <w:t>implementing</w:t>
        </w:r>
      </w:ins>
      <w:ins w:id="43" w:author="YoumHeung Youl" w:date="2024-12-09T11:37:00Z">
        <w:r w:rsidRPr="00D70346">
          <w:rPr>
            <w:rFonts w:asciiTheme="minorHAnsi" w:eastAsia="Malgun Gothic" w:hAnsiTheme="minorHAnsi" w:cstheme="minorHAnsi"/>
            <w:lang w:eastAsia="ko-KR"/>
          </w:rPr>
          <w:t xml:space="preserve"> </w:t>
        </w:r>
      </w:ins>
      <w:ins w:id="44" w:author="YoumHeung Youl" w:date="2024-11-13T14:32:00Z">
        <w:r w:rsidRPr="00D70346">
          <w:rPr>
            <w:rFonts w:asciiTheme="minorHAnsi" w:eastAsia="Malgun Gothic" w:hAnsiTheme="minorHAnsi" w:cstheme="minorHAnsi"/>
            <w:lang w:eastAsia="ko-KR"/>
          </w:rPr>
          <w:t>standards</w:t>
        </w:r>
      </w:ins>
      <w:ins w:id="45" w:author="YoumHeung Youl" w:date="2024-12-09T11:45:00Z">
        <w:r w:rsidRPr="00D70346">
          <w:rPr>
            <w:rFonts w:asciiTheme="minorHAnsi" w:eastAsia="Malgun Gothic" w:hAnsiTheme="minorHAnsi" w:cstheme="minorHAnsi"/>
            <w:lang w:eastAsia="ko-KR"/>
          </w:rPr>
          <w:t xml:space="preserve"> and best practices</w:t>
        </w:r>
      </w:ins>
      <w:ins w:id="46" w:author="YoumHeung Youl" w:date="2024-11-13T14:35:00Z">
        <w:r w:rsidRPr="00D70346">
          <w:rPr>
            <w:rFonts w:asciiTheme="minorHAnsi" w:eastAsia="Malgun Gothic" w:hAnsiTheme="minorHAnsi" w:cstheme="minorHAnsi"/>
            <w:lang w:eastAsia="ko-KR"/>
          </w:rPr>
          <w:t xml:space="preserve">, to enhance the protection of </w:t>
        </w:r>
        <w:proofErr w:type="gramStart"/>
        <w:r w:rsidRPr="00D70346">
          <w:rPr>
            <w:rFonts w:asciiTheme="minorHAnsi" w:eastAsia="Malgun Gothic" w:hAnsiTheme="minorHAnsi" w:cstheme="minorHAnsi"/>
            <w:lang w:eastAsia="ko-KR"/>
          </w:rPr>
          <w:t>child</w:t>
        </w:r>
      </w:ins>
      <w:proofErr w:type="gramEnd"/>
      <w:ins w:id="47" w:author="YoumHeung Youl" w:date="2024-11-26T21:18:00Z">
        <w:r w:rsidRPr="00D70346">
          <w:rPr>
            <w:rFonts w:asciiTheme="minorHAnsi" w:eastAsia="Malgun Gothic" w:hAnsiTheme="minorHAnsi" w:cstheme="minorHAnsi"/>
            <w:lang w:eastAsia="ko-KR"/>
          </w:rPr>
          <w:t xml:space="preserve"> online</w:t>
        </w:r>
      </w:ins>
      <w:r w:rsidRPr="00D70346">
        <w:rPr>
          <w:rFonts w:asciiTheme="minorHAnsi" w:hAnsiTheme="minorHAnsi" w:cstheme="minorHAnsi"/>
        </w:rPr>
        <w:t xml:space="preserve"> in collaboration with </w:t>
      </w:r>
      <w:proofErr w:type="gramStart"/>
      <w:r w:rsidRPr="00D70346">
        <w:rPr>
          <w:rFonts w:asciiTheme="minorHAnsi" w:hAnsiTheme="minorHAnsi" w:cstheme="minorHAnsi"/>
        </w:rPr>
        <w:t>stakeholders;</w:t>
      </w:r>
      <w:proofErr w:type="gramEnd"/>
    </w:p>
    <w:p w14:paraId="15FBC821"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6</w:t>
      </w:r>
      <w:r w:rsidRPr="00D70346">
        <w:rPr>
          <w:rFonts w:asciiTheme="minorHAnsi" w:hAnsiTheme="minorHAnsi" w:cstheme="minorHAnsi"/>
        </w:rPr>
        <w:tab/>
        <w:t xml:space="preserve">to promote the dissemination of methodological frameworks for the collection of statistics on child online protection with the purpose of maximizing global data comparison among countries and capacity </w:t>
      </w:r>
      <w:proofErr w:type="gramStart"/>
      <w:r w:rsidRPr="00D70346">
        <w:rPr>
          <w:rFonts w:asciiTheme="minorHAnsi" w:hAnsiTheme="minorHAnsi" w:cstheme="minorHAnsi"/>
        </w:rPr>
        <w:t>development;</w:t>
      </w:r>
      <w:proofErr w:type="gramEnd"/>
    </w:p>
    <w:p w14:paraId="773967B0"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7</w:t>
      </w:r>
      <w:r w:rsidRPr="00D70346">
        <w:rPr>
          <w:rFonts w:asciiTheme="minorHAnsi" w:hAnsiTheme="minorHAnsi" w:cstheme="minorHAnsi"/>
        </w:rPr>
        <w:tab/>
        <w:t xml:space="preserve">to </w:t>
      </w:r>
      <w:ins w:id="48" w:author="YoumHeung Youl" w:date="2024-11-29T13:15:00Z">
        <w:r w:rsidRPr="00D70346">
          <w:rPr>
            <w:rFonts w:asciiTheme="minorHAnsi" w:eastAsia="Malgun Gothic" w:hAnsiTheme="minorHAnsi" w:cstheme="minorHAnsi"/>
            <w:lang w:eastAsia="ko-KR"/>
          </w:rPr>
          <w:t xml:space="preserve">support </w:t>
        </w:r>
      </w:ins>
      <w:del w:id="49" w:author="YoumHeung Youl" w:date="2024-11-29T13:15:00Z">
        <w:r w:rsidRPr="00D70346" w:rsidDel="00754170">
          <w:rPr>
            <w:rFonts w:asciiTheme="minorHAnsi" w:hAnsiTheme="minorHAnsi" w:cstheme="minorHAnsi"/>
          </w:rPr>
          <w:delText xml:space="preserve">encourage </w:delText>
        </w:r>
      </w:del>
      <w:r w:rsidRPr="00D70346">
        <w:rPr>
          <w:rFonts w:asciiTheme="minorHAnsi" w:hAnsiTheme="minorHAnsi" w:cstheme="minorHAnsi"/>
        </w:rPr>
        <w:t>regional coordination in addressing the issue of child online protection, such as through the development and dissemination of guiding principles, in cooperation with ITU regional offices and relevant entities</w:t>
      </w:r>
      <w:ins w:id="50" w:author="YoumHeung Youl" w:date="2024-11-29T13:20:00Z">
        <w:r w:rsidRPr="00D70346">
          <w:rPr>
            <w:rFonts w:asciiTheme="minorHAnsi" w:eastAsia="Malgun Gothic" w:hAnsiTheme="minorHAnsi" w:cstheme="minorHAnsi"/>
            <w:lang w:eastAsia="ko-KR"/>
          </w:rPr>
          <w:t xml:space="preserve"> including member </w:t>
        </w:r>
        <w:proofErr w:type="gramStart"/>
        <w:r w:rsidRPr="00D70346">
          <w:rPr>
            <w:rFonts w:asciiTheme="minorHAnsi" w:eastAsia="Malgun Gothic" w:hAnsiTheme="minorHAnsi" w:cstheme="minorHAnsi"/>
            <w:lang w:eastAsia="ko-KR"/>
          </w:rPr>
          <w:t>states</w:t>
        </w:r>
      </w:ins>
      <w:r w:rsidRPr="00D70346">
        <w:rPr>
          <w:rFonts w:asciiTheme="minorHAnsi" w:hAnsiTheme="minorHAnsi" w:cstheme="minorHAnsi"/>
        </w:rPr>
        <w:t>;</w:t>
      </w:r>
      <w:proofErr w:type="gramEnd"/>
    </w:p>
    <w:p w14:paraId="704BB2A3"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lastRenderedPageBreak/>
        <w:t>8</w:t>
      </w:r>
      <w:r w:rsidRPr="00D70346">
        <w:rPr>
          <w:rFonts w:asciiTheme="minorHAnsi" w:hAnsiTheme="minorHAnsi" w:cstheme="minorHAnsi"/>
        </w:rPr>
        <w:tab/>
        <w:t>to investigate suitable ways of encouraging developing countries to participate in the work of CWG-</w:t>
      </w:r>
      <w:proofErr w:type="gramStart"/>
      <w:r w:rsidRPr="00D70346">
        <w:rPr>
          <w:rFonts w:asciiTheme="minorHAnsi" w:hAnsiTheme="minorHAnsi" w:cstheme="minorHAnsi"/>
        </w:rPr>
        <w:t>COP;</w:t>
      </w:r>
      <w:proofErr w:type="gramEnd"/>
    </w:p>
    <w:p w14:paraId="5E3B5DF7"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9</w:t>
      </w:r>
      <w:r w:rsidRPr="00D70346">
        <w:rPr>
          <w:rFonts w:asciiTheme="minorHAnsi" w:hAnsiTheme="minorHAnsi" w:cstheme="minorHAnsi"/>
        </w:rPr>
        <w:tab/>
        <w:t xml:space="preserve">to coordinate with the ITU regional offices on the submission of quarterly reports to CWG-COP and on ways of progressing work on child online </w:t>
      </w:r>
      <w:proofErr w:type="gramStart"/>
      <w:r w:rsidRPr="00D70346">
        <w:rPr>
          <w:rFonts w:asciiTheme="minorHAnsi" w:hAnsiTheme="minorHAnsi" w:cstheme="minorHAnsi"/>
        </w:rPr>
        <w:t>protection;</w:t>
      </w:r>
      <w:proofErr w:type="gramEnd"/>
    </w:p>
    <w:p w14:paraId="2690C0DF"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10</w:t>
      </w:r>
      <w:r w:rsidRPr="00D70346">
        <w:rPr>
          <w:rFonts w:asciiTheme="minorHAnsi" w:hAnsiTheme="minorHAnsi" w:cstheme="minorHAnsi"/>
        </w:rPr>
        <w:tab/>
        <w:t xml:space="preserve">to support the work of CWG-COP by organizing orientation sessions for experts in connection with meetings of the </w:t>
      </w:r>
      <w:proofErr w:type="gramStart"/>
      <w:r w:rsidRPr="00D70346">
        <w:rPr>
          <w:rFonts w:asciiTheme="minorHAnsi" w:hAnsiTheme="minorHAnsi" w:cstheme="minorHAnsi"/>
        </w:rPr>
        <w:t>group;</w:t>
      </w:r>
      <w:proofErr w:type="gramEnd"/>
    </w:p>
    <w:p w14:paraId="1A43F352" w14:textId="77777777" w:rsidR="001B70EA" w:rsidRPr="00D70346" w:rsidRDefault="001B70EA" w:rsidP="00325481">
      <w:pPr>
        <w:spacing w:before="288"/>
        <w:rPr>
          <w:ins w:id="51" w:author="YoumHeung Youl" w:date="2024-10-29T21:20:00Z"/>
          <w:rFonts w:asciiTheme="minorHAnsi" w:eastAsiaTheme="minorEastAsia" w:hAnsiTheme="minorHAnsi" w:cstheme="minorHAnsi"/>
          <w:lang w:eastAsia="ko-KR"/>
        </w:rPr>
      </w:pPr>
      <w:r w:rsidRPr="00D70346">
        <w:rPr>
          <w:rFonts w:asciiTheme="minorHAnsi" w:hAnsiTheme="minorHAnsi" w:cstheme="minorHAnsi"/>
        </w:rPr>
        <w:t>11</w:t>
      </w:r>
      <w:r w:rsidRPr="00D70346">
        <w:rPr>
          <w:rFonts w:asciiTheme="minorHAnsi" w:hAnsiTheme="minorHAnsi" w:cstheme="minorHAnsi"/>
        </w:rPr>
        <w:tab/>
        <w:t xml:space="preserve">to facilitate the dissemination, including through the ITU website, of training materials and guidance on child online protection </w:t>
      </w:r>
      <w:proofErr w:type="spellStart"/>
      <w:r w:rsidRPr="00D70346">
        <w:rPr>
          <w:rFonts w:asciiTheme="minorHAnsi" w:hAnsiTheme="minorHAnsi" w:cstheme="minorHAnsi"/>
        </w:rPr>
        <w:t>programmes</w:t>
      </w:r>
      <w:proofErr w:type="spellEnd"/>
      <w:r w:rsidRPr="00D70346">
        <w:rPr>
          <w:rFonts w:asciiTheme="minorHAnsi" w:hAnsiTheme="minorHAnsi" w:cstheme="minorHAnsi"/>
        </w:rPr>
        <w:t xml:space="preserve"> that have been developed through BDT processes, including their translation into ITU official languages, within the limits of available financial </w:t>
      </w:r>
      <w:proofErr w:type="gramStart"/>
      <w:r w:rsidRPr="00D70346">
        <w:rPr>
          <w:rFonts w:asciiTheme="minorHAnsi" w:hAnsiTheme="minorHAnsi" w:cstheme="minorHAnsi"/>
        </w:rPr>
        <w:t>resources;</w:t>
      </w:r>
      <w:proofErr w:type="gramEnd"/>
    </w:p>
    <w:p w14:paraId="3BDA4F21"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12</w:t>
      </w:r>
      <w:r w:rsidRPr="00D70346">
        <w:rPr>
          <w:rFonts w:asciiTheme="minorHAnsi" w:hAnsiTheme="minorHAnsi" w:cstheme="minorHAnsi"/>
        </w:rPr>
        <w:tab/>
        <w:t>to submit a report on the results of implementation of this resolution to the next WTDC,</w:t>
      </w:r>
    </w:p>
    <w:p w14:paraId="411A839F" w14:textId="77777777" w:rsidR="001B70EA" w:rsidRPr="00D70346" w:rsidRDefault="001B70EA" w:rsidP="00325481">
      <w:pPr>
        <w:pStyle w:val="Call"/>
        <w:spacing w:before="288" w:line="240" w:lineRule="auto"/>
        <w:rPr>
          <w:rFonts w:asciiTheme="minorHAnsi" w:hAnsiTheme="minorHAnsi" w:cstheme="minorHAnsi"/>
          <w:sz w:val="24"/>
          <w:szCs w:val="24"/>
        </w:rPr>
      </w:pPr>
      <w:proofErr w:type="gramStart"/>
      <w:r w:rsidRPr="00D70346">
        <w:rPr>
          <w:rFonts w:asciiTheme="minorHAnsi" w:hAnsiTheme="minorHAnsi" w:cstheme="minorHAnsi"/>
          <w:sz w:val="24"/>
          <w:szCs w:val="24"/>
        </w:rPr>
        <w:t>invites</w:t>
      </w:r>
      <w:proofErr w:type="gramEnd"/>
      <w:r w:rsidRPr="00D70346">
        <w:rPr>
          <w:rFonts w:asciiTheme="minorHAnsi" w:hAnsiTheme="minorHAnsi" w:cstheme="minorHAnsi"/>
          <w:sz w:val="24"/>
          <w:szCs w:val="24"/>
        </w:rPr>
        <w:t xml:space="preserve"> </w:t>
      </w:r>
      <w:proofErr w:type="spellStart"/>
      <w:r w:rsidRPr="00D70346">
        <w:rPr>
          <w:rFonts w:asciiTheme="minorHAnsi" w:hAnsiTheme="minorHAnsi" w:cstheme="minorHAnsi"/>
          <w:sz w:val="24"/>
          <w:szCs w:val="24"/>
        </w:rPr>
        <w:t>Member</w:t>
      </w:r>
      <w:proofErr w:type="spellEnd"/>
      <w:r w:rsidRPr="00D70346">
        <w:rPr>
          <w:rFonts w:asciiTheme="minorHAnsi" w:hAnsiTheme="minorHAnsi" w:cstheme="minorHAnsi"/>
          <w:sz w:val="24"/>
          <w:szCs w:val="24"/>
        </w:rPr>
        <w:t xml:space="preserve"> States and </w:t>
      </w:r>
      <w:proofErr w:type="spellStart"/>
      <w:r w:rsidRPr="00D70346">
        <w:rPr>
          <w:rFonts w:asciiTheme="minorHAnsi" w:hAnsiTheme="minorHAnsi" w:cstheme="minorHAnsi"/>
          <w:sz w:val="24"/>
          <w:szCs w:val="24"/>
        </w:rPr>
        <w:t>Sector</w:t>
      </w:r>
      <w:proofErr w:type="spellEnd"/>
      <w:r w:rsidRPr="00D70346">
        <w:rPr>
          <w:rFonts w:asciiTheme="minorHAnsi" w:hAnsiTheme="minorHAnsi" w:cstheme="minorHAnsi"/>
          <w:sz w:val="24"/>
          <w:szCs w:val="24"/>
        </w:rPr>
        <w:t xml:space="preserve"> </w:t>
      </w:r>
      <w:proofErr w:type="spellStart"/>
      <w:r w:rsidRPr="00D70346">
        <w:rPr>
          <w:rFonts w:asciiTheme="minorHAnsi" w:hAnsiTheme="minorHAnsi" w:cstheme="minorHAnsi"/>
          <w:sz w:val="24"/>
          <w:szCs w:val="24"/>
        </w:rPr>
        <w:t>Members</w:t>
      </w:r>
      <w:proofErr w:type="spellEnd"/>
    </w:p>
    <w:p w14:paraId="31385469"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1</w:t>
      </w:r>
      <w:r w:rsidRPr="00D70346">
        <w:rPr>
          <w:rFonts w:asciiTheme="minorHAnsi" w:hAnsiTheme="minorHAnsi" w:cstheme="minorHAnsi"/>
        </w:rPr>
        <w:tab/>
        <w:t xml:space="preserve">to participate actively in all relevant ITU activities, including, </w:t>
      </w:r>
      <w:r w:rsidRPr="00D70346">
        <w:rPr>
          <w:rFonts w:asciiTheme="minorHAnsi" w:hAnsiTheme="minorHAnsi" w:cstheme="minorHAnsi"/>
          <w:i/>
          <w:iCs/>
        </w:rPr>
        <w:t>inter alia</w:t>
      </w:r>
      <w:r w:rsidRPr="00D70346">
        <w:rPr>
          <w:rFonts w:asciiTheme="minorHAnsi" w:hAnsiTheme="minorHAnsi" w:cstheme="minorHAnsi"/>
        </w:rPr>
        <w:t xml:space="preserve">, CWG-COP, Study Group 2 Question 3/2, and related </w:t>
      </w:r>
      <w:proofErr w:type="spellStart"/>
      <w:r w:rsidRPr="00D70346">
        <w:rPr>
          <w:rFonts w:asciiTheme="minorHAnsi" w:hAnsiTheme="minorHAnsi" w:cstheme="minorHAnsi"/>
        </w:rPr>
        <w:t>programmes</w:t>
      </w:r>
      <w:proofErr w:type="spellEnd"/>
      <w:r w:rsidRPr="00D70346">
        <w:rPr>
          <w:rFonts w:asciiTheme="minorHAnsi" w:hAnsiTheme="minorHAnsi" w:cstheme="minorHAnsi"/>
        </w:rPr>
        <w:t xml:space="preserve"> within ITU-D, for the purposes of comprehensive discussion and exchange of information on legal, technical, organizational and procedural issues as well as capacity building and international cooperation for protecting children </w:t>
      </w:r>
      <w:proofErr w:type="gramStart"/>
      <w:r w:rsidRPr="00D70346">
        <w:rPr>
          <w:rFonts w:asciiTheme="minorHAnsi" w:hAnsiTheme="minorHAnsi" w:cstheme="minorHAnsi"/>
        </w:rPr>
        <w:t>online;</w:t>
      </w:r>
      <w:proofErr w:type="gramEnd"/>
    </w:p>
    <w:p w14:paraId="590B1E54"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2</w:t>
      </w:r>
      <w:r w:rsidRPr="00D70346">
        <w:rPr>
          <w:rFonts w:asciiTheme="minorHAnsi" w:hAnsiTheme="minorHAnsi" w:cstheme="minorHAnsi"/>
        </w:rPr>
        <w:tab/>
        <w:t xml:space="preserve">to facilitate the availability of child online protection resources </w:t>
      </w:r>
      <w:proofErr w:type="gramStart"/>
      <w:r w:rsidRPr="00D70346">
        <w:rPr>
          <w:rFonts w:asciiTheme="minorHAnsi" w:hAnsiTheme="minorHAnsi" w:cstheme="minorHAnsi"/>
        </w:rPr>
        <w:t>in order to</w:t>
      </w:r>
      <w:proofErr w:type="gramEnd"/>
      <w:r w:rsidRPr="00D70346">
        <w:rPr>
          <w:rFonts w:asciiTheme="minorHAnsi" w:hAnsiTheme="minorHAnsi" w:cstheme="minorHAnsi"/>
        </w:rPr>
        <w:t xml:space="preserve"> educate children, parents, carers, guardians, educators, industry and other relevant stakeholders,</w:t>
      </w:r>
    </w:p>
    <w:p w14:paraId="1A9762B8" w14:textId="77777777" w:rsidR="001B70EA" w:rsidRPr="00D70346" w:rsidRDefault="001B70EA" w:rsidP="00325481">
      <w:pPr>
        <w:pStyle w:val="Call"/>
        <w:spacing w:before="288" w:line="240" w:lineRule="auto"/>
        <w:rPr>
          <w:rFonts w:asciiTheme="minorHAnsi" w:hAnsiTheme="minorHAnsi" w:cstheme="minorHAnsi"/>
          <w:sz w:val="24"/>
          <w:szCs w:val="24"/>
        </w:rPr>
      </w:pPr>
      <w:proofErr w:type="gramStart"/>
      <w:r w:rsidRPr="00D70346">
        <w:rPr>
          <w:rFonts w:asciiTheme="minorHAnsi" w:hAnsiTheme="minorHAnsi" w:cstheme="minorHAnsi"/>
          <w:sz w:val="24"/>
          <w:szCs w:val="24"/>
        </w:rPr>
        <w:t>invites</w:t>
      </w:r>
      <w:proofErr w:type="gramEnd"/>
      <w:r w:rsidRPr="00D70346">
        <w:rPr>
          <w:rFonts w:asciiTheme="minorHAnsi" w:hAnsiTheme="minorHAnsi" w:cstheme="minorHAnsi"/>
          <w:sz w:val="24"/>
          <w:szCs w:val="24"/>
        </w:rPr>
        <w:t xml:space="preserve"> Member States</w:t>
      </w:r>
    </w:p>
    <w:p w14:paraId="3CB2FD64"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1</w:t>
      </w:r>
      <w:r w:rsidRPr="00D70346">
        <w:rPr>
          <w:rFonts w:asciiTheme="minorHAnsi" w:hAnsiTheme="minorHAnsi" w:cstheme="minorHAnsi"/>
        </w:rPr>
        <w:tab/>
        <w:t xml:space="preserve">to consider establishing national child online protection </w:t>
      </w:r>
      <w:ins w:id="52" w:author="YoumHeung Youl" w:date="2024-10-29T21:23:00Z">
        <w:r w:rsidRPr="00D70346">
          <w:rPr>
            <w:rFonts w:asciiTheme="minorHAnsi" w:eastAsiaTheme="minorEastAsia" w:hAnsiTheme="minorHAnsi" w:cstheme="minorHAnsi"/>
            <w:lang w:eastAsia="ko-KR"/>
          </w:rPr>
          <w:t xml:space="preserve">policies and </w:t>
        </w:r>
      </w:ins>
      <w:proofErr w:type="gramStart"/>
      <w:r w:rsidRPr="00D70346">
        <w:rPr>
          <w:rFonts w:asciiTheme="minorHAnsi" w:hAnsiTheme="minorHAnsi" w:cstheme="minorHAnsi"/>
        </w:rPr>
        <w:t>strategies;</w:t>
      </w:r>
      <w:proofErr w:type="gramEnd"/>
    </w:p>
    <w:p w14:paraId="39AFC948"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2</w:t>
      </w:r>
      <w:r w:rsidRPr="00D70346">
        <w:rPr>
          <w:rFonts w:asciiTheme="minorHAnsi" w:hAnsiTheme="minorHAnsi" w:cstheme="minorHAnsi"/>
        </w:rPr>
        <w:tab/>
        <w:t xml:space="preserve">to implement the above-mentioned actions in collaboration with other stakeholders, such as the private sector, academia and non-governmental organizations, </w:t>
      </w:r>
      <w:proofErr w:type="gramStart"/>
      <w:r w:rsidRPr="00D70346">
        <w:rPr>
          <w:rFonts w:asciiTheme="minorHAnsi" w:hAnsiTheme="minorHAnsi" w:cstheme="minorHAnsi"/>
        </w:rPr>
        <w:t>so as to</w:t>
      </w:r>
      <w:proofErr w:type="gramEnd"/>
      <w:r w:rsidRPr="00D70346">
        <w:rPr>
          <w:rFonts w:asciiTheme="minorHAnsi" w:hAnsiTheme="minorHAnsi" w:cstheme="minorHAnsi"/>
        </w:rPr>
        <w:t xml:space="preserve"> improve the effectiveness of </w:t>
      </w:r>
      <w:proofErr w:type="gramStart"/>
      <w:r w:rsidRPr="00D70346">
        <w:rPr>
          <w:rFonts w:asciiTheme="minorHAnsi" w:hAnsiTheme="minorHAnsi" w:cstheme="minorHAnsi"/>
        </w:rPr>
        <w:t>child online</w:t>
      </w:r>
      <w:proofErr w:type="gramEnd"/>
      <w:r w:rsidRPr="00D70346">
        <w:rPr>
          <w:rFonts w:asciiTheme="minorHAnsi" w:hAnsiTheme="minorHAnsi" w:cstheme="minorHAnsi"/>
        </w:rPr>
        <w:t xml:space="preserve"> </w:t>
      </w:r>
      <w:proofErr w:type="gramStart"/>
      <w:r w:rsidRPr="00D70346">
        <w:rPr>
          <w:rFonts w:asciiTheme="minorHAnsi" w:hAnsiTheme="minorHAnsi" w:cstheme="minorHAnsi"/>
        </w:rPr>
        <w:t>protection;</w:t>
      </w:r>
      <w:proofErr w:type="gramEnd"/>
    </w:p>
    <w:p w14:paraId="27C9B4D6"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3</w:t>
      </w:r>
      <w:r w:rsidRPr="00D70346">
        <w:rPr>
          <w:rFonts w:asciiTheme="minorHAnsi" w:hAnsiTheme="minorHAnsi" w:cstheme="minorHAnsi"/>
        </w:rPr>
        <w:tab/>
        <w:t xml:space="preserve">to work closely with all stakeholders to promote the allocation of </w:t>
      </w:r>
      <w:r w:rsidRPr="00D70346">
        <w:rPr>
          <w:rFonts w:asciiTheme="minorHAnsi" w:hAnsiTheme="minorHAnsi" w:cstheme="minorHAnsi"/>
          <w:color w:val="231F1F"/>
          <w:w w:val="105"/>
        </w:rPr>
        <w:t>national and</w:t>
      </w:r>
      <w:r w:rsidRPr="00D70346">
        <w:rPr>
          <w:rFonts w:asciiTheme="minorHAnsi" w:hAnsiTheme="minorHAnsi" w:cstheme="minorHAnsi"/>
          <w:color w:val="231F1F"/>
          <w:spacing w:val="-26"/>
          <w:w w:val="105"/>
        </w:rPr>
        <w:t xml:space="preserve"> </w:t>
      </w:r>
      <w:r w:rsidRPr="00D70346">
        <w:rPr>
          <w:rFonts w:asciiTheme="minorHAnsi" w:hAnsiTheme="minorHAnsi" w:cstheme="minorHAnsi"/>
        </w:rPr>
        <w:t xml:space="preserve">regional telephone numbers for child online </w:t>
      </w:r>
      <w:proofErr w:type="gramStart"/>
      <w:r w:rsidRPr="00D70346">
        <w:rPr>
          <w:rFonts w:asciiTheme="minorHAnsi" w:hAnsiTheme="minorHAnsi" w:cstheme="minorHAnsi"/>
        </w:rPr>
        <w:t>protection;</w:t>
      </w:r>
      <w:proofErr w:type="gramEnd"/>
    </w:p>
    <w:p w14:paraId="15A4DAD1"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4</w:t>
      </w:r>
      <w:r w:rsidRPr="00D70346">
        <w:rPr>
          <w:rFonts w:asciiTheme="minorHAnsi" w:hAnsiTheme="minorHAnsi" w:cstheme="minorHAnsi"/>
        </w:rPr>
        <w:tab/>
        <w:t xml:space="preserve">to support the collection and analysis of data to obtain statistics and indicators on child online protection that will contribute to public policy design and implementation, enabling cross-country </w:t>
      </w:r>
      <w:proofErr w:type="gramStart"/>
      <w:r w:rsidRPr="00D70346">
        <w:rPr>
          <w:rFonts w:asciiTheme="minorHAnsi" w:hAnsiTheme="minorHAnsi" w:cstheme="minorHAnsi"/>
        </w:rPr>
        <w:t>comparisons;</w:t>
      </w:r>
      <w:proofErr w:type="gramEnd"/>
    </w:p>
    <w:p w14:paraId="706B409E"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5</w:t>
      </w:r>
      <w:r w:rsidRPr="00D70346">
        <w:rPr>
          <w:rFonts w:asciiTheme="minorHAnsi" w:hAnsiTheme="minorHAnsi" w:cstheme="minorHAnsi"/>
        </w:rPr>
        <w:tab/>
        <w:t xml:space="preserve">to develop self-regulatory approaches in cooperation with the private sector, academia and non-governmental </w:t>
      </w:r>
      <w:proofErr w:type="gramStart"/>
      <w:r w:rsidRPr="00D70346">
        <w:rPr>
          <w:rFonts w:asciiTheme="minorHAnsi" w:hAnsiTheme="minorHAnsi" w:cstheme="minorHAnsi"/>
        </w:rPr>
        <w:t>organizations;</w:t>
      </w:r>
      <w:proofErr w:type="gramEnd"/>
    </w:p>
    <w:p w14:paraId="5D9ADA8C"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lastRenderedPageBreak/>
        <w:t>6</w:t>
      </w:r>
      <w:r w:rsidRPr="00D70346">
        <w:rPr>
          <w:rFonts w:asciiTheme="minorHAnsi" w:hAnsiTheme="minorHAnsi" w:cstheme="minorHAnsi"/>
        </w:rPr>
        <w:tab/>
        <w:t>to facilitate the dissemination of training courses and guidance on child online protection that have been developed through BDT processes, among interested parties and training establishments,</w:t>
      </w:r>
    </w:p>
    <w:p w14:paraId="18BF2785" w14:textId="77777777" w:rsidR="001B70EA" w:rsidRPr="00D70346" w:rsidRDefault="001B70EA" w:rsidP="00325481">
      <w:pPr>
        <w:pStyle w:val="Call"/>
        <w:spacing w:before="288" w:line="240" w:lineRule="auto"/>
        <w:rPr>
          <w:rFonts w:asciiTheme="minorHAnsi" w:eastAsia="Malgun Gothic" w:hAnsiTheme="minorHAnsi" w:cstheme="minorHAnsi"/>
          <w:sz w:val="24"/>
          <w:szCs w:val="24"/>
          <w:lang w:eastAsia="ko-KR"/>
        </w:rPr>
      </w:pPr>
      <w:proofErr w:type="gramStart"/>
      <w:r w:rsidRPr="00D70346">
        <w:rPr>
          <w:rFonts w:asciiTheme="minorHAnsi" w:hAnsiTheme="minorHAnsi" w:cstheme="minorHAnsi"/>
          <w:sz w:val="24"/>
          <w:szCs w:val="24"/>
        </w:rPr>
        <w:t>invites</w:t>
      </w:r>
      <w:proofErr w:type="gramEnd"/>
      <w:r w:rsidRPr="00D70346">
        <w:rPr>
          <w:rFonts w:asciiTheme="minorHAnsi" w:hAnsiTheme="minorHAnsi" w:cstheme="minorHAnsi"/>
          <w:sz w:val="24"/>
          <w:szCs w:val="24"/>
        </w:rPr>
        <w:t xml:space="preserve"> </w:t>
      </w:r>
      <w:proofErr w:type="spellStart"/>
      <w:r w:rsidRPr="00D70346">
        <w:rPr>
          <w:rFonts w:asciiTheme="minorHAnsi" w:hAnsiTheme="minorHAnsi" w:cstheme="minorHAnsi"/>
          <w:sz w:val="24"/>
          <w:szCs w:val="24"/>
        </w:rPr>
        <w:t>Sector</w:t>
      </w:r>
      <w:proofErr w:type="spellEnd"/>
      <w:r w:rsidRPr="00D70346">
        <w:rPr>
          <w:rFonts w:asciiTheme="minorHAnsi" w:hAnsiTheme="minorHAnsi" w:cstheme="minorHAnsi"/>
          <w:sz w:val="24"/>
          <w:szCs w:val="24"/>
        </w:rPr>
        <w:t xml:space="preserve"> </w:t>
      </w:r>
      <w:proofErr w:type="spellStart"/>
      <w:r w:rsidRPr="00D70346">
        <w:rPr>
          <w:rFonts w:asciiTheme="minorHAnsi" w:hAnsiTheme="minorHAnsi" w:cstheme="minorHAnsi"/>
          <w:sz w:val="24"/>
          <w:szCs w:val="24"/>
        </w:rPr>
        <w:t>Members</w:t>
      </w:r>
      <w:proofErr w:type="spellEnd"/>
    </w:p>
    <w:p w14:paraId="785BDA0D" w14:textId="77777777" w:rsidR="001B70EA" w:rsidRPr="00D70346" w:rsidRDefault="001B70EA" w:rsidP="00325481">
      <w:pPr>
        <w:spacing w:before="288"/>
        <w:rPr>
          <w:rFonts w:asciiTheme="minorHAnsi" w:hAnsiTheme="minorHAnsi" w:cstheme="minorHAnsi"/>
        </w:rPr>
      </w:pPr>
      <w:r w:rsidRPr="00D70346">
        <w:rPr>
          <w:rFonts w:asciiTheme="minorHAnsi" w:hAnsiTheme="minorHAnsi" w:cstheme="minorHAnsi"/>
        </w:rPr>
        <w:t>1</w:t>
      </w:r>
      <w:r w:rsidRPr="00D70346">
        <w:rPr>
          <w:rFonts w:asciiTheme="minorHAnsi" w:hAnsiTheme="minorHAnsi" w:cstheme="minorHAnsi"/>
        </w:rPr>
        <w:tab/>
        <w:t xml:space="preserve">to develop solutions and </w:t>
      </w:r>
      <w:ins w:id="53" w:author="YoumHeung Youl" w:date="2024-11-13T14:26:00Z">
        <w:r w:rsidRPr="00D70346">
          <w:rPr>
            <w:rFonts w:asciiTheme="minorHAnsi" w:eastAsia="Malgun Gothic" w:hAnsiTheme="minorHAnsi" w:cstheme="minorHAnsi"/>
            <w:lang w:eastAsia="ko-KR"/>
          </w:rPr>
          <w:t xml:space="preserve">practical </w:t>
        </w:r>
      </w:ins>
      <w:ins w:id="54" w:author="YoumHeung Youl" w:date="2024-10-30T21:37:00Z">
        <w:r w:rsidRPr="00D70346">
          <w:rPr>
            <w:rFonts w:asciiTheme="minorHAnsi" w:eastAsiaTheme="minorEastAsia" w:hAnsiTheme="minorHAnsi" w:cstheme="minorHAnsi"/>
            <w:lang w:eastAsia="ko-KR"/>
          </w:rPr>
          <w:t>tools</w:t>
        </w:r>
      </w:ins>
      <w:del w:id="55" w:author="YoumHeung Youl" w:date="2024-10-30T21:37:00Z">
        <w:r w:rsidRPr="00D70346" w:rsidDel="0080003C">
          <w:rPr>
            <w:rFonts w:asciiTheme="minorHAnsi" w:hAnsiTheme="minorHAnsi" w:cstheme="minorHAnsi"/>
          </w:rPr>
          <w:delText>applications</w:delText>
        </w:r>
      </w:del>
      <w:r w:rsidRPr="00D70346">
        <w:rPr>
          <w:rFonts w:asciiTheme="minorHAnsi" w:hAnsiTheme="minorHAnsi" w:cstheme="minorHAnsi"/>
        </w:rPr>
        <w:t xml:space="preserve"> to help protect children by making it easier for children to communicate with child online protection </w:t>
      </w:r>
      <w:proofErr w:type="gramStart"/>
      <w:r w:rsidRPr="00D70346">
        <w:rPr>
          <w:rFonts w:asciiTheme="minorHAnsi" w:hAnsiTheme="minorHAnsi" w:cstheme="minorHAnsi"/>
        </w:rPr>
        <w:t>helplines;</w:t>
      </w:r>
      <w:proofErr w:type="gramEnd"/>
    </w:p>
    <w:p w14:paraId="76C92286" w14:textId="77777777" w:rsidR="001B70EA" w:rsidRPr="00D70346" w:rsidRDefault="001B70EA" w:rsidP="00325481">
      <w:pPr>
        <w:spacing w:before="288"/>
        <w:rPr>
          <w:rFonts w:asciiTheme="minorHAnsi" w:eastAsia="Malgun Gothic" w:hAnsiTheme="minorHAnsi" w:cstheme="minorHAnsi"/>
          <w:lang w:eastAsia="ko-KR"/>
        </w:rPr>
      </w:pPr>
      <w:r w:rsidRPr="00D70346">
        <w:rPr>
          <w:rFonts w:asciiTheme="minorHAnsi" w:hAnsiTheme="minorHAnsi" w:cstheme="minorHAnsi"/>
        </w:rPr>
        <w:t>2</w:t>
      </w:r>
      <w:r w:rsidRPr="00D70346">
        <w:rPr>
          <w:rFonts w:asciiTheme="minorHAnsi" w:hAnsiTheme="minorHAnsi" w:cstheme="minorHAnsi"/>
        </w:rPr>
        <w:tab/>
        <w:t xml:space="preserve">to keep Member States informed of modern technological solutions </w:t>
      </w:r>
      <w:ins w:id="56" w:author="YoumHeung Youl" w:date="2024-10-30T21:37:00Z">
        <w:r w:rsidRPr="00D70346">
          <w:rPr>
            <w:rFonts w:asciiTheme="minorHAnsi" w:eastAsiaTheme="minorEastAsia" w:hAnsiTheme="minorHAnsi" w:cstheme="minorHAnsi"/>
            <w:lang w:eastAsia="ko-KR"/>
          </w:rPr>
          <w:t xml:space="preserve">and tools </w:t>
        </w:r>
      </w:ins>
      <w:r w:rsidRPr="00D70346">
        <w:rPr>
          <w:rFonts w:asciiTheme="minorHAnsi" w:hAnsiTheme="minorHAnsi" w:cstheme="minorHAnsi"/>
        </w:rPr>
        <w:t xml:space="preserve">for protecting children online, </w:t>
      </w:r>
      <w:proofErr w:type="gramStart"/>
      <w:r w:rsidRPr="00D70346">
        <w:rPr>
          <w:rFonts w:asciiTheme="minorHAnsi" w:hAnsiTheme="minorHAnsi" w:cstheme="minorHAnsi"/>
        </w:rPr>
        <w:t>taking into account</w:t>
      </w:r>
      <w:proofErr w:type="gramEnd"/>
      <w:r w:rsidRPr="00D70346">
        <w:rPr>
          <w:rFonts w:asciiTheme="minorHAnsi" w:hAnsiTheme="minorHAnsi" w:cstheme="minorHAnsi"/>
        </w:rPr>
        <w:t xml:space="preserve"> best practices from industry and other interested stakeholders.</w:t>
      </w:r>
    </w:p>
    <w:p w14:paraId="1D3E6DFC" w14:textId="77777777" w:rsidR="001B70EA" w:rsidRPr="00D70346" w:rsidRDefault="001B70EA" w:rsidP="00325481">
      <w:pPr>
        <w:spacing w:before="288" w:after="100" w:afterAutospacing="1"/>
        <w:jc w:val="center"/>
        <w:rPr>
          <w:rFonts w:asciiTheme="minorHAnsi" w:hAnsiTheme="minorHAnsi" w:cstheme="minorHAnsi"/>
        </w:rPr>
      </w:pPr>
      <w:r w:rsidRPr="00D70346">
        <w:rPr>
          <w:rFonts w:asciiTheme="minorHAnsi" w:hAnsiTheme="minorHAnsi" w:cstheme="minorHAnsi"/>
        </w:rPr>
        <w:t>______________</w:t>
      </w:r>
    </w:p>
    <w:p w14:paraId="62D9B9B5" w14:textId="77777777" w:rsidR="00603DA6" w:rsidRPr="00D70346" w:rsidRDefault="00603DA6" w:rsidP="002E2B2D">
      <w:pPr>
        <w:rPr>
          <w:rFonts w:asciiTheme="minorHAnsi" w:hAnsiTheme="minorHAnsi" w:cstheme="minorHAnsi"/>
        </w:rPr>
      </w:pPr>
    </w:p>
    <w:sectPr w:rsidR="00603DA6" w:rsidRPr="00D70346" w:rsidSect="002E2B2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3F6CB" w14:textId="77777777" w:rsidR="0079009C" w:rsidRDefault="0079009C">
      <w:r>
        <w:separator/>
      </w:r>
    </w:p>
  </w:endnote>
  <w:endnote w:type="continuationSeparator" w:id="0">
    <w:p w14:paraId="454D78B4" w14:textId="77777777" w:rsidR="0079009C" w:rsidRDefault="0079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2D9ADE99" w:rsidR="0097693B" w:rsidRDefault="00904E18" w:rsidP="00341CD0">
    <w:pPr>
      <w:pStyle w:val="Footer"/>
      <w:tabs>
        <w:tab w:val="clear" w:pos="4320"/>
        <w:tab w:val="clear" w:pos="8640"/>
        <w:tab w:val="right" w:pos="9180"/>
      </w:tabs>
      <w:ind w:right="-7"/>
      <w:jc w:val="right"/>
    </w:pPr>
    <w:r>
      <w:rPr>
        <w:rStyle w:val="PageNumber"/>
      </w:rPr>
      <w:t>PACP-20</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60"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5472"/>
      <w:gridCol w:w="3636"/>
    </w:tblGrid>
    <w:tr w:rsidR="00341CD0" w:rsidRPr="005E75F4" w14:paraId="5369FA7D" w14:textId="77777777" w:rsidTr="008E44AF">
      <w:trPr>
        <w:cantSplit/>
        <w:trHeight w:val="204"/>
        <w:jc w:val="center"/>
      </w:trPr>
      <w:tc>
        <w:tcPr>
          <w:tcW w:w="1152" w:type="dxa"/>
        </w:tcPr>
        <w:p w14:paraId="7AB720D8" w14:textId="77777777" w:rsidR="00341CD0" w:rsidRPr="005E75F4" w:rsidRDefault="00341CD0" w:rsidP="00341CD0">
          <w:pPr>
            <w:rPr>
              <w:b/>
              <w:bCs/>
            </w:rPr>
          </w:pPr>
          <w:r w:rsidRPr="005E75F4">
            <w:rPr>
              <w:b/>
              <w:bCs/>
            </w:rPr>
            <w:t>Contact:</w:t>
          </w:r>
        </w:p>
      </w:tc>
      <w:tc>
        <w:tcPr>
          <w:tcW w:w="5472" w:type="dxa"/>
        </w:tcPr>
        <w:p w14:paraId="5E73EC76" w14:textId="27F959C0" w:rsidR="001B70EA" w:rsidRPr="00D70346" w:rsidRDefault="001B70EA" w:rsidP="008E44AF">
          <w:pPr>
            <w:rPr>
              <w:rFonts w:eastAsia="Batang"/>
              <w:lang w:val="pt-BR" w:eastAsia="ko-KR"/>
            </w:rPr>
          </w:pPr>
        </w:p>
      </w:tc>
      <w:tc>
        <w:tcPr>
          <w:tcW w:w="3636" w:type="dxa"/>
        </w:tcPr>
        <w:p w14:paraId="4A054C25" w14:textId="35D4DBFE" w:rsidR="008E44AF" w:rsidRPr="00325481" w:rsidRDefault="00341CD0" w:rsidP="008E44AF">
          <w:pPr>
            <w:rPr>
              <w:lang w:eastAsia="ko-KR"/>
            </w:rPr>
          </w:pPr>
          <w:r w:rsidRPr="005E75F4">
            <w:t xml:space="preserve">Email: </w:t>
          </w:r>
        </w:p>
        <w:p w14:paraId="20435D96" w14:textId="3AAFF260" w:rsidR="00325481" w:rsidRPr="00325481" w:rsidRDefault="008E44AF" w:rsidP="00325481">
          <w:pPr>
            <w:rPr>
              <w:lang w:eastAsia="ko-KR"/>
            </w:rPr>
          </w:pPr>
          <w:r>
            <w:t xml:space="preserve">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A8919" w14:textId="77777777" w:rsidR="0079009C" w:rsidRDefault="0079009C">
      <w:r>
        <w:separator/>
      </w:r>
    </w:p>
  </w:footnote>
  <w:footnote w:type="continuationSeparator" w:id="0">
    <w:p w14:paraId="3FF007FD" w14:textId="77777777" w:rsidR="0079009C" w:rsidRDefault="0079009C">
      <w:r>
        <w:continuationSeparator/>
      </w:r>
    </w:p>
  </w:footnote>
  <w:footnote w:id="1">
    <w:p w14:paraId="7F0E2766" w14:textId="77777777" w:rsidR="001B70EA" w:rsidRPr="000E61D9" w:rsidRDefault="001B70EA" w:rsidP="000E61D9">
      <w:pPr>
        <w:pStyle w:val="FootnoteText"/>
      </w:pPr>
      <w:r w:rsidRPr="000E61D9">
        <w:rPr>
          <w:rStyle w:val="FootnoteReference"/>
        </w:rPr>
        <w:footnoteRef/>
      </w:r>
      <w:r w:rsidRPr="000E61D9">
        <w:t xml:space="preserve"> </w:t>
      </w:r>
      <w:r w:rsidRPr="000E61D9">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3031654">
    <w:abstractNumId w:val="9"/>
  </w:num>
  <w:num w:numId="2" w16cid:durableId="1921137107">
    <w:abstractNumId w:val="6"/>
  </w:num>
  <w:num w:numId="3" w16cid:durableId="7759031">
    <w:abstractNumId w:val="5"/>
  </w:num>
  <w:num w:numId="4" w16cid:durableId="964853543">
    <w:abstractNumId w:val="14"/>
  </w:num>
  <w:num w:numId="5" w16cid:durableId="773284817">
    <w:abstractNumId w:val="8"/>
  </w:num>
  <w:num w:numId="6" w16cid:durableId="2048212099">
    <w:abstractNumId w:val="10"/>
  </w:num>
  <w:num w:numId="7" w16cid:durableId="93211855">
    <w:abstractNumId w:val="3"/>
  </w:num>
  <w:num w:numId="8" w16cid:durableId="525484718">
    <w:abstractNumId w:val="1"/>
  </w:num>
  <w:num w:numId="9" w16cid:durableId="1402752532">
    <w:abstractNumId w:val="15"/>
  </w:num>
  <w:num w:numId="10" w16cid:durableId="1987665415">
    <w:abstractNumId w:val="0"/>
  </w:num>
  <w:num w:numId="11" w16cid:durableId="439378764">
    <w:abstractNumId w:val="13"/>
  </w:num>
  <w:num w:numId="12" w16cid:durableId="1314872127">
    <w:abstractNumId w:val="11"/>
  </w:num>
  <w:num w:numId="13" w16cid:durableId="1122922531">
    <w:abstractNumId w:val="7"/>
  </w:num>
  <w:num w:numId="14" w16cid:durableId="883952417">
    <w:abstractNumId w:val="4"/>
  </w:num>
  <w:num w:numId="15" w16cid:durableId="719717780">
    <w:abstractNumId w:val="12"/>
  </w:num>
  <w:num w:numId="16" w16cid:durableId="17499636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YoumHeung Youl">
    <w15:presenceInfo w15:providerId="AD" w15:userId="S::hyyoum@sch.ac.kr::e1bcfd0d-b2e8-4c14-8051-23f6659611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595B"/>
    <w:rsid w:val="0006669E"/>
    <w:rsid w:val="000713CF"/>
    <w:rsid w:val="0007305C"/>
    <w:rsid w:val="00090630"/>
    <w:rsid w:val="00090720"/>
    <w:rsid w:val="000920E0"/>
    <w:rsid w:val="00094B87"/>
    <w:rsid w:val="000A4826"/>
    <w:rsid w:val="000A5418"/>
    <w:rsid w:val="000C15F0"/>
    <w:rsid w:val="000D01C7"/>
    <w:rsid w:val="000E61D9"/>
    <w:rsid w:val="000F517C"/>
    <w:rsid w:val="000F5540"/>
    <w:rsid w:val="00103C8B"/>
    <w:rsid w:val="00104ACB"/>
    <w:rsid w:val="001273B8"/>
    <w:rsid w:val="001539DD"/>
    <w:rsid w:val="00167EA9"/>
    <w:rsid w:val="001715E9"/>
    <w:rsid w:val="00182505"/>
    <w:rsid w:val="00182C10"/>
    <w:rsid w:val="00184519"/>
    <w:rsid w:val="0019389F"/>
    <w:rsid w:val="00196568"/>
    <w:rsid w:val="001A2F16"/>
    <w:rsid w:val="001A7545"/>
    <w:rsid w:val="001B18C2"/>
    <w:rsid w:val="001B2A34"/>
    <w:rsid w:val="001B70EA"/>
    <w:rsid w:val="001C2B9C"/>
    <w:rsid w:val="001C78A5"/>
    <w:rsid w:val="001D5D7E"/>
    <w:rsid w:val="001E08FB"/>
    <w:rsid w:val="001E63A3"/>
    <w:rsid w:val="001F2466"/>
    <w:rsid w:val="0020769A"/>
    <w:rsid w:val="00213077"/>
    <w:rsid w:val="0021588B"/>
    <w:rsid w:val="002216AC"/>
    <w:rsid w:val="0022315D"/>
    <w:rsid w:val="00233A86"/>
    <w:rsid w:val="00250CFE"/>
    <w:rsid w:val="00254A1B"/>
    <w:rsid w:val="00254E60"/>
    <w:rsid w:val="00261350"/>
    <w:rsid w:val="002624D9"/>
    <w:rsid w:val="00266899"/>
    <w:rsid w:val="0028454D"/>
    <w:rsid w:val="00291C9E"/>
    <w:rsid w:val="002926D4"/>
    <w:rsid w:val="00294C06"/>
    <w:rsid w:val="002B4101"/>
    <w:rsid w:val="002B75F6"/>
    <w:rsid w:val="002C07DA"/>
    <w:rsid w:val="002C7EA9"/>
    <w:rsid w:val="002D21C2"/>
    <w:rsid w:val="002E2B2D"/>
    <w:rsid w:val="002F5401"/>
    <w:rsid w:val="0031047D"/>
    <w:rsid w:val="00325481"/>
    <w:rsid w:val="00341CD0"/>
    <w:rsid w:val="00342F20"/>
    <w:rsid w:val="003478EF"/>
    <w:rsid w:val="003500E0"/>
    <w:rsid w:val="003539D6"/>
    <w:rsid w:val="003669CB"/>
    <w:rsid w:val="003809C7"/>
    <w:rsid w:val="00382004"/>
    <w:rsid w:val="00385942"/>
    <w:rsid w:val="00390180"/>
    <w:rsid w:val="00397451"/>
    <w:rsid w:val="003A3B9E"/>
    <w:rsid w:val="003A7F16"/>
    <w:rsid w:val="003B6263"/>
    <w:rsid w:val="003B7D32"/>
    <w:rsid w:val="003C11A1"/>
    <w:rsid w:val="003C167B"/>
    <w:rsid w:val="003C64A7"/>
    <w:rsid w:val="003D3FDA"/>
    <w:rsid w:val="004112A2"/>
    <w:rsid w:val="00417015"/>
    <w:rsid w:val="00420822"/>
    <w:rsid w:val="0045458F"/>
    <w:rsid w:val="00460753"/>
    <w:rsid w:val="00461D09"/>
    <w:rsid w:val="004633B4"/>
    <w:rsid w:val="00470093"/>
    <w:rsid w:val="00473BBB"/>
    <w:rsid w:val="004745C7"/>
    <w:rsid w:val="00491442"/>
    <w:rsid w:val="00493F99"/>
    <w:rsid w:val="00495E04"/>
    <w:rsid w:val="004A3B46"/>
    <w:rsid w:val="004B3553"/>
    <w:rsid w:val="004B6106"/>
    <w:rsid w:val="004C057E"/>
    <w:rsid w:val="004D362A"/>
    <w:rsid w:val="004D78E3"/>
    <w:rsid w:val="005154C0"/>
    <w:rsid w:val="00530E8C"/>
    <w:rsid w:val="00532959"/>
    <w:rsid w:val="00545933"/>
    <w:rsid w:val="00557544"/>
    <w:rsid w:val="00587875"/>
    <w:rsid w:val="005939B5"/>
    <w:rsid w:val="00595E16"/>
    <w:rsid w:val="00595F1B"/>
    <w:rsid w:val="00596770"/>
    <w:rsid w:val="00597E68"/>
    <w:rsid w:val="005A561F"/>
    <w:rsid w:val="0060236C"/>
    <w:rsid w:val="006035A9"/>
    <w:rsid w:val="00603DA6"/>
    <w:rsid w:val="00607E2B"/>
    <w:rsid w:val="006139D6"/>
    <w:rsid w:val="00615134"/>
    <w:rsid w:val="00623CE1"/>
    <w:rsid w:val="00626579"/>
    <w:rsid w:val="00626A1E"/>
    <w:rsid w:val="0063062B"/>
    <w:rsid w:val="00633922"/>
    <w:rsid w:val="00634FB3"/>
    <w:rsid w:val="0064269D"/>
    <w:rsid w:val="00643B73"/>
    <w:rsid w:val="00662815"/>
    <w:rsid w:val="00667229"/>
    <w:rsid w:val="00682BE5"/>
    <w:rsid w:val="00690FED"/>
    <w:rsid w:val="006939A5"/>
    <w:rsid w:val="00696442"/>
    <w:rsid w:val="006B190B"/>
    <w:rsid w:val="006B1962"/>
    <w:rsid w:val="006B335F"/>
    <w:rsid w:val="006C5A78"/>
    <w:rsid w:val="006F09C5"/>
    <w:rsid w:val="00712451"/>
    <w:rsid w:val="00731041"/>
    <w:rsid w:val="007319FC"/>
    <w:rsid w:val="00732F08"/>
    <w:rsid w:val="0074190C"/>
    <w:rsid w:val="00754B88"/>
    <w:rsid w:val="007577F3"/>
    <w:rsid w:val="00762576"/>
    <w:rsid w:val="0076561A"/>
    <w:rsid w:val="00772F3C"/>
    <w:rsid w:val="0079009C"/>
    <w:rsid w:val="00791060"/>
    <w:rsid w:val="00795A97"/>
    <w:rsid w:val="00796084"/>
    <w:rsid w:val="007A6A04"/>
    <w:rsid w:val="007B5626"/>
    <w:rsid w:val="007B720C"/>
    <w:rsid w:val="007F3D5D"/>
    <w:rsid w:val="007F4ECE"/>
    <w:rsid w:val="0080570B"/>
    <w:rsid w:val="008148E1"/>
    <w:rsid w:val="00827C8B"/>
    <w:rsid w:val="008319BF"/>
    <w:rsid w:val="008655EC"/>
    <w:rsid w:val="008833E3"/>
    <w:rsid w:val="008841F1"/>
    <w:rsid w:val="008943F4"/>
    <w:rsid w:val="008A396A"/>
    <w:rsid w:val="008C3D35"/>
    <w:rsid w:val="008C7BA1"/>
    <w:rsid w:val="008D0E09"/>
    <w:rsid w:val="008D1DB6"/>
    <w:rsid w:val="008E3045"/>
    <w:rsid w:val="008E44AF"/>
    <w:rsid w:val="008E6B7B"/>
    <w:rsid w:val="008F0F70"/>
    <w:rsid w:val="00904E18"/>
    <w:rsid w:val="00942816"/>
    <w:rsid w:val="00943AF3"/>
    <w:rsid w:val="0097693B"/>
    <w:rsid w:val="00992351"/>
    <w:rsid w:val="00993355"/>
    <w:rsid w:val="009A4A6D"/>
    <w:rsid w:val="009B1C18"/>
    <w:rsid w:val="009C05C2"/>
    <w:rsid w:val="009D3A76"/>
    <w:rsid w:val="009E5BCA"/>
    <w:rsid w:val="009E7ACB"/>
    <w:rsid w:val="00A13265"/>
    <w:rsid w:val="00A260DD"/>
    <w:rsid w:val="00A4164C"/>
    <w:rsid w:val="00A41F75"/>
    <w:rsid w:val="00A53122"/>
    <w:rsid w:val="00A552AE"/>
    <w:rsid w:val="00A55820"/>
    <w:rsid w:val="00A62A20"/>
    <w:rsid w:val="00A71136"/>
    <w:rsid w:val="00A72F3E"/>
    <w:rsid w:val="00A849DD"/>
    <w:rsid w:val="00AA474C"/>
    <w:rsid w:val="00AA6C59"/>
    <w:rsid w:val="00AB4EED"/>
    <w:rsid w:val="00AC5F7C"/>
    <w:rsid w:val="00AD7E5F"/>
    <w:rsid w:val="00AF24DB"/>
    <w:rsid w:val="00AF4C64"/>
    <w:rsid w:val="00B00A8E"/>
    <w:rsid w:val="00B01AA1"/>
    <w:rsid w:val="00B05FE5"/>
    <w:rsid w:val="00B25B90"/>
    <w:rsid w:val="00B30C81"/>
    <w:rsid w:val="00B4793B"/>
    <w:rsid w:val="00B53AE4"/>
    <w:rsid w:val="00B60228"/>
    <w:rsid w:val="00B623AD"/>
    <w:rsid w:val="00B90441"/>
    <w:rsid w:val="00B90D0A"/>
    <w:rsid w:val="00BA1FD7"/>
    <w:rsid w:val="00BA70D3"/>
    <w:rsid w:val="00BC6D6B"/>
    <w:rsid w:val="00BE75A2"/>
    <w:rsid w:val="00BF5ABC"/>
    <w:rsid w:val="00C041D2"/>
    <w:rsid w:val="00C10614"/>
    <w:rsid w:val="00C15633"/>
    <w:rsid w:val="00C15799"/>
    <w:rsid w:val="00C357AD"/>
    <w:rsid w:val="00C3695D"/>
    <w:rsid w:val="00C4785B"/>
    <w:rsid w:val="00C6069C"/>
    <w:rsid w:val="00C85119"/>
    <w:rsid w:val="00C900BC"/>
    <w:rsid w:val="00CA478D"/>
    <w:rsid w:val="00CB75C8"/>
    <w:rsid w:val="00CC4B55"/>
    <w:rsid w:val="00CD5431"/>
    <w:rsid w:val="00CE278C"/>
    <w:rsid w:val="00CF1992"/>
    <w:rsid w:val="00CF2491"/>
    <w:rsid w:val="00CF53BB"/>
    <w:rsid w:val="00D03B1D"/>
    <w:rsid w:val="00D0464B"/>
    <w:rsid w:val="00D06C0C"/>
    <w:rsid w:val="00D1252E"/>
    <w:rsid w:val="00D348D1"/>
    <w:rsid w:val="00D421BD"/>
    <w:rsid w:val="00D43E8F"/>
    <w:rsid w:val="00D52305"/>
    <w:rsid w:val="00D57772"/>
    <w:rsid w:val="00D63172"/>
    <w:rsid w:val="00D643DC"/>
    <w:rsid w:val="00D70346"/>
    <w:rsid w:val="00D715CA"/>
    <w:rsid w:val="00D72AE3"/>
    <w:rsid w:val="00D75244"/>
    <w:rsid w:val="00D75A4D"/>
    <w:rsid w:val="00D76479"/>
    <w:rsid w:val="00D76F29"/>
    <w:rsid w:val="00D833BB"/>
    <w:rsid w:val="00D8355B"/>
    <w:rsid w:val="00D8478B"/>
    <w:rsid w:val="00D86151"/>
    <w:rsid w:val="00DA7595"/>
    <w:rsid w:val="00DB0A68"/>
    <w:rsid w:val="00DC43A3"/>
    <w:rsid w:val="00DD0603"/>
    <w:rsid w:val="00DD4A09"/>
    <w:rsid w:val="00DD7C09"/>
    <w:rsid w:val="00E0124F"/>
    <w:rsid w:val="00E14A1A"/>
    <w:rsid w:val="00E2344A"/>
    <w:rsid w:val="00E37840"/>
    <w:rsid w:val="00E534CE"/>
    <w:rsid w:val="00E674D3"/>
    <w:rsid w:val="00E708F3"/>
    <w:rsid w:val="00E70FD0"/>
    <w:rsid w:val="00E71374"/>
    <w:rsid w:val="00E82230"/>
    <w:rsid w:val="00E82557"/>
    <w:rsid w:val="00E86073"/>
    <w:rsid w:val="00EA6162"/>
    <w:rsid w:val="00EB49C2"/>
    <w:rsid w:val="00EB4DC0"/>
    <w:rsid w:val="00EC21DD"/>
    <w:rsid w:val="00EC7F2B"/>
    <w:rsid w:val="00ED10DD"/>
    <w:rsid w:val="00ED6425"/>
    <w:rsid w:val="00EE40C7"/>
    <w:rsid w:val="00EE47CA"/>
    <w:rsid w:val="00EF042F"/>
    <w:rsid w:val="00EF189C"/>
    <w:rsid w:val="00EF53C3"/>
    <w:rsid w:val="00F11135"/>
    <w:rsid w:val="00F14BA8"/>
    <w:rsid w:val="00F21C70"/>
    <w:rsid w:val="00F32B22"/>
    <w:rsid w:val="00F36FD6"/>
    <w:rsid w:val="00F51A81"/>
    <w:rsid w:val="00F522FD"/>
    <w:rsid w:val="00F66584"/>
    <w:rsid w:val="00F72430"/>
    <w:rsid w:val="00F84067"/>
    <w:rsid w:val="00F9112A"/>
    <w:rsid w:val="00F93D91"/>
    <w:rsid w:val="00FC6EC3"/>
    <w:rsid w:val="00FE3DE5"/>
    <w:rsid w:val="00FF7341"/>
    <w:rsid w:val="058A0796"/>
    <w:rsid w:val="233103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styleId="FootnoteText">
    <w:name w:val="footnote text"/>
    <w:basedOn w:val="Note"/>
    <w:link w:val="FootnoteTextChar"/>
    <w:autoRedefine/>
    <w:qFormat/>
    <w:rsid w:val="000E61D9"/>
    <w:pPr>
      <w:keepLines/>
      <w:tabs>
        <w:tab w:val="clear" w:pos="284"/>
        <w:tab w:val="clear" w:pos="1134"/>
        <w:tab w:val="clear" w:pos="1871"/>
        <w:tab w:val="clear" w:pos="2268"/>
        <w:tab w:val="left" w:pos="255"/>
        <w:tab w:val="left" w:pos="794"/>
        <w:tab w:val="left" w:pos="1191"/>
        <w:tab w:val="left" w:pos="1588"/>
        <w:tab w:val="left" w:pos="1985"/>
      </w:tabs>
      <w:overflowPunct w:val="0"/>
      <w:autoSpaceDE w:val="0"/>
      <w:autoSpaceDN w:val="0"/>
      <w:adjustRightInd w:val="0"/>
      <w:spacing w:before="80" w:line="240" w:lineRule="exact"/>
      <w:ind w:left="255" w:hanging="255"/>
      <w:textAlignment w:val="baseline"/>
    </w:pPr>
    <w:rPr>
      <w:rFonts w:asciiTheme="minorHAnsi" w:eastAsia="Times New Roman" w:hAnsiTheme="minorHAnsi" w:cstheme="minorHAnsi"/>
      <w:noProof w:val="0"/>
      <w:lang w:val="fr-FR" w:eastAsia="en-US"/>
    </w:rPr>
  </w:style>
  <w:style w:type="character" w:customStyle="1" w:styleId="FootnoteTextChar">
    <w:name w:val="Footnote Text Char"/>
    <w:basedOn w:val="DefaultParagraphFont"/>
    <w:link w:val="FootnoteText"/>
    <w:qFormat/>
    <w:rsid w:val="000E61D9"/>
    <w:rPr>
      <w:rFonts w:asciiTheme="minorHAnsi" w:eastAsia="Times New Roman" w:hAnsiTheme="minorHAnsi" w:cstheme="minorHAnsi"/>
      <w:lang w:val="fr-FR"/>
    </w:rPr>
  </w:style>
  <w:style w:type="character" w:styleId="FootnoteReference">
    <w:name w:val="footnote reference"/>
    <w:autoRedefine/>
    <w:qFormat/>
    <w:rsid w:val="001B70EA"/>
    <w:rPr>
      <w:position w:val="6"/>
      <w:sz w:val="16"/>
    </w:rPr>
  </w:style>
  <w:style w:type="paragraph" w:customStyle="1" w:styleId="Call">
    <w:name w:val="Call"/>
    <w:basedOn w:val="Normal"/>
    <w:next w:val="Normal"/>
    <w:link w:val="CallChar"/>
    <w:autoRedefine/>
    <w:qFormat/>
    <w:rsid w:val="001B70EA"/>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pPr>
    <w:rPr>
      <w:rFonts w:eastAsia="Times New Roman"/>
      <w:i/>
      <w:sz w:val="22"/>
      <w:szCs w:val="20"/>
      <w:lang w:val="fr-FR"/>
    </w:rPr>
  </w:style>
  <w:style w:type="character" w:customStyle="1" w:styleId="CallChar">
    <w:name w:val="Call Char"/>
    <w:link w:val="Call"/>
    <w:autoRedefine/>
    <w:qFormat/>
    <w:rsid w:val="001B70EA"/>
    <w:rPr>
      <w:rFonts w:eastAsia="Times New Roman"/>
      <w:i/>
      <w:sz w:val="22"/>
      <w:lang w:val="fr-FR"/>
    </w:rPr>
  </w:style>
  <w:style w:type="paragraph" w:customStyle="1" w:styleId="ResNo">
    <w:name w:val="Res_No"/>
    <w:basedOn w:val="Normal"/>
    <w:next w:val="Restitle"/>
    <w:link w:val="ResNoChar"/>
    <w:autoRedefine/>
    <w:qFormat/>
    <w:rsid w:val="001B70EA"/>
    <w:pPr>
      <w:keepNext/>
      <w:keepLines/>
      <w:overflowPunct w:val="0"/>
      <w:autoSpaceDE w:val="0"/>
      <w:autoSpaceDN w:val="0"/>
      <w:adjustRightInd w:val="0"/>
      <w:spacing w:line="280" w:lineRule="exact"/>
      <w:jc w:val="center"/>
      <w:textAlignment w:val="baseline"/>
      <w:outlineLvl w:val="0"/>
    </w:pPr>
    <w:rPr>
      <w:rFonts w:eastAsia="Times New Roman"/>
      <w:caps/>
      <w:sz w:val="28"/>
      <w:szCs w:val="20"/>
      <w:lang w:val="fr-FR"/>
    </w:rPr>
  </w:style>
  <w:style w:type="paragraph" w:customStyle="1" w:styleId="Restitle">
    <w:name w:val="Res_title"/>
    <w:basedOn w:val="Normal"/>
    <w:next w:val="Normal"/>
    <w:link w:val="RestitleChar"/>
    <w:autoRedefine/>
    <w:qFormat/>
    <w:rsid w:val="001B70EA"/>
    <w:pPr>
      <w:keepNext/>
      <w:keepLines/>
      <w:tabs>
        <w:tab w:val="left" w:pos="794"/>
        <w:tab w:val="left" w:pos="1191"/>
        <w:tab w:val="left" w:pos="1588"/>
        <w:tab w:val="left" w:pos="1985"/>
      </w:tabs>
      <w:overflowPunct w:val="0"/>
      <w:autoSpaceDE w:val="0"/>
      <w:autoSpaceDN w:val="0"/>
      <w:adjustRightInd w:val="0"/>
      <w:spacing w:before="360"/>
      <w:jc w:val="center"/>
      <w:textAlignment w:val="baseline"/>
      <w:outlineLvl w:val="0"/>
    </w:pPr>
    <w:rPr>
      <w:rFonts w:eastAsia="Times New Roman"/>
      <w:b/>
      <w:sz w:val="28"/>
      <w:szCs w:val="20"/>
      <w:lang w:val="fr-FR"/>
    </w:rPr>
  </w:style>
  <w:style w:type="character" w:customStyle="1" w:styleId="RestitleChar">
    <w:name w:val="Res_title Char"/>
    <w:link w:val="Restitle"/>
    <w:autoRedefine/>
    <w:qFormat/>
    <w:rsid w:val="001B70EA"/>
    <w:rPr>
      <w:rFonts w:eastAsia="Times New Roman"/>
      <w:b/>
      <w:sz w:val="28"/>
      <w:lang w:val="fr-FR"/>
    </w:rPr>
  </w:style>
  <w:style w:type="character" w:customStyle="1" w:styleId="ResNoChar">
    <w:name w:val="Res_No Char"/>
    <w:link w:val="ResNo"/>
    <w:autoRedefine/>
    <w:qFormat/>
    <w:rsid w:val="001B70EA"/>
    <w:rPr>
      <w:rFonts w:eastAsia="Times New Roman"/>
      <w:caps/>
      <w:sz w:val="28"/>
      <w:lang w:val="fr-FR"/>
    </w:rPr>
  </w:style>
  <w:style w:type="character" w:customStyle="1" w:styleId="href">
    <w:name w:val="href"/>
    <w:basedOn w:val="DefaultParagraphFont"/>
    <w:autoRedefine/>
    <w:qFormat/>
    <w:rsid w:val="001B70EA"/>
  </w:style>
  <w:style w:type="paragraph" w:customStyle="1" w:styleId="Normalaftertitle">
    <w:name w:val="Normal after title"/>
    <w:basedOn w:val="Normal"/>
    <w:next w:val="Normal"/>
    <w:link w:val="NormalaftertitleChar"/>
    <w:autoRedefine/>
    <w:qFormat/>
    <w:rsid w:val="001B70EA"/>
    <w:pPr>
      <w:tabs>
        <w:tab w:val="left" w:pos="794"/>
        <w:tab w:val="left" w:pos="1191"/>
        <w:tab w:val="left" w:pos="1588"/>
        <w:tab w:val="left" w:pos="1985"/>
      </w:tabs>
      <w:overflowPunct w:val="0"/>
      <w:autoSpaceDE w:val="0"/>
      <w:autoSpaceDN w:val="0"/>
      <w:adjustRightInd w:val="0"/>
      <w:spacing w:before="280"/>
      <w:jc w:val="both"/>
      <w:textAlignment w:val="baseline"/>
    </w:pPr>
    <w:rPr>
      <w:rFonts w:eastAsia="Times New Roman"/>
      <w:sz w:val="22"/>
      <w:szCs w:val="20"/>
      <w:lang w:val="en-GB"/>
    </w:rPr>
  </w:style>
  <w:style w:type="character" w:customStyle="1" w:styleId="NormalaftertitleChar">
    <w:name w:val="Normal after title Char"/>
    <w:link w:val="Normalaftertitle"/>
    <w:autoRedefine/>
    <w:qFormat/>
    <w:locked/>
    <w:rsid w:val="001B70EA"/>
    <w:rPr>
      <w:rFonts w:eastAsia="Times New Roman"/>
      <w:sz w:val="22"/>
      <w:lang w:val="en-GB"/>
    </w:rPr>
  </w:style>
  <w:style w:type="character" w:styleId="UnresolvedMention">
    <w:name w:val="Unresolved Mention"/>
    <w:basedOn w:val="DefaultParagraphFont"/>
    <w:uiPriority w:val="99"/>
    <w:semiHidden/>
    <w:unhideWhenUsed/>
    <w:rsid w:val="00325481"/>
    <w:rPr>
      <w:color w:val="605E5C"/>
      <w:shd w:val="clear" w:color="auto" w:fill="E1DFDD"/>
    </w:rPr>
  </w:style>
  <w:style w:type="paragraph" w:styleId="Revision">
    <w:name w:val="Revision"/>
    <w:hidden/>
    <w:uiPriority w:val="99"/>
    <w:semiHidden/>
    <w:rsid w:val="00E14A1A"/>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655956171">
      <w:bodyDiv w:val="1"/>
      <w:marLeft w:val="0"/>
      <w:marRight w:val="0"/>
      <w:marTop w:val="0"/>
      <w:marBottom w:val="0"/>
      <w:divBdr>
        <w:top w:val="none" w:sz="0" w:space="0" w:color="auto"/>
        <w:left w:val="none" w:sz="0" w:space="0" w:color="auto"/>
        <w:bottom w:val="none" w:sz="0" w:space="0" w:color="auto"/>
        <w:right w:val="none" w:sz="0" w:space="0" w:color="auto"/>
      </w:divBdr>
    </w:div>
    <w:div w:id="1026902187">
      <w:bodyDiv w:val="1"/>
      <w:marLeft w:val="0"/>
      <w:marRight w:val="0"/>
      <w:marTop w:val="0"/>
      <w:marBottom w:val="0"/>
      <w:divBdr>
        <w:top w:val="none" w:sz="0" w:space="0" w:color="auto"/>
        <w:left w:val="none" w:sz="0" w:space="0" w:color="auto"/>
        <w:bottom w:val="none" w:sz="0" w:space="0" w:color="auto"/>
        <w:right w:val="none" w:sz="0" w:space="0" w:color="auto"/>
      </w:divBdr>
    </w:div>
    <w:div w:id="1581864218">
      <w:bodyDiv w:val="1"/>
      <w:marLeft w:val="0"/>
      <w:marRight w:val="0"/>
      <w:marTop w:val="0"/>
      <w:marBottom w:val="0"/>
      <w:divBdr>
        <w:top w:val="none" w:sz="0" w:space="0" w:color="auto"/>
        <w:left w:val="none" w:sz="0" w:space="0" w:color="auto"/>
        <w:bottom w:val="none" w:sz="0" w:space="0" w:color="auto"/>
        <w:right w:val="none" w:sz="0" w:space="0" w:color="auto"/>
      </w:divBdr>
    </w:div>
    <w:div w:id="19706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 xsi:nil="true"/>
  </documentManagement>
</p:properties>
</file>

<file path=customXml/itemProps1.xml><?xml version="1.0" encoding="utf-8"?>
<ds:datastoreItem xmlns:ds="http://schemas.openxmlformats.org/officeDocument/2006/customXml" ds:itemID="{1DACF3A4-6D25-4473-9637-491EFCB7C5EE}"/>
</file>

<file path=customXml/itemProps2.xml><?xml version="1.0" encoding="utf-8"?>
<ds:datastoreItem xmlns:ds="http://schemas.openxmlformats.org/officeDocument/2006/customXml" ds:itemID="{91371CC2-B6CC-4AAA-87FE-5458E8C241A9}">
  <ds:schemaRefs>
    <ds:schemaRef ds:uri="http://schemas.microsoft.com/sharepoint/v3/contenttype/forms"/>
  </ds:schemaRefs>
</ds:datastoreItem>
</file>

<file path=customXml/itemProps3.xml><?xml version="1.0" encoding="utf-8"?>
<ds:datastoreItem xmlns:ds="http://schemas.openxmlformats.org/officeDocument/2006/customXml" ds:itemID="{0A021297-B25E-48B5-9057-F1A2A46F5693}">
  <ds:schemaRefs>
    <ds:schemaRef ds:uri="http://schemas.microsoft.com/office/2006/metadata/properties"/>
    <ds:schemaRef ds:uri="http://schemas.microsoft.com/office/infopath/2007/PartnerControls"/>
    <ds:schemaRef ds:uri="c7e771be-c3f3-4415-a01f-6b382566ad45"/>
    <ds:schemaRef ds:uri="8398743d-f1a1-4553-a233-ec1bd5105832"/>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2176</Words>
  <Characters>12409</Characters>
  <Application>Microsoft Office Word</Application>
  <DocSecurity>0</DocSecurity>
  <Lines>103</Lines>
  <Paragraphs>29</Paragraphs>
  <ScaleCrop>false</ScaleCrop>
  <HeadingPairs>
    <vt:vector size="2" baseType="variant">
      <vt:variant>
        <vt:lpstr>제목</vt:lpstr>
      </vt:variant>
      <vt:variant>
        <vt:i4>1</vt:i4>
      </vt:variant>
    </vt:vector>
  </HeadingPairs>
  <TitlesOfParts>
    <vt:vector size="1" baseType="lpstr">
      <vt:lpstr/>
    </vt:vector>
  </TitlesOfParts>
  <Company>APT</Company>
  <LinksUpToDate>false</LinksUpToDate>
  <CharactersWithSpaces>14556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Jongbong PARK</cp:lastModifiedBy>
  <cp:revision>10</cp:revision>
  <cp:lastPrinted>2004-07-28T02:14:00Z</cp:lastPrinted>
  <dcterms:created xsi:type="dcterms:W3CDTF">2025-07-17T12:33:00Z</dcterms:created>
  <dcterms:modified xsi:type="dcterms:W3CDTF">2025-09-23T13:36:00Z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