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A7030" w14:textId="7B0D3053" w:rsidR="00F72430" w:rsidRPr="00CA6573" w:rsidRDefault="00CA6573" w:rsidP="00CA6573">
      <w:pPr>
        <w:jc w:val="right"/>
        <w:rPr>
          <w:rFonts w:asciiTheme="minorHAnsi" w:eastAsiaTheme="minorEastAsia" w:hAnsiTheme="minorHAnsi" w:cstheme="minorHAnsi"/>
          <w:b/>
          <w:u w:val="single"/>
          <w:lang w:eastAsia="ja-JP"/>
        </w:rPr>
      </w:pPr>
      <w:r w:rsidRPr="00CA6573">
        <w:rPr>
          <w:rFonts w:asciiTheme="minorHAnsi" w:eastAsiaTheme="minorEastAsia" w:hAnsiTheme="minorHAnsi" w:cstheme="minorHAnsi"/>
          <w:b/>
          <w:u w:val="single"/>
          <w:lang w:eastAsia="ja-JP"/>
        </w:rPr>
        <w:t>PACP-21</w:t>
      </w:r>
    </w:p>
    <w:p w14:paraId="4C4985A1" w14:textId="77777777" w:rsidR="00BF5ABC" w:rsidRDefault="00BF5ABC" w:rsidP="009C05C2">
      <w:pPr>
        <w:jc w:val="center"/>
        <w:rPr>
          <w:rFonts w:eastAsiaTheme="minorEastAsia"/>
          <w:bCs/>
          <w:lang w:eastAsia="ja-JP"/>
        </w:rPr>
      </w:pPr>
    </w:p>
    <w:p w14:paraId="74CB7236" w14:textId="565F9CBD" w:rsidR="00E71374" w:rsidRDefault="00EF53C3" w:rsidP="009C05C2">
      <w:pPr>
        <w:jc w:val="center"/>
        <w:rPr>
          <w:rFonts w:eastAsiaTheme="minorEastAsia"/>
          <w:b/>
          <w:lang w:eastAsia="ja-JP"/>
        </w:rPr>
      </w:pPr>
      <w:r>
        <w:rPr>
          <w:rFonts w:eastAsiaTheme="minorEastAsia"/>
          <w:b/>
          <w:lang w:eastAsia="ja-JP"/>
        </w:rPr>
        <w:t>PRELIMINARY APT COMMON PROPOSAL</w:t>
      </w:r>
    </w:p>
    <w:p w14:paraId="06AAB81C" w14:textId="77777777" w:rsidR="00E71374" w:rsidRDefault="00E71374" w:rsidP="009C05C2">
      <w:pPr>
        <w:jc w:val="center"/>
        <w:rPr>
          <w:rFonts w:eastAsiaTheme="minorEastAsia"/>
          <w:b/>
          <w:lang w:eastAsia="ja-JP"/>
        </w:rPr>
      </w:pPr>
    </w:p>
    <w:p w14:paraId="3B98499B" w14:textId="463A742C" w:rsidR="009C05C2" w:rsidRDefault="00EF53C3" w:rsidP="009C05C2">
      <w:pPr>
        <w:jc w:val="center"/>
        <w:rPr>
          <w:rFonts w:eastAsia="SimSun"/>
          <w:b/>
          <w:lang w:eastAsia="zh-CN"/>
        </w:rPr>
      </w:pPr>
      <w:r>
        <w:rPr>
          <w:rFonts w:eastAsiaTheme="minorEastAsia"/>
          <w:b/>
          <w:lang w:eastAsia="ja-JP"/>
        </w:rPr>
        <w:t>MODIFICATIONS</w:t>
      </w:r>
      <w:r w:rsidR="00CE278C">
        <w:rPr>
          <w:rFonts w:eastAsiaTheme="minorEastAsia"/>
          <w:b/>
          <w:lang w:eastAsia="ja-JP"/>
        </w:rPr>
        <w:t xml:space="preserve"> </w:t>
      </w:r>
      <w:r>
        <w:rPr>
          <w:rFonts w:eastAsiaTheme="minorEastAsia"/>
          <w:b/>
          <w:lang w:eastAsia="ja-JP"/>
        </w:rPr>
        <w:t xml:space="preserve">TO WTDC RESOLUTION </w:t>
      </w:r>
      <w:r w:rsidR="00791DE9">
        <w:rPr>
          <w:rFonts w:eastAsia="SimSun" w:hint="eastAsia"/>
          <w:b/>
          <w:lang w:eastAsia="zh-CN"/>
        </w:rPr>
        <w:t>69</w:t>
      </w:r>
    </w:p>
    <w:p w14:paraId="43FD1E20" w14:textId="341E1652" w:rsidR="00001E42" w:rsidRPr="00791DE9" w:rsidRDefault="00001E42" w:rsidP="009C05C2">
      <w:pPr>
        <w:jc w:val="center"/>
        <w:rPr>
          <w:rFonts w:eastAsia="SimSun"/>
          <w:b/>
          <w:lang w:eastAsia="zh-CN"/>
        </w:rPr>
      </w:pPr>
      <w:r w:rsidRPr="00001E42">
        <w:rPr>
          <w:rFonts w:eastAsia="SimSun"/>
          <w:b/>
          <w:lang w:eastAsia="zh-CN"/>
        </w:rPr>
        <w:t>FACILITATING THE CREATION OF NATIONAL COMPUTER INCIDENT RESPONSE TEAMS, PARTICULARLY FOR DEVELOPING COUNTRIES, AND COOPERATION AMONG THEM</w:t>
      </w:r>
    </w:p>
    <w:p w14:paraId="5C4C8A29" w14:textId="77777777" w:rsidR="00BF5ABC" w:rsidRDefault="00BF5ABC" w:rsidP="009C05C2">
      <w:pPr>
        <w:jc w:val="center"/>
        <w:rPr>
          <w:bCs/>
        </w:rPr>
      </w:pPr>
    </w:p>
    <w:p w14:paraId="7F5D3257" w14:textId="77777777" w:rsidR="00B53AE4" w:rsidRDefault="00B53AE4" w:rsidP="009C05C2">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14:paraId="5A3E3298" w14:textId="77777777" w:rsidTr="058A0796">
        <w:tc>
          <w:tcPr>
            <w:tcW w:w="9163" w:type="dxa"/>
          </w:tcPr>
          <w:p w14:paraId="2520D537" w14:textId="6CDD1FC1" w:rsidR="00261350" w:rsidRDefault="00261350" w:rsidP="058A0796"/>
          <w:p w14:paraId="77A0626A" w14:textId="77777777" w:rsidR="00261350" w:rsidRDefault="00261350" w:rsidP="009C05C2">
            <w:pPr>
              <w:rPr>
                <w:b/>
                <w:bCs/>
              </w:rPr>
            </w:pPr>
            <w:r w:rsidRPr="00261350">
              <w:rPr>
                <w:b/>
                <w:bCs/>
              </w:rPr>
              <w:t>Summary:</w:t>
            </w:r>
          </w:p>
          <w:p w14:paraId="6E7AA106" w14:textId="77777777" w:rsidR="00385942" w:rsidRDefault="00385942" w:rsidP="009C05C2">
            <w:pPr>
              <w:rPr>
                <w:b/>
                <w:bCs/>
              </w:rPr>
            </w:pPr>
          </w:p>
          <w:p w14:paraId="5EEC68A1" w14:textId="2A07F418" w:rsidR="00261350" w:rsidRPr="00E71CFE" w:rsidRDefault="00385942" w:rsidP="00CA6573">
            <w:pPr>
              <w:jc w:val="both"/>
              <w:rPr>
                <w:rFonts w:eastAsia="SimSun"/>
                <w:lang w:eastAsia="zh-CN"/>
              </w:rPr>
            </w:pPr>
            <w:r w:rsidRPr="00E71CFE">
              <w:rPr>
                <w:rFonts w:eastAsiaTheme="minorEastAsia"/>
                <w:lang w:eastAsia="ja-JP"/>
              </w:rPr>
              <w:t xml:space="preserve">It is proposed to amend </w:t>
            </w:r>
            <w:proofErr w:type="gramStart"/>
            <w:r w:rsidRPr="00E71CFE">
              <w:rPr>
                <w:rFonts w:eastAsiaTheme="minorEastAsia"/>
                <w:lang w:eastAsia="ja-JP"/>
              </w:rPr>
              <w:t>text of Resolution</w:t>
            </w:r>
            <w:proofErr w:type="gramEnd"/>
            <w:r w:rsidRPr="00E71CFE">
              <w:rPr>
                <w:rFonts w:eastAsiaTheme="minorEastAsia"/>
                <w:lang w:eastAsia="ja-JP"/>
              </w:rPr>
              <w:t xml:space="preserve"> </w:t>
            </w:r>
            <w:r w:rsidR="0044576C" w:rsidRPr="00E71CFE">
              <w:rPr>
                <w:rFonts w:eastAsiaTheme="minorEastAsia" w:hint="eastAsia"/>
                <w:lang w:eastAsia="ja-JP"/>
              </w:rPr>
              <w:t>69</w:t>
            </w:r>
            <w:r w:rsidRPr="00E71CFE">
              <w:rPr>
                <w:rFonts w:eastAsiaTheme="minorEastAsia"/>
                <w:lang w:eastAsia="ja-JP"/>
              </w:rPr>
              <w:t xml:space="preserve"> of WTD</w:t>
            </w:r>
            <w:r w:rsidR="000A2C30" w:rsidRPr="00E71CFE">
              <w:rPr>
                <w:rFonts w:eastAsiaTheme="minorEastAsia" w:hint="eastAsia"/>
                <w:lang w:eastAsia="ja-JP"/>
              </w:rPr>
              <w:t>C</w:t>
            </w:r>
            <w:r w:rsidR="00E71CFE" w:rsidRPr="008476E9">
              <w:rPr>
                <w:rFonts w:eastAsiaTheme="minorEastAsia"/>
                <w:lang w:eastAsia="ja-JP"/>
              </w:rPr>
              <w:t xml:space="preserve"> (Rev. </w:t>
            </w:r>
            <w:r w:rsidR="00E71CFE">
              <w:rPr>
                <w:rFonts w:eastAsiaTheme="minorEastAsia" w:hint="eastAsia"/>
                <w:lang w:eastAsia="ja-JP"/>
              </w:rPr>
              <w:t>Kigali</w:t>
            </w:r>
            <w:r w:rsidR="00E71CFE" w:rsidRPr="008476E9">
              <w:rPr>
                <w:rFonts w:eastAsiaTheme="minorEastAsia"/>
                <w:lang w:eastAsia="ja-JP"/>
              </w:rPr>
              <w:t>, 20</w:t>
            </w:r>
            <w:r w:rsidR="00E71CFE">
              <w:rPr>
                <w:rFonts w:eastAsiaTheme="minorEastAsia" w:hint="eastAsia"/>
                <w:lang w:eastAsia="ja-JP"/>
              </w:rPr>
              <w:t>22</w:t>
            </w:r>
            <w:r w:rsidR="00E71CFE" w:rsidRPr="008476E9">
              <w:rPr>
                <w:rFonts w:eastAsiaTheme="minorEastAsia"/>
                <w:lang w:eastAsia="ja-JP"/>
              </w:rPr>
              <w:t>)</w:t>
            </w:r>
            <w:r w:rsidR="00E71CFE" w:rsidRPr="00E71CFE">
              <w:rPr>
                <w:rFonts w:eastAsiaTheme="minorEastAsia" w:hint="eastAsia"/>
                <w:lang w:eastAsia="ja-JP"/>
              </w:rPr>
              <w:t xml:space="preserve">, </w:t>
            </w:r>
            <w:r w:rsidR="00E71CFE" w:rsidRPr="00E71CFE">
              <w:rPr>
                <w:rFonts w:eastAsiaTheme="minorEastAsia"/>
                <w:lang w:eastAsia="ja-JP"/>
              </w:rPr>
              <w:t>Facilitating the creation of national computer incident response teams,</w:t>
            </w:r>
            <w:r w:rsidR="00E71CFE" w:rsidRPr="00E71CFE">
              <w:rPr>
                <w:rFonts w:eastAsiaTheme="minorEastAsia" w:hint="eastAsia"/>
                <w:lang w:eastAsia="ja-JP"/>
              </w:rPr>
              <w:t xml:space="preserve"> </w:t>
            </w:r>
            <w:r w:rsidR="00E71CFE" w:rsidRPr="00E71CFE">
              <w:rPr>
                <w:rFonts w:eastAsiaTheme="minorEastAsia"/>
                <w:lang w:eastAsia="ja-JP"/>
              </w:rPr>
              <w:t>particularly for developing countries, and cooperation among them</w:t>
            </w:r>
            <w:r w:rsidR="00E71CFE">
              <w:rPr>
                <w:rFonts w:eastAsia="SimSun" w:hint="eastAsia"/>
                <w:lang w:eastAsia="zh-CN"/>
              </w:rPr>
              <w:t>.</w:t>
            </w:r>
          </w:p>
          <w:p w14:paraId="723CB979" w14:textId="77777777" w:rsidR="00E71CFE" w:rsidRDefault="00E71CFE" w:rsidP="00CA6573">
            <w:pPr>
              <w:jc w:val="both"/>
              <w:rPr>
                <w:rFonts w:eastAsia="SimSun"/>
                <w:lang w:eastAsia="zh-CN"/>
              </w:rPr>
            </w:pPr>
          </w:p>
          <w:p w14:paraId="26E9B6CF" w14:textId="7544A974" w:rsidR="00400589" w:rsidRDefault="00400589" w:rsidP="00CA6573">
            <w:pPr>
              <w:jc w:val="both"/>
              <w:rPr>
                <w:rFonts w:eastAsia="SimSun"/>
                <w:lang w:eastAsia="zh-CN"/>
              </w:rPr>
            </w:pPr>
            <w:r>
              <w:rPr>
                <w:rFonts w:eastAsia="SimSun" w:hint="eastAsia"/>
                <w:lang w:eastAsia="zh-CN"/>
              </w:rPr>
              <w:t xml:space="preserve">The purpose of the proposed amendments is to help Member States of ITU, especially developing countries, establish and </w:t>
            </w:r>
            <w:r w:rsidR="00E0050B">
              <w:rPr>
                <w:rFonts w:eastAsia="SimSun" w:hint="eastAsia"/>
                <w:lang w:eastAsia="zh-CN"/>
              </w:rPr>
              <w:t xml:space="preserve">strengthen </w:t>
            </w:r>
            <w:r>
              <w:rPr>
                <w:rFonts w:eastAsia="SimSun" w:hint="eastAsia"/>
                <w:lang w:eastAsia="zh-CN"/>
              </w:rPr>
              <w:t>their national computer incident response teams.</w:t>
            </w:r>
          </w:p>
          <w:p w14:paraId="1DDC5DD2" w14:textId="77777777" w:rsidR="00E71CFE" w:rsidRPr="00E71CFE" w:rsidRDefault="00E71CFE" w:rsidP="00CA6573">
            <w:pPr>
              <w:jc w:val="both"/>
              <w:rPr>
                <w:rFonts w:eastAsia="SimSun"/>
                <w:lang w:eastAsia="zh-CN"/>
              </w:rPr>
            </w:pPr>
          </w:p>
          <w:p w14:paraId="2E76C686" w14:textId="77777777" w:rsidR="00261350" w:rsidRDefault="00261350" w:rsidP="009C05C2">
            <w:pPr>
              <w:rPr>
                <w:b/>
                <w:bCs/>
              </w:rPr>
            </w:pPr>
            <w:r>
              <w:rPr>
                <w:b/>
                <w:bCs/>
              </w:rPr>
              <w:t>Expected Results:</w:t>
            </w:r>
          </w:p>
          <w:p w14:paraId="22300C3B" w14:textId="3D864ADF" w:rsidR="00385942" w:rsidRDefault="00385942" w:rsidP="009C05C2">
            <w:pPr>
              <w:rPr>
                <w:b/>
                <w:bCs/>
              </w:rPr>
            </w:pPr>
          </w:p>
          <w:p w14:paraId="730BF542" w14:textId="79FFBF19" w:rsidR="00385942" w:rsidRDefault="00385942" w:rsidP="00CA6573">
            <w:pPr>
              <w:jc w:val="both"/>
            </w:pPr>
            <w:r>
              <w:t xml:space="preserve">APT Member administrations invite WTDC to examine the proposal and approve the changes to Resolution </w:t>
            </w:r>
            <w:r w:rsidR="004F012A">
              <w:rPr>
                <w:rFonts w:eastAsia="SimSun" w:hint="eastAsia"/>
                <w:lang w:eastAsia="zh-CN"/>
              </w:rPr>
              <w:t>69</w:t>
            </w:r>
            <w:r>
              <w:t>.</w:t>
            </w:r>
          </w:p>
          <w:p w14:paraId="6A44FC9B" w14:textId="77777777" w:rsidR="00385942" w:rsidRPr="00400589" w:rsidRDefault="00385942" w:rsidP="009C05C2">
            <w:pPr>
              <w:rPr>
                <w:rFonts w:eastAsia="SimSun"/>
                <w:b/>
                <w:bCs/>
                <w:lang w:eastAsia="zh-CN"/>
              </w:rPr>
            </w:pPr>
          </w:p>
          <w:p w14:paraId="20784B7F" w14:textId="2673AF39" w:rsidR="00DD5D77" w:rsidRDefault="008833E3" w:rsidP="009C05C2">
            <w:pPr>
              <w:rPr>
                <w:rFonts w:eastAsia="SimSun"/>
                <w:lang w:eastAsia="zh-CN"/>
              </w:rPr>
            </w:pPr>
            <w:r>
              <w:rPr>
                <w:b/>
                <w:bCs/>
              </w:rPr>
              <w:t>References:</w:t>
            </w:r>
            <w:r w:rsidR="000920E0">
              <w:rPr>
                <w:b/>
                <w:bCs/>
              </w:rPr>
              <w:br/>
            </w:r>
            <w:r w:rsidR="000920E0">
              <w:rPr>
                <w:b/>
                <w:bCs/>
              </w:rPr>
              <w:br/>
            </w:r>
            <w:r w:rsidR="00DD5D77" w:rsidRPr="008476E9">
              <w:t xml:space="preserve">WTDC Resolution </w:t>
            </w:r>
            <w:r w:rsidR="00DD5D77">
              <w:rPr>
                <w:rFonts w:eastAsiaTheme="minorEastAsia" w:hint="eastAsia"/>
                <w:lang w:eastAsia="ja-JP"/>
              </w:rPr>
              <w:t>6</w:t>
            </w:r>
            <w:r w:rsidR="00DD5D77">
              <w:rPr>
                <w:rFonts w:eastAsia="SimSun" w:hint="eastAsia"/>
                <w:lang w:eastAsia="zh-CN"/>
              </w:rPr>
              <w:t>9</w:t>
            </w:r>
            <w:r w:rsidR="00DD5D77" w:rsidRPr="008476E9">
              <w:t xml:space="preserve"> (Rev. </w:t>
            </w:r>
            <w:r w:rsidR="00DD5D77" w:rsidRPr="008476E9">
              <w:rPr>
                <w:rFonts w:eastAsiaTheme="minorEastAsia"/>
                <w:lang w:eastAsia="ja-JP"/>
              </w:rPr>
              <w:t>Kigali</w:t>
            </w:r>
            <w:r w:rsidR="00DD5D77" w:rsidRPr="008476E9">
              <w:t>, 20</w:t>
            </w:r>
            <w:r w:rsidR="00DD5D77" w:rsidRPr="008476E9">
              <w:rPr>
                <w:rFonts w:eastAsiaTheme="minorEastAsia"/>
                <w:lang w:eastAsia="ja-JP"/>
              </w:rPr>
              <w:t>22</w:t>
            </w:r>
            <w:r w:rsidR="00DD5D77" w:rsidRPr="008476E9">
              <w:t>)</w:t>
            </w:r>
          </w:p>
          <w:p w14:paraId="3BF0D912" w14:textId="77777777" w:rsidR="00DD5D77" w:rsidRDefault="00DD5D77" w:rsidP="00DD5D77">
            <w:pPr>
              <w:rPr>
                <w:rFonts w:eastAsia="SimSun"/>
                <w:lang w:eastAsia="zh-CN"/>
              </w:rPr>
            </w:pPr>
            <w:r>
              <w:rPr>
                <w:rFonts w:eastAsia="SimSun" w:hint="eastAsia"/>
                <w:lang w:eastAsia="zh-CN"/>
              </w:rPr>
              <w:t>PP Resolution 130(</w:t>
            </w:r>
            <w:r>
              <w:t>Rev. Bucharest, 2022</w:t>
            </w:r>
            <w:r>
              <w:rPr>
                <w:rFonts w:eastAsia="SimSun" w:hint="eastAsia"/>
                <w:lang w:eastAsia="zh-CN"/>
              </w:rPr>
              <w:t xml:space="preserve">) </w:t>
            </w:r>
          </w:p>
          <w:p w14:paraId="167C9A9D" w14:textId="21C46B6C" w:rsidR="00DD5D77" w:rsidRPr="00DD5D77" w:rsidRDefault="00DD5D77" w:rsidP="00DD5D77">
            <w:pPr>
              <w:rPr>
                <w:rFonts w:eastAsia="SimSun"/>
                <w:i/>
                <w:iCs/>
                <w:lang w:eastAsia="zh-CN"/>
              </w:rPr>
            </w:pPr>
            <w:r>
              <w:rPr>
                <w:rFonts w:eastAsia="SimSun" w:hint="eastAsia"/>
                <w:lang w:eastAsia="zh-CN"/>
              </w:rPr>
              <w:t>WTSA Resolution 58(Rev. New Delhi, 2024)</w:t>
            </w:r>
          </w:p>
          <w:p w14:paraId="3E9E4EB4" w14:textId="298F0E93" w:rsidR="008833E3" w:rsidRPr="00261350" w:rsidRDefault="008833E3" w:rsidP="009C05C2">
            <w:pPr>
              <w:rPr>
                <w:b/>
                <w:bCs/>
              </w:rPr>
            </w:pPr>
          </w:p>
        </w:tc>
      </w:tr>
    </w:tbl>
    <w:p w14:paraId="1F27DDF1" w14:textId="77777777" w:rsidR="009C05C2" w:rsidRDefault="009C05C2" w:rsidP="009C05C2"/>
    <w:p w14:paraId="26EA33A3" w14:textId="77777777" w:rsidR="00BE75A2" w:rsidRPr="00A62A20" w:rsidRDefault="00BE75A2" w:rsidP="00BF5ABC"/>
    <w:p w14:paraId="01CBAF43" w14:textId="77777777" w:rsidR="009C05C2" w:rsidRPr="00A745F7" w:rsidRDefault="00A62A20" w:rsidP="009C05C2">
      <w:pPr>
        <w:pStyle w:val="Level1"/>
        <w:numPr>
          <w:ilvl w:val="0"/>
          <w:numId w:val="9"/>
        </w:numPr>
        <w:ind w:left="360"/>
        <w:rPr>
          <w:b/>
          <w:bCs/>
        </w:rPr>
      </w:pPr>
      <w:r>
        <w:rPr>
          <w:b/>
          <w:bCs/>
        </w:rPr>
        <w:t>PROPOSALS</w:t>
      </w:r>
    </w:p>
    <w:p w14:paraId="7E0F55E8" w14:textId="77777777" w:rsidR="009C05C2" w:rsidRDefault="009C05C2" w:rsidP="009C05C2"/>
    <w:p w14:paraId="2D5FAACF" w14:textId="1A43192F" w:rsidR="00BE75A2" w:rsidRDefault="00E708F3" w:rsidP="009C05C2">
      <w:r>
        <w:t xml:space="preserve">APT Member </w:t>
      </w:r>
      <w:proofErr w:type="gramStart"/>
      <w:r>
        <w:t>administrations</w:t>
      </w:r>
      <w:proofErr w:type="gramEnd"/>
      <w:r>
        <w:t xml:space="preserve"> propose to modify WTDC Resolution </w:t>
      </w:r>
      <w:r w:rsidR="0008322E">
        <w:rPr>
          <w:rFonts w:eastAsia="SimSun" w:hint="eastAsia"/>
          <w:lang w:eastAsia="zh-CN"/>
        </w:rPr>
        <w:t>69</w:t>
      </w:r>
      <w:r>
        <w:t xml:space="preserve">, according to the annex below. </w:t>
      </w:r>
    </w:p>
    <w:p w14:paraId="4A28859D" w14:textId="77777777" w:rsidR="00A62A20" w:rsidRPr="00E708F3" w:rsidRDefault="00A62A20" w:rsidP="002E2B2D"/>
    <w:p w14:paraId="0F9ABDA4" w14:textId="77777777" w:rsidR="00A62A20" w:rsidRPr="00E708F3" w:rsidRDefault="00A62A20" w:rsidP="002E2B2D"/>
    <w:p w14:paraId="3E69FBBE" w14:textId="77777777" w:rsidR="00A62A20" w:rsidRPr="00E708F3" w:rsidRDefault="00A62A20" w:rsidP="002E2B2D"/>
    <w:p w14:paraId="2C562281" w14:textId="77777777" w:rsidR="00603DA6" w:rsidRPr="00E708F3" w:rsidRDefault="00603DA6" w:rsidP="002E2B2D"/>
    <w:p w14:paraId="7E22B8B1" w14:textId="77777777" w:rsidR="00603DA6" w:rsidRPr="00E708F3" w:rsidRDefault="00603DA6" w:rsidP="002E2B2D"/>
    <w:p w14:paraId="4AEA3C0E" w14:textId="77777777" w:rsidR="00603DA6" w:rsidRPr="00E708F3" w:rsidRDefault="00603DA6" w:rsidP="002E2B2D"/>
    <w:p w14:paraId="62D9B9B5" w14:textId="77777777" w:rsidR="00603DA6" w:rsidRDefault="00603DA6" w:rsidP="002E2B2D"/>
    <w:p w14:paraId="59F669A8" w14:textId="77777777" w:rsidR="00CA6573" w:rsidRDefault="00CA6573" w:rsidP="002E2B2D"/>
    <w:p w14:paraId="03752974" w14:textId="77777777" w:rsidR="00CA6573" w:rsidRDefault="00CA6573" w:rsidP="002E2B2D"/>
    <w:p w14:paraId="38897B8C" w14:textId="77777777" w:rsidR="00CA6573" w:rsidRDefault="00CA6573" w:rsidP="002E2B2D"/>
    <w:p w14:paraId="22E13044" w14:textId="77777777" w:rsidR="00CA6573" w:rsidRDefault="00CA6573" w:rsidP="002E2B2D"/>
    <w:p w14:paraId="4BDFD5DB" w14:textId="77777777" w:rsidR="00CA6573" w:rsidRDefault="00CA6573" w:rsidP="002E2B2D"/>
    <w:p w14:paraId="4F8F0D62" w14:textId="77777777" w:rsidR="00421991" w:rsidRDefault="00421991" w:rsidP="002E2B2D"/>
    <w:p w14:paraId="00F40EF7" w14:textId="079F3E31" w:rsidR="00421991" w:rsidRPr="00001E42" w:rsidRDefault="00001E42" w:rsidP="00001E42">
      <w:pPr>
        <w:jc w:val="right"/>
        <w:rPr>
          <w:rFonts w:asciiTheme="minorHAnsi" w:hAnsiTheme="minorHAnsi" w:cstheme="minorHAnsi"/>
          <w:b/>
          <w:bCs/>
        </w:rPr>
      </w:pPr>
      <w:r>
        <w:lastRenderedPageBreak/>
        <w:tab/>
      </w:r>
      <w:r>
        <w:tab/>
      </w:r>
      <w:r>
        <w:tab/>
      </w:r>
      <w:r>
        <w:tab/>
      </w:r>
      <w:r>
        <w:tab/>
      </w:r>
      <w:r>
        <w:tab/>
      </w:r>
      <w:r>
        <w:tab/>
      </w:r>
      <w:r>
        <w:tab/>
      </w:r>
      <w:r>
        <w:tab/>
      </w:r>
      <w:r>
        <w:tab/>
      </w:r>
      <w:r>
        <w:tab/>
      </w:r>
      <w:r w:rsidRPr="00001E42">
        <w:rPr>
          <w:rFonts w:asciiTheme="minorHAnsi" w:hAnsiTheme="minorHAnsi" w:cstheme="minorHAnsi"/>
          <w:b/>
          <w:bCs/>
        </w:rPr>
        <w:t>ANNEX</w:t>
      </w:r>
    </w:p>
    <w:p w14:paraId="27816F3D" w14:textId="415E63C1" w:rsidR="007C0BAE" w:rsidRPr="005C4FA0" w:rsidRDefault="005C4FA0" w:rsidP="002E2B2D">
      <w:pPr>
        <w:rPr>
          <w:b/>
          <w:bCs/>
        </w:rPr>
      </w:pPr>
      <w:r w:rsidRPr="005C4FA0">
        <w:rPr>
          <w:b/>
          <w:bCs/>
        </w:rPr>
        <w:t>MOD</w:t>
      </w:r>
    </w:p>
    <w:p w14:paraId="18FB2E10" w14:textId="77777777" w:rsidR="007C0BAE" w:rsidRDefault="007C0BAE" w:rsidP="002E2B2D"/>
    <w:p w14:paraId="4FF83E51" w14:textId="77777777" w:rsidR="006C3B21" w:rsidRDefault="006C3B21" w:rsidP="006C3B21">
      <w:pPr>
        <w:rPr>
          <w:rFonts w:eastAsia="SimSun"/>
          <w:lang w:eastAsia="zh-CN"/>
        </w:rPr>
      </w:pPr>
    </w:p>
    <w:p w14:paraId="017B9B9F" w14:textId="77777777" w:rsidR="006C3B21" w:rsidRPr="004329E0" w:rsidRDefault="006C3B21" w:rsidP="006C3B21">
      <w:pPr>
        <w:jc w:val="center"/>
        <w:rPr>
          <w:rFonts w:asciiTheme="minorHAnsi" w:hAnsiTheme="minorHAnsi" w:cstheme="minorHAnsi"/>
        </w:rPr>
      </w:pPr>
      <w:r w:rsidRPr="004329E0">
        <w:rPr>
          <w:rFonts w:asciiTheme="minorHAnsi" w:hAnsiTheme="minorHAnsi" w:cstheme="minorHAnsi"/>
        </w:rPr>
        <w:t xml:space="preserve">RESOLUTION 69 (Rev. </w:t>
      </w:r>
      <w:ins w:id="0" w:author="TIAN CHEN" w:date="2024-11-15T14:57:00Z">
        <w:r w:rsidRPr="004329E0">
          <w:rPr>
            <w:rFonts w:asciiTheme="minorHAnsi" w:eastAsia="SimSun" w:hAnsiTheme="minorHAnsi" w:cstheme="minorHAnsi"/>
            <w:lang w:eastAsia="zh-CN"/>
          </w:rPr>
          <w:t>Baku</w:t>
        </w:r>
      </w:ins>
      <w:del w:id="1" w:author="TIAN CHEN" w:date="2024-11-15T14:57:00Z">
        <w:r w:rsidRPr="004329E0">
          <w:rPr>
            <w:rFonts w:asciiTheme="minorHAnsi" w:hAnsiTheme="minorHAnsi" w:cstheme="minorHAnsi"/>
          </w:rPr>
          <w:delText>Ki</w:delText>
        </w:r>
      </w:del>
      <w:del w:id="2" w:author="TIAN CHEN" w:date="2024-11-15T14:56:00Z">
        <w:r w:rsidRPr="004329E0">
          <w:rPr>
            <w:rFonts w:asciiTheme="minorHAnsi" w:hAnsiTheme="minorHAnsi" w:cstheme="minorHAnsi"/>
          </w:rPr>
          <w:delText>gali</w:delText>
        </w:r>
      </w:del>
      <w:r w:rsidRPr="004329E0">
        <w:rPr>
          <w:rFonts w:asciiTheme="minorHAnsi" w:hAnsiTheme="minorHAnsi" w:cstheme="minorHAnsi"/>
        </w:rPr>
        <w:t xml:space="preserve">, </w:t>
      </w:r>
      <w:ins w:id="3" w:author="TIAN CHEN" w:date="2024-11-15T14:58:00Z">
        <w:r w:rsidRPr="004329E0">
          <w:rPr>
            <w:rFonts w:asciiTheme="minorHAnsi" w:eastAsia="SimSun" w:hAnsiTheme="minorHAnsi" w:cstheme="minorHAnsi"/>
            <w:lang w:eastAsia="zh-CN"/>
          </w:rPr>
          <w:t>2025</w:t>
        </w:r>
      </w:ins>
      <w:del w:id="4" w:author="TIAN CHEN" w:date="2024-11-15T14:58:00Z">
        <w:r w:rsidRPr="004329E0">
          <w:rPr>
            <w:rFonts w:asciiTheme="minorHAnsi" w:hAnsiTheme="minorHAnsi" w:cstheme="minorHAnsi"/>
          </w:rPr>
          <w:delText>2022</w:delText>
        </w:r>
      </w:del>
      <w:r w:rsidRPr="004329E0">
        <w:rPr>
          <w:rFonts w:asciiTheme="minorHAnsi" w:hAnsiTheme="minorHAnsi" w:cstheme="minorHAnsi"/>
        </w:rPr>
        <w:t>)</w:t>
      </w:r>
    </w:p>
    <w:p w14:paraId="7E0DCF57" w14:textId="77777777" w:rsidR="006C3B21" w:rsidRPr="004329E0" w:rsidRDefault="006C3B21" w:rsidP="006C3B21">
      <w:pPr>
        <w:jc w:val="center"/>
        <w:rPr>
          <w:rFonts w:asciiTheme="minorHAnsi" w:hAnsiTheme="minorHAnsi" w:cstheme="minorHAnsi"/>
        </w:rPr>
      </w:pPr>
      <w:r w:rsidRPr="004329E0">
        <w:rPr>
          <w:rFonts w:asciiTheme="minorHAnsi" w:hAnsiTheme="minorHAnsi" w:cstheme="minorHAnsi"/>
          <w:b/>
          <w:bCs/>
        </w:rPr>
        <w:t>Facilitating the creation of national computer incident response teams,</w:t>
      </w:r>
    </w:p>
    <w:p w14:paraId="72D83FBA" w14:textId="77777777" w:rsidR="006C3B21" w:rsidRPr="004329E0" w:rsidRDefault="006C3B21" w:rsidP="006C3B21">
      <w:pPr>
        <w:jc w:val="center"/>
        <w:rPr>
          <w:rFonts w:asciiTheme="minorHAnsi" w:hAnsiTheme="minorHAnsi" w:cstheme="minorHAnsi"/>
        </w:rPr>
      </w:pPr>
      <w:r w:rsidRPr="004329E0">
        <w:rPr>
          <w:rFonts w:asciiTheme="minorHAnsi" w:hAnsiTheme="minorHAnsi" w:cstheme="minorHAnsi"/>
          <w:b/>
          <w:bCs/>
        </w:rPr>
        <w:t>particularly for developing countries, and cooperation among them</w:t>
      </w:r>
    </w:p>
    <w:p w14:paraId="6D11C95D" w14:textId="77777777" w:rsidR="006C3B21" w:rsidRPr="004329E0" w:rsidRDefault="006C3B21" w:rsidP="006C3B21">
      <w:pPr>
        <w:rPr>
          <w:rFonts w:asciiTheme="minorHAnsi" w:eastAsia="SimSun" w:hAnsiTheme="minorHAnsi" w:cstheme="minorHAnsi"/>
          <w:lang w:eastAsia="zh-CN"/>
        </w:rPr>
      </w:pPr>
    </w:p>
    <w:p w14:paraId="5E66EC4B" w14:textId="77777777" w:rsidR="006C3B21" w:rsidRPr="004329E0" w:rsidRDefault="006C3B21" w:rsidP="006C3B21">
      <w:pPr>
        <w:rPr>
          <w:rFonts w:asciiTheme="minorHAnsi" w:eastAsia="SimSun" w:hAnsiTheme="minorHAnsi" w:cstheme="minorHAnsi"/>
          <w:lang w:eastAsia="zh-CN"/>
        </w:rPr>
      </w:pPr>
      <w:r w:rsidRPr="004329E0">
        <w:rPr>
          <w:rFonts w:asciiTheme="minorHAnsi" w:hAnsiTheme="minorHAnsi" w:cstheme="minorHAnsi"/>
        </w:rPr>
        <w:t>The World Telecommunication Development Conference (</w:t>
      </w:r>
      <w:ins w:id="5" w:author="TIAN CHEN" w:date="2024-11-15T14:58:00Z">
        <w:r w:rsidRPr="004329E0">
          <w:rPr>
            <w:rFonts w:asciiTheme="minorHAnsi" w:eastAsia="SimSun" w:hAnsiTheme="minorHAnsi" w:cstheme="minorHAnsi"/>
            <w:lang w:eastAsia="zh-CN"/>
          </w:rPr>
          <w:t>Baku</w:t>
        </w:r>
      </w:ins>
      <w:del w:id="6" w:author="TIAN CHEN" w:date="2024-11-15T14:58:00Z">
        <w:r w:rsidRPr="004329E0">
          <w:rPr>
            <w:rFonts w:asciiTheme="minorHAnsi" w:hAnsiTheme="minorHAnsi" w:cstheme="minorHAnsi"/>
          </w:rPr>
          <w:delText>Kigali</w:delText>
        </w:r>
      </w:del>
      <w:r w:rsidRPr="004329E0">
        <w:rPr>
          <w:rFonts w:asciiTheme="minorHAnsi" w:hAnsiTheme="minorHAnsi" w:cstheme="minorHAnsi"/>
        </w:rPr>
        <w:t xml:space="preserve">, </w:t>
      </w:r>
      <w:ins w:id="7" w:author="TIAN CHEN" w:date="2024-11-15T14:58:00Z">
        <w:r w:rsidRPr="004329E0">
          <w:rPr>
            <w:rFonts w:asciiTheme="minorHAnsi" w:eastAsia="SimSun" w:hAnsiTheme="minorHAnsi" w:cstheme="minorHAnsi"/>
            <w:lang w:eastAsia="zh-CN"/>
          </w:rPr>
          <w:t>2025</w:t>
        </w:r>
      </w:ins>
      <w:del w:id="8" w:author="TIAN CHEN" w:date="2024-11-15T14:58:00Z">
        <w:r w:rsidRPr="004329E0">
          <w:rPr>
            <w:rFonts w:asciiTheme="minorHAnsi" w:hAnsiTheme="minorHAnsi" w:cstheme="minorHAnsi"/>
          </w:rPr>
          <w:delText>2022</w:delText>
        </w:r>
      </w:del>
      <w:r w:rsidRPr="004329E0">
        <w:rPr>
          <w:rFonts w:asciiTheme="minorHAnsi" w:hAnsiTheme="minorHAnsi" w:cstheme="minorHAnsi"/>
        </w:rPr>
        <w:t>),</w:t>
      </w:r>
    </w:p>
    <w:p w14:paraId="2D83EEA9" w14:textId="77777777" w:rsidR="006C3B21" w:rsidRPr="004329E0" w:rsidRDefault="006C3B21" w:rsidP="006C3B21">
      <w:pPr>
        <w:rPr>
          <w:rFonts w:asciiTheme="minorHAnsi" w:eastAsia="SimSun" w:hAnsiTheme="minorHAnsi" w:cstheme="minorHAnsi"/>
          <w:lang w:eastAsia="zh-CN"/>
        </w:rPr>
      </w:pPr>
    </w:p>
    <w:p w14:paraId="39679513" w14:textId="77777777" w:rsidR="006C3B21" w:rsidRPr="004329E0" w:rsidRDefault="006C3B21" w:rsidP="006C3B21">
      <w:pPr>
        <w:ind w:firstLineChars="200" w:firstLine="480"/>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recalling </w:t>
      </w:r>
    </w:p>
    <w:p w14:paraId="55CEBEE9" w14:textId="77777777" w:rsidR="006C3B21" w:rsidRPr="004329E0" w:rsidRDefault="006C3B21" w:rsidP="00F85AA1">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a)    </w:t>
      </w:r>
      <w:r w:rsidRPr="004329E0">
        <w:rPr>
          <w:rFonts w:asciiTheme="minorHAnsi" w:eastAsia="SimSun" w:hAnsiTheme="minorHAnsi" w:cstheme="minorHAnsi"/>
          <w:lang w:eastAsia="zh-CN"/>
        </w:rPr>
        <w:t xml:space="preserve">Resolutions 101, 102 and 130 (Rev. </w:t>
      </w:r>
      <w:ins w:id="9" w:author="TIAN CHEN" w:date="2024-11-15T14:58:00Z">
        <w:r w:rsidRPr="004329E0">
          <w:rPr>
            <w:rFonts w:asciiTheme="minorHAnsi" w:hAnsiTheme="minorHAnsi" w:cstheme="minorHAnsi"/>
          </w:rPr>
          <w:t>Bucharest</w:t>
        </w:r>
      </w:ins>
      <w:del w:id="10" w:author="TIAN CHEN" w:date="2024-11-15T14:58:00Z">
        <w:r w:rsidRPr="004329E0">
          <w:rPr>
            <w:rFonts w:asciiTheme="minorHAnsi" w:eastAsia="SimSun" w:hAnsiTheme="minorHAnsi" w:cstheme="minorHAnsi"/>
            <w:lang w:eastAsia="zh-CN"/>
          </w:rPr>
          <w:delText>Dubai</w:delText>
        </w:r>
      </w:del>
      <w:r w:rsidRPr="004329E0">
        <w:rPr>
          <w:rFonts w:asciiTheme="minorHAnsi" w:eastAsia="SimSun" w:hAnsiTheme="minorHAnsi" w:cstheme="minorHAnsi"/>
          <w:lang w:eastAsia="zh-CN"/>
        </w:rPr>
        <w:t xml:space="preserve">, </w:t>
      </w:r>
      <w:ins w:id="11" w:author="TIAN CHEN" w:date="2024-11-15T14:59:00Z">
        <w:r w:rsidRPr="004329E0">
          <w:rPr>
            <w:rFonts w:asciiTheme="minorHAnsi" w:eastAsia="SimSun" w:hAnsiTheme="minorHAnsi" w:cstheme="minorHAnsi"/>
            <w:lang w:eastAsia="zh-CN"/>
          </w:rPr>
          <w:t>2022</w:t>
        </w:r>
      </w:ins>
      <w:del w:id="12" w:author="TIAN CHEN" w:date="2024-11-15T14:59:00Z">
        <w:r w:rsidRPr="004329E0">
          <w:rPr>
            <w:rFonts w:asciiTheme="minorHAnsi" w:eastAsia="SimSun" w:hAnsiTheme="minorHAnsi" w:cstheme="minorHAnsi"/>
            <w:lang w:eastAsia="zh-CN"/>
          </w:rPr>
          <w:delText>2018</w:delText>
        </w:r>
      </w:del>
      <w:r w:rsidRPr="004329E0">
        <w:rPr>
          <w:rFonts w:asciiTheme="minorHAnsi" w:eastAsia="SimSun" w:hAnsiTheme="minorHAnsi" w:cstheme="minorHAnsi"/>
          <w:lang w:eastAsia="zh-CN"/>
        </w:rPr>
        <w:t xml:space="preserve">) of the Plenipotentiary Conference, which stress the need for collaboration; </w:t>
      </w:r>
    </w:p>
    <w:p w14:paraId="777ED5A5" w14:textId="77777777" w:rsidR="006C3B21" w:rsidRPr="004329E0" w:rsidRDefault="006C3B21" w:rsidP="00F85AA1">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b)    </w:t>
      </w:r>
      <w:r w:rsidRPr="004329E0">
        <w:rPr>
          <w:rFonts w:asciiTheme="minorHAnsi" w:eastAsia="SimSun" w:hAnsiTheme="minorHAnsi" w:cstheme="minorHAnsi"/>
          <w:lang w:eastAsia="zh-CN"/>
        </w:rPr>
        <w:t xml:space="preserve">Resolution 58 (Rev. </w:t>
      </w:r>
      <w:ins w:id="13" w:author="TIAN CHEN" w:date="2024-11-15T15:00:00Z">
        <w:r w:rsidRPr="004329E0">
          <w:rPr>
            <w:rFonts w:asciiTheme="minorHAnsi" w:eastAsia="SimSun" w:hAnsiTheme="minorHAnsi" w:cstheme="minorHAnsi"/>
            <w:lang w:eastAsia="zh-CN"/>
          </w:rPr>
          <w:t>New Delhi</w:t>
        </w:r>
      </w:ins>
      <w:del w:id="14" w:author="TIAN CHEN" w:date="2024-11-15T15:00:00Z">
        <w:r w:rsidRPr="004329E0">
          <w:rPr>
            <w:rFonts w:asciiTheme="minorHAnsi" w:eastAsia="SimSun" w:hAnsiTheme="minorHAnsi" w:cstheme="minorHAnsi"/>
            <w:lang w:eastAsia="zh-CN"/>
          </w:rPr>
          <w:delText>Geneva</w:delText>
        </w:r>
      </w:del>
      <w:r w:rsidRPr="004329E0">
        <w:rPr>
          <w:rFonts w:asciiTheme="minorHAnsi" w:eastAsia="SimSun" w:hAnsiTheme="minorHAnsi" w:cstheme="minorHAnsi"/>
          <w:lang w:eastAsia="zh-CN"/>
        </w:rPr>
        <w:t xml:space="preserve">, </w:t>
      </w:r>
      <w:ins w:id="15" w:author="TIAN CHEN" w:date="2024-11-15T15:00:00Z">
        <w:r w:rsidRPr="004329E0">
          <w:rPr>
            <w:rFonts w:asciiTheme="minorHAnsi" w:eastAsia="SimSun" w:hAnsiTheme="minorHAnsi" w:cstheme="minorHAnsi"/>
            <w:lang w:eastAsia="zh-CN"/>
          </w:rPr>
          <w:t>2024</w:t>
        </w:r>
      </w:ins>
      <w:del w:id="16" w:author="TIAN CHEN" w:date="2024-11-15T15:00:00Z">
        <w:r w:rsidRPr="004329E0">
          <w:rPr>
            <w:rFonts w:asciiTheme="minorHAnsi" w:eastAsia="SimSun" w:hAnsiTheme="minorHAnsi" w:cstheme="minorHAnsi"/>
            <w:lang w:eastAsia="zh-CN"/>
          </w:rPr>
          <w:delText>2022</w:delText>
        </w:r>
      </w:del>
      <w:r w:rsidRPr="004329E0">
        <w:rPr>
          <w:rFonts w:asciiTheme="minorHAnsi" w:eastAsia="SimSun" w:hAnsiTheme="minorHAnsi" w:cstheme="minorHAnsi"/>
          <w:lang w:eastAsia="zh-CN"/>
        </w:rPr>
        <w:t xml:space="preserve">) of the World Telecommunication Standardization Assembly (WTSA), on encouraging the creation </w:t>
      </w:r>
      <w:ins w:id="17" w:author="TIAN CHEN" w:date="2024-11-15T15:00:00Z">
        <w:r w:rsidRPr="004329E0">
          <w:rPr>
            <w:rFonts w:asciiTheme="minorHAnsi" w:eastAsia="SimSun" w:hAnsiTheme="minorHAnsi" w:cstheme="minorHAnsi"/>
            <w:lang w:eastAsia="zh-CN"/>
          </w:rPr>
          <w:t xml:space="preserve">and enhancement </w:t>
        </w:r>
      </w:ins>
      <w:r w:rsidRPr="004329E0">
        <w:rPr>
          <w:rFonts w:asciiTheme="minorHAnsi" w:eastAsia="SimSun" w:hAnsiTheme="minorHAnsi" w:cstheme="minorHAnsi"/>
          <w:lang w:eastAsia="zh-CN"/>
        </w:rPr>
        <w:t>of national computer incident response teams (CIRTs), particularly in developing countries</w:t>
      </w:r>
      <w:r w:rsidRPr="004329E0">
        <w:rPr>
          <w:rStyle w:val="FootnoteReference"/>
          <w:rFonts w:asciiTheme="minorHAnsi" w:eastAsia="SimSun" w:hAnsiTheme="minorHAnsi" w:cstheme="minorHAnsi"/>
          <w:sz w:val="24"/>
          <w:lang w:eastAsia="zh-CN"/>
        </w:rPr>
        <w:footnoteReference w:id="1"/>
      </w:r>
      <w:r w:rsidRPr="004329E0">
        <w:rPr>
          <w:rFonts w:asciiTheme="minorHAnsi" w:eastAsia="SimSun" w:hAnsiTheme="minorHAnsi" w:cstheme="minorHAnsi"/>
          <w:lang w:eastAsia="zh-CN"/>
        </w:rPr>
        <w:t xml:space="preserve">; </w:t>
      </w:r>
    </w:p>
    <w:p w14:paraId="715EB604" w14:textId="3AD24FCB" w:rsidR="006C3B21" w:rsidRPr="004329E0" w:rsidRDefault="006C3B21" w:rsidP="00F85AA1">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c)    </w:t>
      </w:r>
      <w:r w:rsidRPr="004329E0">
        <w:rPr>
          <w:rFonts w:asciiTheme="minorHAnsi" w:eastAsia="SimSun" w:hAnsiTheme="minorHAnsi" w:cstheme="minorHAnsi"/>
          <w:lang w:eastAsia="zh-CN"/>
        </w:rPr>
        <w:t xml:space="preserve">Resolution 50 (Rev. </w:t>
      </w:r>
      <w:ins w:id="18" w:author="TIAN CHEN" w:date="2024-11-15T15:01:00Z">
        <w:r w:rsidRPr="004329E0">
          <w:rPr>
            <w:rFonts w:asciiTheme="minorHAnsi" w:eastAsia="SimSun" w:hAnsiTheme="minorHAnsi" w:cstheme="minorHAnsi"/>
            <w:lang w:eastAsia="zh-CN"/>
          </w:rPr>
          <w:t>New Delhi</w:t>
        </w:r>
      </w:ins>
      <w:del w:id="19" w:author="TIAN CHEN" w:date="2024-11-15T15:01:00Z">
        <w:r w:rsidRPr="004329E0">
          <w:rPr>
            <w:rFonts w:asciiTheme="minorHAnsi" w:eastAsia="SimSun" w:hAnsiTheme="minorHAnsi" w:cstheme="minorHAnsi"/>
            <w:lang w:eastAsia="zh-CN"/>
          </w:rPr>
          <w:delText>Geneva</w:delText>
        </w:r>
      </w:del>
      <w:r w:rsidRPr="004329E0">
        <w:rPr>
          <w:rFonts w:asciiTheme="minorHAnsi" w:eastAsia="SimSun" w:hAnsiTheme="minorHAnsi" w:cstheme="minorHAnsi"/>
          <w:lang w:eastAsia="zh-CN"/>
        </w:rPr>
        <w:t xml:space="preserve">, </w:t>
      </w:r>
      <w:ins w:id="20" w:author="TIAN CHEN" w:date="2024-11-15T15:01:00Z">
        <w:r w:rsidRPr="004329E0">
          <w:rPr>
            <w:rFonts w:asciiTheme="minorHAnsi" w:eastAsia="SimSun" w:hAnsiTheme="minorHAnsi" w:cstheme="minorHAnsi"/>
            <w:lang w:eastAsia="zh-CN"/>
          </w:rPr>
          <w:t>2024</w:t>
        </w:r>
      </w:ins>
      <w:del w:id="21" w:author="TIAN CHEN" w:date="2024-11-15T15:01:00Z">
        <w:r w:rsidRPr="004329E0">
          <w:rPr>
            <w:rFonts w:asciiTheme="minorHAnsi" w:eastAsia="SimSun" w:hAnsiTheme="minorHAnsi" w:cstheme="minorHAnsi"/>
            <w:lang w:eastAsia="zh-CN"/>
          </w:rPr>
          <w:delText>2022</w:delText>
        </w:r>
      </w:del>
      <w:r w:rsidRPr="004329E0">
        <w:rPr>
          <w:rFonts w:asciiTheme="minorHAnsi" w:eastAsia="SimSun" w:hAnsiTheme="minorHAnsi" w:cstheme="minorHAnsi"/>
          <w:lang w:eastAsia="zh-CN"/>
        </w:rPr>
        <w:t xml:space="preserve">) of WTSA, on cybersecurity, </w:t>
      </w:r>
    </w:p>
    <w:p w14:paraId="59799E1B" w14:textId="77777777" w:rsidR="006C3B21" w:rsidRPr="004329E0" w:rsidRDefault="006C3B21" w:rsidP="006C3B21">
      <w:pPr>
        <w:spacing w:beforeLines="50" w:before="120"/>
        <w:ind w:firstLineChars="200" w:firstLine="480"/>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recognizing </w:t>
      </w:r>
    </w:p>
    <w:p w14:paraId="29B345F4" w14:textId="77777777" w:rsidR="006C3B21" w:rsidRPr="004329E0" w:rsidRDefault="006C3B21" w:rsidP="00F85AA1">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a)    </w:t>
      </w:r>
      <w:r w:rsidRPr="004329E0">
        <w:rPr>
          <w:rFonts w:asciiTheme="minorHAnsi" w:eastAsia="SimSun" w:hAnsiTheme="minorHAnsi" w:cstheme="minorHAnsi"/>
          <w:lang w:eastAsia="zh-CN"/>
        </w:rPr>
        <w:t xml:space="preserve">the highly satisfactory results obtained by the regional approach adopted within the framework of Resolution 69 (Rev. Buenos Aires, 2017) of the World Telecommunication Development Conference; </w:t>
      </w:r>
    </w:p>
    <w:p w14:paraId="5D8F7ACE" w14:textId="77777777" w:rsidR="006C3B21" w:rsidRPr="004329E0" w:rsidRDefault="006C3B21" w:rsidP="00F85AA1">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b)    </w:t>
      </w:r>
      <w:r w:rsidRPr="004329E0">
        <w:rPr>
          <w:rFonts w:asciiTheme="minorHAnsi" w:eastAsia="SimSun" w:hAnsiTheme="minorHAnsi" w:cstheme="minorHAnsi"/>
          <w:lang w:eastAsia="zh-CN"/>
        </w:rPr>
        <w:t xml:space="preserve">the increasing level of computer </w:t>
      </w:r>
      <w:proofErr w:type="gramStart"/>
      <w:r w:rsidRPr="004329E0">
        <w:rPr>
          <w:rFonts w:asciiTheme="minorHAnsi" w:eastAsia="SimSun" w:hAnsiTheme="minorHAnsi" w:cstheme="minorHAnsi"/>
          <w:lang w:eastAsia="zh-CN"/>
        </w:rPr>
        <w:t>use</w:t>
      </w:r>
      <w:proofErr w:type="gramEnd"/>
      <w:r w:rsidRPr="004329E0">
        <w:rPr>
          <w:rFonts w:asciiTheme="minorHAnsi" w:eastAsia="SimSun" w:hAnsiTheme="minorHAnsi" w:cstheme="minorHAnsi"/>
          <w:lang w:eastAsia="zh-CN"/>
        </w:rPr>
        <w:t xml:space="preserve"> and computer dependency in information and communication technologies (ICTs) in developing </w:t>
      </w:r>
      <w:proofErr w:type="gramStart"/>
      <w:r w:rsidRPr="004329E0">
        <w:rPr>
          <w:rFonts w:asciiTheme="minorHAnsi" w:eastAsia="SimSun" w:hAnsiTheme="minorHAnsi" w:cstheme="minorHAnsi"/>
          <w:lang w:eastAsia="zh-CN"/>
        </w:rPr>
        <w:t>countries;</w:t>
      </w:r>
      <w:proofErr w:type="gramEnd"/>
      <w:r w:rsidRPr="004329E0">
        <w:rPr>
          <w:rFonts w:asciiTheme="minorHAnsi" w:eastAsia="SimSun" w:hAnsiTheme="minorHAnsi" w:cstheme="minorHAnsi"/>
          <w:lang w:eastAsia="zh-CN"/>
        </w:rPr>
        <w:t xml:space="preserve"> </w:t>
      </w:r>
    </w:p>
    <w:p w14:paraId="64671084" w14:textId="77777777" w:rsidR="006C3B21" w:rsidRPr="004329E0" w:rsidRDefault="006C3B21" w:rsidP="00F85AA1">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c)    </w:t>
      </w:r>
      <w:r w:rsidRPr="004329E0">
        <w:rPr>
          <w:rFonts w:asciiTheme="minorHAnsi" w:eastAsia="SimSun" w:hAnsiTheme="minorHAnsi" w:cstheme="minorHAnsi"/>
          <w:lang w:eastAsia="zh-CN"/>
        </w:rPr>
        <w:t xml:space="preserve">the exposure of developing countries to malicious </w:t>
      </w:r>
      <w:proofErr w:type="spellStart"/>
      <w:r w:rsidRPr="004329E0">
        <w:rPr>
          <w:rFonts w:asciiTheme="minorHAnsi" w:eastAsia="SimSun" w:hAnsiTheme="minorHAnsi" w:cstheme="minorHAnsi"/>
          <w:lang w:eastAsia="zh-CN"/>
        </w:rPr>
        <w:t>cyberactivities</w:t>
      </w:r>
      <w:proofErr w:type="spellEnd"/>
      <w:r w:rsidRPr="004329E0">
        <w:rPr>
          <w:rFonts w:asciiTheme="minorHAnsi" w:eastAsia="SimSun" w:hAnsiTheme="minorHAnsi" w:cstheme="minorHAnsi"/>
          <w:lang w:eastAsia="zh-CN"/>
        </w:rPr>
        <w:t xml:space="preserve"> targeting ICT networks, and that they could be better prepared for such malicious </w:t>
      </w:r>
      <w:proofErr w:type="spellStart"/>
      <w:r w:rsidRPr="004329E0">
        <w:rPr>
          <w:rFonts w:asciiTheme="minorHAnsi" w:eastAsia="SimSun" w:hAnsiTheme="minorHAnsi" w:cstheme="minorHAnsi"/>
          <w:lang w:eastAsia="zh-CN"/>
        </w:rPr>
        <w:t>cyberactivities</w:t>
      </w:r>
      <w:proofErr w:type="spellEnd"/>
      <w:r w:rsidRPr="004329E0">
        <w:rPr>
          <w:rFonts w:asciiTheme="minorHAnsi" w:eastAsia="SimSun" w:hAnsiTheme="minorHAnsi" w:cstheme="minorHAnsi"/>
          <w:lang w:eastAsia="zh-CN"/>
        </w:rPr>
        <w:t xml:space="preserve"> and for the increasing level of fraudulent activities by these means; </w:t>
      </w:r>
    </w:p>
    <w:p w14:paraId="60F1966E" w14:textId="77777777" w:rsidR="006C3B21" w:rsidRPr="004329E0" w:rsidRDefault="006C3B21" w:rsidP="00F85AA1">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d)    </w:t>
      </w:r>
      <w:r w:rsidRPr="004329E0">
        <w:rPr>
          <w:rFonts w:asciiTheme="minorHAnsi" w:eastAsia="SimSun" w:hAnsiTheme="minorHAnsi" w:cstheme="minorHAnsi"/>
          <w:lang w:eastAsia="zh-CN"/>
        </w:rPr>
        <w:t>the need to improve cooperation and capacity to respond to cybersecurity challenges;</w:t>
      </w:r>
    </w:p>
    <w:p w14:paraId="2F24EB2E" w14:textId="77777777" w:rsidR="006C3B21" w:rsidRPr="004329E0" w:rsidRDefault="006C3B21" w:rsidP="00F85AA1">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e)    </w:t>
      </w:r>
      <w:r w:rsidRPr="004329E0">
        <w:rPr>
          <w:rFonts w:asciiTheme="minorHAnsi" w:eastAsia="SimSun" w:hAnsiTheme="minorHAnsi" w:cstheme="minorHAnsi"/>
          <w:lang w:eastAsia="zh-CN"/>
        </w:rPr>
        <w:t>the results of the work carried out to date under Question 3/2 by Study Group 2 of the ITU Telecommunication Development Sector (ITU</w:t>
      </w:r>
      <w:r w:rsidRPr="004329E0">
        <w:rPr>
          <w:rFonts w:asciiTheme="minorHAnsi" w:eastAsia="SimSun" w:hAnsiTheme="minorHAnsi" w:cstheme="minorHAnsi"/>
          <w:lang w:eastAsia="zh-CN"/>
        </w:rPr>
        <w:noBreakHyphen/>
        <w:t xml:space="preserve">D) and its reports and coursework on this subject, which include support for the creation of CIRTs and establishing public-private partnerships; </w:t>
      </w:r>
    </w:p>
    <w:p w14:paraId="365F08CC" w14:textId="77777777" w:rsidR="006C3B21" w:rsidRPr="004329E0" w:rsidRDefault="006C3B21" w:rsidP="00F85AA1">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f)     </w:t>
      </w:r>
      <w:r w:rsidRPr="004329E0">
        <w:rPr>
          <w:rFonts w:asciiTheme="minorHAnsi" w:eastAsia="SimSun" w:hAnsiTheme="minorHAnsi" w:cstheme="minorHAnsi"/>
          <w:lang w:eastAsia="zh-CN"/>
        </w:rPr>
        <w:t xml:space="preserve">the work carried out to date by the Telecommunication Development Bureau (BDT), to bring together Member States and other stakeholders to assist countries in building national incident management capabilities, such as CIRTs; </w:t>
      </w:r>
    </w:p>
    <w:p w14:paraId="76E13FB7" w14:textId="77777777" w:rsidR="006C3B21" w:rsidRPr="004329E0" w:rsidRDefault="006C3B21" w:rsidP="00F85AA1">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g)    </w:t>
      </w:r>
      <w:r w:rsidRPr="004329E0">
        <w:rPr>
          <w:rFonts w:asciiTheme="minorHAnsi" w:eastAsia="SimSun" w:hAnsiTheme="minorHAnsi" w:cstheme="minorHAnsi"/>
          <w:lang w:eastAsia="zh-CN"/>
        </w:rPr>
        <w:t xml:space="preserve">the importance of having an appropriate level of computer emergency preparedness in all countries, particularly developing countries, by establishing CIRTs on a national basis, and the importance of coordination within and among the regions and of taking advantage of regional and international initiatives in this regard, including ITU cooperation with regional and global projects and organizations, such as the Forum of Incident Response and Security Teams (FIRST), the Organization of American States and the Asia-Pacific Computer Emergency Response Team, among others; </w:t>
      </w:r>
    </w:p>
    <w:p w14:paraId="3A5645DE" w14:textId="77777777" w:rsidR="006C3B21" w:rsidRPr="004329E0" w:rsidRDefault="006C3B21" w:rsidP="00F85AA1">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lastRenderedPageBreak/>
        <w:t xml:space="preserve">h)     </w:t>
      </w:r>
      <w:r w:rsidRPr="004329E0">
        <w:rPr>
          <w:rFonts w:asciiTheme="minorHAnsi" w:eastAsia="SimSun" w:hAnsiTheme="minorHAnsi" w:cstheme="minorHAnsi"/>
          <w:lang w:eastAsia="zh-CN"/>
        </w:rPr>
        <w:t xml:space="preserve">that emerging telecommunications/ICTs are being applied as part of technical measures against malicious </w:t>
      </w:r>
      <w:proofErr w:type="spellStart"/>
      <w:r w:rsidRPr="004329E0">
        <w:rPr>
          <w:rFonts w:asciiTheme="minorHAnsi" w:eastAsia="SimSun" w:hAnsiTheme="minorHAnsi" w:cstheme="minorHAnsi"/>
          <w:lang w:eastAsia="zh-CN"/>
        </w:rPr>
        <w:t>cyberactivities</w:t>
      </w:r>
      <w:proofErr w:type="spellEnd"/>
      <w:r w:rsidRPr="004329E0">
        <w:rPr>
          <w:rFonts w:asciiTheme="minorHAnsi" w:eastAsia="SimSun" w:hAnsiTheme="minorHAnsi" w:cstheme="minorHAnsi"/>
          <w:lang w:eastAsia="zh-CN"/>
        </w:rPr>
        <w:t xml:space="preserve">; </w:t>
      </w:r>
    </w:p>
    <w:p w14:paraId="4CF62099" w14:textId="2717814E" w:rsidR="006C3B21" w:rsidRPr="004329E0" w:rsidRDefault="006C3B21" w:rsidP="00C5381E">
      <w:pPr>
        <w:spacing w:before="50"/>
        <w:jc w:val="both"/>
        <w:rPr>
          <w:rFonts w:asciiTheme="minorHAnsi" w:eastAsia="SimSun" w:hAnsiTheme="minorHAnsi" w:cstheme="minorHAnsi"/>
          <w:lang w:eastAsia="zh-CN"/>
        </w:rPr>
      </w:pPr>
      <w:proofErr w:type="spellStart"/>
      <w:r w:rsidRPr="004329E0">
        <w:rPr>
          <w:rFonts w:asciiTheme="minorHAnsi" w:eastAsia="SimSun" w:hAnsiTheme="minorHAnsi" w:cstheme="minorHAnsi"/>
          <w:i/>
          <w:iCs/>
          <w:lang w:eastAsia="zh-CN"/>
        </w:rPr>
        <w:t>i</w:t>
      </w:r>
      <w:proofErr w:type="spellEnd"/>
      <w:r w:rsidRPr="004329E0">
        <w:rPr>
          <w:rFonts w:asciiTheme="minorHAnsi" w:eastAsia="SimSun" w:hAnsiTheme="minorHAnsi" w:cstheme="minorHAnsi"/>
          <w:i/>
          <w:iCs/>
          <w:lang w:eastAsia="zh-CN"/>
        </w:rPr>
        <w:t xml:space="preserve">)      </w:t>
      </w:r>
      <w:r w:rsidRPr="004329E0">
        <w:rPr>
          <w:rFonts w:asciiTheme="minorHAnsi" w:eastAsia="SimSun" w:hAnsiTheme="minorHAnsi" w:cstheme="minorHAnsi"/>
          <w:lang w:eastAsia="zh-CN"/>
        </w:rPr>
        <w:t>the work of Study Group 17 of the ITU Telecommunication Standardization Sector (ITU</w:t>
      </w:r>
      <w:r w:rsidRPr="004329E0">
        <w:rPr>
          <w:rFonts w:asciiTheme="minorHAnsi" w:eastAsia="SimSun" w:hAnsiTheme="minorHAnsi" w:cstheme="minorHAnsi"/>
          <w:lang w:eastAsia="zh-CN"/>
        </w:rPr>
        <w:noBreakHyphen/>
        <w:t>T) on cybersecurity information exchange (CYBEX) techniques,</w:t>
      </w:r>
    </w:p>
    <w:p w14:paraId="194D7775" w14:textId="77777777" w:rsidR="006C3B21" w:rsidRPr="004329E0" w:rsidRDefault="006C3B21" w:rsidP="006C3B21">
      <w:pPr>
        <w:ind w:firstLineChars="200" w:firstLine="480"/>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noting </w:t>
      </w:r>
    </w:p>
    <w:p w14:paraId="4BEC903B" w14:textId="77777777" w:rsidR="006C3B21" w:rsidRPr="004329E0" w:rsidRDefault="006C3B21" w:rsidP="00312BA2">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a) </w:t>
      </w:r>
      <w:r w:rsidRPr="004329E0">
        <w:rPr>
          <w:rFonts w:asciiTheme="minorHAnsi" w:eastAsia="SimSun" w:hAnsiTheme="minorHAnsi" w:cstheme="minorHAnsi"/>
          <w:lang w:eastAsia="zh-CN"/>
        </w:rPr>
        <w:t xml:space="preserve">    that there is an improved, but still low, level of computer emergency preparedness within developing countries; </w:t>
      </w:r>
    </w:p>
    <w:p w14:paraId="4D660146" w14:textId="77777777" w:rsidR="006C3B21" w:rsidRPr="004329E0" w:rsidRDefault="006C3B21" w:rsidP="00312BA2">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b) </w:t>
      </w:r>
      <w:r w:rsidRPr="004329E0">
        <w:rPr>
          <w:rFonts w:asciiTheme="minorHAnsi" w:eastAsia="SimSun" w:hAnsiTheme="minorHAnsi" w:cstheme="minorHAnsi"/>
          <w:lang w:eastAsia="zh-CN"/>
        </w:rPr>
        <w:t xml:space="preserve">    that the high level of interconnectivity of telecommunication/ICT networks could be affected by malicious cyberactivity from networks of less-prepared nations, which are mostly the developing countries;</w:t>
      </w:r>
    </w:p>
    <w:p w14:paraId="5D4BAC1A" w14:textId="77777777" w:rsidR="006C3B21" w:rsidRPr="004329E0" w:rsidRDefault="006C3B21" w:rsidP="00312BA2">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c) </w:t>
      </w:r>
      <w:r w:rsidRPr="004329E0">
        <w:rPr>
          <w:rFonts w:asciiTheme="minorHAnsi" w:eastAsia="SimSun" w:hAnsiTheme="minorHAnsi" w:cstheme="minorHAnsi"/>
          <w:lang w:eastAsia="zh-CN"/>
        </w:rPr>
        <w:t xml:space="preserve">    </w:t>
      </w:r>
      <w:r w:rsidRPr="004329E0">
        <w:rPr>
          <w:rFonts w:asciiTheme="minorHAnsi" w:eastAsia="SimSun" w:hAnsiTheme="minorHAnsi" w:cstheme="minorHAnsi"/>
          <w:i/>
          <w:iCs/>
          <w:lang w:eastAsia="zh-CN"/>
        </w:rPr>
        <w:t xml:space="preserve">considering </w:t>
      </w:r>
      <w:proofErr w:type="spellStart"/>
      <w:ins w:id="22" w:author="TIAN CHEN" w:date="2024-11-15T15:06:00Z">
        <w:r w:rsidRPr="004329E0">
          <w:rPr>
            <w:rFonts w:asciiTheme="minorHAnsi" w:eastAsia="SimSun" w:hAnsiTheme="minorHAnsi" w:cstheme="minorHAnsi"/>
            <w:i/>
            <w:iCs/>
            <w:lang w:eastAsia="zh-CN"/>
          </w:rPr>
          <w:t>i</w:t>
        </w:r>
      </w:ins>
      <w:proofErr w:type="spellEnd"/>
      <w:del w:id="23" w:author="TIAN CHEN" w:date="2024-11-15T15:06:00Z">
        <w:r w:rsidRPr="004329E0">
          <w:rPr>
            <w:rFonts w:asciiTheme="minorHAnsi" w:eastAsia="SimSun" w:hAnsiTheme="minorHAnsi" w:cstheme="minorHAnsi"/>
            <w:i/>
            <w:iCs/>
            <w:lang w:eastAsia="zh-CN"/>
          </w:rPr>
          <w:delText>g</w:delText>
        </w:r>
      </w:del>
      <w:r w:rsidRPr="004329E0">
        <w:rPr>
          <w:rFonts w:asciiTheme="minorHAnsi" w:eastAsia="SimSun" w:hAnsiTheme="minorHAnsi" w:cstheme="minorHAnsi"/>
          <w:i/>
          <w:iCs/>
          <w:lang w:eastAsia="zh-CN"/>
        </w:rPr>
        <w:t>)</w:t>
      </w:r>
      <w:r w:rsidRPr="004329E0">
        <w:rPr>
          <w:rFonts w:asciiTheme="minorHAnsi" w:eastAsia="SimSun" w:hAnsiTheme="minorHAnsi" w:cstheme="minorHAnsi"/>
          <w:lang w:eastAsia="zh-CN"/>
        </w:rPr>
        <w:t xml:space="preserve"> in Resolution 130 (Rev. </w:t>
      </w:r>
      <w:ins w:id="24" w:author="TIAN CHEN" w:date="2024-11-15T15:08:00Z">
        <w:r w:rsidRPr="004329E0">
          <w:rPr>
            <w:rFonts w:asciiTheme="minorHAnsi" w:hAnsiTheme="minorHAnsi" w:cstheme="minorHAnsi"/>
          </w:rPr>
          <w:t>Bucharest</w:t>
        </w:r>
      </w:ins>
      <w:del w:id="25" w:author="TIAN CHEN" w:date="2024-11-15T15:08:00Z">
        <w:r w:rsidRPr="004329E0">
          <w:rPr>
            <w:rFonts w:asciiTheme="minorHAnsi" w:eastAsia="SimSun" w:hAnsiTheme="minorHAnsi" w:cstheme="minorHAnsi"/>
            <w:lang w:eastAsia="zh-CN"/>
          </w:rPr>
          <w:delText>Dubai</w:delText>
        </w:r>
      </w:del>
      <w:r w:rsidRPr="004329E0">
        <w:rPr>
          <w:rFonts w:asciiTheme="minorHAnsi" w:eastAsia="SimSun" w:hAnsiTheme="minorHAnsi" w:cstheme="minorHAnsi"/>
          <w:lang w:eastAsia="zh-CN"/>
        </w:rPr>
        <w:t xml:space="preserve">, </w:t>
      </w:r>
      <w:ins w:id="26" w:author="TIAN CHEN" w:date="2024-11-15T15:08:00Z">
        <w:r w:rsidRPr="004329E0">
          <w:rPr>
            <w:rFonts w:asciiTheme="minorHAnsi" w:eastAsia="SimSun" w:hAnsiTheme="minorHAnsi" w:cstheme="minorHAnsi"/>
            <w:lang w:eastAsia="zh-CN"/>
          </w:rPr>
          <w:t>2022</w:t>
        </w:r>
      </w:ins>
      <w:del w:id="27" w:author="TIAN CHEN" w:date="2024-11-15T15:08:00Z">
        <w:r w:rsidRPr="004329E0">
          <w:rPr>
            <w:rFonts w:asciiTheme="minorHAnsi" w:eastAsia="SimSun" w:hAnsiTheme="minorHAnsi" w:cstheme="minorHAnsi"/>
            <w:lang w:eastAsia="zh-CN"/>
          </w:rPr>
          <w:delText>2018</w:delText>
        </w:r>
      </w:del>
      <w:r w:rsidRPr="004329E0">
        <w:rPr>
          <w:rFonts w:asciiTheme="minorHAnsi" w:eastAsia="SimSun" w:hAnsiTheme="minorHAnsi" w:cstheme="minorHAnsi"/>
          <w:lang w:eastAsia="zh-CN"/>
        </w:rPr>
        <w:t xml:space="preserve">), which states that, in order to protect these infrastructures and address these challenges and threats, coordinated national, regional and international action is required for prevention, preparation, response and recovery from computer security incidents, on the part of government authorities, at the national (including the creation of CIRTs) and sub-national levels, the private sector and citizens and users, in addition to international and regional cooperation and coordination, and that ITU has a lead role to play within its mandate and competencies in this field; </w:t>
      </w:r>
    </w:p>
    <w:p w14:paraId="3B163AD6" w14:textId="77777777" w:rsidR="006C3B21" w:rsidRPr="004329E0" w:rsidRDefault="006C3B21" w:rsidP="00312BA2">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d)     </w:t>
      </w:r>
      <w:r w:rsidRPr="004329E0">
        <w:rPr>
          <w:rFonts w:asciiTheme="minorHAnsi" w:eastAsia="SimSun" w:hAnsiTheme="minorHAnsi" w:cstheme="minorHAnsi"/>
          <w:lang w:eastAsia="zh-CN"/>
        </w:rPr>
        <w:t xml:space="preserve">that the establishment of CIRTs requires ongoing and appropriate resourcing </w:t>
      </w:r>
      <w:proofErr w:type="gramStart"/>
      <w:r w:rsidRPr="004329E0">
        <w:rPr>
          <w:rFonts w:asciiTheme="minorHAnsi" w:eastAsia="SimSun" w:hAnsiTheme="minorHAnsi" w:cstheme="minorHAnsi"/>
          <w:lang w:eastAsia="zh-CN"/>
        </w:rPr>
        <w:t>in order to</w:t>
      </w:r>
      <w:proofErr w:type="gramEnd"/>
      <w:r w:rsidRPr="004329E0">
        <w:rPr>
          <w:rFonts w:asciiTheme="minorHAnsi" w:eastAsia="SimSun" w:hAnsiTheme="minorHAnsi" w:cstheme="minorHAnsi"/>
          <w:lang w:eastAsia="zh-CN"/>
        </w:rPr>
        <w:t xml:space="preserve"> be successful and </w:t>
      </w:r>
      <w:proofErr w:type="gramStart"/>
      <w:r w:rsidRPr="004329E0">
        <w:rPr>
          <w:rFonts w:asciiTheme="minorHAnsi" w:eastAsia="SimSun" w:hAnsiTheme="minorHAnsi" w:cstheme="minorHAnsi"/>
          <w:lang w:eastAsia="zh-CN"/>
        </w:rPr>
        <w:t>sustainable;</w:t>
      </w:r>
      <w:proofErr w:type="gramEnd"/>
      <w:r w:rsidRPr="004329E0">
        <w:rPr>
          <w:rFonts w:asciiTheme="minorHAnsi" w:eastAsia="SimSun" w:hAnsiTheme="minorHAnsi" w:cstheme="minorHAnsi"/>
          <w:lang w:eastAsia="zh-CN"/>
        </w:rPr>
        <w:t xml:space="preserve"> </w:t>
      </w:r>
    </w:p>
    <w:p w14:paraId="5EDBF1F7" w14:textId="77777777" w:rsidR="006C3B21" w:rsidRPr="004329E0" w:rsidRDefault="006C3B21" w:rsidP="00312BA2">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e)     </w:t>
      </w:r>
      <w:r w:rsidRPr="004329E0">
        <w:rPr>
          <w:rFonts w:asciiTheme="minorHAnsi" w:eastAsia="SimSun" w:hAnsiTheme="minorHAnsi" w:cstheme="minorHAnsi"/>
          <w:lang w:eastAsia="zh-CN"/>
        </w:rPr>
        <w:t xml:space="preserve">the work of ITU-T Study Group 17 </w:t>
      </w:r>
      <w:proofErr w:type="gramStart"/>
      <w:r w:rsidRPr="004329E0">
        <w:rPr>
          <w:rFonts w:asciiTheme="minorHAnsi" w:eastAsia="SimSun" w:hAnsiTheme="minorHAnsi" w:cstheme="minorHAnsi"/>
          <w:lang w:eastAsia="zh-CN"/>
        </w:rPr>
        <w:t>in the area of</w:t>
      </w:r>
      <w:proofErr w:type="gramEnd"/>
      <w:r w:rsidRPr="004329E0">
        <w:rPr>
          <w:rFonts w:asciiTheme="minorHAnsi" w:eastAsia="SimSun" w:hAnsiTheme="minorHAnsi" w:cstheme="minorHAnsi"/>
          <w:lang w:eastAsia="zh-CN"/>
        </w:rPr>
        <w:t xml:space="preserve"> national CIRTs, particularly for developing countries, and cooperation between them, as contained in the outputs of that study </w:t>
      </w:r>
      <w:proofErr w:type="gramStart"/>
      <w:r w:rsidRPr="004329E0">
        <w:rPr>
          <w:rFonts w:asciiTheme="minorHAnsi" w:eastAsia="SimSun" w:hAnsiTheme="minorHAnsi" w:cstheme="minorHAnsi"/>
          <w:lang w:eastAsia="zh-CN"/>
        </w:rPr>
        <w:t>group;</w:t>
      </w:r>
      <w:proofErr w:type="gramEnd"/>
      <w:r w:rsidRPr="004329E0">
        <w:rPr>
          <w:rFonts w:asciiTheme="minorHAnsi" w:eastAsia="SimSun" w:hAnsiTheme="minorHAnsi" w:cstheme="minorHAnsi"/>
          <w:lang w:eastAsia="zh-CN"/>
        </w:rPr>
        <w:t xml:space="preserve"> </w:t>
      </w:r>
    </w:p>
    <w:p w14:paraId="36DE82D9" w14:textId="77777777" w:rsidR="006C3B21" w:rsidRPr="004329E0" w:rsidRDefault="006C3B21" w:rsidP="00312BA2">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f)      </w:t>
      </w:r>
      <w:r w:rsidRPr="004329E0">
        <w:rPr>
          <w:rFonts w:asciiTheme="minorHAnsi" w:eastAsia="SimSun" w:hAnsiTheme="minorHAnsi" w:cstheme="minorHAnsi"/>
          <w:lang w:eastAsia="zh-CN"/>
        </w:rPr>
        <w:t xml:space="preserve">the need for the establishment of CIRTs on a national basis, as appropriate, including CIRTs responsible for government-to-government cooperation, and the importance of coordination among all relevant organizations; </w:t>
      </w:r>
    </w:p>
    <w:p w14:paraId="114E8AD0" w14:textId="4E3BEC5B" w:rsidR="006C3B21" w:rsidRPr="004329E0" w:rsidRDefault="006C3B21" w:rsidP="00312BA2">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g)     </w:t>
      </w:r>
      <w:r w:rsidRPr="004329E0">
        <w:rPr>
          <w:rFonts w:asciiTheme="minorHAnsi" w:eastAsia="SimSun" w:hAnsiTheme="minorHAnsi" w:cstheme="minorHAnsi"/>
          <w:lang w:eastAsia="zh-CN"/>
        </w:rPr>
        <w:t>the ITU Global Cybersecurity Agenda</w:t>
      </w:r>
      <w:ins w:id="28" w:author="TIAN CHEN" w:date="2024-11-15T15:14:00Z">
        <w:r w:rsidRPr="004329E0">
          <w:rPr>
            <w:rFonts w:asciiTheme="minorHAnsi" w:eastAsia="SimSun" w:hAnsiTheme="minorHAnsi" w:cstheme="minorHAnsi"/>
            <w:lang w:eastAsia="zh-CN"/>
          </w:rPr>
          <w:t xml:space="preserve"> and </w:t>
        </w:r>
      </w:ins>
      <w:ins w:id="29" w:author="TIAN CHEN" w:date="2024-11-15T15:15:00Z">
        <w:r w:rsidRPr="004329E0">
          <w:rPr>
            <w:rFonts w:asciiTheme="minorHAnsi" w:hAnsiTheme="minorHAnsi" w:cstheme="minorHAnsi"/>
          </w:rPr>
          <w:t xml:space="preserve">the Guidelines for utilization of the </w:t>
        </w:r>
      </w:ins>
      <w:ins w:id="30" w:author="Intone" w:date="2025-07-01T09:34:00Z">
        <w:r w:rsidRPr="004329E0">
          <w:rPr>
            <w:rFonts w:asciiTheme="minorHAnsi" w:eastAsia="SimSun" w:hAnsiTheme="minorHAnsi" w:cstheme="minorHAnsi"/>
            <w:lang w:eastAsia="zh-CN"/>
          </w:rPr>
          <w:t>Global Cybersecurity Agenda</w:t>
        </w:r>
      </w:ins>
      <w:ins w:id="31" w:author="TIAN CHEN" w:date="2025-09-17T10:41:00Z">
        <w:r w:rsidR="00E232A0" w:rsidRPr="004329E0">
          <w:rPr>
            <w:rFonts w:asciiTheme="minorHAnsi" w:eastAsia="SimSun" w:hAnsiTheme="minorHAnsi" w:cstheme="minorHAnsi"/>
            <w:lang w:eastAsia="zh-CN"/>
          </w:rPr>
          <w:t>(</w:t>
        </w:r>
      </w:ins>
      <w:ins w:id="32" w:author="TIAN CHEN" w:date="2024-11-15T15:15:00Z">
        <w:r w:rsidRPr="004329E0">
          <w:rPr>
            <w:rFonts w:asciiTheme="minorHAnsi" w:hAnsiTheme="minorHAnsi" w:cstheme="minorHAnsi"/>
          </w:rPr>
          <w:t>GCA</w:t>
        </w:r>
      </w:ins>
      <w:ins w:id="33" w:author="TIAN CHEN" w:date="2025-09-17T10:41:00Z">
        <w:r w:rsidR="00E232A0" w:rsidRPr="004329E0">
          <w:rPr>
            <w:rFonts w:asciiTheme="minorHAnsi" w:eastAsia="SimSun" w:hAnsiTheme="minorHAnsi" w:cstheme="minorHAnsi"/>
            <w:lang w:eastAsia="zh-CN"/>
          </w:rPr>
          <w:t>)</w:t>
        </w:r>
      </w:ins>
      <w:ins w:id="34" w:author="TIAN CHEN" w:date="2024-11-15T15:15:00Z">
        <w:r w:rsidRPr="004329E0">
          <w:rPr>
            <w:rFonts w:asciiTheme="minorHAnsi" w:hAnsiTheme="minorHAnsi" w:cstheme="minorHAnsi"/>
          </w:rPr>
          <w:t xml:space="preserve"> by ITU approved by Council</w:t>
        </w:r>
      </w:ins>
      <w:r w:rsidRPr="004329E0">
        <w:rPr>
          <w:rFonts w:asciiTheme="minorHAnsi" w:eastAsia="SimSun" w:hAnsiTheme="minorHAnsi" w:cstheme="minorHAnsi"/>
          <w:lang w:eastAsia="zh-CN"/>
        </w:rPr>
        <w:t xml:space="preserve">; </w:t>
      </w:r>
    </w:p>
    <w:p w14:paraId="0D300816" w14:textId="77777777" w:rsidR="006C3B21" w:rsidRPr="004329E0" w:rsidRDefault="006C3B21" w:rsidP="00312BA2">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h)     </w:t>
      </w:r>
      <w:r w:rsidRPr="004329E0">
        <w:rPr>
          <w:rFonts w:asciiTheme="minorHAnsi" w:eastAsia="SimSun" w:hAnsiTheme="minorHAnsi" w:cstheme="minorHAnsi"/>
          <w:lang w:eastAsia="zh-CN"/>
        </w:rPr>
        <w:t xml:space="preserve">the increasing use of new and emerging telecommunications/ICTs in all aspects of life, including digitalization of government services, which need to be highly protected; </w:t>
      </w:r>
    </w:p>
    <w:p w14:paraId="179AA173" w14:textId="44303FA9" w:rsidR="006C3B21" w:rsidRPr="00A606A0" w:rsidRDefault="006C3B21" w:rsidP="00A606A0">
      <w:pPr>
        <w:spacing w:beforeLines="50" w:before="120"/>
        <w:jc w:val="both"/>
        <w:rPr>
          <w:rFonts w:asciiTheme="minorHAnsi" w:eastAsia="SimSun" w:hAnsiTheme="minorHAnsi" w:cstheme="minorHAnsi"/>
          <w:lang w:eastAsia="zh-CN"/>
        </w:rPr>
      </w:pPr>
      <w:proofErr w:type="spellStart"/>
      <w:r w:rsidRPr="004329E0">
        <w:rPr>
          <w:rFonts w:asciiTheme="minorHAnsi" w:eastAsia="SimSun" w:hAnsiTheme="minorHAnsi" w:cstheme="minorHAnsi"/>
          <w:i/>
          <w:iCs/>
          <w:lang w:eastAsia="zh-CN"/>
        </w:rPr>
        <w:t>i</w:t>
      </w:r>
      <w:proofErr w:type="spellEnd"/>
      <w:r w:rsidRPr="004329E0">
        <w:rPr>
          <w:rFonts w:asciiTheme="minorHAnsi" w:eastAsia="SimSun" w:hAnsiTheme="minorHAnsi" w:cstheme="minorHAnsi"/>
          <w:i/>
          <w:iCs/>
          <w:lang w:eastAsia="zh-CN"/>
        </w:rPr>
        <w:t xml:space="preserve">)      </w:t>
      </w:r>
      <w:r w:rsidRPr="004329E0">
        <w:rPr>
          <w:rFonts w:asciiTheme="minorHAnsi" w:eastAsia="SimSun" w:hAnsiTheme="minorHAnsi" w:cstheme="minorHAnsi"/>
          <w:lang w:eastAsia="zh-CN"/>
        </w:rPr>
        <w:t>that CIRTs can help address the urgent need to enhance security and build confidence and trust in the use of ICTs,</w:t>
      </w:r>
    </w:p>
    <w:p w14:paraId="223083DC" w14:textId="77777777" w:rsidR="006C3B21" w:rsidRPr="004329E0" w:rsidRDefault="006C3B21" w:rsidP="006C3B21">
      <w:pPr>
        <w:spacing w:beforeLines="50" w:before="120"/>
        <w:ind w:firstLineChars="200" w:firstLine="480"/>
        <w:rPr>
          <w:rFonts w:asciiTheme="minorHAnsi" w:eastAsia="SimSun" w:hAnsiTheme="minorHAnsi" w:cstheme="minorHAnsi"/>
          <w:lang w:eastAsia="zh-CN"/>
        </w:rPr>
      </w:pPr>
      <w:r w:rsidRPr="004329E0">
        <w:rPr>
          <w:rFonts w:asciiTheme="minorHAnsi" w:eastAsia="SimSun" w:hAnsiTheme="minorHAnsi" w:cstheme="minorHAnsi"/>
          <w:i/>
          <w:iCs/>
          <w:lang w:eastAsia="zh-CN"/>
        </w:rPr>
        <w:t xml:space="preserve">resolves </w:t>
      </w:r>
    </w:p>
    <w:p w14:paraId="3A3F428C" w14:textId="77777777" w:rsidR="006C3B21" w:rsidRPr="004329E0" w:rsidRDefault="006C3B21" w:rsidP="006C3B21">
      <w:pPr>
        <w:spacing w:beforeLines="50" w:before="120"/>
        <w:rPr>
          <w:rFonts w:asciiTheme="minorHAnsi" w:eastAsia="SimSun" w:hAnsiTheme="minorHAnsi" w:cstheme="minorHAnsi"/>
          <w:lang w:eastAsia="zh-CN"/>
        </w:rPr>
      </w:pPr>
      <w:r w:rsidRPr="004329E0">
        <w:rPr>
          <w:rFonts w:asciiTheme="minorHAnsi" w:eastAsia="SimSun" w:hAnsiTheme="minorHAnsi" w:cstheme="minorHAnsi"/>
          <w:lang w:eastAsia="zh-CN"/>
        </w:rPr>
        <w:t xml:space="preserve">1      to invite Member States and Sector Members with experience in this area: </w:t>
      </w:r>
    </w:p>
    <w:p w14:paraId="27E8D478" w14:textId="77777777" w:rsidR="006C3B21" w:rsidRPr="004329E0" w:rsidRDefault="006C3B21" w:rsidP="00312BA2">
      <w:pPr>
        <w:spacing w:beforeLines="50" w:before="120"/>
        <w:jc w:val="both"/>
        <w:rPr>
          <w:rFonts w:asciiTheme="minorHAnsi" w:eastAsia="SimSun" w:hAnsiTheme="minorHAnsi" w:cstheme="minorHAnsi"/>
          <w:lang w:eastAsia="zh-CN"/>
        </w:rPr>
      </w:pPr>
      <w:proofErr w:type="spellStart"/>
      <w:r w:rsidRPr="004329E0">
        <w:rPr>
          <w:rFonts w:asciiTheme="minorHAnsi" w:eastAsia="SimSun" w:hAnsiTheme="minorHAnsi" w:cstheme="minorHAnsi"/>
          <w:lang w:eastAsia="zh-CN"/>
        </w:rPr>
        <w:t>i</w:t>
      </w:r>
      <w:proofErr w:type="spellEnd"/>
      <w:r w:rsidRPr="004329E0">
        <w:rPr>
          <w:rFonts w:asciiTheme="minorHAnsi" w:eastAsia="SimSun" w:hAnsiTheme="minorHAnsi" w:cstheme="minorHAnsi"/>
          <w:lang w:eastAsia="zh-CN"/>
        </w:rPr>
        <w:t xml:space="preserve">.      to establish national CIRTs, including CIRTs responsible for government-to-government cooperation, where needed or currently lacking, as appropriate; </w:t>
      </w:r>
    </w:p>
    <w:p w14:paraId="56CFDB52" w14:textId="53AEE77B" w:rsidR="006C3B21" w:rsidRPr="004329E0" w:rsidRDefault="006C3B21" w:rsidP="00312BA2">
      <w:pPr>
        <w:spacing w:beforeLines="50" w:before="120"/>
        <w:jc w:val="both"/>
        <w:rPr>
          <w:ins w:id="35" w:author="TIAN CHEN" w:date="2025-02-11T14:29:00Z"/>
          <w:del w:id="36" w:author="Intone" w:date="2025-08-18T13:35:00Z"/>
          <w:rFonts w:asciiTheme="minorHAnsi" w:eastAsia="SimSun" w:hAnsiTheme="minorHAnsi" w:cstheme="minorHAnsi"/>
          <w:lang w:eastAsia="zh-CN"/>
        </w:rPr>
      </w:pPr>
      <w:r w:rsidRPr="004329E0">
        <w:rPr>
          <w:rFonts w:asciiTheme="minorHAnsi" w:eastAsia="SimSun" w:hAnsiTheme="minorHAnsi" w:cstheme="minorHAnsi"/>
          <w:lang w:eastAsia="zh-CN"/>
        </w:rPr>
        <w:t>ii.     to collaborate closely with relevant organizations, and ITU</w:t>
      </w:r>
      <w:r w:rsidRPr="004329E0">
        <w:rPr>
          <w:rFonts w:asciiTheme="minorHAnsi" w:eastAsia="SimSun" w:hAnsiTheme="minorHAnsi" w:cstheme="minorHAnsi"/>
          <w:lang w:eastAsia="zh-CN"/>
        </w:rPr>
        <w:noBreakHyphen/>
        <w:t xml:space="preserve">T, in this regard, taking into consideration Resolution 58 (Rev. </w:t>
      </w:r>
      <w:ins w:id="37" w:author="TIAN CHEN" w:date="2024-11-15T15:16:00Z">
        <w:r w:rsidRPr="004329E0">
          <w:rPr>
            <w:rFonts w:asciiTheme="minorHAnsi" w:eastAsia="SimSun" w:hAnsiTheme="minorHAnsi" w:cstheme="minorHAnsi"/>
            <w:lang w:eastAsia="zh-CN"/>
          </w:rPr>
          <w:t>New Delhi</w:t>
        </w:r>
      </w:ins>
      <w:del w:id="38" w:author="TIAN CHEN" w:date="2024-11-15T15:15:00Z">
        <w:r w:rsidRPr="004329E0">
          <w:rPr>
            <w:rFonts w:asciiTheme="minorHAnsi" w:eastAsia="SimSun" w:hAnsiTheme="minorHAnsi" w:cstheme="minorHAnsi"/>
            <w:lang w:eastAsia="zh-CN"/>
          </w:rPr>
          <w:delText>Geneva</w:delText>
        </w:r>
      </w:del>
      <w:r w:rsidRPr="004329E0">
        <w:rPr>
          <w:rFonts w:asciiTheme="minorHAnsi" w:eastAsia="SimSun" w:hAnsiTheme="minorHAnsi" w:cstheme="minorHAnsi"/>
          <w:lang w:eastAsia="zh-CN"/>
        </w:rPr>
        <w:t xml:space="preserve">, </w:t>
      </w:r>
      <w:ins w:id="39" w:author="TIAN CHEN" w:date="2024-11-15T15:15:00Z">
        <w:r w:rsidRPr="004329E0">
          <w:rPr>
            <w:rFonts w:asciiTheme="minorHAnsi" w:eastAsia="SimSun" w:hAnsiTheme="minorHAnsi" w:cstheme="minorHAnsi"/>
            <w:lang w:eastAsia="zh-CN"/>
          </w:rPr>
          <w:t>2024</w:t>
        </w:r>
      </w:ins>
      <w:del w:id="40" w:author="TIAN CHEN" w:date="2024-11-15T15:15:00Z">
        <w:r w:rsidRPr="004329E0">
          <w:rPr>
            <w:rFonts w:asciiTheme="minorHAnsi" w:eastAsia="SimSun" w:hAnsiTheme="minorHAnsi" w:cstheme="minorHAnsi"/>
            <w:lang w:eastAsia="zh-CN"/>
          </w:rPr>
          <w:delText>2022</w:delText>
        </w:r>
      </w:del>
      <w:r w:rsidRPr="004329E0">
        <w:rPr>
          <w:rFonts w:asciiTheme="minorHAnsi" w:eastAsia="SimSun" w:hAnsiTheme="minorHAnsi" w:cstheme="minorHAnsi"/>
          <w:lang w:eastAsia="zh-CN"/>
        </w:rPr>
        <w:t>)</w:t>
      </w:r>
      <w:ins w:id="41" w:author="TIAN CHEN" w:date="2024-11-15T15:16:00Z">
        <w:r w:rsidRPr="004329E0">
          <w:rPr>
            <w:rFonts w:asciiTheme="minorHAnsi" w:eastAsia="SimSun" w:hAnsiTheme="minorHAnsi" w:cstheme="minorHAnsi"/>
            <w:lang w:eastAsia="zh-CN"/>
          </w:rPr>
          <w:t xml:space="preserve"> of WTSA</w:t>
        </w:r>
      </w:ins>
      <w:r w:rsidRPr="004329E0">
        <w:rPr>
          <w:rFonts w:asciiTheme="minorHAnsi" w:eastAsia="SimSun" w:hAnsiTheme="minorHAnsi" w:cstheme="minorHAnsi"/>
          <w:lang w:eastAsia="zh-CN"/>
        </w:rPr>
        <w:t xml:space="preserve">; </w:t>
      </w:r>
    </w:p>
    <w:p w14:paraId="7F1DC462" w14:textId="5FA37386" w:rsidR="006C3B21" w:rsidRPr="004329E0" w:rsidRDefault="006C3B21" w:rsidP="00312BA2">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lang w:eastAsia="zh-CN"/>
        </w:rPr>
        <w:t>iii.    to facilitate exchanging best practices among their national CIRTs</w:t>
      </w:r>
      <w:ins w:id="42" w:author="TIAN CHEN" w:date="2025-09-16T15:14:00Z">
        <w:r w:rsidRPr="004329E0">
          <w:rPr>
            <w:rFonts w:asciiTheme="minorHAnsi" w:eastAsia="SimSun" w:hAnsiTheme="minorHAnsi" w:cstheme="minorHAnsi"/>
            <w:lang w:eastAsia="zh-CN"/>
          </w:rPr>
          <w:t>, including participation in relevant C</w:t>
        </w:r>
      </w:ins>
      <w:ins w:id="43" w:author="TIAN CHEN" w:date="2025-09-17T10:35:00Z">
        <w:r w:rsidR="00FE4EBD" w:rsidRPr="004329E0">
          <w:rPr>
            <w:rFonts w:asciiTheme="minorHAnsi" w:eastAsia="SimSun" w:hAnsiTheme="minorHAnsi" w:cstheme="minorHAnsi"/>
            <w:lang w:eastAsia="zh-CN"/>
          </w:rPr>
          <w:t>I</w:t>
        </w:r>
      </w:ins>
      <w:ins w:id="44" w:author="TIAN CHEN" w:date="2025-09-16T15:14:00Z">
        <w:r w:rsidRPr="004329E0">
          <w:rPr>
            <w:rFonts w:asciiTheme="minorHAnsi" w:eastAsia="SimSun" w:hAnsiTheme="minorHAnsi" w:cstheme="minorHAnsi"/>
            <w:lang w:eastAsia="zh-CN"/>
          </w:rPr>
          <w:t>RT initiatives, such as FIRST</w:t>
        </w:r>
      </w:ins>
      <w:r w:rsidRPr="004329E0">
        <w:rPr>
          <w:rFonts w:asciiTheme="minorHAnsi" w:eastAsia="SimSun" w:hAnsiTheme="minorHAnsi" w:cstheme="minorHAnsi"/>
          <w:lang w:eastAsia="zh-CN"/>
        </w:rPr>
        <w:t>;</w:t>
      </w:r>
    </w:p>
    <w:p w14:paraId="3403DD83" w14:textId="436104A1" w:rsidR="006C3B21" w:rsidRPr="004329E0" w:rsidRDefault="006C3B21" w:rsidP="00312BA2">
      <w:pPr>
        <w:spacing w:beforeLines="50" w:before="120"/>
        <w:jc w:val="both"/>
        <w:rPr>
          <w:rFonts w:asciiTheme="minorHAnsi" w:eastAsia="SimSun" w:hAnsiTheme="minorHAnsi" w:cstheme="minorHAnsi"/>
          <w:lang w:eastAsia="zh-CN"/>
        </w:rPr>
      </w:pPr>
      <w:r w:rsidRPr="004329E0">
        <w:rPr>
          <w:rFonts w:asciiTheme="minorHAnsi" w:eastAsia="SimSun" w:hAnsiTheme="minorHAnsi" w:cstheme="minorHAnsi"/>
          <w:lang w:eastAsia="zh-CN"/>
        </w:rPr>
        <w:t xml:space="preserve">iv.    to encourage the use of emerging telecommunications/ICTs to enhance technical capabilities of CIRTs; </w:t>
      </w:r>
    </w:p>
    <w:p w14:paraId="59ABA0AB" w14:textId="02B5D36C" w:rsidR="006C3B21" w:rsidRPr="004329E0" w:rsidRDefault="006C3B21" w:rsidP="006C3B21">
      <w:pPr>
        <w:spacing w:beforeLines="50" w:before="120"/>
        <w:rPr>
          <w:rFonts w:asciiTheme="minorHAnsi" w:eastAsia="SimSun" w:hAnsiTheme="minorHAnsi" w:cstheme="minorHAnsi"/>
          <w:lang w:eastAsia="zh-CN"/>
        </w:rPr>
      </w:pPr>
      <w:r w:rsidRPr="004329E0">
        <w:rPr>
          <w:rFonts w:asciiTheme="minorHAnsi" w:eastAsia="SimSun" w:hAnsiTheme="minorHAnsi" w:cstheme="minorHAnsi"/>
          <w:lang w:eastAsia="zh-CN"/>
        </w:rPr>
        <w:t>v.     to raise their needs with the ITU regional and area offices;</w:t>
      </w:r>
    </w:p>
    <w:p w14:paraId="283FB77C" w14:textId="77777777" w:rsidR="006C3B21" w:rsidRPr="004329E0" w:rsidRDefault="006C3B21" w:rsidP="006C3B21">
      <w:pPr>
        <w:spacing w:beforeLines="50" w:before="120"/>
        <w:rPr>
          <w:ins w:id="45" w:author="TIAN CHEN" w:date="2024-11-15T15:22:00Z"/>
          <w:rFonts w:asciiTheme="minorHAnsi" w:eastAsia="SimSun" w:hAnsiTheme="minorHAnsi" w:cstheme="minorHAnsi"/>
          <w:lang w:eastAsia="zh-CN"/>
        </w:rPr>
      </w:pPr>
      <w:r w:rsidRPr="004329E0">
        <w:rPr>
          <w:rFonts w:asciiTheme="minorHAnsi" w:eastAsia="SimSun" w:hAnsiTheme="minorHAnsi" w:cstheme="minorHAnsi"/>
          <w:lang w:eastAsia="zh-CN"/>
        </w:rPr>
        <w:lastRenderedPageBreak/>
        <w:t xml:space="preserve">2      to instruct the Director of BDT to give the necessary priority to this, by: </w:t>
      </w:r>
    </w:p>
    <w:p w14:paraId="2F6ED116" w14:textId="696B3E75" w:rsidR="006C3B21" w:rsidRPr="004329E0" w:rsidRDefault="006C3B21" w:rsidP="00312BA2">
      <w:pPr>
        <w:spacing w:beforeLines="50" w:before="120"/>
        <w:jc w:val="both"/>
        <w:rPr>
          <w:rFonts w:asciiTheme="minorHAnsi" w:eastAsia="SimSun" w:hAnsiTheme="minorHAnsi" w:cstheme="minorHAnsi"/>
          <w:lang w:eastAsia="zh-CN"/>
        </w:rPr>
      </w:pPr>
      <w:proofErr w:type="spellStart"/>
      <w:ins w:id="46" w:author="TIAN CHEN" w:date="2024-11-15T15:24:00Z">
        <w:r w:rsidRPr="004329E0">
          <w:rPr>
            <w:rFonts w:asciiTheme="minorHAnsi" w:eastAsia="SimSun" w:hAnsiTheme="minorHAnsi" w:cstheme="minorHAnsi"/>
            <w:lang w:val="en-GB" w:eastAsia="zh-CN"/>
          </w:rPr>
          <w:t>i</w:t>
        </w:r>
        <w:proofErr w:type="spellEnd"/>
        <w:r w:rsidRPr="004329E0">
          <w:rPr>
            <w:rFonts w:asciiTheme="minorHAnsi" w:eastAsia="SimSun" w:hAnsiTheme="minorHAnsi" w:cstheme="minorHAnsi"/>
            <w:lang w:val="en-GB" w:eastAsia="zh-CN"/>
          </w:rPr>
          <w:t xml:space="preserve">.     </w:t>
        </w:r>
      </w:ins>
      <w:ins w:id="47" w:author="TIAN CHEN" w:date="2024-11-15T15:26:00Z">
        <w:r w:rsidRPr="004329E0">
          <w:rPr>
            <w:rFonts w:asciiTheme="minorHAnsi" w:eastAsia="SimSun" w:hAnsiTheme="minorHAnsi" w:cstheme="minorHAnsi"/>
            <w:lang w:val="en-GB" w:eastAsia="zh-CN"/>
          </w:rPr>
          <w:t xml:space="preserve"> </w:t>
        </w:r>
      </w:ins>
      <w:ins w:id="48" w:author="TIAN CHEN" w:date="2024-11-15T15:24:00Z">
        <w:r w:rsidRPr="004329E0">
          <w:rPr>
            <w:rFonts w:asciiTheme="minorHAnsi" w:eastAsia="SimSun" w:hAnsiTheme="minorHAnsi" w:cstheme="minorHAnsi"/>
            <w:lang w:val="en-GB" w:eastAsia="zh-CN"/>
          </w:rPr>
          <w:t>support</w:t>
        </w:r>
      </w:ins>
      <w:ins w:id="49" w:author="TIAN CHEN" w:date="2025-02-11T14:25:00Z">
        <w:r w:rsidRPr="004329E0">
          <w:rPr>
            <w:rFonts w:asciiTheme="minorHAnsi" w:eastAsia="SimSun" w:hAnsiTheme="minorHAnsi" w:cstheme="minorHAnsi"/>
            <w:lang w:val="en-GB" w:eastAsia="zh-CN"/>
          </w:rPr>
          <w:t>ing</w:t>
        </w:r>
      </w:ins>
      <w:ins w:id="50" w:author="TIAN CHEN" w:date="2024-11-15T15:24:00Z">
        <w:r w:rsidRPr="004329E0">
          <w:rPr>
            <w:rFonts w:asciiTheme="minorHAnsi" w:eastAsia="SimSun" w:hAnsiTheme="minorHAnsi" w:cstheme="minorHAnsi"/>
            <w:lang w:val="en-GB" w:eastAsia="zh-CN"/>
          </w:rPr>
          <w:t xml:space="preserve"> the creation of national CIRTs in Member States where </w:t>
        </w:r>
      </w:ins>
      <w:ins w:id="51" w:author="樊思晨" w:date="2025-03-06T14:25:00Z">
        <w:r w:rsidRPr="004329E0">
          <w:rPr>
            <w:rFonts w:asciiTheme="minorHAnsi" w:eastAsia="SimSun" w:hAnsiTheme="minorHAnsi" w:cstheme="minorHAnsi"/>
            <w:lang w:eastAsia="zh-CN"/>
          </w:rPr>
          <w:t>necessary</w:t>
        </w:r>
      </w:ins>
      <w:ins w:id="52" w:author="Kullasap Yanyathip" w:date="2025-09-17T11:04:00Z">
        <w:r w:rsidR="00676CE9" w:rsidRPr="004329E0">
          <w:rPr>
            <w:rFonts w:asciiTheme="minorHAnsi" w:eastAsia="SimSun" w:hAnsiTheme="minorHAnsi" w:cstheme="minorHAnsi"/>
            <w:lang w:eastAsia="zh-CN"/>
          </w:rPr>
          <w:t xml:space="preserve"> </w:t>
        </w:r>
      </w:ins>
      <w:ins w:id="53" w:author="樊思晨" w:date="2025-03-06T14:24:00Z">
        <w:r w:rsidRPr="004329E0">
          <w:rPr>
            <w:rFonts w:asciiTheme="minorHAnsi" w:eastAsia="SimSun" w:hAnsiTheme="minorHAnsi" w:cstheme="minorHAnsi"/>
            <w:lang w:eastAsia="zh-CN"/>
          </w:rPr>
          <w:t>w</w:t>
        </w:r>
      </w:ins>
      <w:ins w:id="54" w:author="樊思晨" w:date="2025-03-06T14:25:00Z">
        <w:r w:rsidRPr="004329E0">
          <w:rPr>
            <w:rFonts w:asciiTheme="minorHAnsi" w:eastAsia="SimSun" w:hAnsiTheme="minorHAnsi" w:cstheme="minorHAnsi"/>
            <w:lang w:eastAsia="zh-CN"/>
          </w:rPr>
          <w:t>ithin existing budgetary resources</w:t>
        </w:r>
      </w:ins>
      <w:ins w:id="55" w:author="TIAN CHEN" w:date="2025-02-11T14:25:00Z">
        <w:r w:rsidRPr="004329E0">
          <w:rPr>
            <w:rFonts w:asciiTheme="minorHAnsi" w:eastAsia="SimSun" w:hAnsiTheme="minorHAnsi" w:cstheme="minorHAnsi"/>
            <w:lang w:val="en-GB" w:eastAsia="zh-CN"/>
          </w:rPr>
          <w:t>,</w:t>
        </w:r>
      </w:ins>
      <w:ins w:id="56" w:author="TIAN CHEN" w:date="2024-11-15T15:25:00Z">
        <w:r w:rsidRPr="004329E0">
          <w:rPr>
            <w:rFonts w:asciiTheme="minorHAnsi" w:eastAsia="SimSun" w:hAnsiTheme="minorHAnsi" w:cstheme="minorHAnsi"/>
            <w:lang w:val="en-GB" w:eastAsia="zh-CN"/>
          </w:rPr>
          <w:t xml:space="preserve"> and promot</w:t>
        </w:r>
      </w:ins>
      <w:ins w:id="57" w:author="TIAN CHEN" w:date="2025-02-11T14:25:00Z">
        <w:r w:rsidRPr="004329E0">
          <w:rPr>
            <w:rFonts w:asciiTheme="minorHAnsi" w:eastAsia="SimSun" w:hAnsiTheme="minorHAnsi" w:cstheme="minorHAnsi"/>
            <w:lang w:val="en-GB" w:eastAsia="zh-CN"/>
          </w:rPr>
          <w:t>ing</w:t>
        </w:r>
      </w:ins>
      <w:ins w:id="58" w:author="TIAN CHEN" w:date="2024-11-15T15:25:00Z">
        <w:r w:rsidRPr="004329E0">
          <w:rPr>
            <w:rFonts w:asciiTheme="minorHAnsi" w:hAnsiTheme="minorHAnsi" w:cstheme="minorHAnsi"/>
          </w:rPr>
          <w:t xml:space="preserve"> the related operating framework of CIRTs in Member States where CIRTs are established</w:t>
        </w:r>
      </w:ins>
      <w:ins w:id="59" w:author="TIAN CHEN" w:date="2024-11-15T15:39:00Z">
        <w:r w:rsidRPr="004329E0">
          <w:rPr>
            <w:rFonts w:asciiTheme="minorHAnsi" w:eastAsia="SimSun" w:hAnsiTheme="minorHAnsi" w:cstheme="minorHAnsi"/>
            <w:lang w:eastAsia="zh-CN"/>
          </w:rPr>
          <w:t xml:space="preserve">, </w:t>
        </w:r>
      </w:ins>
      <w:ins w:id="60" w:author="TIAN CHEN" w:date="2024-11-15T15:25:00Z">
        <w:r w:rsidRPr="004329E0">
          <w:rPr>
            <w:rFonts w:asciiTheme="minorHAnsi" w:eastAsia="Malgun Gothic" w:hAnsiTheme="minorHAnsi" w:cstheme="minorHAnsi"/>
            <w:lang w:eastAsia="ko-KR"/>
          </w:rPr>
          <w:t xml:space="preserve">if </w:t>
        </w:r>
        <w:proofErr w:type="gramStart"/>
        <w:r w:rsidRPr="004329E0">
          <w:rPr>
            <w:rFonts w:asciiTheme="minorHAnsi" w:eastAsia="Malgun Gothic" w:hAnsiTheme="minorHAnsi" w:cstheme="minorHAnsi"/>
            <w:lang w:eastAsia="ko-KR"/>
          </w:rPr>
          <w:t>applicable</w:t>
        </w:r>
        <w:r w:rsidRPr="004329E0">
          <w:rPr>
            <w:rFonts w:asciiTheme="minorHAnsi" w:eastAsia="SimSun" w:hAnsiTheme="minorHAnsi" w:cstheme="minorHAnsi"/>
            <w:lang w:eastAsia="zh-CN"/>
          </w:rPr>
          <w:t>;</w:t>
        </w:r>
      </w:ins>
      <w:proofErr w:type="gramEnd"/>
    </w:p>
    <w:p w14:paraId="495805F1" w14:textId="77777777" w:rsidR="006C3B21" w:rsidRPr="004329E0" w:rsidRDefault="006C3B21" w:rsidP="00312BA2">
      <w:pPr>
        <w:spacing w:beforeLines="50" w:before="120"/>
        <w:jc w:val="both"/>
        <w:rPr>
          <w:rFonts w:asciiTheme="minorHAnsi" w:eastAsia="SimSun" w:hAnsiTheme="minorHAnsi" w:cstheme="minorHAnsi"/>
          <w:lang w:eastAsia="zh-CN"/>
        </w:rPr>
      </w:pPr>
      <w:ins w:id="61" w:author="TIAN CHEN" w:date="2024-11-15T15:27:00Z">
        <w:r w:rsidRPr="004329E0">
          <w:rPr>
            <w:rFonts w:asciiTheme="minorHAnsi" w:eastAsia="SimSun" w:hAnsiTheme="minorHAnsi" w:cstheme="minorHAnsi"/>
            <w:lang w:eastAsia="zh-CN"/>
          </w:rPr>
          <w:t>ii</w:t>
        </w:r>
      </w:ins>
      <w:del w:id="62" w:author="TIAN CHEN" w:date="2024-11-15T15:27:00Z">
        <w:r w:rsidRPr="004329E0">
          <w:rPr>
            <w:rFonts w:asciiTheme="minorHAnsi" w:eastAsia="SimSun" w:hAnsiTheme="minorHAnsi" w:cstheme="minorHAnsi"/>
            <w:lang w:eastAsia="zh-CN"/>
          </w:rPr>
          <w:delText>i</w:delText>
        </w:r>
      </w:del>
      <w:r w:rsidRPr="004329E0">
        <w:rPr>
          <w:rFonts w:asciiTheme="minorHAnsi" w:eastAsia="SimSun" w:hAnsiTheme="minorHAnsi" w:cstheme="minorHAnsi"/>
          <w:lang w:eastAsia="zh-CN"/>
        </w:rPr>
        <w:t>.      promoting national, regional and international best practices for establishing CIRTs, as identified to date by the relevant ITU study groups, such as ITU</w:t>
      </w:r>
      <w:r w:rsidRPr="004329E0">
        <w:rPr>
          <w:rFonts w:asciiTheme="minorHAnsi" w:eastAsia="SimSun" w:hAnsiTheme="minorHAnsi" w:cstheme="minorHAnsi"/>
          <w:lang w:eastAsia="zh-CN"/>
        </w:rPr>
        <w:noBreakHyphen/>
        <w:t xml:space="preserve">D Study Group 2 under Question 3/2 and ITU-T Study Group 17, and by other relevant organizations and experts; </w:t>
      </w:r>
    </w:p>
    <w:p w14:paraId="50E8DD4B" w14:textId="77777777" w:rsidR="006C3B21" w:rsidRPr="004329E0" w:rsidRDefault="006C3B21" w:rsidP="00312BA2">
      <w:pPr>
        <w:spacing w:beforeLines="50" w:before="120"/>
        <w:jc w:val="both"/>
        <w:rPr>
          <w:rFonts w:asciiTheme="minorHAnsi" w:eastAsia="SimSun" w:hAnsiTheme="minorHAnsi" w:cstheme="minorHAnsi"/>
          <w:lang w:eastAsia="zh-CN"/>
        </w:rPr>
      </w:pPr>
      <w:ins w:id="63" w:author="TIAN CHEN" w:date="2024-11-15T15:27:00Z">
        <w:r w:rsidRPr="004329E0">
          <w:rPr>
            <w:rFonts w:asciiTheme="minorHAnsi" w:eastAsia="SimSun" w:hAnsiTheme="minorHAnsi" w:cstheme="minorHAnsi"/>
            <w:lang w:eastAsia="zh-CN"/>
          </w:rPr>
          <w:t>iii</w:t>
        </w:r>
      </w:ins>
      <w:del w:id="64" w:author="TIAN CHEN" w:date="2024-11-15T15:27:00Z">
        <w:r w:rsidRPr="004329E0">
          <w:rPr>
            <w:rFonts w:asciiTheme="minorHAnsi" w:eastAsia="SimSun" w:hAnsiTheme="minorHAnsi" w:cstheme="minorHAnsi"/>
            <w:lang w:eastAsia="zh-CN"/>
          </w:rPr>
          <w:delText>ii</w:delText>
        </w:r>
      </w:del>
      <w:r w:rsidRPr="004329E0">
        <w:rPr>
          <w:rFonts w:asciiTheme="minorHAnsi" w:eastAsia="SimSun" w:hAnsiTheme="minorHAnsi" w:cstheme="minorHAnsi"/>
          <w:lang w:eastAsia="zh-CN"/>
        </w:rPr>
        <w:t xml:space="preserve">.     providing CIRTs with capacity development, particularly in areas of new and emerging telecommunications/ICTs, through the ITU regional and area offices, </w:t>
      </w:r>
      <w:proofErr w:type="gramStart"/>
      <w:r w:rsidRPr="004329E0">
        <w:rPr>
          <w:rFonts w:asciiTheme="minorHAnsi" w:eastAsia="SimSun" w:hAnsiTheme="minorHAnsi" w:cstheme="minorHAnsi"/>
          <w:lang w:eastAsia="zh-CN"/>
        </w:rPr>
        <w:t>taking into account</w:t>
      </w:r>
      <w:proofErr w:type="gramEnd"/>
      <w:r w:rsidRPr="004329E0">
        <w:rPr>
          <w:rFonts w:asciiTheme="minorHAnsi" w:eastAsia="SimSun" w:hAnsiTheme="minorHAnsi" w:cstheme="minorHAnsi"/>
          <w:lang w:eastAsia="zh-CN"/>
        </w:rPr>
        <w:t xml:space="preserve"> the financial </w:t>
      </w:r>
      <w:proofErr w:type="gramStart"/>
      <w:r w:rsidRPr="004329E0">
        <w:rPr>
          <w:rFonts w:asciiTheme="minorHAnsi" w:eastAsia="SimSun" w:hAnsiTheme="minorHAnsi" w:cstheme="minorHAnsi"/>
          <w:lang w:eastAsia="zh-CN"/>
        </w:rPr>
        <w:t>resources;</w:t>
      </w:r>
      <w:proofErr w:type="gramEnd"/>
      <w:r w:rsidRPr="004329E0">
        <w:rPr>
          <w:rFonts w:asciiTheme="minorHAnsi" w:eastAsia="SimSun" w:hAnsiTheme="minorHAnsi" w:cstheme="minorHAnsi"/>
          <w:lang w:eastAsia="zh-CN"/>
        </w:rPr>
        <w:t xml:space="preserve"> </w:t>
      </w:r>
    </w:p>
    <w:p w14:paraId="107E71EC" w14:textId="77777777" w:rsidR="006C3B21" w:rsidRPr="004329E0" w:rsidRDefault="006C3B21" w:rsidP="00312BA2">
      <w:pPr>
        <w:spacing w:beforeLines="50" w:before="120"/>
        <w:jc w:val="both"/>
        <w:rPr>
          <w:rFonts w:asciiTheme="minorHAnsi" w:eastAsia="SimSun" w:hAnsiTheme="minorHAnsi" w:cstheme="minorHAnsi"/>
          <w:lang w:eastAsia="zh-CN"/>
        </w:rPr>
      </w:pPr>
      <w:ins w:id="65" w:author="TIAN CHEN" w:date="2024-11-15T15:27:00Z">
        <w:r w:rsidRPr="004329E0">
          <w:rPr>
            <w:rFonts w:asciiTheme="minorHAnsi" w:eastAsia="SimSun" w:hAnsiTheme="minorHAnsi" w:cstheme="minorHAnsi"/>
            <w:lang w:eastAsia="zh-CN"/>
          </w:rPr>
          <w:t>iv</w:t>
        </w:r>
      </w:ins>
      <w:del w:id="66" w:author="TIAN CHEN" w:date="2024-11-15T15:27:00Z">
        <w:r w:rsidRPr="004329E0">
          <w:rPr>
            <w:rFonts w:asciiTheme="minorHAnsi" w:eastAsia="SimSun" w:hAnsiTheme="minorHAnsi" w:cstheme="minorHAnsi"/>
            <w:lang w:eastAsia="zh-CN"/>
          </w:rPr>
          <w:delText>iii</w:delText>
        </w:r>
      </w:del>
      <w:r w:rsidRPr="004329E0">
        <w:rPr>
          <w:rFonts w:asciiTheme="minorHAnsi" w:eastAsia="SimSun" w:hAnsiTheme="minorHAnsi" w:cstheme="minorHAnsi"/>
          <w:lang w:eastAsia="zh-CN"/>
        </w:rPr>
        <w:t xml:space="preserve">.    preparing the training </w:t>
      </w:r>
      <w:proofErr w:type="spellStart"/>
      <w:r w:rsidRPr="004329E0">
        <w:rPr>
          <w:rFonts w:asciiTheme="minorHAnsi" w:eastAsia="SimSun" w:hAnsiTheme="minorHAnsi" w:cstheme="minorHAnsi"/>
          <w:lang w:eastAsia="zh-CN"/>
        </w:rPr>
        <w:t>programmes</w:t>
      </w:r>
      <w:proofErr w:type="spellEnd"/>
      <w:r w:rsidRPr="004329E0">
        <w:rPr>
          <w:rFonts w:asciiTheme="minorHAnsi" w:eastAsia="SimSun" w:hAnsiTheme="minorHAnsi" w:cstheme="minorHAnsi"/>
          <w:lang w:eastAsia="zh-CN"/>
        </w:rPr>
        <w:t xml:space="preserve"> necessary for this purpose and continuing to provide support as required to those developing countries that so wish; </w:t>
      </w:r>
    </w:p>
    <w:p w14:paraId="5DE51EE2" w14:textId="77777777" w:rsidR="006C3B21" w:rsidRPr="004329E0" w:rsidRDefault="006C3B21" w:rsidP="00312BA2">
      <w:pPr>
        <w:spacing w:beforeLines="50" w:before="120"/>
        <w:jc w:val="both"/>
        <w:rPr>
          <w:rFonts w:asciiTheme="minorHAnsi" w:eastAsia="SimSun" w:hAnsiTheme="minorHAnsi" w:cstheme="minorHAnsi"/>
          <w:lang w:eastAsia="zh-CN"/>
        </w:rPr>
      </w:pPr>
      <w:ins w:id="67" w:author="TIAN CHEN" w:date="2024-11-15T15:27:00Z">
        <w:r w:rsidRPr="004329E0">
          <w:rPr>
            <w:rFonts w:asciiTheme="minorHAnsi" w:eastAsia="SimSun" w:hAnsiTheme="minorHAnsi" w:cstheme="minorHAnsi"/>
            <w:lang w:eastAsia="zh-CN"/>
          </w:rPr>
          <w:t>v</w:t>
        </w:r>
      </w:ins>
      <w:del w:id="68" w:author="TIAN CHEN" w:date="2024-11-15T15:27:00Z">
        <w:r w:rsidRPr="004329E0">
          <w:rPr>
            <w:rFonts w:asciiTheme="minorHAnsi" w:eastAsia="SimSun" w:hAnsiTheme="minorHAnsi" w:cstheme="minorHAnsi"/>
            <w:lang w:eastAsia="zh-CN"/>
          </w:rPr>
          <w:delText>iv</w:delText>
        </w:r>
      </w:del>
      <w:r w:rsidRPr="004329E0">
        <w:rPr>
          <w:rFonts w:asciiTheme="minorHAnsi" w:eastAsia="SimSun" w:hAnsiTheme="minorHAnsi" w:cstheme="minorHAnsi"/>
          <w:lang w:eastAsia="zh-CN"/>
        </w:rPr>
        <w:t xml:space="preserve">.    promoting collaboration between and among national CIRTs, including CIRTs responsible for government-to-government cooperation, industry CIRTs and academia CIRTs, in accordance with national legislation, at the regional and global level, by encouraging the participation of developing countries in regional and global projects and in the work of relevant organizations such as FIRST, and regional organizations, among others; </w:t>
      </w:r>
    </w:p>
    <w:p w14:paraId="39DEAE20" w14:textId="77777777" w:rsidR="006C3B21" w:rsidRPr="004329E0" w:rsidRDefault="006C3B21" w:rsidP="00312BA2">
      <w:pPr>
        <w:spacing w:beforeLines="50" w:before="120"/>
        <w:jc w:val="both"/>
        <w:rPr>
          <w:rFonts w:asciiTheme="minorHAnsi" w:eastAsia="SimSun" w:hAnsiTheme="minorHAnsi" w:cstheme="minorHAnsi"/>
          <w:lang w:eastAsia="zh-CN"/>
        </w:rPr>
      </w:pPr>
      <w:ins w:id="69" w:author="TIAN CHEN" w:date="2024-11-15T15:27:00Z">
        <w:r w:rsidRPr="004329E0">
          <w:rPr>
            <w:rFonts w:asciiTheme="minorHAnsi" w:eastAsia="SimSun" w:hAnsiTheme="minorHAnsi" w:cstheme="minorHAnsi"/>
            <w:lang w:eastAsia="zh-CN"/>
          </w:rPr>
          <w:t>vi</w:t>
        </w:r>
      </w:ins>
      <w:del w:id="70" w:author="TIAN CHEN" w:date="2024-11-15T15:27:00Z">
        <w:r w:rsidRPr="004329E0">
          <w:rPr>
            <w:rFonts w:asciiTheme="minorHAnsi" w:eastAsia="SimSun" w:hAnsiTheme="minorHAnsi" w:cstheme="minorHAnsi"/>
            <w:lang w:eastAsia="zh-CN"/>
          </w:rPr>
          <w:delText>v</w:delText>
        </w:r>
      </w:del>
      <w:r w:rsidRPr="004329E0">
        <w:rPr>
          <w:rFonts w:asciiTheme="minorHAnsi" w:eastAsia="SimSun" w:hAnsiTheme="minorHAnsi" w:cstheme="minorHAnsi"/>
          <w:lang w:eastAsia="zh-CN"/>
        </w:rPr>
        <w:t xml:space="preserve">.     working to achieve these goals while avoiding duplication of effort with other organizations; </w:t>
      </w:r>
    </w:p>
    <w:p w14:paraId="2ECADC4A" w14:textId="77777777" w:rsidR="006C3B21" w:rsidRPr="004329E0" w:rsidRDefault="006C3B21" w:rsidP="00312BA2">
      <w:pPr>
        <w:spacing w:beforeLines="50" w:before="120"/>
        <w:jc w:val="both"/>
        <w:rPr>
          <w:ins w:id="71" w:author="TIAN CHEN" w:date="2024-11-15T15:20:00Z"/>
          <w:rFonts w:asciiTheme="minorHAnsi" w:eastAsia="SimSun" w:hAnsiTheme="minorHAnsi" w:cstheme="minorHAnsi"/>
          <w:lang w:eastAsia="zh-CN"/>
        </w:rPr>
      </w:pPr>
      <w:r w:rsidRPr="004329E0">
        <w:rPr>
          <w:rFonts w:asciiTheme="minorHAnsi" w:eastAsia="SimSun" w:hAnsiTheme="minorHAnsi" w:cstheme="minorHAnsi"/>
          <w:lang w:eastAsia="zh-CN"/>
        </w:rPr>
        <w:t>3      to instruct ITU-D Study Group 2, under Question 3/2, within its mandate, to contribute to the implementation of this resolution, also taking into consideration the work carried out by ITU</w:t>
      </w:r>
      <w:r w:rsidRPr="004329E0">
        <w:rPr>
          <w:rFonts w:asciiTheme="minorHAnsi" w:eastAsia="SimSun" w:hAnsiTheme="minorHAnsi" w:cstheme="minorHAnsi"/>
          <w:lang w:eastAsia="zh-CN"/>
        </w:rPr>
        <w:noBreakHyphen/>
        <w:t>T Study Group 17, on this issue.</w:t>
      </w:r>
    </w:p>
    <w:p w14:paraId="3771D47B" w14:textId="77777777" w:rsidR="006C3B21" w:rsidRPr="004329E0" w:rsidRDefault="006C3B21" w:rsidP="00312BA2">
      <w:pPr>
        <w:jc w:val="both"/>
        <w:rPr>
          <w:rFonts w:asciiTheme="minorHAnsi" w:hAnsiTheme="minorHAnsi" w:cstheme="minorHAnsi"/>
        </w:rPr>
      </w:pPr>
    </w:p>
    <w:p w14:paraId="24F1451B" w14:textId="77777777" w:rsidR="006C3B21" w:rsidRPr="004329E0" w:rsidRDefault="006C3B21" w:rsidP="00312BA2">
      <w:pPr>
        <w:jc w:val="both"/>
        <w:rPr>
          <w:rFonts w:asciiTheme="minorHAnsi" w:hAnsiTheme="minorHAnsi" w:cstheme="minorHAnsi"/>
        </w:rPr>
      </w:pPr>
    </w:p>
    <w:p w14:paraId="11E68879" w14:textId="77777777" w:rsidR="007C0BAE" w:rsidRPr="004329E0" w:rsidRDefault="007C0BAE" w:rsidP="00312BA2">
      <w:pPr>
        <w:jc w:val="both"/>
        <w:rPr>
          <w:rFonts w:asciiTheme="minorHAnsi" w:hAnsiTheme="minorHAnsi" w:cstheme="minorHAnsi"/>
        </w:rPr>
      </w:pPr>
    </w:p>
    <w:p w14:paraId="448DB802" w14:textId="77777777" w:rsidR="007C0BAE" w:rsidRPr="004329E0" w:rsidRDefault="007C0BAE" w:rsidP="00312BA2">
      <w:pPr>
        <w:jc w:val="both"/>
        <w:rPr>
          <w:rFonts w:asciiTheme="minorHAnsi" w:hAnsiTheme="minorHAnsi" w:cstheme="minorHAnsi"/>
        </w:rPr>
      </w:pPr>
    </w:p>
    <w:p w14:paraId="4370E048" w14:textId="77777777" w:rsidR="00421991" w:rsidRPr="004329E0" w:rsidRDefault="00421991" w:rsidP="00312BA2">
      <w:pPr>
        <w:jc w:val="both"/>
        <w:rPr>
          <w:rFonts w:asciiTheme="minorHAnsi" w:hAnsiTheme="minorHAnsi" w:cstheme="minorHAnsi"/>
        </w:rPr>
      </w:pPr>
    </w:p>
    <w:sectPr w:rsidR="00421991" w:rsidRPr="004329E0" w:rsidSect="002E2B2D">
      <w:headerReference w:type="default" r:id="rId10"/>
      <w:footerReference w:type="even" r:id="rId11"/>
      <w:footerReference w:type="defaul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4A45B" w14:textId="77777777" w:rsidR="006668C6" w:rsidRDefault="006668C6">
      <w:r>
        <w:separator/>
      </w:r>
    </w:p>
  </w:endnote>
  <w:endnote w:type="continuationSeparator" w:id="0">
    <w:p w14:paraId="5C116616" w14:textId="77777777" w:rsidR="006668C6" w:rsidRDefault="00666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6B1C0F9C" w:rsidR="0097693B" w:rsidRDefault="00BF4ADD" w:rsidP="00341CD0">
    <w:pPr>
      <w:pStyle w:val="Footer"/>
      <w:tabs>
        <w:tab w:val="clear" w:pos="4320"/>
        <w:tab w:val="clear" w:pos="8640"/>
        <w:tab w:val="right" w:pos="9180"/>
      </w:tabs>
      <w:ind w:right="-7"/>
      <w:jc w:val="right"/>
    </w:pPr>
    <w:r>
      <w:rPr>
        <w:rStyle w:val="PageNumber"/>
      </w:rPr>
      <w:t>PACP-21</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90"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5148"/>
      <w:gridCol w:w="3690"/>
    </w:tblGrid>
    <w:tr w:rsidR="005C4FA0" w:rsidRPr="005E75F4" w14:paraId="3EC3E2F0" w14:textId="77777777" w:rsidTr="00F7330E">
      <w:trPr>
        <w:cantSplit/>
        <w:trHeight w:val="204"/>
        <w:jc w:val="center"/>
      </w:trPr>
      <w:tc>
        <w:tcPr>
          <w:tcW w:w="1152" w:type="dxa"/>
        </w:tcPr>
        <w:p w14:paraId="43D0F44E" w14:textId="77777777" w:rsidR="005C4FA0" w:rsidRPr="005E75F4" w:rsidRDefault="005C4FA0" w:rsidP="005C4FA0">
          <w:pPr>
            <w:rPr>
              <w:b/>
              <w:bCs/>
            </w:rPr>
          </w:pPr>
          <w:r w:rsidRPr="005E75F4">
            <w:rPr>
              <w:b/>
              <w:bCs/>
            </w:rPr>
            <w:t>Contact:</w:t>
          </w:r>
        </w:p>
      </w:tc>
      <w:tc>
        <w:tcPr>
          <w:tcW w:w="5148" w:type="dxa"/>
        </w:tcPr>
        <w:p w14:paraId="7E41A456" w14:textId="5ABF1E09" w:rsidR="005C4FA0" w:rsidRPr="004329E0" w:rsidRDefault="005C4FA0" w:rsidP="005C4FA0">
          <w:pPr>
            <w:rPr>
              <w:rFonts w:eastAsia="Batang"/>
              <w:lang w:val="pt-BR"/>
            </w:rPr>
          </w:pPr>
        </w:p>
      </w:tc>
      <w:tc>
        <w:tcPr>
          <w:tcW w:w="3690" w:type="dxa"/>
        </w:tcPr>
        <w:p w14:paraId="374A76FF" w14:textId="70F015CF" w:rsidR="005C4FA0" w:rsidRPr="005E75F4" w:rsidRDefault="005C4FA0" w:rsidP="005C4FA0">
          <w:pPr>
            <w:rPr>
              <w:lang w:eastAsia="ja-JP"/>
            </w:rPr>
          </w:pPr>
          <w:r w:rsidRPr="005E75F4">
            <w:t xml:space="preserve">Email: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54354" w14:textId="77777777" w:rsidR="006668C6" w:rsidRDefault="006668C6">
      <w:r>
        <w:separator/>
      </w:r>
    </w:p>
  </w:footnote>
  <w:footnote w:type="continuationSeparator" w:id="0">
    <w:p w14:paraId="3DD3F69F" w14:textId="77777777" w:rsidR="006668C6" w:rsidRDefault="006668C6">
      <w:r>
        <w:continuationSeparator/>
      </w:r>
    </w:p>
  </w:footnote>
  <w:footnote w:id="1">
    <w:p w14:paraId="56F4EF27" w14:textId="77777777" w:rsidR="006C3B21" w:rsidRPr="004329E0" w:rsidRDefault="006C3B21" w:rsidP="006C3B21">
      <w:pPr>
        <w:pStyle w:val="FootnoteText"/>
        <w:rPr>
          <w:rFonts w:asciiTheme="minorHAnsi" w:hAnsiTheme="minorHAnsi" w:cstheme="minorHAnsi"/>
          <w:sz w:val="22"/>
          <w:szCs w:val="22"/>
          <w:lang w:val="en-US"/>
        </w:rPr>
      </w:pPr>
      <w:r w:rsidRPr="004329E0">
        <w:rPr>
          <w:rStyle w:val="FootnoteReference"/>
          <w:rFonts w:asciiTheme="minorHAnsi" w:hAnsiTheme="minorHAnsi" w:cstheme="minorHAnsi"/>
          <w:sz w:val="14"/>
          <w:szCs w:val="14"/>
        </w:rPr>
        <w:footnoteRef/>
      </w:r>
      <w:r w:rsidRPr="004329E0">
        <w:rPr>
          <w:rFonts w:asciiTheme="minorHAnsi" w:hAnsiTheme="minorHAnsi" w:cstheme="minorHAnsi"/>
          <w:sz w:val="14"/>
          <w:szCs w:val="14"/>
        </w:rPr>
        <w:t xml:space="preserve"> </w:t>
      </w:r>
      <w:r w:rsidRPr="004329E0">
        <w:rPr>
          <w:rFonts w:asciiTheme="minorHAnsi" w:hAnsiTheme="minorHAnsi" w:cstheme="minorHAnsi"/>
          <w:sz w:val="22"/>
          <w:szCs w:val="22"/>
          <w:lang w:val="en-US"/>
        </w:rPr>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297871">
    <w:abstractNumId w:val="9"/>
  </w:num>
  <w:num w:numId="2" w16cid:durableId="2129544266">
    <w:abstractNumId w:val="6"/>
  </w:num>
  <w:num w:numId="3" w16cid:durableId="711273983">
    <w:abstractNumId w:val="5"/>
  </w:num>
  <w:num w:numId="4" w16cid:durableId="1886524484">
    <w:abstractNumId w:val="14"/>
  </w:num>
  <w:num w:numId="5" w16cid:durableId="1641879426">
    <w:abstractNumId w:val="8"/>
  </w:num>
  <w:num w:numId="6" w16cid:durableId="2121367474">
    <w:abstractNumId w:val="10"/>
  </w:num>
  <w:num w:numId="7" w16cid:durableId="1688554273">
    <w:abstractNumId w:val="3"/>
  </w:num>
  <w:num w:numId="8" w16cid:durableId="1512330099">
    <w:abstractNumId w:val="1"/>
  </w:num>
  <w:num w:numId="9" w16cid:durableId="1596984830">
    <w:abstractNumId w:val="15"/>
  </w:num>
  <w:num w:numId="10" w16cid:durableId="2022512940">
    <w:abstractNumId w:val="0"/>
  </w:num>
  <w:num w:numId="11" w16cid:durableId="1564561363">
    <w:abstractNumId w:val="13"/>
  </w:num>
  <w:num w:numId="12" w16cid:durableId="1728918367">
    <w:abstractNumId w:val="11"/>
  </w:num>
  <w:num w:numId="13" w16cid:durableId="140463130">
    <w:abstractNumId w:val="7"/>
  </w:num>
  <w:num w:numId="14" w16cid:durableId="1585264103">
    <w:abstractNumId w:val="4"/>
  </w:num>
  <w:num w:numId="15" w16cid:durableId="1279292634">
    <w:abstractNumId w:val="12"/>
  </w:num>
  <w:num w:numId="16" w16cid:durableId="112947613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IAN CHEN">
    <w15:presenceInfo w15:providerId="Windows Live" w15:userId="470c59df954f9bd1"/>
  </w15:person>
  <w15:person w15:author="樊思晨">
    <w15:presenceInfo w15:providerId="None" w15:userId="樊思晨"/>
  </w15:person>
  <w15:person w15:author="Kullasap Yanyathip">
    <w15:presenceInfo w15:providerId="AD" w15:userId="S::kullasap@APT.INT::6a955094-0eaf-4b5b-a6bc-9d8f0da5ed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E42"/>
    <w:rsid w:val="00010385"/>
    <w:rsid w:val="00022F2A"/>
    <w:rsid w:val="0003595B"/>
    <w:rsid w:val="0006669E"/>
    <w:rsid w:val="000713CF"/>
    <w:rsid w:val="0008322E"/>
    <w:rsid w:val="00090630"/>
    <w:rsid w:val="00090720"/>
    <w:rsid w:val="000920E0"/>
    <w:rsid w:val="00094B87"/>
    <w:rsid w:val="000A2C30"/>
    <w:rsid w:val="000A4826"/>
    <w:rsid w:val="000A5418"/>
    <w:rsid w:val="000C15F0"/>
    <w:rsid w:val="000D01C7"/>
    <w:rsid w:val="000D5D53"/>
    <w:rsid w:val="000F517C"/>
    <w:rsid w:val="000F5540"/>
    <w:rsid w:val="00103C8B"/>
    <w:rsid w:val="00104ACB"/>
    <w:rsid w:val="001273B8"/>
    <w:rsid w:val="001433D9"/>
    <w:rsid w:val="001539DD"/>
    <w:rsid w:val="00167EA9"/>
    <w:rsid w:val="001715E9"/>
    <w:rsid w:val="00182505"/>
    <w:rsid w:val="00182C10"/>
    <w:rsid w:val="00184519"/>
    <w:rsid w:val="0019389F"/>
    <w:rsid w:val="00196568"/>
    <w:rsid w:val="001A2F16"/>
    <w:rsid w:val="001A7545"/>
    <w:rsid w:val="001B18C2"/>
    <w:rsid w:val="001C2B9C"/>
    <w:rsid w:val="001C78A5"/>
    <w:rsid w:val="001D5D7E"/>
    <w:rsid w:val="001E08FB"/>
    <w:rsid w:val="001E63A3"/>
    <w:rsid w:val="001F2466"/>
    <w:rsid w:val="0020769A"/>
    <w:rsid w:val="00213077"/>
    <w:rsid w:val="0021588B"/>
    <w:rsid w:val="002216AC"/>
    <w:rsid w:val="00235E92"/>
    <w:rsid w:val="00250CFE"/>
    <w:rsid w:val="00254A1B"/>
    <w:rsid w:val="00254E60"/>
    <w:rsid w:val="00261350"/>
    <w:rsid w:val="002624D9"/>
    <w:rsid w:val="00266899"/>
    <w:rsid w:val="00281EFD"/>
    <w:rsid w:val="0028454D"/>
    <w:rsid w:val="00291C9E"/>
    <w:rsid w:val="002926D4"/>
    <w:rsid w:val="00294C06"/>
    <w:rsid w:val="002B4101"/>
    <w:rsid w:val="002C07DA"/>
    <w:rsid w:val="002C7EA9"/>
    <w:rsid w:val="002D21C2"/>
    <w:rsid w:val="002E2B2D"/>
    <w:rsid w:val="002E55EE"/>
    <w:rsid w:val="002F3B04"/>
    <w:rsid w:val="002F5401"/>
    <w:rsid w:val="0031047D"/>
    <w:rsid w:val="00312BA2"/>
    <w:rsid w:val="00341CD0"/>
    <w:rsid w:val="00342F20"/>
    <w:rsid w:val="003478EF"/>
    <w:rsid w:val="003500E0"/>
    <w:rsid w:val="003539D6"/>
    <w:rsid w:val="003669CB"/>
    <w:rsid w:val="00366AD6"/>
    <w:rsid w:val="00377F15"/>
    <w:rsid w:val="003809C7"/>
    <w:rsid w:val="00382004"/>
    <w:rsid w:val="00385942"/>
    <w:rsid w:val="00390180"/>
    <w:rsid w:val="00397451"/>
    <w:rsid w:val="003A3B9E"/>
    <w:rsid w:val="003A7F16"/>
    <w:rsid w:val="003B6263"/>
    <w:rsid w:val="003B7D32"/>
    <w:rsid w:val="003C11A1"/>
    <w:rsid w:val="003C167B"/>
    <w:rsid w:val="003C64A7"/>
    <w:rsid w:val="003D3FDA"/>
    <w:rsid w:val="00400589"/>
    <w:rsid w:val="00417015"/>
    <w:rsid w:val="00420822"/>
    <w:rsid w:val="00421991"/>
    <w:rsid w:val="004329E0"/>
    <w:rsid w:val="0044576C"/>
    <w:rsid w:val="0045458F"/>
    <w:rsid w:val="00460753"/>
    <w:rsid w:val="00461D09"/>
    <w:rsid w:val="004633B4"/>
    <w:rsid w:val="00470093"/>
    <w:rsid w:val="00473BBB"/>
    <w:rsid w:val="004745C7"/>
    <w:rsid w:val="00491442"/>
    <w:rsid w:val="00493F99"/>
    <w:rsid w:val="00495E04"/>
    <w:rsid w:val="004A3B46"/>
    <w:rsid w:val="004A3CF1"/>
    <w:rsid w:val="004B3553"/>
    <w:rsid w:val="004B6106"/>
    <w:rsid w:val="004C057E"/>
    <w:rsid w:val="004D362A"/>
    <w:rsid w:val="004F012A"/>
    <w:rsid w:val="005154C0"/>
    <w:rsid w:val="00530E8C"/>
    <w:rsid w:val="00532959"/>
    <w:rsid w:val="00545933"/>
    <w:rsid w:val="00557544"/>
    <w:rsid w:val="00587875"/>
    <w:rsid w:val="005939B5"/>
    <w:rsid w:val="00595E16"/>
    <w:rsid w:val="00595F1B"/>
    <w:rsid w:val="00596770"/>
    <w:rsid w:val="00597E68"/>
    <w:rsid w:val="005A561F"/>
    <w:rsid w:val="005C087F"/>
    <w:rsid w:val="005C4FA0"/>
    <w:rsid w:val="005F6B4F"/>
    <w:rsid w:val="00603DA6"/>
    <w:rsid w:val="00607E2B"/>
    <w:rsid w:val="006139D6"/>
    <w:rsid w:val="00615134"/>
    <w:rsid w:val="00623CE1"/>
    <w:rsid w:val="00626A1E"/>
    <w:rsid w:val="0063062B"/>
    <w:rsid w:val="00633922"/>
    <w:rsid w:val="00634FB3"/>
    <w:rsid w:val="0064269D"/>
    <w:rsid w:val="00643B73"/>
    <w:rsid w:val="00662815"/>
    <w:rsid w:val="006668C6"/>
    <w:rsid w:val="00667229"/>
    <w:rsid w:val="00676CE9"/>
    <w:rsid w:val="00682BE5"/>
    <w:rsid w:val="00690FED"/>
    <w:rsid w:val="006939A5"/>
    <w:rsid w:val="00696442"/>
    <w:rsid w:val="006B190B"/>
    <w:rsid w:val="006B1962"/>
    <w:rsid w:val="006B335F"/>
    <w:rsid w:val="006C3B21"/>
    <w:rsid w:val="006C5A78"/>
    <w:rsid w:val="006F09C5"/>
    <w:rsid w:val="00712451"/>
    <w:rsid w:val="00731041"/>
    <w:rsid w:val="007319FC"/>
    <w:rsid w:val="00732F08"/>
    <w:rsid w:val="0074190C"/>
    <w:rsid w:val="00754B88"/>
    <w:rsid w:val="007577F3"/>
    <w:rsid w:val="00762576"/>
    <w:rsid w:val="007671FF"/>
    <w:rsid w:val="00772F3C"/>
    <w:rsid w:val="00791060"/>
    <w:rsid w:val="00791DE9"/>
    <w:rsid w:val="00795A97"/>
    <w:rsid w:val="00796084"/>
    <w:rsid w:val="007A6A04"/>
    <w:rsid w:val="007B5626"/>
    <w:rsid w:val="007C0BAE"/>
    <w:rsid w:val="007F3D5D"/>
    <w:rsid w:val="007F4ECE"/>
    <w:rsid w:val="0080570B"/>
    <w:rsid w:val="008148E1"/>
    <w:rsid w:val="00827C8B"/>
    <w:rsid w:val="008319BF"/>
    <w:rsid w:val="00845F1F"/>
    <w:rsid w:val="008655EC"/>
    <w:rsid w:val="00881661"/>
    <w:rsid w:val="008833E3"/>
    <w:rsid w:val="008841F1"/>
    <w:rsid w:val="008A396A"/>
    <w:rsid w:val="008C3D35"/>
    <w:rsid w:val="008C7BA1"/>
    <w:rsid w:val="008D0E09"/>
    <w:rsid w:val="008D1DB6"/>
    <w:rsid w:val="008E3045"/>
    <w:rsid w:val="008E6B7B"/>
    <w:rsid w:val="008F0F70"/>
    <w:rsid w:val="00913C19"/>
    <w:rsid w:val="00942816"/>
    <w:rsid w:val="00943AF3"/>
    <w:rsid w:val="00966D21"/>
    <w:rsid w:val="0097693B"/>
    <w:rsid w:val="00992351"/>
    <w:rsid w:val="00993355"/>
    <w:rsid w:val="009A4A6D"/>
    <w:rsid w:val="009B1C18"/>
    <w:rsid w:val="009B3D31"/>
    <w:rsid w:val="009C05C2"/>
    <w:rsid w:val="009E0289"/>
    <w:rsid w:val="009E5BCA"/>
    <w:rsid w:val="009E7ACB"/>
    <w:rsid w:val="00A13265"/>
    <w:rsid w:val="00A260DD"/>
    <w:rsid w:val="00A4164C"/>
    <w:rsid w:val="00A41F75"/>
    <w:rsid w:val="00A53122"/>
    <w:rsid w:val="00A552AE"/>
    <w:rsid w:val="00A55820"/>
    <w:rsid w:val="00A606A0"/>
    <w:rsid w:val="00A62A20"/>
    <w:rsid w:val="00A71136"/>
    <w:rsid w:val="00A849DD"/>
    <w:rsid w:val="00AA474C"/>
    <w:rsid w:val="00AA6C59"/>
    <w:rsid w:val="00AC5F7C"/>
    <w:rsid w:val="00AD7E5F"/>
    <w:rsid w:val="00AF4C64"/>
    <w:rsid w:val="00B00A8E"/>
    <w:rsid w:val="00B01AA1"/>
    <w:rsid w:val="00B05FE5"/>
    <w:rsid w:val="00B11D6B"/>
    <w:rsid w:val="00B25B90"/>
    <w:rsid w:val="00B30C81"/>
    <w:rsid w:val="00B4793B"/>
    <w:rsid w:val="00B53AE4"/>
    <w:rsid w:val="00B60228"/>
    <w:rsid w:val="00B623AD"/>
    <w:rsid w:val="00B90441"/>
    <w:rsid w:val="00B90D0A"/>
    <w:rsid w:val="00BA70D3"/>
    <w:rsid w:val="00BC6D6B"/>
    <w:rsid w:val="00BD1490"/>
    <w:rsid w:val="00BE75A2"/>
    <w:rsid w:val="00BF4ADD"/>
    <w:rsid w:val="00BF5ABC"/>
    <w:rsid w:val="00C041D2"/>
    <w:rsid w:val="00C10614"/>
    <w:rsid w:val="00C15633"/>
    <w:rsid w:val="00C15799"/>
    <w:rsid w:val="00C357AD"/>
    <w:rsid w:val="00C3695D"/>
    <w:rsid w:val="00C4785B"/>
    <w:rsid w:val="00C5381E"/>
    <w:rsid w:val="00C569B6"/>
    <w:rsid w:val="00C6069C"/>
    <w:rsid w:val="00C76D5D"/>
    <w:rsid w:val="00C85119"/>
    <w:rsid w:val="00C900BC"/>
    <w:rsid w:val="00CA478D"/>
    <w:rsid w:val="00CA6573"/>
    <w:rsid w:val="00CB75C8"/>
    <w:rsid w:val="00CC4B55"/>
    <w:rsid w:val="00CD5431"/>
    <w:rsid w:val="00CE278C"/>
    <w:rsid w:val="00CF2491"/>
    <w:rsid w:val="00CF53BB"/>
    <w:rsid w:val="00D0464B"/>
    <w:rsid w:val="00D06C0C"/>
    <w:rsid w:val="00D1252E"/>
    <w:rsid w:val="00D15998"/>
    <w:rsid w:val="00D348D1"/>
    <w:rsid w:val="00D421BD"/>
    <w:rsid w:val="00D43E8F"/>
    <w:rsid w:val="00D51121"/>
    <w:rsid w:val="00D52305"/>
    <w:rsid w:val="00D57772"/>
    <w:rsid w:val="00D63172"/>
    <w:rsid w:val="00D643DC"/>
    <w:rsid w:val="00D715CA"/>
    <w:rsid w:val="00D72AE3"/>
    <w:rsid w:val="00D75244"/>
    <w:rsid w:val="00D75A4D"/>
    <w:rsid w:val="00D76479"/>
    <w:rsid w:val="00D76F29"/>
    <w:rsid w:val="00D8355B"/>
    <w:rsid w:val="00D8478B"/>
    <w:rsid w:val="00D86151"/>
    <w:rsid w:val="00DA7595"/>
    <w:rsid w:val="00DB0A68"/>
    <w:rsid w:val="00DC43A3"/>
    <w:rsid w:val="00DD0603"/>
    <w:rsid w:val="00DD5D77"/>
    <w:rsid w:val="00DD7C09"/>
    <w:rsid w:val="00E0050B"/>
    <w:rsid w:val="00E0124F"/>
    <w:rsid w:val="00E232A0"/>
    <w:rsid w:val="00E2344A"/>
    <w:rsid w:val="00E37840"/>
    <w:rsid w:val="00E47996"/>
    <w:rsid w:val="00E534CE"/>
    <w:rsid w:val="00E674D3"/>
    <w:rsid w:val="00E708F3"/>
    <w:rsid w:val="00E70FD0"/>
    <w:rsid w:val="00E71374"/>
    <w:rsid w:val="00E71CFE"/>
    <w:rsid w:val="00E82230"/>
    <w:rsid w:val="00E86073"/>
    <w:rsid w:val="00EA6162"/>
    <w:rsid w:val="00EB49C2"/>
    <w:rsid w:val="00EB4DC0"/>
    <w:rsid w:val="00EC21DD"/>
    <w:rsid w:val="00EC7F2B"/>
    <w:rsid w:val="00ED10DD"/>
    <w:rsid w:val="00ED6425"/>
    <w:rsid w:val="00ED7812"/>
    <w:rsid w:val="00EE47CA"/>
    <w:rsid w:val="00EF042F"/>
    <w:rsid w:val="00EF189C"/>
    <w:rsid w:val="00EF53C3"/>
    <w:rsid w:val="00F11135"/>
    <w:rsid w:val="00F14BA8"/>
    <w:rsid w:val="00F174FB"/>
    <w:rsid w:val="00F21C70"/>
    <w:rsid w:val="00F32B22"/>
    <w:rsid w:val="00F36FD6"/>
    <w:rsid w:val="00F51A81"/>
    <w:rsid w:val="00F66584"/>
    <w:rsid w:val="00F72430"/>
    <w:rsid w:val="00F84067"/>
    <w:rsid w:val="00F85AA1"/>
    <w:rsid w:val="00F9112A"/>
    <w:rsid w:val="00FC6EC3"/>
    <w:rsid w:val="00FE3DE5"/>
    <w:rsid w:val="00FE4EBD"/>
    <w:rsid w:val="00FF7341"/>
    <w:rsid w:val="058A0796"/>
    <w:rsid w:val="2331036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semiHidden/>
    <w:unhideWhenUsed/>
    <w:rsid w:val="00390180"/>
  </w:style>
  <w:style w:type="character" w:customStyle="1" w:styleId="CommentTextChar">
    <w:name w:val="Comment Text Char"/>
    <w:basedOn w:val="DefaultParagraphFont"/>
    <w:link w:val="CommentText"/>
    <w:semiHidden/>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styleId="FootnoteText">
    <w:name w:val="footnote text"/>
    <w:basedOn w:val="Normal"/>
    <w:link w:val="FootnoteTextChar"/>
    <w:qFormat/>
    <w:rsid w:val="006C3B21"/>
    <w:pPr>
      <w:keepLines/>
      <w:tabs>
        <w:tab w:val="left" w:pos="255"/>
        <w:tab w:val="left" w:pos="1134"/>
        <w:tab w:val="left" w:pos="1871"/>
        <w:tab w:val="left" w:pos="2268"/>
      </w:tabs>
      <w:overflowPunct w:val="0"/>
      <w:autoSpaceDE w:val="0"/>
      <w:autoSpaceDN w:val="0"/>
      <w:adjustRightInd w:val="0"/>
      <w:spacing w:before="120"/>
      <w:jc w:val="both"/>
      <w:textAlignment w:val="baseline"/>
    </w:pPr>
    <w:rPr>
      <w:rFonts w:eastAsia="Batang"/>
      <w:szCs w:val="20"/>
      <w:lang w:val="en-GB"/>
    </w:rPr>
  </w:style>
  <w:style w:type="character" w:customStyle="1" w:styleId="FootnoteTextChar">
    <w:name w:val="Footnote Text Char"/>
    <w:basedOn w:val="DefaultParagraphFont"/>
    <w:link w:val="FootnoteText"/>
    <w:qFormat/>
    <w:rsid w:val="006C3B21"/>
    <w:rPr>
      <w:sz w:val="24"/>
      <w:lang w:val="en-GB"/>
    </w:rPr>
  </w:style>
  <w:style w:type="character" w:styleId="FootnoteReference">
    <w:name w:val="footnote reference"/>
    <w:basedOn w:val="DefaultParagraphFont"/>
    <w:qFormat/>
    <w:rsid w:val="006C3B21"/>
    <w:rPr>
      <w:position w:val="6"/>
      <w:sz w:val="18"/>
    </w:rPr>
  </w:style>
  <w:style w:type="paragraph" w:styleId="Revision">
    <w:name w:val="Revision"/>
    <w:hidden/>
    <w:uiPriority w:val="99"/>
    <w:semiHidden/>
    <w:rsid w:val="00366AD6"/>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 xmlns="8398743d-f1a1-4553-a233-ec1bd5105832" xsi:nil="tru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Props1.xml><?xml version="1.0" encoding="utf-8"?>
<ds:datastoreItem xmlns:ds="http://schemas.openxmlformats.org/officeDocument/2006/customXml" ds:itemID="{DB7C8858-FE92-4F86-95AF-7C65BEA2C5D2}"/>
</file>

<file path=customXml/itemProps2.xml><?xml version="1.0" encoding="utf-8"?>
<ds:datastoreItem xmlns:ds="http://schemas.openxmlformats.org/officeDocument/2006/customXml" ds:itemID="{4588FC07-B9DA-4115-909D-AB970504CC9E}">
  <ds:schemaRefs>
    <ds:schemaRef ds:uri="http://schemas.microsoft.com/sharepoint/v3/contenttype/forms"/>
  </ds:schemaRefs>
</ds:datastoreItem>
</file>

<file path=customXml/itemProps3.xml><?xml version="1.0" encoding="utf-8"?>
<ds:datastoreItem xmlns:ds="http://schemas.openxmlformats.org/officeDocument/2006/customXml" ds:itemID="{09696E47-143E-49D6-8BA0-780CECB3D880}">
  <ds:schemaRefs>
    <ds:schemaRef ds:uri="http://schemas.microsoft.com/office/2006/metadata/properties"/>
    <ds:schemaRef ds:uri="http://schemas.microsoft.com/office/infopath/2007/PartnerControls"/>
    <ds:schemaRef ds:uri="8398743d-f1a1-4553-a233-ec1bd5105832"/>
    <ds:schemaRef ds:uri="c7e771be-c3f3-4415-a01f-6b382566ad45"/>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1240</Words>
  <Characters>7068</Characters>
  <Application>Microsoft Office Word</Application>
  <DocSecurity>0</DocSecurity>
  <Lines>58</Lines>
  <Paragraphs>16</Paragraphs>
  <ScaleCrop>false</ScaleCrop>
  <Company>APT</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Jongbong PARK</cp:lastModifiedBy>
  <cp:revision>17</cp:revision>
  <cp:lastPrinted>2004-07-28T02:14:00Z</cp:lastPrinted>
  <dcterms:created xsi:type="dcterms:W3CDTF">2025-09-18T12:50:00Z</dcterms:created>
  <dcterms:modified xsi:type="dcterms:W3CDTF">2025-09-23T13:37:00Z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