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5FD3B" w14:textId="46DDBFFB" w:rsidR="00A23FDA" w:rsidRPr="00435817" w:rsidRDefault="00435817" w:rsidP="00435817">
      <w:pPr>
        <w:jc w:val="right"/>
        <w:rPr>
          <w:rFonts w:eastAsiaTheme="minorEastAsia"/>
          <w:b/>
          <w:u w:val="single"/>
          <w:lang w:eastAsia="ja-JP"/>
        </w:rPr>
      </w:pPr>
      <w:bookmarkStart w:id="0" w:name="_Toc116636546"/>
      <w:bookmarkStart w:id="1" w:name="_Toc116557303"/>
      <w:bookmarkStart w:id="2" w:name="_Toc116556750"/>
      <w:r w:rsidRPr="00435817">
        <w:rPr>
          <w:rFonts w:eastAsiaTheme="minorEastAsia"/>
          <w:b/>
          <w:u w:val="single"/>
          <w:lang w:eastAsia="ja-JP"/>
        </w:rPr>
        <w:t>PACP-2</w:t>
      </w:r>
      <w:r w:rsidR="001811C4">
        <w:rPr>
          <w:rFonts w:eastAsiaTheme="minorEastAsia"/>
          <w:b/>
          <w:u w:val="single"/>
          <w:lang w:eastAsia="ja-JP"/>
        </w:rPr>
        <w:t>2</w:t>
      </w:r>
    </w:p>
    <w:p w14:paraId="2E6E73BE" w14:textId="77777777" w:rsidR="00A23FDA" w:rsidRDefault="00A23FDA">
      <w:pPr>
        <w:overflowPunct/>
        <w:autoSpaceDE/>
        <w:autoSpaceDN/>
        <w:adjustRightInd/>
        <w:spacing w:before="0"/>
        <w:jc w:val="center"/>
        <w:textAlignment w:val="auto"/>
        <w:rPr>
          <w:rFonts w:ascii="Times New Roman" w:eastAsiaTheme="minorEastAsia" w:hAnsi="Times New Roman"/>
          <w:bCs/>
          <w:szCs w:val="24"/>
          <w:lang w:val="en-US" w:eastAsia="ja-JP"/>
        </w:rPr>
      </w:pPr>
    </w:p>
    <w:p w14:paraId="5E5B0BC6" w14:textId="3F974E40" w:rsidR="00A23FDA" w:rsidRDefault="009E160F">
      <w:pPr>
        <w:overflowPunct/>
        <w:autoSpaceDE/>
        <w:autoSpaceDN/>
        <w:adjustRightInd/>
        <w:spacing w:before="0"/>
        <w:jc w:val="center"/>
        <w:textAlignment w:val="auto"/>
        <w:rPr>
          <w:rFonts w:ascii="Times New Roman" w:eastAsiaTheme="minorEastAsia" w:hAnsi="Times New Roman"/>
          <w:b/>
          <w:szCs w:val="24"/>
          <w:lang w:val="en-US" w:eastAsia="ja-JP"/>
        </w:rPr>
      </w:pPr>
      <w:r>
        <w:rPr>
          <w:rFonts w:ascii="Times New Roman" w:eastAsiaTheme="minorEastAsia" w:hAnsi="Times New Roman"/>
          <w:b/>
          <w:szCs w:val="24"/>
          <w:lang w:val="en-US" w:eastAsia="ja-JP"/>
        </w:rPr>
        <w:t>PRELIMINARY APT COMMON PROPOSAL</w:t>
      </w:r>
    </w:p>
    <w:p w14:paraId="65DF9D45" w14:textId="77777777" w:rsidR="00A23FDA" w:rsidRDefault="00A23FDA">
      <w:pPr>
        <w:overflowPunct/>
        <w:autoSpaceDE/>
        <w:autoSpaceDN/>
        <w:adjustRightInd/>
        <w:spacing w:before="0"/>
        <w:jc w:val="center"/>
        <w:textAlignment w:val="auto"/>
        <w:rPr>
          <w:rFonts w:ascii="Times New Roman" w:eastAsiaTheme="minorEastAsia" w:hAnsi="Times New Roman"/>
          <w:b/>
          <w:szCs w:val="24"/>
          <w:lang w:val="en-US" w:eastAsia="ja-JP"/>
        </w:rPr>
      </w:pPr>
    </w:p>
    <w:p w14:paraId="4EA140F3" w14:textId="4A257370" w:rsidR="00A23FDA" w:rsidRDefault="009E160F">
      <w:pPr>
        <w:overflowPunct/>
        <w:autoSpaceDE/>
        <w:autoSpaceDN/>
        <w:adjustRightInd/>
        <w:spacing w:before="0"/>
        <w:jc w:val="center"/>
        <w:textAlignment w:val="auto"/>
        <w:rPr>
          <w:rFonts w:ascii="Times New Roman" w:eastAsia="SimSun" w:hAnsi="Times New Roman"/>
          <w:b/>
          <w:szCs w:val="24"/>
          <w:lang w:val="en-US" w:eastAsia="zh-CN"/>
        </w:rPr>
      </w:pPr>
      <w:r>
        <w:rPr>
          <w:rFonts w:ascii="Times New Roman" w:eastAsiaTheme="minorEastAsia" w:hAnsi="Times New Roman"/>
          <w:b/>
          <w:szCs w:val="24"/>
          <w:lang w:val="en-US" w:eastAsia="ja-JP"/>
        </w:rPr>
        <w:t>MODIFICATIONS TO WTDC RESOLUTION</w:t>
      </w:r>
      <w:r>
        <w:rPr>
          <w:rFonts w:ascii="Times New Roman" w:eastAsia="SimSun" w:hAnsi="Times New Roman" w:hint="eastAsia"/>
          <w:b/>
          <w:szCs w:val="24"/>
          <w:lang w:val="en-US" w:eastAsia="zh-CN"/>
        </w:rPr>
        <w:t xml:space="preserve"> 73</w:t>
      </w:r>
      <w:r w:rsidR="00D57326">
        <w:rPr>
          <w:rFonts w:ascii="Times New Roman" w:eastAsia="SimSun" w:hAnsi="Times New Roman"/>
          <w:b/>
          <w:szCs w:val="24"/>
          <w:lang w:val="en-US" w:eastAsia="zh-CN"/>
        </w:rPr>
        <w:br/>
      </w:r>
      <w:r w:rsidR="00D57326" w:rsidRPr="00D57326">
        <w:rPr>
          <w:rFonts w:ascii="Times New Roman" w:eastAsia="SimSun" w:hAnsi="Times New Roman"/>
          <w:b/>
          <w:szCs w:val="24"/>
          <w:lang w:val="en-US" w:eastAsia="zh-CN"/>
        </w:rPr>
        <w:t>ITU ACADEMY TRAINING CENTRES</w:t>
      </w:r>
    </w:p>
    <w:p w14:paraId="1B457ECD" w14:textId="77777777" w:rsidR="00A23FDA" w:rsidRDefault="00A23FDA">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595"/>
      </w:tblGrid>
      <w:tr w:rsidR="00A23FDA" w14:paraId="5DBDA6E6" w14:textId="77777777">
        <w:tc>
          <w:tcPr>
            <w:tcW w:w="9595" w:type="dxa"/>
          </w:tcPr>
          <w:p w14:paraId="3B5647AB" w14:textId="77777777" w:rsidR="004436C6" w:rsidRDefault="004436C6">
            <w:pPr>
              <w:overflowPunct/>
              <w:autoSpaceDE/>
              <w:autoSpaceDN/>
              <w:adjustRightInd/>
              <w:spacing w:before="0"/>
              <w:jc w:val="left"/>
              <w:textAlignment w:val="auto"/>
              <w:rPr>
                <w:rFonts w:ascii="Times New Roman" w:eastAsia="BatangChe" w:hAnsi="Times New Roman"/>
                <w:b/>
                <w:bCs/>
                <w:szCs w:val="24"/>
                <w:lang w:val="en-US"/>
              </w:rPr>
            </w:pPr>
          </w:p>
          <w:p w14:paraId="541E2DC0" w14:textId="46E787EC" w:rsidR="00A23FDA" w:rsidRDefault="009E160F">
            <w:pPr>
              <w:overflowPunct/>
              <w:autoSpaceDE/>
              <w:autoSpaceDN/>
              <w:adjustRightInd/>
              <w:spacing w:before="0"/>
              <w:jc w:val="left"/>
              <w:textAlignment w:val="auto"/>
              <w:rPr>
                <w:rFonts w:ascii="Times New Roman" w:eastAsia="BatangChe" w:hAnsi="Times New Roman"/>
                <w:b/>
                <w:bCs/>
                <w:szCs w:val="24"/>
                <w:lang w:val="en-US"/>
              </w:rPr>
            </w:pPr>
            <w:r>
              <w:rPr>
                <w:rFonts w:ascii="Times New Roman" w:eastAsia="BatangChe" w:hAnsi="Times New Roman"/>
                <w:b/>
                <w:bCs/>
                <w:szCs w:val="24"/>
                <w:lang w:val="en-US"/>
              </w:rPr>
              <w:t>Summary:</w:t>
            </w:r>
          </w:p>
          <w:p w14:paraId="24CE1032" w14:textId="77777777" w:rsidR="00A23FDA" w:rsidRDefault="00A23FDA">
            <w:pPr>
              <w:overflowPunct/>
              <w:autoSpaceDE/>
              <w:autoSpaceDN/>
              <w:adjustRightInd/>
              <w:spacing w:before="0"/>
              <w:jc w:val="left"/>
              <w:textAlignment w:val="auto"/>
              <w:rPr>
                <w:rFonts w:ascii="Times New Roman" w:eastAsia="BatangChe" w:hAnsi="Times New Roman"/>
                <w:b/>
                <w:bCs/>
                <w:szCs w:val="24"/>
                <w:lang w:val="en-US"/>
              </w:rPr>
            </w:pPr>
          </w:p>
          <w:p w14:paraId="105001CB" w14:textId="6759F0CD" w:rsidR="00A23FDA" w:rsidRDefault="009E160F">
            <w:pPr>
              <w:overflowPunct/>
              <w:autoSpaceDE/>
              <w:autoSpaceDN/>
              <w:adjustRightInd/>
              <w:spacing w:before="0"/>
              <w:textAlignment w:val="auto"/>
              <w:rPr>
                <w:rFonts w:ascii="Times New Roman" w:eastAsia="SimSun" w:hAnsi="Times New Roman"/>
                <w:szCs w:val="24"/>
                <w:lang w:val="en-US" w:eastAsia="zh-CN"/>
              </w:rPr>
            </w:pPr>
            <w:bookmarkStart w:id="3" w:name="OLE_LINK5"/>
            <w:r>
              <w:rPr>
                <w:rFonts w:ascii="Times New Roman" w:eastAsia="BatangChe" w:hAnsi="Times New Roman"/>
                <w:szCs w:val="24"/>
                <w:lang w:val="en-US"/>
              </w:rPr>
              <w:t xml:space="preserve">It is proposed to amend text of Resolution </w:t>
            </w:r>
            <w:r>
              <w:rPr>
                <w:rFonts w:ascii="Times New Roman" w:eastAsia="SimSun" w:hAnsi="Times New Roman" w:hint="eastAsia"/>
                <w:szCs w:val="24"/>
                <w:lang w:val="en-US" w:eastAsia="zh-CN"/>
              </w:rPr>
              <w:t>73</w:t>
            </w:r>
            <w:r>
              <w:rPr>
                <w:rFonts w:ascii="Times New Roman" w:eastAsia="BatangChe" w:hAnsi="Times New Roman"/>
                <w:szCs w:val="24"/>
                <w:lang w:val="en-US"/>
              </w:rPr>
              <w:t xml:space="preserve"> of WTDC</w:t>
            </w:r>
            <w:r>
              <w:rPr>
                <w:rFonts w:ascii="Times New Roman" w:eastAsia="SimSun" w:hAnsi="Times New Roman" w:hint="eastAsia"/>
                <w:szCs w:val="24"/>
                <w:lang w:val="en-US" w:eastAsia="zh-CN"/>
              </w:rPr>
              <w:t xml:space="preserve"> </w:t>
            </w:r>
            <w:proofErr w:type="gramStart"/>
            <w:r>
              <w:rPr>
                <w:rFonts w:ascii="Times New Roman" w:eastAsia="SimSun" w:hAnsi="Times New Roman" w:hint="eastAsia"/>
                <w:szCs w:val="24"/>
                <w:lang w:val="en-US" w:eastAsia="zh-CN"/>
              </w:rPr>
              <w:t>in order to</w:t>
            </w:r>
            <w:proofErr w:type="gramEnd"/>
            <w:r>
              <w:rPr>
                <w:rFonts w:ascii="Times New Roman" w:eastAsia="SimSun" w:hAnsi="Times New Roman" w:hint="eastAsia"/>
                <w:szCs w:val="24"/>
                <w:lang w:val="en-US" w:eastAsia="zh-CN"/>
              </w:rPr>
              <w:t xml:space="preserve"> reflect the current operational practices of the ITU Academy Training </w:t>
            </w:r>
            <w:proofErr w:type="spellStart"/>
            <w:r>
              <w:rPr>
                <w:rFonts w:ascii="Times New Roman" w:eastAsia="SimSun" w:hAnsi="Times New Roman" w:hint="eastAsia"/>
                <w:szCs w:val="24"/>
                <w:lang w:val="en-US" w:eastAsia="zh-CN"/>
              </w:rPr>
              <w:t>Centres</w:t>
            </w:r>
            <w:proofErr w:type="spellEnd"/>
            <w:r>
              <w:rPr>
                <w:rFonts w:ascii="Times New Roman" w:eastAsia="SimSun" w:hAnsi="Times New Roman" w:hint="eastAsia"/>
                <w:szCs w:val="24"/>
                <w:lang w:val="en-US" w:eastAsia="zh-CN"/>
              </w:rPr>
              <w:t xml:space="preserve"> (ATCs) and to further enhance the quality of training provided by the ATCs, thereby contributing to capacity development among the membership and supporting the implementation of regional initiatives. This proposal also suggests consideration of improvements to the ITU ATC selection procedures, based on the outcomes of discussions in TDAG and the Group on Capacity-Building Initiatives (GCBI).</w:t>
            </w:r>
          </w:p>
          <w:bookmarkEnd w:id="3"/>
          <w:p w14:paraId="7FC4BE6B" w14:textId="77777777" w:rsidR="00A23FDA" w:rsidRDefault="00A23FDA">
            <w:pPr>
              <w:overflowPunct/>
              <w:autoSpaceDE/>
              <w:autoSpaceDN/>
              <w:adjustRightInd/>
              <w:spacing w:before="0"/>
              <w:jc w:val="left"/>
              <w:textAlignment w:val="auto"/>
              <w:rPr>
                <w:rFonts w:ascii="Times New Roman" w:eastAsia="BatangChe" w:hAnsi="Times New Roman"/>
                <w:b/>
                <w:bCs/>
                <w:szCs w:val="24"/>
                <w:lang w:val="en-US"/>
              </w:rPr>
            </w:pPr>
          </w:p>
          <w:p w14:paraId="39CA0436" w14:textId="77777777" w:rsidR="00A23FDA" w:rsidRDefault="009E160F">
            <w:pPr>
              <w:overflowPunct/>
              <w:autoSpaceDE/>
              <w:autoSpaceDN/>
              <w:adjustRightInd/>
              <w:spacing w:before="0"/>
              <w:jc w:val="left"/>
              <w:textAlignment w:val="auto"/>
              <w:rPr>
                <w:rFonts w:ascii="Times New Roman" w:eastAsia="BatangChe" w:hAnsi="Times New Roman"/>
                <w:b/>
                <w:bCs/>
                <w:szCs w:val="24"/>
                <w:lang w:val="en-US"/>
              </w:rPr>
            </w:pPr>
            <w:r>
              <w:rPr>
                <w:rFonts w:ascii="Times New Roman" w:eastAsia="BatangChe" w:hAnsi="Times New Roman"/>
                <w:b/>
                <w:bCs/>
                <w:szCs w:val="24"/>
                <w:lang w:val="en-US"/>
              </w:rPr>
              <w:t>Expected Results:</w:t>
            </w:r>
          </w:p>
          <w:p w14:paraId="1610507B" w14:textId="77777777" w:rsidR="00A23FDA" w:rsidRDefault="00A23FDA">
            <w:pPr>
              <w:overflowPunct/>
              <w:autoSpaceDE/>
              <w:autoSpaceDN/>
              <w:adjustRightInd/>
              <w:spacing w:before="0"/>
              <w:jc w:val="left"/>
              <w:textAlignment w:val="auto"/>
              <w:rPr>
                <w:rFonts w:ascii="Times New Roman" w:eastAsia="BatangChe" w:hAnsi="Times New Roman"/>
                <w:b/>
                <w:bCs/>
                <w:szCs w:val="24"/>
                <w:lang w:val="en-US"/>
              </w:rPr>
            </w:pPr>
          </w:p>
          <w:p w14:paraId="0AEC2F64" w14:textId="77777777" w:rsidR="00A23FDA" w:rsidRDefault="009E160F">
            <w:pPr>
              <w:overflowPunct/>
              <w:autoSpaceDE/>
              <w:autoSpaceDN/>
              <w:adjustRightInd/>
              <w:spacing w:before="0"/>
              <w:jc w:val="left"/>
              <w:textAlignment w:val="auto"/>
              <w:rPr>
                <w:rFonts w:ascii="Times New Roman" w:eastAsia="BatangChe" w:hAnsi="Times New Roman"/>
                <w:szCs w:val="24"/>
                <w:lang w:val="en-US"/>
              </w:rPr>
            </w:pPr>
            <w:r>
              <w:rPr>
                <w:rFonts w:ascii="Times New Roman" w:eastAsia="BatangChe" w:hAnsi="Times New Roman"/>
                <w:szCs w:val="24"/>
                <w:lang w:val="en-US"/>
              </w:rPr>
              <w:t xml:space="preserve">APT Member administrations invite WTDC to examine the proposal and approve the changes to Resolution </w:t>
            </w:r>
            <w:r>
              <w:rPr>
                <w:rFonts w:ascii="Times New Roman" w:eastAsia="SimSun" w:hAnsi="Times New Roman" w:hint="eastAsia"/>
                <w:szCs w:val="24"/>
                <w:lang w:val="en-US" w:eastAsia="zh-CN"/>
              </w:rPr>
              <w:t>73</w:t>
            </w:r>
            <w:r>
              <w:rPr>
                <w:rFonts w:ascii="Times New Roman" w:eastAsia="BatangChe" w:hAnsi="Times New Roman"/>
                <w:szCs w:val="24"/>
                <w:lang w:val="en-US"/>
              </w:rPr>
              <w:t>.</w:t>
            </w:r>
          </w:p>
          <w:p w14:paraId="21E2C55B" w14:textId="77777777" w:rsidR="00A23FDA" w:rsidRDefault="00A23FDA">
            <w:pPr>
              <w:overflowPunct/>
              <w:autoSpaceDE/>
              <w:autoSpaceDN/>
              <w:adjustRightInd/>
              <w:spacing w:before="0"/>
              <w:jc w:val="left"/>
              <w:textAlignment w:val="auto"/>
              <w:rPr>
                <w:rFonts w:ascii="Times New Roman" w:eastAsia="BatangChe" w:hAnsi="Times New Roman"/>
                <w:szCs w:val="24"/>
                <w:lang w:val="en-US"/>
              </w:rPr>
            </w:pPr>
          </w:p>
          <w:p w14:paraId="13B9E61D" w14:textId="77777777" w:rsidR="00A23FDA" w:rsidRDefault="009E160F">
            <w:pPr>
              <w:rPr>
                <w:b/>
                <w:bCs/>
              </w:rPr>
            </w:pPr>
            <w:r>
              <w:rPr>
                <w:rFonts w:ascii="Times New Roman" w:eastAsia="BatangChe" w:hAnsi="Times New Roman"/>
                <w:b/>
                <w:bCs/>
                <w:szCs w:val="24"/>
                <w:lang w:val="en-US"/>
              </w:rPr>
              <w:t>References:</w:t>
            </w:r>
            <w:r>
              <w:rPr>
                <w:rFonts w:ascii="Times New Roman" w:eastAsia="BatangChe" w:hAnsi="Times New Roman"/>
                <w:b/>
                <w:bCs/>
                <w:szCs w:val="24"/>
                <w:lang w:val="en-US"/>
              </w:rPr>
              <w:br/>
            </w:r>
            <w:r>
              <w:rPr>
                <w:rFonts w:ascii="Times New Roman" w:eastAsia="BatangChe" w:hAnsi="Times New Roman"/>
                <w:b/>
                <w:bCs/>
                <w:szCs w:val="24"/>
                <w:lang w:val="en-US"/>
              </w:rPr>
              <w:br/>
            </w:r>
          </w:p>
        </w:tc>
      </w:tr>
    </w:tbl>
    <w:p w14:paraId="16F2788A" w14:textId="77777777" w:rsidR="00A23FDA" w:rsidRDefault="00A23FDA">
      <w:pPr>
        <w:rPr>
          <w:rFonts w:eastAsia="SimSun"/>
          <w:lang w:val="en-US" w:eastAsia="zh-CN"/>
        </w:rPr>
      </w:pPr>
    </w:p>
    <w:p w14:paraId="78BCB1B0" w14:textId="450F60E1" w:rsidR="00A23FDA" w:rsidRPr="001E14E0" w:rsidRDefault="009E160F" w:rsidP="001E14E0">
      <w:pPr>
        <w:pStyle w:val="Level1"/>
        <w:numPr>
          <w:ilvl w:val="0"/>
          <w:numId w:val="1"/>
        </w:numPr>
        <w:ind w:left="360"/>
        <w:rPr>
          <w:b/>
          <w:bCs/>
        </w:rPr>
      </w:pPr>
      <w:r>
        <w:rPr>
          <w:b/>
          <w:bCs/>
        </w:rPr>
        <w:t>PROPOSALS</w:t>
      </w:r>
    </w:p>
    <w:p w14:paraId="79F99D40" w14:textId="77777777" w:rsidR="00A23FDA" w:rsidRPr="009E160F" w:rsidRDefault="009E160F">
      <w:pPr>
        <w:rPr>
          <w:rFonts w:ascii="Times New Roman" w:hAnsi="Times New Roman"/>
        </w:rPr>
      </w:pPr>
      <w:r w:rsidRPr="009E160F">
        <w:rPr>
          <w:rFonts w:ascii="Times New Roman" w:hAnsi="Times New Roman"/>
        </w:rPr>
        <w:t xml:space="preserve">APT Member administrations propose to modify WTDC Resolution </w:t>
      </w:r>
      <w:r w:rsidRPr="009E160F">
        <w:rPr>
          <w:rFonts w:ascii="Times New Roman" w:eastAsia="SimSun" w:hAnsi="Times New Roman"/>
          <w:lang w:val="en-US" w:eastAsia="zh-CN"/>
        </w:rPr>
        <w:t>73</w:t>
      </w:r>
      <w:r w:rsidRPr="009E160F">
        <w:rPr>
          <w:rFonts w:ascii="Times New Roman" w:hAnsi="Times New Roman"/>
        </w:rPr>
        <w:t xml:space="preserve">, according to the annex below. </w:t>
      </w:r>
    </w:p>
    <w:p w14:paraId="7812AB3D" w14:textId="77777777" w:rsidR="00A23FDA" w:rsidRDefault="00A23FDA"/>
    <w:p w14:paraId="7F404143" w14:textId="77777777" w:rsidR="00A23FDA" w:rsidRDefault="00A23FDA"/>
    <w:p w14:paraId="5F149C27" w14:textId="77777777" w:rsidR="00A23FDA" w:rsidRPr="00562DB4" w:rsidRDefault="00A23FDA">
      <w:pPr>
        <w:rPr>
          <w:lang w:val="en-US"/>
        </w:rPr>
      </w:pPr>
    </w:p>
    <w:p w14:paraId="34B764E7" w14:textId="77777777" w:rsidR="00A23FDA" w:rsidRDefault="00A23FDA">
      <w:pPr>
        <w:pStyle w:val="ResNo"/>
      </w:pPr>
    </w:p>
    <w:p w14:paraId="7AA6B87F" w14:textId="625035EB" w:rsidR="00A23FDA" w:rsidRDefault="009E160F" w:rsidP="00D077B9">
      <w:pPr>
        <w:pStyle w:val="ResNo"/>
        <w:jc w:val="both"/>
        <w:rPr>
          <w:rFonts w:eastAsia="SimSun"/>
          <w:lang w:val="en-US" w:eastAsia="zh-CN"/>
        </w:rPr>
      </w:pPr>
      <w:r>
        <w:br w:type="page"/>
      </w:r>
      <w:r w:rsidR="00D077B9">
        <w:lastRenderedPageBreak/>
        <w:tab/>
      </w:r>
      <w:r w:rsidR="00D077B9">
        <w:tab/>
      </w:r>
      <w:r w:rsidR="00D077B9">
        <w:tab/>
      </w:r>
      <w:r w:rsidR="00D077B9">
        <w:tab/>
      </w:r>
      <w:r w:rsidR="00D077B9">
        <w:tab/>
      </w:r>
      <w:r w:rsidR="00D077B9">
        <w:tab/>
      </w:r>
      <w:r w:rsidR="00D077B9">
        <w:tab/>
      </w:r>
      <w:r w:rsidR="00D077B9">
        <w:tab/>
      </w:r>
      <w:r w:rsidR="00D077B9">
        <w:tab/>
      </w:r>
      <w:r w:rsidR="00D077B9">
        <w:tab/>
      </w:r>
      <w:r w:rsidR="00D077B9">
        <w:tab/>
      </w:r>
      <w:r w:rsidR="00D077B9">
        <w:tab/>
      </w:r>
      <w:r>
        <w:rPr>
          <w:rFonts w:eastAsia="SimSun" w:hint="eastAsia"/>
          <w:lang w:val="en-US" w:eastAsia="zh-CN"/>
        </w:rPr>
        <w:t>A</w:t>
      </w:r>
      <w:r w:rsidR="00FC6309">
        <w:rPr>
          <w:rFonts w:eastAsia="SimSun"/>
          <w:lang w:val="en-US" w:eastAsia="zh-CN"/>
        </w:rPr>
        <w:t>NNEX</w:t>
      </w:r>
    </w:p>
    <w:p w14:paraId="5372AB4D" w14:textId="4DD6F91A" w:rsidR="00FC6309" w:rsidRPr="00FC6309" w:rsidRDefault="00FC6309" w:rsidP="00FC6309">
      <w:pPr>
        <w:rPr>
          <w:rFonts w:eastAsia="SimSun"/>
          <w:sz w:val="28"/>
          <w:szCs w:val="22"/>
          <w:lang w:val="en-US" w:eastAsia="zh-CN"/>
        </w:rPr>
      </w:pPr>
      <w:r w:rsidRPr="00FC6309">
        <w:rPr>
          <w:rFonts w:eastAsia="SimSun"/>
          <w:sz w:val="28"/>
          <w:szCs w:val="22"/>
          <w:lang w:val="en-US" w:eastAsia="zh-CN"/>
        </w:rPr>
        <w:t>MOD</w:t>
      </w:r>
    </w:p>
    <w:p w14:paraId="6900E462" w14:textId="3470843A" w:rsidR="00A23FDA" w:rsidRDefault="009E160F">
      <w:pPr>
        <w:pStyle w:val="ResNo"/>
      </w:pPr>
      <w:r>
        <w:t xml:space="preserve">RESOLUTION </w:t>
      </w:r>
      <w:r>
        <w:rPr>
          <w:rStyle w:val="href"/>
        </w:rPr>
        <w:t>73</w:t>
      </w:r>
      <w:r>
        <w:t xml:space="preserve"> (Rev. </w:t>
      </w:r>
      <w:del w:id="4" w:author="Jongbong PARK" w:date="2025-09-19T00:28:00Z">
        <w:r w:rsidDel="00183501">
          <w:delText>Kigali, 2022</w:delText>
        </w:r>
      </w:del>
      <w:ins w:id="5" w:author="Jongbong PARK" w:date="2025-09-19T00:28:00Z">
        <w:r w:rsidR="00183501">
          <w:rPr>
            <w:rFonts w:eastAsia="Malgun Gothic" w:hint="eastAsia"/>
            <w:lang w:eastAsia="ko-KR"/>
          </w:rPr>
          <w:t>Baku, 2025</w:t>
        </w:r>
      </w:ins>
      <w:r>
        <w:t>)</w:t>
      </w:r>
      <w:bookmarkEnd w:id="0"/>
      <w:bookmarkEnd w:id="1"/>
      <w:bookmarkEnd w:id="2"/>
    </w:p>
    <w:p w14:paraId="6246745E" w14:textId="77777777" w:rsidR="00A23FDA" w:rsidRDefault="009E160F">
      <w:pPr>
        <w:pStyle w:val="Restitle"/>
      </w:pPr>
      <w:bookmarkStart w:id="6" w:name="_Toc116556751"/>
      <w:bookmarkStart w:id="7" w:name="_Toc116557304"/>
      <w:bookmarkStart w:id="8" w:name="_Toc116636547"/>
      <w:bookmarkStart w:id="9" w:name="OLE_LINK2"/>
      <w:r>
        <w:t>ITU Academy training centres</w:t>
      </w:r>
      <w:bookmarkEnd w:id="6"/>
      <w:bookmarkEnd w:id="7"/>
      <w:bookmarkEnd w:id="8"/>
    </w:p>
    <w:bookmarkEnd w:id="9"/>
    <w:p w14:paraId="43EB2226" w14:textId="66BA1DBC" w:rsidR="00A23FDA" w:rsidRDefault="009E160F">
      <w:pPr>
        <w:pStyle w:val="Normalaftertitle"/>
        <w:keepNext/>
        <w:keepLines/>
        <w:rPr>
          <w:lang w:eastAsia="zh-CN"/>
        </w:rPr>
      </w:pPr>
      <w:r>
        <w:rPr>
          <w:lang w:eastAsia="zh-CN"/>
        </w:rPr>
        <w:t>The World Telecommunication Development Conference (</w:t>
      </w:r>
      <w:del w:id="10" w:author="Jongbong PARK" w:date="2025-09-19T00:28:00Z">
        <w:r w:rsidDel="00183501">
          <w:rPr>
            <w:lang w:eastAsia="zh-CN"/>
          </w:rPr>
          <w:delText>Kigali, 2022</w:delText>
        </w:r>
      </w:del>
      <w:ins w:id="11" w:author="Jongbong PARK" w:date="2025-09-19T00:28:00Z">
        <w:r w:rsidR="00183501">
          <w:rPr>
            <w:rFonts w:eastAsia="Malgun Gothic" w:hint="eastAsia"/>
            <w:lang w:eastAsia="ko-KR"/>
          </w:rPr>
          <w:t>Ba</w:t>
        </w:r>
      </w:ins>
      <w:ins w:id="12" w:author="Jongbong PARK" w:date="2025-09-19T00:29:00Z">
        <w:r w:rsidR="00183501">
          <w:rPr>
            <w:rFonts w:eastAsia="Malgun Gothic" w:hint="eastAsia"/>
            <w:lang w:eastAsia="ko-KR"/>
          </w:rPr>
          <w:t>ku, 2025</w:t>
        </w:r>
      </w:ins>
      <w:r>
        <w:rPr>
          <w:lang w:eastAsia="zh-CN"/>
        </w:rPr>
        <w:t>),</w:t>
      </w:r>
    </w:p>
    <w:p w14:paraId="2E89EA24" w14:textId="77777777" w:rsidR="00A23FDA" w:rsidRDefault="009E160F">
      <w:pPr>
        <w:pStyle w:val="Call"/>
      </w:pPr>
      <w:r>
        <w:t>recalling</w:t>
      </w:r>
    </w:p>
    <w:p w14:paraId="7BE834DA" w14:textId="77777777" w:rsidR="00A23FDA" w:rsidRDefault="009E160F">
      <w:r>
        <w:rPr>
          <w:i/>
          <w:iCs/>
        </w:rPr>
        <w:t>a)</w:t>
      </w:r>
      <w:r>
        <w:rPr>
          <w:i/>
          <w:iCs/>
        </w:rPr>
        <w:tab/>
      </w:r>
      <w:r>
        <w:t xml:space="preserve">Resolution 139 (Rev. Dubai, 2018) of the Plenipotentiary Conference, on use of telecommunications/information and communication technologies (ICTs) to bridge the digital divide and build an inclusive information </w:t>
      </w:r>
      <w:proofErr w:type="gramStart"/>
      <w:r>
        <w:t>society;</w:t>
      </w:r>
      <w:proofErr w:type="gramEnd"/>
    </w:p>
    <w:p w14:paraId="16407DDE" w14:textId="77777777" w:rsidR="00A23FDA" w:rsidRDefault="009E160F">
      <w:r>
        <w:rPr>
          <w:i/>
          <w:iCs/>
        </w:rPr>
        <w:t>b)</w:t>
      </w:r>
      <w:r>
        <w:rPr>
          <w:i/>
          <w:iCs/>
        </w:rPr>
        <w:tab/>
      </w:r>
      <w:r>
        <w:t>Resolution 123 (Rev. Dubai, 2018) of the Plenipotentiary Conference, on bridging the standardization gap between developing</w:t>
      </w:r>
      <w:r>
        <w:rPr>
          <w:rStyle w:val="FootnoteReference"/>
        </w:rPr>
        <w:footnoteReference w:id="1"/>
      </w:r>
      <w:r>
        <w:t xml:space="preserve"> and developed </w:t>
      </w:r>
      <w:proofErr w:type="gramStart"/>
      <w:r>
        <w:t>countries;</w:t>
      </w:r>
      <w:proofErr w:type="gramEnd"/>
    </w:p>
    <w:p w14:paraId="43296C10" w14:textId="77777777" w:rsidR="00A23FDA" w:rsidRDefault="009E160F">
      <w:r>
        <w:rPr>
          <w:i/>
          <w:iCs/>
        </w:rPr>
        <w:t>c)</w:t>
      </w:r>
      <w:r>
        <w:rPr>
          <w:i/>
          <w:iCs/>
        </w:rPr>
        <w:tab/>
      </w:r>
      <w:r>
        <w:t xml:space="preserve">the terms of the </w:t>
      </w:r>
      <w:del w:id="13" w:author="DELL" w:date="2025-08-05T08:48:00Z">
        <w:r>
          <w:rPr>
            <w:lang w:val="en-US"/>
          </w:rPr>
          <w:delText>Kigali</w:delText>
        </w:r>
      </w:del>
      <w:ins w:id="14" w:author="DELL" w:date="2025-08-05T08:48:00Z">
        <w:r>
          <w:rPr>
            <w:rFonts w:eastAsia="SimSun" w:hint="eastAsia"/>
            <w:lang w:val="en-US" w:eastAsia="zh-CN"/>
          </w:rPr>
          <w:t>Baku</w:t>
        </w:r>
      </w:ins>
      <w:r>
        <w:t xml:space="preserve"> </w:t>
      </w:r>
      <w:proofErr w:type="gramStart"/>
      <w:r>
        <w:t>Declaration;</w:t>
      </w:r>
      <w:proofErr w:type="gramEnd"/>
    </w:p>
    <w:p w14:paraId="2723876B" w14:textId="77777777" w:rsidR="00A23FDA" w:rsidRDefault="009E160F">
      <w:r>
        <w:rPr>
          <w:i/>
          <w:iCs/>
        </w:rPr>
        <w:t>d)</w:t>
      </w:r>
      <w:r>
        <w:rPr>
          <w:i/>
          <w:iCs/>
        </w:rPr>
        <w:tab/>
      </w:r>
      <w:r>
        <w:t xml:space="preserve">Resolution 15 (Rev. Kigali, 2022) of this conference, on applied research and transfer of </w:t>
      </w:r>
      <w:proofErr w:type="gramStart"/>
      <w:r>
        <w:t>technology;</w:t>
      </w:r>
      <w:proofErr w:type="gramEnd"/>
    </w:p>
    <w:p w14:paraId="190ED30A" w14:textId="77777777" w:rsidR="00A23FDA" w:rsidRDefault="009E160F">
      <w:r>
        <w:rPr>
          <w:i/>
          <w:iCs/>
        </w:rPr>
        <w:t>e)</w:t>
      </w:r>
      <w:r>
        <w:rPr>
          <w:i/>
          <w:iCs/>
        </w:rPr>
        <w:tab/>
      </w:r>
      <w:r>
        <w:t xml:space="preserve">Resolution 37 (Rev. Kigali, 2022) of this conference, on bridging the digital </w:t>
      </w:r>
      <w:proofErr w:type="gramStart"/>
      <w:r>
        <w:t>divide;</w:t>
      </w:r>
      <w:proofErr w:type="gramEnd"/>
    </w:p>
    <w:p w14:paraId="68C2DED4" w14:textId="77777777" w:rsidR="00A23FDA" w:rsidRDefault="009E160F">
      <w:r>
        <w:rPr>
          <w:i/>
          <w:iCs/>
        </w:rPr>
        <w:t>f)</w:t>
      </w:r>
      <w:r>
        <w:rPr>
          <w:i/>
          <w:iCs/>
        </w:rPr>
        <w:tab/>
      </w:r>
      <w:r>
        <w:t>Resolution 40 (Rev. Kigali, 2022) of this conference, on the Group on capacity-building initiatives (GCBI</w:t>
      </w:r>
      <w:proofErr w:type="gramStart"/>
      <w:r>
        <w:t>);</w:t>
      </w:r>
      <w:proofErr w:type="gramEnd"/>
    </w:p>
    <w:p w14:paraId="16EB4DB3" w14:textId="77777777" w:rsidR="00A23FDA" w:rsidRDefault="009E160F">
      <w:r>
        <w:rPr>
          <w:i/>
          <w:iCs/>
        </w:rPr>
        <w:t>g)</w:t>
      </w:r>
      <w:r>
        <w:rPr>
          <w:i/>
          <w:iCs/>
        </w:rPr>
        <w:tab/>
      </w:r>
      <w:r>
        <w:t xml:space="preserve">Resolution 47 (Rev. Kigali, 2022) of this conference, on enhancement of knowledge and effective application of ITU Recommendations in developing countries, including conformance and interoperability testing of systems manufactured </w:t>
      </w:r>
      <w:proofErr w:type="gramStart"/>
      <w:r>
        <w:t>on the basis of</w:t>
      </w:r>
      <w:proofErr w:type="gramEnd"/>
      <w:r>
        <w:t xml:space="preserve"> ITU </w:t>
      </w:r>
      <w:proofErr w:type="gramStart"/>
      <w:r>
        <w:t>Recommendations;</w:t>
      </w:r>
      <w:proofErr w:type="gramEnd"/>
    </w:p>
    <w:p w14:paraId="5C1087F8" w14:textId="77777777" w:rsidR="00A23FDA" w:rsidRDefault="009E160F">
      <w:r>
        <w:rPr>
          <w:i/>
          <w:iCs/>
        </w:rPr>
        <w:t>h)</w:t>
      </w:r>
      <w:r>
        <w:tab/>
        <w:t>Resolution 70/125 of the United Nations General Assembly, on the outcome document of the high-level meeting of the General Assembly on the overall review of the implementation of the outcomes of the World Summit on the Information Society,</w:t>
      </w:r>
    </w:p>
    <w:p w14:paraId="013D1AED" w14:textId="77777777" w:rsidR="00A23FDA" w:rsidRDefault="009E160F">
      <w:pPr>
        <w:pStyle w:val="Call"/>
      </w:pPr>
      <w:r>
        <w:t>considering</w:t>
      </w:r>
    </w:p>
    <w:p w14:paraId="203EA3CE" w14:textId="77777777" w:rsidR="00A23FDA" w:rsidRDefault="009E160F">
      <w:r>
        <w:rPr>
          <w:i/>
          <w:iCs/>
        </w:rPr>
        <w:t>a)</w:t>
      </w:r>
      <w:r>
        <w:rPr>
          <w:i/>
          <w:iCs/>
        </w:rPr>
        <w:tab/>
      </w:r>
      <w:r>
        <w:t>that ITU centres of excellence (</w:t>
      </w:r>
      <w:proofErr w:type="spellStart"/>
      <w:r>
        <w:t>CoEs</w:t>
      </w:r>
      <w:proofErr w:type="spellEnd"/>
      <w:r>
        <w:t xml:space="preserve">) have been operating since 2001 in several languages, including English, Arabic, Chinese, Spanish, French, Russian and Portuguese, in different regions of the </w:t>
      </w:r>
      <w:proofErr w:type="gramStart"/>
      <w:r>
        <w:t>world;</w:t>
      </w:r>
      <w:proofErr w:type="gramEnd"/>
    </w:p>
    <w:p w14:paraId="1E1EE809" w14:textId="77777777" w:rsidR="00A23FDA" w:rsidRDefault="009E160F">
      <w:r>
        <w:rPr>
          <w:i/>
          <w:iCs/>
        </w:rPr>
        <w:t>b)</w:t>
      </w:r>
      <w:r>
        <w:rPr>
          <w:i/>
          <w:iCs/>
        </w:rPr>
        <w:tab/>
      </w:r>
      <w:r>
        <w:t xml:space="preserve">that, in every country, specialists in the field of telecommunications/ICTs hold great potential for development of the </w:t>
      </w:r>
      <w:proofErr w:type="gramStart"/>
      <w:r>
        <w:t>sector;</w:t>
      </w:r>
      <w:proofErr w:type="gramEnd"/>
    </w:p>
    <w:p w14:paraId="22B86A37" w14:textId="77777777" w:rsidR="00A23FDA" w:rsidRDefault="009E160F">
      <w:r>
        <w:rPr>
          <w:i/>
          <w:iCs/>
        </w:rPr>
        <w:t>c)</w:t>
      </w:r>
      <w:r>
        <w:rPr>
          <w:i/>
          <w:iCs/>
        </w:rPr>
        <w:tab/>
      </w:r>
      <w:r>
        <w:t xml:space="preserve">that there is a need for constant upgrading of the qualifications of all stakeholders, and especially telecommunication/ICT </w:t>
      </w:r>
      <w:proofErr w:type="gramStart"/>
      <w:r>
        <w:t>specialists;</w:t>
      </w:r>
      <w:proofErr w:type="gramEnd"/>
    </w:p>
    <w:p w14:paraId="17CF8002" w14:textId="77777777" w:rsidR="00A23FDA" w:rsidRDefault="009E160F">
      <w:r>
        <w:rPr>
          <w:i/>
          <w:iCs/>
        </w:rPr>
        <w:t>d)</w:t>
      </w:r>
      <w:r>
        <w:rPr>
          <w:i/>
          <w:iCs/>
        </w:rPr>
        <w:tab/>
      </w:r>
      <w:r>
        <w:t>that key ITU Telecommunication Development Sector (ITU</w:t>
      </w:r>
      <w:r>
        <w:noBreakHyphen/>
        <w:t xml:space="preserve">D) projects </w:t>
      </w:r>
      <w:proofErr w:type="gramStart"/>
      <w:r>
        <w:t>in regard to</w:t>
      </w:r>
      <w:proofErr w:type="gramEnd"/>
      <w:r>
        <w:t xml:space="preserve"> the training of telecommunication/ICT staff, including the work of the ITU </w:t>
      </w:r>
      <w:proofErr w:type="spellStart"/>
      <w:r>
        <w:t>CoEs</w:t>
      </w:r>
      <w:proofErr w:type="spellEnd"/>
      <w:ins w:id="15" w:author="DELL" w:date="2025-08-05T08:57:00Z">
        <w:r>
          <w:rPr>
            <w:rFonts w:eastAsia="SimSun" w:hint="eastAsia"/>
            <w:lang w:val="en-US" w:eastAsia="zh-CN"/>
          </w:rPr>
          <w:t xml:space="preserve"> and ATCs</w:t>
        </w:r>
      </w:ins>
      <w:r>
        <w:t xml:space="preserve">, make a significant contribution to upgrading the qualifications of telecommunication/ICT </w:t>
      </w:r>
      <w:proofErr w:type="gramStart"/>
      <w:r>
        <w:t>specialists;</w:t>
      </w:r>
      <w:proofErr w:type="gramEnd"/>
      <w:r>
        <w:t xml:space="preserve"> </w:t>
      </w:r>
    </w:p>
    <w:p w14:paraId="0E6E9B84" w14:textId="77777777" w:rsidR="00A23FDA" w:rsidRDefault="009E160F">
      <w:r>
        <w:rPr>
          <w:i/>
          <w:iCs/>
        </w:rPr>
        <w:lastRenderedPageBreak/>
        <w:t>e)</w:t>
      </w:r>
      <w:r>
        <w:rPr>
          <w:i/>
          <w:iCs/>
        </w:rPr>
        <w:tab/>
      </w:r>
      <w:r>
        <w:t xml:space="preserve">that a broad strategic review of the </w:t>
      </w:r>
      <w:proofErr w:type="spellStart"/>
      <w:r>
        <w:t>CoE</w:t>
      </w:r>
      <w:proofErr w:type="spellEnd"/>
      <w:r>
        <w:t xml:space="preserve"> Programme was carried out during the 2019-2022 cycle, as provided for in Resolution 73 (Rev. Buenos Aires, 2017) of the World Telecommunication Development </w:t>
      </w:r>
      <w:proofErr w:type="gramStart"/>
      <w:r>
        <w:t>Conference;</w:t>
      </w:r>
      <w:proofErr w:type="gramEnd"/>
    </w:p>
    <w:p w14:paraId="4450DD6C" w14:textId="77777777" w:rsidR="00A23FDA" w:rsidRDefault="009E160F">
      <w:r>
        <w:rPr>
          <w:i/>
          <w:iCs/>
        </w:rPr>
        <w:t>f)</w:t>
      </w:r>
      <w:r>
        <w:tab/>
        <w:t xml:space="preserve">that this strategic review recommended a rebranding of the </w:t>
      </w:r>
      <w:proofErr w:type="spellStart"/>
      <w:r>
        <w:t>CoE</w:t>
      </w:r>
      <w:proofErr w:type="spellEnd"/>
      <w:r>
        <w:t xml:space="preserve"> programme as the ITU Academy training centres (ATC) </w:t>
      </w:r>
      <w:proofErr w:type="gramStart"/>
      <w:r>
        <w:t>programme;</w:t>
      </w:r>
      <w:proofErr w:type="gramEnd"/>
    </w:p>
    <w:p w14:paraId="6D4B5ED9" w14:textId="77777777" w:rsidR="00A23FDA" w:rsidRDefault="009E160F">
      <w:r>
        <w:rPr>
          <w:i/>
          <w:iCs/>
        </w:rPr>
        <w:t>g)</w:t>
      </w:r>
      <w:r>
        <w:rPr>
          <w:i/>
          <w:iCs/>
        </w:rPr>
        <w:tab/>
      </w:r>
      <w:r>
        <w:t>that the ATCs would continue to be financially self-sustaining</w:t>
      </w:r>
      <w:bookmarkStart w:id="16" w:name="OLE_LINK7"/>
      <w:r>
        <w:t>,</w:t>
      </w:r>
    </w:p>
    <w:bookmarkEnd w:id="16"/>
    <w:p w14:paraId="7F828E7C" w14:textId="77777777" w:rsidR="00A23FDA" w:rsidRDefault="009E160F">
      <w:pPr>
        <w:pStyle w:val="Call"/>
      </w:pPr>
      <w:r>
        <w:t>recognizing</w:t>
      </w:r>
    </w:p>
    <w:p w14:paraId="4EA11B5D" w14:textId="77777777" w:rsidR="00A23FDA" w:rsidRDefault="009E160F">
      <w:r>
        <w:rPr>
          <w:i/>
          <w:iCs/>
        </w:rPr>
        <w:t>a)</w:t>
      </w:r>
      <w:r>
        <w:rPr>
          <w:i/>
          <w:iCs/>
        </w:rPr>
        <w:tab/>
      </w:r>
      <w:r>
        <w:t xml:space="preserve">that telecommunication/ICT staff training and capacity building and development, </w:t>
      </w:r>
      <w:proofErr w:type="gramStart"/>
      <w:r>
        <w:t>taking into account</w:t>
      </w:r>
      <w:proofErr w:type="gramEnd"/>
      <w:r>
        <w:t xml:space="preserve"> gender equality, youth and persons with disabilities, as well as the </w:t>
      </w:r>
      <w:proofErr w:type="gramStart"/>
      <w:r>
        <w:t>population as a whole, should</w:t>
      </w:r>
      <w:proofErr w:type="gramEnd"/>
      <w:r>
        <w:t xml:space="preserve"> be constantly developed and </w:t>
      </w:r>
      <w:proofErr w:type="gramStart"/>
      <w:r>
        <w:t>improved;</w:t>
      </w:r>
      <w:proofErr w:type="gramEnd"/>
    </w:p>
    <w:p w14:paraId="15A3A36B" w14:textId="246D088F" w:rsidR="00A23FDA" w:rsidRDefault="009E160F">
      <w:bookmarkStart w:id="17" w:name="OLE_LINK9"/>
      <w:r>
        <w:rPr>
          <w:i/>
          <w:iCs/>
        </w:rPr>
        <w:t>b)</w:t>
      </w:r>
      <w:r>
        <w:rPr>
          <w:i/>
          <w:iCs/>
        </w:rPr>
        <w:tab/>
      </w:r>
      <w:r>
        <w:t>that the ITU ATCs fulfil an important role in the ITU capacity-building and development scheme, under the ITU Academy activities</w:t>
      </w:r>
      <w:ins w:id="18" w:author="DELL" w:date="2025-09-16T17:12:00Z">
        <w:r>
          <w:rPr>
            <w:rFonts w:eastAsia="SimSun" w:hint="eastAsia"/>
            <w:lang w:val="en-US" w:eastAsia="zh-CN"/>
          </w:rPr>
          <w:t>,</w:t>
        </w:r>
        <w:bookmarkStart w:id="19" w:name="OLE_LINK14"/>
        <w:r>
          <w:rPr>
            <w:rFonts w:eastAsia="SimSun" w:hint="eastAsia"/>
            <w:lang w:val="en-US" w:eastAsia="zh-CN"/>
          </w:rPr>
          <w:t xml:space="preserve"> </w:t>
        </w:r>
      </w:ins>
      <w:ins w:id="20" w:author="DELL" w:date="2025-09-16T17:27:00Z">
        <w:r>
          <w:rPr>
            <w:rFonts w:eastAsia="SimSun"/>
            <w:lang w:val="en-US" w:eastAsia="zh-CN"/>
          </w:rPr>
          <w:t xml:space="preserve">there is </w:t>
        </w:r>
      </w:ins>
      <w:ins w:id="21" w:author="DELL" w:date="2025-09-16T17:32:00Z">
        <w:r w:rsidRPr="00B725EB">
          <w:rPr>
            <w:rFonts w:eastAsia="SimSun"/>
            <w:lang w:val="en-US" w:eastAsia="zh-CN"/>
          </w:rPr>
          <w:t>a</w:t>
        </w:r>
      </w:ins>
      <w:ins w:id="22" w:author="DELL" w:date="2025-09-16T17:27:00Z">
        <w:r>
          <w:rPr>
            <w:rFonts w:eastAsia="SimSun"/>
            <w:lang w:val="en-US" w:eastAsia="zh-CN"/>
          </w:rPr>
          <w:t xml:space="preserve"> </w:t>
        </w:r>
        <w:r w:rsidRPr="00B725EB">
          <w:rPr>
            <w:rFonts w:eastAsia="SimSun"/>
            <w:lang w:val="en-US" w:eastAsia="zh-CN"/>
          </w:rPr>
          <w:t xml:space="preserve">need to </w:t>
        </w:r>
      </w:ins>
      <w:ins w:id="23" w:author="DELL" w:date="2025-09-16T17:57:00Z">
        <w:r w:rsidRPr="00B725EB">
          <w:rPr>
            <w:rFonts w:eastAsia="SimSun"/>
            <w:lang w:val="en-US" w:eastAsia="zh-CN"/>
          </w:rPr>
          <w:t>continue to make the best u</w:t>
        </w:r>
      </w:ins>
      <w:ins w:id="24" w:author="Nidup Gyeltshen" w:date="2025-09-17T23:56:00Z">
        <w:r w:rsidR="00DE3ED0">
          <w:rPr>
            <w:rFonts w:eastAsia="SimSun"/>
            <w:lang w:val="en-US" w:eastAsia="zh-CN"/>
          </w:rPr>
          <w:t>s</w:t>
        </w:r>
      </w:ins>
      <w:ins w:id="25" w:author="DELL" w:date="2025-09-16T17:57:00Z">
        <w:r w:rsidRPr="00B725EB">
          <w:rPr>
            <w:rFonts w:eastAsia="SimSun"/>
            <w:lang w:val="en-US" w:eastAsia="zh-CN"/>
          </w:rPr>
          <w:t xml:space="preserve">e of this </w:t>
        </w:r>
        <w:proofErr w:type="spellStart"/>
        <w:proofErr w:type="gramStart"/>
        <w:r w:rsidRPr="00B725EB">
          <w:rPr>
            <w:rFonts w:eastAsia="SimSun"/>
            <w:lang w:val="en-US" w:eastAsia="zh-CN"/>
          </w:rPr>
          <w:t>programme</w:t>
        </w:r>
        <w:proofErr w:type="spellEnd"/>
        <w:r w:rsidRPr="00B725EB">
          <w:rPr>
            <w:rFonts w:eastAsia="SimSun"/>
            <w:lang w:val="en-US" w:eastAsia="zh-CN"/>
          </w:rPr>
          <w:t>;</w:t>
        </w:r>
      </w:ins>
      <w:bookmarkEnd w:id="19"/>
      <w:proofErr w:type="gramEnd"/>
      <w:ins w:id="26" w:author="DELL" w:date="2025-09-16T17:33:00Z">
        <w:r w:rsidRPr="00B725EB">
          <w:rPr>
            <w:rFonts w:eastAsia="SimSun"/>
            <w:lang w:val="en-US" w:eastAsia="zh-CN"/>
          </w:rPr>
          <w:t xml:space="preserve"> </w:t>
        </w:r>
      </w:ins>
      <w:bookmarkEnd w:id="17"/>
    </w:p>
    <w:p w14:paraId="41C0F12D" w14:textId="77777777" w:rsidR="00A23FDA" w:rsidRDefault="009E160F">
      <w:r>
        <w:rPr>
          <w:i/>
          <w:iCs/>
        </w:rPr>
        <w:t>c)</w:t>
      </w:r>
      <w:r>
        <w:rPr>
          <w:i/>
          <w:iCs/>
        </w:rPr>
        <w:tab/>
      </w:r>
      <w:r>
        <w:t xml:space="preserve">that partnerships and cooperation between ATCs and other relevant stakeholders contribute to effective training of </w:t>
      </w:r>
      <w:proofErr w:type="gramStart"/>
      <w:r>
        <w:t>specialists;</w:t>
      </w:r>
      <w:proofErr w:type="gramEnd"/>
    </w:p>
    <w:p w14:paraId="21F112C2" w14:textId="77777777" w:rsidR="00A23FDA" w:rsidRDefault="009E160F">
      <w:pPr>
        <w:overflowPunct/>
        <w:autoSpaceDE/>
        <w:autoSpaceDN/>
        <w:adjustRightInd/>
        <w:spacing w:before="0"/>
        <w:textAlignment w:val="auto"/>
        <w:rPr>
          <w:i/>
          <w:iCs/>
        </w:rPr>
      </w:pPr>
      <w:r>
        <w:rPr>
          <w:i/>
          <w:iCs/>
        </w:rPr>
        <w:t>d)</w:t>
      </w:r>
      <w:r>
        <w:rPr>
          <w:i/>
          <w:iCs/>
        </w:rPr>
        <w:tab/>
      </w:r>
      <w:r>
        <w:t xml:space="preserve">the sovereign right of each State to formulate its own policy </w:t>
      </w:r>
      <w:proofErr w:type="gramStart"/>
      <w:r>
        <w:t>in regard to</w:t>
      </w:r>
      <w:proofErr w:type="gramEnd"/>
      <w:r>
        <w:t xml:space="preserve"> the licensing of services for capacity building and </w:t>
      </w:r>
      <w:proofErr w:type="gramStart"/>
      <w:r>
        <w:t>development;</w:t>
      </w:r>
      <w:proofErr w:type="gramEnd"/>
    </w:p>
    <w:p w14:paraId="386953ED" w14:textId="77777777" w:rsidR="00A23FDA" w:rsidRDefault="009E160F">
      <w:r>
        <w:rPr>
          <w:i/>
          <w:iCs/>
        </w:rPr>
        <w:t>e)</w:t>
      </w:r>
      <w:r>
        <w:tab/>
        <w:t>the need to attract, first and foremost, qualified experts from academia</w:t>
      </w:r>
      <w:r>
        <w:rPr>
          <w:rFonts w:eastAsia="SimSun" w:hint="eastAsia"/>
          <w:lang w:val="en-US" w:eastAsia="zh-CN"/>
        </w:rPr>
        <w:t xml:space="preserve"> </w:t>
      </w:r>
      <w:r>
        <w:t xml:space="preserve">to the work of the </w:t>
      </w:r>
      <w:proofErr w:type="gramStart"/>
      <w:r>
        <w:t>ATCs;</w:t>
      </w:r>
      <w:proofErr w:type="gramEnd"/>
    </w:p>
    <w:p w14:paraId="3BC56E75" w14:textId="77777777" w:rsidR="00A23FDA" w:rsidRDefault="009E160F">
      <w:pPr>
        <w:rPr>
          <w:strike/>
        </w:rPr>
      </w:pPr>
      <w:r>
        <w:rPr>
          <w:i/>
          <w:iCs/>
        </w:rPr>
        <w:t>f)</w:t>
      </w:r>
      <w:r>
        <w:tab/>
        <w:t xml:space="preserve">that activities in the field of </w:t>
      </w:r>
      <w:bookmarkStart w:id="27" w:name="OLE_LINK1"/>
      <w:r>
        <w:t>human capacity building and development</w:t>
      </w:r>
      <w:bookmarkEnd w:id="27"/>
      <w:r>
        <w:t xml:space="preserve"> are being organized and held in parallel in the ATCs and in the regional/area offices under the operational plan of ITU</w:t>
      </w:r>
      <w:r>
        <w:noBreakHyphen/>
        <w:t>D</w:t>
      </w:r>
      <w:bookmarkStart w:id="28" w:name="OLE_LINK8"/>
      <w:r>
        <w:t>,</w:t>
      </w:r>
    </w:p>
    <w:bookmarkEnd w:id="28"/>
    <w:p w14:paraId="202B63A9" w14:textId="77777777" w:rsidR="00A23FDA" w:rsidRDefault="009E160F">
      <w:pPr>
        <w:pStyle w:val="Call"/>
      </w:pPr>
      <w:r>
        <w:t>resolves</w:t>
      </w:r>
    </w:p>
    <w:p w14:paraId="3B9B061D" w14:textId="77777777" w:rsidR="00A23FDA" w:rsidRDefault="009E160F" w:rsidP="001C5ADE">
      <w:pPr>
        <w:rPr>
          <w:ins w:id="29" w:author="DELL" w:date="2025-08-28T14:32:00Z"/>
        </w:rPr>
      </w:pPr>
      <w:r>
        <w:t>1</w:t>
      </w:r>
      <w:r>
        <w:tab/>
        <w:t>that this ITU capacity-building and development activity</w:t>
      </w:r>
      <w:r>
        <w:rPr>
          <w:rFonts w:eastAsia="SimSun" w:hint="eastAsia"/>
          <w:lang w:val="en-US" w:eastAsia="zh-CN"/>
        </w:rPr>
        <w:t xml:space="preserve"> </w:t>
      </w:r>
      <w:r>
        <w:t xml:space="preserve">should be continued and executed in accordance with this resolution, while cognizant of the results of the major strategic </w:t>
      </w:r>
      <w:proofErr w:type="gramStart"/>
      <w:r>
        <w:t>review;</w:t>
      </w:r>
      <w:proofErr w:type="gramEnd"/>
    </w:p>
    <w:p w14:paraId="45465775" w14:textId="723309C3" w:rsidR="00A23FDA" w:rsidRDefault="001C5ADE" w:rsidP="001C5ADE">
      <w:pPr>
        <w:rPr>
          <w:rFonts w:eastAsia="SimSun"/>
          <w:lang w:val="en-US" w:eastAsia="zh-CN"/>
        </w:rPr>
      </w:pPr>
      <w:del w:id="30" w:author="Nidup Gyeltshen" w:date="2025-09-18T21:43:00Z">
        <w:r w:rsidDel="006D52F2">
          <w:delText>2</w:delText>
        </w:r>
        <w:r w:rsidDel="006D52F2">
          <w:tab/>
        </w:r>
        <w:r w:rsidR="009E160F" w:rsidDel="006D52F2">
          <w:delText xml:space="preserve">that the </w:delText>
        </w:r>
        <w:r w:rsidR="009E160F" w:rsidDel="006D52F2">
          <w:rPr>
            <w:lang w:val="en-US"/>
          </w:rPr>
          <w:delText>current</w:delText>
        </w:r>
        <w:r w:rsidR="009E160F" w:rsidDel="006D52F2">
          <w:delText xml:space="preserve"> CoEs be rebranded as ITU ATCs, as recommended by the major strategic review</w:delText>
        </w:r>
      </w:del>
      <w:r w:rsidR="009E160F">
        <w:t>;</w:t>
      </w:r>
      <w:r w:rsidR="009E160F">
        <w:rPr>
          <w:rFonts w:eastAsia="SimSun" w:hint="eastAsia"/>
          <w:lang w:val="en-US" w:eastAsia="zh-CN"/>
        </w:rPr>
        <w:t xml:space="preserve"> </w:t>
      </w:r>
    </w:p>
    <w:p w14:paraId="3421DF43" w14:textId="63BC37FB" w:rsidR="00A23FDA" w:rsidRDefault="004A4221" w:rsidP="006D52F2">
      <w:ins w:id="31" w:author="Nidup Gyeltshen" w:date="2025-09-18T21:44:00Z">
        <w:r>
          <w:t>2</w:t>
        </w:r>
      </w:ins>
      <w:del w:id="32" w:author="Nidup Gyeltshen" w:date="2025-09-18T21:44:00Z">
        <w:r w:rsidR="006D52F2" w:rsidDel="006D52F2">
          <w:delText xml:space="preserve">3 </w:delText>
        </w:r>
      </w:del>
      <w:r w:rsidR="006D52F2">
        <w:tab/>
      </w:r>
      <w:r w:rsidR="009E160F">
        <w:t>that the programme's</w:t>
      </w:r>
      <w:r w:rsidR="009E160F" w:rsidRPr="00A735A2">
        <w:rPr>
          <w:rFonts w:eastAsia="SimSun" w:hint="eastAsia"/>
          <w:lang w:val="en-US" w:eastAsia="zh-CN"/>
        </w:rPr>
        <w:t xml:space="preserve"> </w:t>
      </w:r>
      <w:r w:rsidR="009E160F">
        <w:t>themes</w:t>
      </w:r>
      <w:r w:rsidR="009E160F" w:rsidRPr="00A735A2">
        <w:rPr>
          <w:rFonts w:eastAsia="SimSun" w:hint="eastAsia"/>
          <w:lang w:val="en-US" w:eastAsia="zh-CN"/>
        </w:rPr>
        <w:t>/</w:t>
      </w:r>
      <w:r w:rsidR="009E160F">
        <w:t xml:space="preserve"> be agreed by the Telecommunication Development Advisory Group (TDAG) and constitute a high priority for the ITU members</w:t>
      </w:r>
      <w:ins w:id="33" w:author="DELL" w:date="2025-08-05T09:31:00Z">
        <w:r w:rsidR="009E160F" w:rsidRPr="00A735A2">
          <w:rPr>
            <w:rFonts w:eastAsia="SimSun" w:hint="eastAsia"/>
            <w:lang w:val="en-US" w:eastAsia="zh-CN"/>
          </w:rPr>
          <w:t xml:space="preserve">, especially </w:t>
        </w:r>
      </w:ins>
      <w:ins w:id="34" w:author="DELL" w:date="2025-08-05T09:33:00Z">
        <w:r w:rsidR="009E160F" w:rsidRPr="00A735A2">
          <w:rPr>
            <w:rFonts w:eastAsia="SimSun" w:hint="eastAsia"/>
            <w:lang w:val="en-US" w:eastAsia="zh-CN"/>
          </w:rPr>
          <w:t xml:space="preserve">the least developed countries (LDCs), </w:t>
        </w:r>
        <w:r w:rsidR="00A3016C" w:rsidRPr="00A735A2">
          <w:rPr>
            <w:rFonts w:eastAsia="SimSun" w:hint="eastAsia"/>
            <w:lang w:val="en-US" w:eastAsia="zh-CN"/>
          </w:rPr>
          <w:t>and small island developing states (SIDS)</w:t>
        </w:r>
      </w:ins>
      <w:ins w:id="35" w:author="Jongbong PARK" w:date="2025-09-19T00:28:00Z">
        <w:r w:rsidR="00183501">
          <w:rPr>
            <w:rFonts w:eastAsia="Malgun Gothic" w:hint="eastAsia"/>
            <w:lang w:val="en-US" w:eastAsia="ko-KR"/>
          </w:rPr>
          <w:t xml:space="preserve">, </w:t>
        </w:r>
      </w:ins>
      <w:ins w:id="36" w:author="DELL" w:date="2025-08-05T09:33:00Z">
        <w:r w:rsidR="009E160F" w:rsidRPr="00A735A2">
          <w:rPr>
            <w:rFonts w:eastAsia="SimSun" w:hint="eastAsia"/>
            <w:lang w:val="en-US" w:eastAsia="zh-CN"/>
          </w:rPr>
          <w:t xml:space="preserve">landlocked developing countries (LLDCs) </w:t>
        </w:r>
      </w:ins>
      <w:r w:rsidR="009E160F">
        <w:t>and other stakeholders, in accordance with a prior assessment of needs conducted at the global and regional levels in consultation with regional organizations in the telecommunication/ICT sector and regional offices, and in accordance with the ITU strategic plan</w:t>
      </w:r>
      <w:ins w:id="37" w:author="DELL" w:date="2025-08-05T09:10:00Z">
        <w:r w:rsidR="009E160F" w:rsidRPr="00A735A2">
          <w:rPr>
            <w:rFonts w:eastAsia="SimSun" w:hint="eastAsia"/>
            <w:lang w:val="en-US" w:eastAsia="zh-CN"/>
          </w:rPr>
          <w:t xml:space="preserve"> </w:t>
        </w:r>
      </w:ins>
      <w:ins w:id="38" w:author="DELL" w:date="2025-08-05T09:27:00Z">
        <w:r w:rsidR="009E160F" w:rsidRPr="00A735A2">
          <w:rPr>
            <w:rFonts w:eastAsia="SimSun" w:hint="eastAsia"/>
            <w:lang w:val="en-US" w:eastAsia="zh-CN"/>
          </w:rPr>
          <w:t>and</w:t>
        </w:r>
      </w:ins>
      <w:r w:rsidR="00932C6B">
        <w:rPr>
          <w:rFonts w:eastAsia="SimSun"/>
          <w:lang w:val="en-US" w:eastAsia="zh-CN"/>
        </w:rPr>
        <w:t xml:space="preserve"> </w:t>
      </w:r>
      <w:ins w:id="39" w:author="DELL" w:date="2025-08-05T09:28:00Z">
        <w:r w:rsidR="009E160F" w:rsidRPr="00A735A2">
          <w:rPr>
            <w:rFonts w:eastAsia="SimSun" w:hint="eastAsia"/>
            <w:lang w:val="en-US" w:eastAsia="zh-CN"/>
          </w:rPr>
          <w:t>ITU-D Action Plan</w:t>
        </w:r>
      </w:ins>
      <w:r w:rsidR="009E160F">
        <w:t xml:space="preserve">; </w:t>
      </w:r>
    </w:p>
    <w:p w14:paraId="127ED559" w14:textId="0D5C4079" w:rsidR="00A23FDA" w:rsidRDefault="009E160F">
      <w:pPr>
        <w:numPr>
          <w:ilvl w:val="255"/>
          <w:numId w:val="0"/>
        </w:numPr>
      </w:pPr>
      <w:del w:id="40" w:author="DELL" w:date="2025-09-17T17:17:00Z">
        <w:r>
          <w:rPr>
            <w:lang w:val="en-US"/>
          </w:rPr>
          <w:delText>4</w:delText>
        </w:r>
      </w:del>
      <w:ins w:id="41" w:author="DELL" w:date="2025-08-29T16:06:00Z">
        <w:r>
          <w:rPr>
            <w:rFonts w:eastAsia="SimSun" w:hint="eastAsia"/>
            <w:lang w:val="en-US" w:eastAsia="zh-CN"/>
          </w:rPr>
          <w:t>3</w:t>
        </w:r>
      </w:ins>
      <w:r>
        <w:tab/>
        <w:t xml:space="preserve">when setting priorities for the work of the ITU ATCs, to proceed from the current needs of the region, which are to be identified based on needs assessment using, </w:t>
      </w:r>
      <w:r>
        <w:rPr>
          <w:i/>
          <w:iCs/>
        </w:rPr>
        <w:t>inter alia</w:t>
      </w:r>
      <w:r>
        <w:t xml:space="preserve">, the </w:t>
      </w:r>
      <w:del w:id="42" w:author="Maria Myutel" w:date="2025-09-16T18:39:00Z">
        <w:r>
          <w:rPr>
            <w:lang w:val="en-US"/>
          </w:rPr>
          <w:delText>Kigali</w:delText>
        </w:r>
      </w:del>
      <w:ins w:id="43" w:author="Maria Myutel" w:date="2025-09-16T18:39:00Z">
        <w:r>
          <w:rPr>
            <w:lang w:val="en-US"/>
          </w:rPr>
          <w:t>ITU-D</w:t>
        </w:r>
      </w:ins>
      <w:r>
        <w:t xml:space="preserve"> Action Plan and regional initiatives, regional organizations or associations in the telecommunication/ICT sector, as well as through consultations with ITU members;</w:t>
      </w:r>
    </w:p>
    <w:p w14:paraId="26CB802A" w14:textId="77777777" w:rsidR="00A23FDA" w:rsidRDefault="009E160F">
      <w:del w:id="44" w:author="DELL" w:date="2025-08-29T15:59:00Z">
        <w:r>
          <w:rPr>
            <w:lang w:val="en-US"/>
          </w:rPr>
          <w:delText>5</w:delText>
        </w:r>
      </w:del>
      <w:ins w:id="45" w:author="DELL" w:date="2025-08-29T15:59:00Z">
        <w:r>
          <w:rPr>
            <w:rFonts w:eastAsia="SimSun" w:hint="eastAsia"/>
            <w:lang w:val="en-US" w:eastAsia="zh-CN"/>
          </w:rPr>
          <w:t>4</w:t>
        </w:r>
      </w:ins>
      <w:r>
        <w:tab/>
        <w:t>to consider that human capacity-building and development efforts should be concentrated in the ITU ATCs, whose activities should be included in the operational plans;</w:t>
      </w:r>
    </w:p>
    <w:p w14:paraId="68009403" w14:textId="77777777" w:rsidR="00A23FDA" w:rsidRDefault="009E160F">
      <w:pPr>
        <w:rPr>
          <w:rFonts w:eastAsia="SimSun"/>
          <w:lang w:val="en-US" w:eastAsia="zh-CN"/>
        </w:rPr>
      </w:pPr>
      <w:del w:id="46" w:author="DELL" w:date="2025-08-29T15:59:00Z">
        <w:r>
          <w:rPr>
            <w:lang w:val="en-US"/>
          </w:rPr>
          <w:lastRenderedPageBreak/>
          <w:delText>6</w:delText>
        </w:r>
      </w:del>
      <w:ins w:id="47" w:author="DELL" w:date="2025-08-29T15:59:00Z">
        <w:r>
          <w:rPr>
            <w:rFonts w:eastAsia="SimSun" w:hint="eastAsia"/>
            <w:lang w:val="en-US" w:eastAsia="zh-CN"/>
          </w:rPr>
          <w:t>5</w:t>
        </w:r>
      </w:ins>
      <w:r>
        <w:tab/>
        <w:t>that a biennial regular assessment of the activities of ATCs shall be conducted and reported to TDAG for TDAG's evaluation and recommendations, and application by the Telecommunication Development Bureau;</w:t>
      </w:r>
      <w:ins w:id="48" w:author="DELL" w:date="2025-08-05T10:17:00Z">
        <w:r>
          <w:rPr>
            <w:rFonts w:eastAsia="SimSun" w:hint="eastAsia"/>
            <w:lang w:val="en-US" w:eastAsia="zh-CN"/>
          </w:rPr>
          <w:t xml:space="preserve"> </w:t>
        </w:r>
      </w:ins>
    </w:p>
    <w:p w14:paraId="793B1F3D" w14:textId="77777777" w:rsidR="00A23FDA" w:rsidRDefault="009E160F">
      <w:del w:id="49" w:author="DELL" w:date="2025-08-29T15:59:00Z">
        <w:r>
          <w:rPr>
            <w:lang w:val="en-US"/>
          </w:rPr>
          <w:delText>7</w:delText>
        </w:r>
      </w:del>
      <w:ins w:id="50" w:author="DELL" w:date="2025-08-29T15:59:00Z">
        <w:r>
          <w:rPr>
            <w:rFonts w:eastAsia="SimSun" w:hint="eastAsia"/>
            <w:lang w:val="en-US" w:eastAsia="zh-CN"/>
          </w:rPr>
          <w:t>6</w:t>
        </w:r>
      </w:ins>
      <w:r>
        <w:tab/>
        <w:t xml:space="preserve">that in </w:t>
      </w:r>
      <w:r>
        <w:rPr>
          <w:lang w:val="en-US"/>
        </w:rPr>
        <w:t>establishing</w:t>
      </w:r>
      <w:r>
        <w:t xml:space="preserve"> the new ITU ATCs, ITU shall take into consideration regional balance while also taking into consideration the capacity needs or challenges of each region; </w:t>
      </w:r>
    </w:p>
    <w:p w14:paraId="6C2A536E" w14:textId="77777777" w:rsidR="00A23FDA" w:rsidRDefault="009E160F">
      <w:pPr>
        <w:tabs>
          <w:tab w:val="clear" w:pos="1134"/>
          <w:tab w:val="clear" w:pos="1871"/>
          <w:tab w:val="clear" w:pos="2268"/>
        </w:tabs>
        <w:overflowPunct/>
        <w:autoSpaceDE/>
        <w:autoSpaceDN/>
        <w:adjustRightInd/>
        <w:spacing w:beforeLines="50"/>
        <w:textAlignment w:val="auto"/>
        <w:rPr>
          <w:ins w:id="51" w:author="DELL" w:date="2025-08-05T10:23:00Z"/>
          <w:rFonts w:eastAsia="SimSun"/>
          <w:lang w:val="en-US" w:eastAsia="zh-CN"/>
        </w:rPr>
      </w:pPr>
      <w:del w:id="52" w:author="DELL" w:date="2025-08-29T15:59:00Z">
        <w:r>
          <w:rPr>
            <w:lang w:val="en-US"/>
          </w:rPr>
          <w:delText>8</w:delText>
        </w:r>
      </w:del>
      <w:ins w:id="53" w:author="DELL" w:date="2025-08-29T15:59:00Z">
        <w:r>
          <w:rPr>
            <w:rFonts w:eastAsia="SimSun" w:hint="eastAsia"/>
            <w:lang w:val="en-US" w:eastAsia="zh-CN"/>
          </w:rPr>
          <w:t>7</w:t>
        </w:r>
      </w:ins>
      <w:r>
        <w:tab/>
      </w:r>
      <w:r>
        <w:rPr>
          <w:rFonts w:eastAsia="SimSun" w:hint="eastAsia"/>
          <w:lang w:val="en-US" w:eastAsia="zh-CN"/>
        </w:rPr>
        <w:t xml:space="preserve">   </w:t>
      </w:r>
      <w:r>
        <w:rPr>
          <w:rFonts w:eastAsia="SimSun"/>
          <w:lang w:val="en-US" w:eastAsia="zh-CN"/>
        </w:rPr>
        <w:t xml:space="preserve">     that ITU and the ATCs actively engage in seeking </w:t>
      </w:r>
      <w:proofErr w:type="spellStart"/>
      <w:r>
        <w:rPr>
          <w:rFonts w:eastAsia="SimSun"/>
          <w:lang w:val="en-US" w:eastAsia="zh-CN"/>
        </w:rPr>
        <w:t>programme</w:t>
      </w:r>
      <w:proofErr w:type="spellEnd"/>
      <w:r>
        <w:rPr>
          <w:rFonts w:eastAsia="SimSun"/>
          <w:lang w:val="en-US" w:eastAsia="zh-CN"/>
        </w:rPr>
        <w:t xml:space="preserve"> partners, </w:t>
      </w:r>
      <w:proofErr w:type="gramStart"/>
      <w:r>
        <w:rPr>
          <w:rFonts w:eastAsia="SimSun"/>
          <w:lang w:val="en-US" w:eastAsia="zh-CN"/>
        </w:rPr>
        <w:t>in order to</w:t>
      </w:r>
      <w:proofErr w:type="gramEnd"/>
      <w:r>
        <w:rPr>
          <w:rFonts w:eastAsia="SimSun"/>
          <w:lang w:val="en-US" w:eastAsia="zh-CN"/>
        </w:rPr>
        <w:t xml:space="preserve"> engage additional sources of support and expertise, including sponsorship for courses and students </w:t>
      </w:r>
      <w:proofErr w:type="gramStart"/>
      <w:r>
        <w:rPr>
          <w:rFonts w:eastAsia="SimSun"/>
          <w:lang w:val="en-US" w:eastAsia="zh-CN"/>
        </w:rPr>
        <w:t>in order to</w:t>
      </w:r>
      <w:proofErr w:type="gramEnd"/>
      <w:r>
        <w:rPr>
          <w:rFonts w:eastAsia="SimSun"/>
          <w:lang w:val="en-US" w:eastAsia="zh-CN"/>
        </w:rPr>
        <w:t xml:space="preserve"> extend the </w:t>
      </w:r>
      <w:proofErr w:type="spellStart"/>
      <w:r>
        <w:rPr>
          <w:rFonts w:eastAsia="SimSun"/>
          <w:lang w:val="en-US" w:eastAsia="zh-CN"/>
        </w:rPr>
        <w:t>programme's</w:t>
      </w:r>
      <w:proofErr w:type="spellEnd"/>
      <w:r>
        <w:rPr>
          <w:rFonts w:eastAsia="SimSun"/>
          <w:lang w:val="en-US" w:eastAsia="zh-CN"/>
        </w:rPr>
        <w:t xml:space="preserve"> reach to those who would otherwise be unable to attend, while maintaining the highest quality of the training</w:t>
      </w:r>
      <w:ins w:id="54" w:author="DELL" w:date="2025-08-05T10:23:00Z">
        <w:r>
          <w:rPr>
            <w:rFonts w:eastAsia="SimSun"/>
            <w:lang w:val="en-US" w:eastAsia="zh-CN"/>
          </w:rPr>
          <w:t>;</w:t>
        </w:r>
      </w:ins>
    </w:p>
    <w:p w14:paraId="2ECF8EEF" w14:textId="2AE06517" w:rsidR="00A23FDA" w:rsidRDefault="009E160F">
      <w:pPr>
        <w:tabs>
          <w:tab w:val="clear" w:pos="1134"/>
          <w:tab w:val="clear" w:pos="1871"/>
          <w:tab w:val="clear" w:pos="2268"/>
        </w:tabs>
        <w:overflowPunct/>
        <w:autoSpaceDE/>
        <w:autoSpaceDN/>
        <w:adjustRightInd/>
        <w:spacing w:beforeLines="50"/>
        <w:textAlignment w:val="auto"/>
      </w:pPr>
      <w:ins w:id="55" w:author="DELL" w:date="2025-08-29T15:59:00Z">
        <w:r w:rsidRPr="00B725EB">
          <w:rPr>
            <w:rFonts w:eastAsia="SimSun"/>
            <w:lang w:val="en-US" w:eastAsia="zh-CN"/>
          </w:rPr>
          <w:t>8</w:t>
        </w:r>
      </w:ins>
      <w:ins w:id="56" w:author="DELL" w:date="2025-08-05T10:23:00Z">
        <w:r>
          <w:rPr>
            <w:rFonts w:eastAsia="SimSun"/>
            <w:lang w:val="en-US" w:eastAsia="zh-CN"/>
          </w:rPr>
          <w:t xml:space="preserve">     </w:t>
        </w:r>
        <w:bookmarkStart w:id="57" w:name="OLE_LINK4"/>
        <w:r>
          <w:rPr>
            <w:rFonts w:eastAsia="SimSun"/>
            <w:lang w:val="en-US" w:eastAsia="zh-CN"/>
          </w:rPr>
          <w:t xml:space="preserve"> </w:t>
        </w:r>
      </w:ins>
      <w:bookmarkStart w:id="58" w:name="OLE_LINK3"/>
      <w:ins w:id="59" w:author="DELL" w:date="2025-08-08T09:04:00Z">
        <w:r>
          <w:rPr>
            <w:rFonts w:eastAsia="SimSun"/>
            <w:lang w:val="en-US" w:eastAsia="zh-CN"/>
          </w:rPr>
          <w:t xml:space="preserve">    </w:t>
        </w:r>
      </w:ins>
      <w:bookmarkStart w:id="60" w:name="OLE_LINK10"/>
      <w:bookmarkStart w:id="61" w:name="OLE_LINK13"/>
      <w:ins w:id="62" w:author="DELL" w:date="2025-08-28T14:06:00Z">
        <w:r>
          <w:rPr>
            <w:rFonts w:eastAsia="SimSun"/>
            <w:lang w:val="en-US" w:eastAsia="zh-CN"/>
          </w:rPr>
          <w:t xml:space="preserve"> </w:t>
        </w:r>
      </w:ins>
      <w:bookmarkEnd w:id="60"/>
      <w:ins w:id="63" w:author="DELL" w:date="2025-08-28T15:07:00Z">
        <w:r w:rsidRPr="00B725EB">
          <w:rPr>
            <w:rFonts w:eastAsia="SimSun"/>
            <w:lang w:val="en-US" w:eastAsia="zh-CN"/>
          </w:rPr>
          <w:t xml:space="preserve">to continue to improve </w:t>
        </w:r>
      </w:ins>
      <w:ins w:id="64" w:author="Maria Myutel" w:date="2025-09-16T18:28:00Z">
        <w:r>
          <w:rPr>
            <w:rFonts w:eastAsia="SimSun"/>
            <w:lang w:val="en-US" w:eastAsia="zh-CN"/>
          </w:rPr>
          <w:t>the quality of training provided by the ITU ATCs</w:t>
        </w:r>
      </w:ins>
      <w:r w:rsidR="00817B01">
        <w:rPr>
          <w:rFonts w:eastAsia="SimSun"/>
          <w:lang w:val="en-US" w:eastAsia="zh-CN"/>
        </w:rPr>
        <w:t xml:space="preserve"> </w:t>
      </w:r>
      <w:proofErr w:type="gramStart"/>
      <w:ins w:id="65" w:author="DELL" w:date="2025-09-16T18:09:00Z">
        <w:r w:rsidRPr="00B725EB">
          <w:rPr>
            <w:rFonts w:eastAsia="SimSun"/>
            <w:lang w:val="en-US" w:eastAsia="zh-CN"/>
          </w:rPr>
          <w:t>so as</w:t>
        </w:r>
      </w:ins>
      <w:ins w:id="66" w:author="DELL" w:date="2025-09-16T18:07:00Z">
        <w:r>
          <w:rPr>
            <w:rFonts w:eastAsia="SimSun"/>
            <w:lang w:val="en-US" w:eastAsia="zh-CN"/>
          </w:rPr>
          <w:t xml:space="preserve"> </w:t>
        </w:r>
      </w:ins>
      <w:ins w:id="67" w:author="DELL" w:date="2025-09-16T18:08:00Z">
        <w:r>
          <w:rPr>
            <w:rFonts w:eastAsia="SimSun"/>
            <w:lang w:val="en-US" w:eastAsia="zh-CN"/>
          </w:rPr>
          <w:t>to</w:t>
        </w:r>
        <w:proofErr w:type="gramEnd"/>
        <w:r>
          <w:rPr>
            <w:rFonts w:eastAsia="SimSun"/>
            <w:lang w:val="en-US" w:eastAsia="zh-CN"/>
          </w:rPr>
          <w:t xml:space="preserve"> </w:t>
        </w:r>
      </w:ins>
      <w:ins w:id="68" w:author="DELL" w:date="2025-09-16T18:09:00Z">
        <w:r>
          <w:rPr>
            <w:rFonts w:eastAsia="SimSun"/>
            <w:lang w:val="en-US" w:eastAsia="zh-CN"/>
          </w:rPr>
          <w:t xml:space="preserve">contribute </w:t>
        </w:r>
      </w:ins>
      <w:ins w:id="69" w:author="DELL" w:date="2025-09-16T18:12:00Z">
        <w:r w:rsidRPr="00B725EB">
          <w:rPr>
            <w:rFonts w:eastAsia="SimSun"/>
            <w:lang w:val="en-US" w:eastAsia="zh-CN"/>
          </w:rPr>
          <w:t xml:space="preserve">further </w:t>
        </w:r>
      </w:ins>
      <w:ins w:id="70" w:author="DELL" w:date="2025-09-16T18:09:00Z">
        <w:r>
          <w:rPr>
            <w:rFonts w:eastAsia="SimSun"/>
            <w:lang w:val="en-US" w:eastAsia="zh-CN"/>
          </w:rPr>
          <w:t>to</w:t>
        </w:r>
      </w:ins>
      <w:ins w:id="71" w:author="DELL" w:date="2025-09-16T18:10:00Z">
        <w:r w:rsidRPr="00B725EB">
          <w:rPr>
            <w:rFonts w:eastAsia="SimSun"/>
            <w:lang w:val="en-US" w:eastAsia="zh-CN"/>
          </w:rPr>
          <w:t xml:space="preserve"> </w:t>
        </w:r>
      </w:ins>
      <w:ins w:id="72" w:author="DELL" w:date="2025-09-16T18:08:00Z">
        <w:r>
          <w:rPr>
            <w:rFonts w:eastAsia="SimSun"/>
            <w:lang w:val="en-US" w:eastAsia="zh-CN"/>
          </w:rPr>
          <w:t xml:space="preserve">the </w:t>
        </w:r>
      </w:ins>
      <w:ins w:id="73" w:author="Maria Myutel" w:date="2025-09-17T09:23:00Z">
        <w:r w:rsidRPr="00B725EB">
          <w:rPr>
            <w:rFonts w:eastAsia="SimSun"/>
            <w:lang w:val="en-US" w:eastAsia="zh-CN"/>
          </w:rPr>
          <w:t>capacity</w:t>
        </w:r>
      </w:ins>
      <w:ins w:id="74" w:author="DELL" w:date="2025-09-16T18:08:00Z">
        <w:r>
          <w:rPr>
            <w:rFonts w:eastAsia="SimSun"/>
            <w:lang w:val="en-US" w:eastAsia="zh-CN"/>
          </w:rPr>
          <w:t xml:space="preserve"> development in membership</w:t>
        </w:r>
      </w:ins>
      <w:del w:id="75" w:author="Maria Myutel" w:date="2025-09-16T18:28:00Z">
        <w:r>
          <w:delText>,</w:delText>
        </w:r>
      </w:del>
      <w:bookmarkEnd w:id="58"/>
    </w:p>
    <w:bookmarkEnd w:id="57"/>
    <w:bookmarkEnd w:id="61"/>
    <w:p w14:paraId="6BAB36EC" w14:textId="77777777" w:rsidR="00A23FDA" w:rsidRDefault="009E160F">
      <w:pPr>
        <w:pStyle w:val="Call"/>
      </w:pPr>
      <w:r>
        <w:t>instructs the Director of the Telecommunication Development Bureau</w:t>
      </w:r>
    </w:p>
    <w:p w14:paraId="2266DC3F" w14:textId="77777777" w:rsidR="00A23FDA" w:rsidRDefault="009E160F">
      <w:pPr>
        <w:rPr>
          <w:rFonts w:eastAsia="SimSun"/>
          <w:lang w:val="en-US" w:eastAsia="zh-CN"/>
        </w:rPr>
      </w:pPr>
      <w:r>
        <w:t>1</w:t>
      </w:r>
      <w:r>
        <w:tab/>
        <w:t xml:space="preserve">to </w:t>
      </w:r>
      <w:proofErr w:type="gramStart"/>
      <w:r>
        <w:t>provide assistance for</w:t>
      </w:r>
      <w:proofErr w:type="gramEnd"/>
      <w:r>
        <w:t xml:space="preserve"> the work of the ITU ATCs, </w:t>
      </w:r>
      <w:proofErr w:type="gramStart"/>
      <w:r>
        <w:t>according</w:t>
      </w:r>
      <w:proofErr w:type="gramEnd"/>
      <w:r>
        <w:t xml:space="preserve"> it the necessary priority </w:t>
      </w:r>
      <w:proofErr w:type="gramStart"/>
      <w:r>
        <w:t>attention;</w:t>
      </w:r>
      <w:proofErr w:type="gramEnd"/>
      <w:ins w:id="76" w:author="DELL" w:date="2025-09-16T18:07:00Z">
        <w:r>
          <w:rPr>
            <w:rFonts w:eastAsia="SimSun" w:hint="eastAsia"/>
            <w:lang w:val="en-US" w:eastAsia="zh-CN"/>
          </w:rPr>
          <w:t xml:space="preserve"> </w:t>
        </w:r>
      </w:ins>
    </w:p>
    <w:p w14:paraId="5F1C0E90" w14:textId="77777777" w:rsidR="00A23FDA" w:rsidRDefault="009E160F">
      <w:r>
        <w:t>2</w:t>
      </w:r>
      <w:r>
        <w:tab/>
      </w:r>
      <w:del w:id="77" w:author="DELL" w:date="2025-08-05T09:51:00Z">
        <w:r>
          <w:rPr>
            <w:rFonts w:cs="Calibri"/>
          </w:rPr>
          <w:delText xml:space="preserve">to facilitate the implementation of the results of the strategic review of the ITU CoE programme after the termination of the current cycle in consultation with regional organizations, starting in 2023, and </w:delText>
        </w:r>
      </w:del>
      <w:r>
        <w:rPr>
          <w:rFonts w:cs="Calibri"/>
        </w:rPr>
        <w:t>to make appropriate changes</w:t>
      </w:r>
      <w:ins w:id="78" w:author="DELL" w:date="2025-08-05T09:51:00Z">
        <w:r>
          <w:rPr>
            <w:rFonts w:eastAsia="SimSun" w:cs="Calibri" w:hint="eastAsia"/>
            <w:lang w:val="en-US" w:eastAsia="zh-CN"/>
          </w:rPr>
          <w:t xml:space="preserve"> according to the ATC operational practices</w:t>
        </w:r>
      </w:ins>
      <w:r>
        <w:rPr>
          <w:rFonts w:cs="Calibri"/>
        </w:rPr>
        <w:t xml:space="preserve"> to the document entitled "</w:t>
      </w:r>
      <w:del w:id="79" w:author="DELL" w:date="2025-08-05T09:52:00Z">
        <w:r>
          <w:rPr>
            <w:rFonts w:cs="Calibri"/>
          </w:rPr>
          <w:delText>Operational processes and procedures for a new ITU centres of excellence strategy", including the new programme name</w:delText>
        </w:r>
      </w:del>
      <w:del w:id="80" w:author="DELL" w:date="2025-08-05T09:53:00Z">
        <w:r>
          <w:rPr>
            <w:rFonts w:cs="Calibri"/>
          </w:rPr>
          <w:delText xml:space="preserve"> ''</w:delText>
        </w:r>
      </w:del>
      <w:r>
        <w:rPr>
          <w:rFonts w:cs="Calibri"/>
        </w:rPr>
        <w:t xml:space="preserve">ITU Academy </w:t>
      </w:r>
      <w:del w:id="81" w:author="DELL" w:date="2025-08-05T09:53:00Z">
        <w:r>
          <w:rPr>
            <w:rFonts w:cs="Calibri"/>
            <w:lang w:val="en-US"/>
          </w:rPr>
          <w:delText>t</w:delText>
        </w:r>
      </w:del>
      <w:ins w:id="82" w:author="DELL" w:date="2025-08-05T09:53:00Z">
        <w:r>
          <w:rPr>
            <w:rFonts w:eastAsia="SimSun" w:cs="Calibri" w:hint="eastAsia"/>
            <w:lang w:val="en-US" w:eastAsia="zh-CN"/>
          </w:rPr>
          <w:t>T</w:t>
        </w:r>
      </w:ins>
      <w:r>
        <w:rPr>
          <w:rFonts w:cs="Calibri"/>
        </w:rPr>
        <w:t xml:space="preserve">raining </w:t>
      </w:r>
      <w:del w:id="83" w:author="DELL" w:date="2025-08-05T09:53:00Z">
        <w:r>
          <w:rPr>
            <w:rFonts w:cs="Calibri"/>
            <w:lang w:val="en-US"/>
          </w:rPr>
          <w:delText>c</w:delText>
        </w:r>
      </w:del>
      <w:ins w:id="84" w:author="DELL" w:date="2025-08-05T09:53:00Z">
        <w:r>
          <w:rPr>
            <w:rFonts w:eastAsia="SimSun" w:cs="Calibri" w:hint="eastAsia"/>
            <w:lang w:val="en-US" w:eastAsia="zh-CN"/>
          </w:rPr>
          <w:t>C</w:t>
        </w:r>
      </w:ins>
      <w:proofErr w:type="spellStart"/>
      <w:r>
        <w:rPr>
          <w:rFonts w:cs="Calibri"/>
        </w:rPr>
        <w:t>entres</w:t>
      </w:r>
      <w:proofErr w:type="spellEnd"/>
      <w:ins w:id="85" w:author="DELL" w:date="2025-08-05T09:53:00Z">
        <w:r>
          <w:rPr>
            <w:rFonts w:eastAsia="SimSun" w:cs="Calibri" w:hint="eastAsia"/>
            <w:lang w:val="en-US" w:eastAsia="zh-CN"/>
          </w:rPr>
          <w:t xml:space="preserve"> </w:t>
        </w:r>
        <w:proofErr w:type="spellStart"/>
        <w:r>
          <w:rPr>
            <w:rFonts w:eastAsia="SimSun" w:cs="Calibri" w:hint="eastAsia"/>
            <w:lang w:val="en-US" w:eastAsia="zh-CN"/>
          </w:rPr>
          <w:t>Programme</w:t>
        </w:r>
        <w:proofErr w:type="spellEnd"/>
        <w:r>
          <w:rPr>
            <w:rFonts w:eastAsia="SimSun" w:cs="Calibri" w:hint="eastAsia"/>
            <w:lang w:val="en-US" w:eastAsia="zh-CN"/>
          </w:rPr>
          <w:t xml:space="preserve"> Operational</w:t>
        </w:r>
      </w:ins>
      <w:r>
        <w:rPr>
          <w:rFonts w:eastAsia="SimSun" w:cs="Calibri" w:hint="eastAsia"/>
          <w:lang w:val="en-US" w:eastAsia="zh-CN"/>
        </w:rPr>
        <w:t xml:space="preserve"> </w:t>
      </w:r>
      <w:ins w:id="86" w:author="Maria Myutel" w:date="2025-09-16T18:29:00Z">
        <w:r>
          <w:rPr>
            <w:rFonts w:eastAsia="SimSun" w:cs="Calibri"/>
            <w:lang w:val="en-US" w:eastAsia="zh-CN"/>
          </w:rPr>
          <w:t>Guidelines</w:t>
        </w:r>
      </w:ins>
      <w:r>
        <w:rPr>
          <w:rFonts w:cs="Calibri"/>
        </w:rPr>
        <w:t>'';</w:t>
      </w:r>
    </w:p>
    <w:p w14:paraId="5267948F" w14:textId="724E2EB2" w:rsidR="00A23FDA" w:rsidRDefault="009E160F">
      <w:pPr>
        <w:rPr>
          <w:lang w:eastAsia="zh-CN"/>
        </w:rPr>
      </w:pPr>
      <w:r>
        <w:t>3</w:t>
      </w:r>
      <w:r>
        <w:tab/>
        <w:t>in drawing up ITU</w:t>
      </w:r>
      <w:r w:rsidR="003962F7">
        <w:t>-</w:t>
      </w:r>
      <w:r>
        <w:t>D operational plans, to incorporate therein activities prepared and carried out by the ITU ATCs under the corresponding ITU</w:t>
      </w:r>
      <w:r w:rsidR="003962F7">
        <w:t>-</w:t>
      </w:r>
      <w:r>
        <w:t>D action plans</w:t>
      </w:r>
      <w:ins w:id="87" w:author="Maria Myutel" w:date="2025-09-17T01:38:00Z">
        <w:r>
          <w:t xml:space="preserve">, including the regional </w:t>
        </w:r>
        <w:proofErr w:type="gramStart"/>
        <w:r>
          <w:t>initiatives</w:t>
        </w:r>
      </w:ins>
      <w:r>
        <w:t>;</w:t>
      </w:r>
      <w:proofErr w:type="gramEnd"/>
    </w:p>
    <w:p w14:paraId="6ABB2184" w14:textId="77777777" w:rsidR="00A23FDA" w:rsidRDefault="009E160F">
      <w:r>
        <w:t>4</w:t>
      </w:r>
      <w:r>
        <w:tab/>
        <w:t>to make the necessary organizational arrangements for the formulation of</w:t>
      </w:r>
      <w:del w:id="88" w:author="DELL" w:date="2025-08-05T09:55:00Z">
        <w:r>
          <w:delText xml:space="preserve"> standards </w:delText>
        </w:r>
      </w:del>
      <w:ins w:id="89" w:author="DELL" w:date="2025-08-05T09:54:00Z">
        <w:r>
          <w:rPr>
            <w:rFonts w:eastAsia="SimSun" w:hint="eastAsia"/>
            <w:lang w:val="en-US" w:eastAsia="zh-CN"/>
          </w:rPr>
          <w:t xml:space="preserve"> </w:t>
        </w:r>
      </w:ins>
      <w:ins w:id="90" w:author="Maria Myutel" w:date="2025-09-16T18:29:00Z">
        <w:r>
          <w:rPr>
            <w:rFonts w:eastAsia="SimSun"/>
            <w:lang w:val="en-US" w:eastAsia="zh-CN"/>
          </w:rPr>
          <w:t>guidelines</w:t>
        </w:r>
      </w:ins>
      <w:ins w:id="91" w:author="DELL" w:date="2025-08-05T09:55:00Z">
        <w:r>
          <w:rPr>
            <w:rFonts w:eastAsia="SimSun" w:hint="eastAsia"/>
            <w:lang w:val="en-US" w:eastAsia="zh-CN"/>
          </w:rPr>
          <w:t xml:space="preserve"> </w:t>
        </w:r>
      </w:ins>
      <w:r>
        <w:t xml:space="preserve">for ITU human capacity-building and development </w:t>
      </w:r>
      <w:proofErr w:type="gramStart"/>
      <w:r>
        <w:t>activities;</w:t>
      </w:r>
      <w:proofErr w:type="gramEnd"/>
    </w:p>
    <w:p w14:paraId="2801B08D" w14:textId="77777777" w:rsidR="00A23FDA" w:rsidRDefault="009E160F">
      <w:pPr>
        <w:rPr>
          <w:rFonts w:eastAsia="SimSun"/>
          <w:lang w:val="en-US" w:eastAsia="zh-CN"/>
        </w:rPr>
      </w:pPr>
      <w:r>
        <w:t>5</w:t>
      </w:r>
      <w:r>
        <w:tab/>
        <w:t xml:space="preserve">to facilitate the work of the ITU ATCs, providing them with the necessary </w:t>
      </w:r>
      <w:proofErr w:type="gramStart"/>
      <w:r>
        <w:t>support;</w:t>
      </w:r>
      <w:proofErr w:type="gramEnd"/>
    </w:p>
    <w:p w14:paraId="63DEE4C4" w14:textId="77777777" w:rsidR="00A23FDA" w:rsidRDefault="009E160F">
      <w:r>
        <w:rPr>
          <w:rFonts w:eastAsia="SimSun" w:hint="eastAsia"/>
          <w:lang w:val="en-US" w:eastAsia="zh-CN"/>
        </w:rPr>
        <w:t>6</w:t>
      </w:r>
      <w:r>
        <w:tab/>
        <w:t xml:space="preserve">to make the necessary organizational arrangements for setting up, </w:t>
      </w:r>
      <w:del w:id="92" w:author="DELL" w:date="2025-08-05T09:56:00Z">
        <w:r>
          <w:delText>within the ITU regional/area offices,</w:delText>
        </w:r>
      </w:del>
      <w:r>
        <w:t xml:space="preserve"> a </w:t>
      </w:r>
      <w:r>
        <w:rPr>
          <w:lang w:val="en-US"/>
        </w:rPr>
        <w:t>database</w:t>
      </w:r>
      <w:r>
        <w:t xml:space="preserve"> of experts and participants in ITU ATC activities, for exchanges of experts in the field;</w:t>
      </w:r>
    </w:p>
    <w:p w14:paraId="78FB2158" w14:textId="75AA4EE0" w:rsidR="00A23FDA" w:rsidRDefault="009E160F">
      <w:pPr>
        <w:rPr>
          <w:rFonts w:eastAsia="SimSun"/>
          <w:lang w:val="en-US" w:eastAsia="zh-CN"/>
        </w:rPr>
      </w:pPr>
      <w:r>
        <w:rPr>
          <w:rFonts w:eastAsia="SimSun" w:hint="eastAsia"/>
          <w:lang w:val="en-US" w:eastAsia="zh-CN"/>
        </w:rPr>
        <w:t>7</w:t>
      </w:r>
      <w:r>
        <w:tab/>
        <w:t xml:space="preserve">to establish mechanisms for the ITU ATCs to have contact with designated focal points in regional offices and area offices, so that emerging demands and new priorities in each region can be known, allowing the ITU ATCs to </w:t>
      </w:r>
      <w:proofErr w:type="gramStart"/>
      <w:r>
        <w:t>make adjustments</w:t>
      </w:r>
      <w:proofErr w:type="gramEnd"/>
      <w:r>
        <w:t xml:space="preserve"> in their offers</w:t>
      </w:r>
      <w:ins w:id="93" w:author="Nidup Gyeltshen" w:date="2025-09-18T21:48:00Z">
        <w:r w:rsidR="00C20D00">
          <w:rPr>
            <w:rFonts w:eastAsia="SimSun"/>
            <w:lang w:val="en-US" w:eastAsia="zh-CN"/>
          </w:rPr>
          <w:t>,</w:t>
        </w:r>
      </w:ins>
      <w:del w:id="94" w:author="Nidup Gyeltshen" w:date="2025-09-18T21:48:00Z">
        <w:r w:rsidDel="00862899">
          <w:rPr>
            <w:rFonts w:eastAsia="SimSun" w:hint="eastAsia"/>
            <w:lang w:val="en-US" w:eastAsia="zh-CN"/>
          </w:rPr>
          <w:delText>;</w:delText>
        </w:r>
      </w:del>
    </w:p>
    <w:p w14:paraId="553B2D9F" w14:textId="77777777" w:rsidR="00A23FDA" w:rsidRDefault="009E160F">
      <w:pPr>
        <w:numPr>
          <w:ilvl w:val="255"/>
          <w:numId w:val="0"/>
        </w:numPr>
        <w:rPr>
          <w:ins w:id="95" w:author="Maria Myutel" w:date="2025-09-16T18:43:00Z"/>
          <w:rFonts w:eastAsia="SimSun"/>
          <w:lang w:val="en-US" w:eastAsia="zh-CN"/>
        </w:rPr>
      </w:pPr>
      <w:bookmarkStart w:id="96" w:name="OLE_LINK12"/>
      <w:bookmarkStart w:id="97" w:name="OLE_LINK11"/>
      <w:ins w:id="98" w:author="DELL" w:date="2025-09-17T17:15:00Z">
        <w:r>
          <w:rPr>
            <w:rFonts w:eastAsia="SimSun" w:hint="eastAsia"/>
            <w:lang w:val="en-US" w:eastAsia="zh-CN"/>
          </w:rPr>
          <w:t>8</w:t>
        </w:r>
      </w:ins>
      <w:ins w:id="99" w:author="DELL" w:date="2025-08-29T16:00:00Z">
        <w:r w:rsidRPr="00B725EB">
          <w:rPr>
            <w:rFonts w:eastAsia="SimSun"/>
            <w:lang w:val="en-US" w:eastAsia="zh-CN"/>
          </w:rPr>
          <w:t xml:space="preserve">               </w:t>
        </w:r>
      </w:ins>
      <w:ins w:id="100" w:author="DELL" w:date="2025-09-16T18:12:00Z">
        <w:r>
          <w:rPr>
            <w:rFonts w:eastAsia="SimSun" w:hint="eastAsia"/>
            <w:lang w:val="en-US" w:eastAsia="zh-CN"/>
          </w:rPr>
          <w:t>t</w:t>
        </w:r>
      </w:ins>
      <w:ins w:id="101" w:author="Maria Myutel" w:date="2025-09-16T18:43:00Z">
        <w:r>
          <w:rPr>
            <w:rFonts w:eastAsia="SimSun"/>
            <w:lang w:val="en-AU" w:eastAsia="zh-CN"/>
          </w:rPr>
          <w:t xml:space="preserve">o consider improving the </w:t>
        </w:r>
      </w:ins>
      <w:ins w:id="102" w:author="DELL" w:date="2025-09-17T12:05:00Z">
        <w:r>
          <w:rPr>
            <w:rFonts w:eastAsia="SimSun" w:hint="eastAsia"/>
            <w:lang w:val="en-US" w:eastAsia="zh-CN"/>
          </w:rPr>
          <w:t xml:space="preserve">ITU </w:t>
        </w:r>
      </w:ins>
      <w:ins w:id="103" w:author="Maria Myutel" w:date="2025-09-16T18:43:00Z">
        <w:r>
          <w:rPr>
            <w:rFonts w:eastAsia="SimSun"/>
            <w:lang w:val="en-AU" w:eastAsia="zh-CN"/>
          </w:rPr>
          <w:t>ATC selection procedures, based on the outcomes of TDAG and the Group</w:t>
        </w:r>
      </w:ins>
      <w:ins w:id="104" w:author="DELL" w:date="2025-09-17T10:32:00Z">
        <w:r>
          <w:rPr>
            <w:rFonts w:eastAsia="SimSun" w:hint="eastAsia"/>
            <w:lang w:val="en-US" w:eastAsia="zh-CN"/>
          </w:rPr>
          <w:t xml:space="preserve"> on Capacity Building Initiative</w:t>
        </w:r>
      </w:ins>
      <w:ins w:id="105" w:author="DELL" w:date="2025-09-17T10:33:00Z">
        <w:r>
          <w:rPr>
            <w:rFonts w:eastAsia="SimSun" w:hint="eastAsia"/>
            <w:lang w:val="en-US" w:eastAsia="zh-CN"/>
          </w:rPr>
          <w:t xml:space="preserve"> (GCBI)</w:t>
        </w:r>
      </w:ins>
      <w:ins w:id="106" w:author="Maria Myutel" w:date="2025-09-16T18:43:00Z">
        <w:r>
          <w:rPr>
            <w:rFonts w:eastAsia="SimSun"/>
            <w:lang w:val="en-AU" w:eastAsia="zh-CN"/>
          </w:rPr>
          <w:t xml:space="preserve"> discussions</w:t>
        </w:r>
      </w:ins>
      <w:ins w:id="107" w:author="DELL" w:date="2025-09-17T11:38:00Z">
        <w:r>
          <w:rPr>
            <w:rFonts w:eastAsia="SimSun" w:hint="eastAsia"/>
            <w:lang w:val="en-US" w:eastAsia="zh-CN"/>
          </w:rPr>
          <w:t>;</w:t>
        </w:r>
      </w:ins>
    </w:p>
    <w:bookmarkEnd w:id="96"/>
    <w:bookmarkEnd w:id="97"/>
    <w:p w14:paraId="5A5201F4" w14:textId="77777777" w:rsidR="00A23FDA" w:rsidRDefault="009E160F">
      <w:pPr>
        <w:pStyle w:val="Call"/>
      </w:pPr>
      <w:r>
        <w:t>calls upon Member States, Sector Members and Academia of the ITU Telecommunication Development Sector</w:t>
      </w:r>
    </w:p>
    <w:p w14:paraId="1721DBA3" w14:textId="77777777" w:rsidR="00A23FDA" w:rsidRDefault="009E160F">
      <w:r>
        <w:t>1</w:t>
      </w:r>
      <w:r>
        <w:tab/>
        <w:t xml:space="preserve">to participate actively in the ITU ATC programme, including through the provision of recognized experts, training materials, promotion of training courses </w:t>
      </w:r>
      <w:proofErr w:type="gramStart"/>
      <w:r>
        <w:t>and also</w:t>
      </w:r>
      <w:proofErr w:type="gramEnd"/>
      <w:r>
        <w:t xml:space="preserve"> financial </w:t>
      </w:r>
      <w:proofErr w:type="gramStart"/>
      <w:r>
        <w:t>support;</w:t>
      </w:r>
      <w:proofErr w:type="gramEnd"/>
      <w:r>
        <w:t xml:space="preserve"> </w:t>
      </w:r>
    </w:p>
    <w:p w14:paraId="08F3C892" w14:textId="77777777" w:rsidR="00A23FDA" w:rsidRDefault="009E160F">
      <w:r>
        <w:t>2</w:t>
      </w:r>
      <w:r>
        <w:tab/>
        <w:t xml:space="preserve">to seek to adopt strategies so that entities within the ITU membership related to telecommunications/ICTs, whenever possible, have the ITU ATCs as a preferred training provider. </w:t>
      </w:r>
    </w:p>
    <w:sectPr w:rsidR="00A23FDA">
      <w:footerReference w:type="default" r:id="rId10"/>
      <w:footerReference w:type="first" r:id="rId11"/>
      <w:pgSz w:w="11907" w:h="16834"/>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80745" w14:textId="77777777" w:rsidR="00553AA4" w:rsidRDefault="00553AA4">
      <w:pPr>
        <w:spacing w:before="0"/>
      </w:pPr>
      <w:r>
        <w:separator/>
      </w:r>
    </w:p>
  </w:endnote>
  <w:endnote w:type="continuationSeparator" w:id="0">
    <w:p w14:paraId="1CCA749C" w14:textId="77777777" w:rsidR="00553AA4" w:rsidRDefault="00553AA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BatangChe">
    <w:altName w:val="Malgun Gothic"/>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CA38E" w14:textId="53D4B2FE" w:rsidR="00A23FDA" w:rsidRDefault="009E160F" w:rsidP="008E162C">
    <w:pPr>
      <w:pStyle w:val="Footer"/>
      <w:tabs>
        <w:tab w:val="right" w:pos="9180"/>
      </w:tabs>
      <w:ind w:right="-7"/>
      <w:rPr>
        <w:sz w:val="22"/>
        <w:szCs w:val="22"/>
      </w:rPr>
    </w:pPr>
    <w:r>
      <w:rPr>
        <w:rStyle w:val="PageNumber"/>
        <w:sz w:val="22"/>
        <w:szCs w:val="22"/>
      </w:rPr>
      <w:t xml:space="preserve"> </w:t>
    </w:r>
    <w:r w:rsidR="00D57326">
      <w:rPr>
        <w:rStyle w:val="PageNumber"/>
        <w:sz w:val="22"/>
        <w:szCs w:val="22"/>
      </w:rPr>
      <w:t>PACP-2</w:t>
    </w:r>
    <w:r w:rsidR="001811C4">
      <w:rPr>
        <w:rStyle w:val="PageNumber"/>
        <w:sz w:val="22"/>
        <w:szCs w:val="22"/>
      </w:rPr>
      <w:t>2</w:t>
    </w:r>
    <w:r w:rsidR="00D57326">
      <w:rPr>
        <w:rStyle w:val="PageNumber"/>
        <w:sz w:val="22"/>
        <w:szCs w:val="22"/>
      </w:rPr>
      <w:t xml:space="preserve">                                 </w:t>
    </w:r>
    <w:r w:rsidR="008E162C">
      <w:rPr>
        <w:rStyle w:val="PageNumber"/>
        <w:sz w:val="22"/>
        <w:szCs w:val="22"/>
      </w:rPr>
      <w:t xml:space="preserve">                                                                                                                         </w:t>
    </w:r>
    <w:r>
      <w:rPr>
        <w:rStyle w:val="PageNumber"/>
        <w:sz w:val="22"/>
        <w:szCs w:val="22"/>
      </w:rPr>
      <w:t xml:space="preserve">Page </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sz w:val="22"/>
        <w:szCs w:val="22"/>
      </w:rPr>
      <w:t>2</w:t>
    </w:r>
    <w:r>
      <w:rPr>
        <w:rStyle w:val="PageNumber"/>
        <w:sz w:val="22"/>
        <w:szCs w:val="22"/>
      </w:rPr>
      <w:fldChar w:fldCharType="end"/>
    </w:r>
    <w:r>
      <w:rPr>
        <w:rStyle w:val="PageNumber"/>
        <w:sz w:val="22"/>
        <w:szCs w:val="22"/>
      </w:rPr>
      <w:t xml:space="preserve"> of </w:t>
    </w:r>
    <w:r>
      <w:rPr>
        <w:rStyle w:val="PageNumber"/>
        <w:sz w:val="22"/>
        <w:szCs w:val="22"/>
      </w:rPr>
      <w:fldChar w:fldCharType="begin"/>
    </w:r>
    <w:r>
      <w:rPr>
        <w:rStyle w:val="PageNumber"/>
        <w:sz w:val="22"/>
        <w:szCs w:val="22"/>
      </w:rPr>
      <w:instrText xml:space="preserve"> NUMPAGES </w:instrText>
    </w:r>
    <w:r>
      <w:rPr>
        <w:rStyle w:val="PageNumber"/>
        <w:sz w:val="22"/>
        <w:szCs w:val="22"/>
      </w:rPr>
      <w:fldChar w:fldCharType="separate"/>
    </w:r>
    <w:r>
      <w:rPr>
        <w:rStyle w:val="PageNumber"/>
        <w:sz w:val="22"/>
        <w:szCs w:val="22"/>
      </w:rPr>
      <w:t>2</w:t>
    </w:r>
    <w:r>
      <w:rPr>
        <w:rStyle w:val="PageNumber"/>
        <w:sz w:val="22"/>
        <w:szCs w:val="22"/>
      </w:rPr>
      <w:fldChar w:fldCharType="end"/>
    </w:r>
  </w:p>
  <w:p w14:paraId="583B4671" w14:textId="77777777" w:rsidR="00A23FDA" w:rsidRDefault="00A23F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944"/>
      <w:gridCol w:w="3192"/>
    </w:tblGrid>
    <w:tr w:rsidR="003E12C0" w:rsidRPr="003E12C0" w14:paraId="525D34DC" w14:textId="77777777" w:rsidTr="005C735F">
      <w:trPr>
        <w:cantSplit/>
        <w:trHeight w:val="204"/>
        <w:jc w:val="center"/>
      </w:trPr>
      <w:tc>
        <w:tcPr>
          <w:tcW w:w="1152" w:type="dxa"/>
        </w:tcPr>
        <w:p w14:paraId="26259E92" w14:textId="77777777" w:rsidR="003E12C0" w:rsidRPr="003E12C0" w:rsidRDefault="003E12C0" w:rsidP="003E12C0">
          <w:pPr>
            <w:tabs>
              <w:tab w:val="clear" w:pos="1134"/>
              <w:tab w:val="clear" w:pos="1871"/>
              <w:tab w:val="clear" w:pos="2268"/>
            </w:tabs>
            <w:overflowPunct/>
            <w:autoSpaceDE/>
            <w:autoSpaceDN/>
            <w:adjustRightInd/>
            <w:spacing w:before="0"/>
            <w:jc w:val="left"/>
            <w:textAlignment w:val="auto"/>
            <w:rPr>
              <w:rFonts w:ascii="Times New Roman" w:eastAsia="BatangChe" w:hAnsi="Times New Roman"/>
              <w:b/>
              <w:bCs/>
              <w:szCs w:val="24"/>
              <w:lang w:val="en-US"/>
            </w:rPr>
          </w:pPr>
          <w:r w:rsidRPr="003E12C0">
            <w:rPr>
              <w:rFonts w:ascii="Times New Roman" w:eastAsia="BatangChe" w:hAnsi="Times New Roman"/>
              <w:b/>
              <w:bCs/>
              <w:szCs w:val="24"/>
              <w:lang w:val="en-US"/>
            </w:rPr>
            <w:t>Contact:</w:t>
          </w:r>
        </w:p>
      </w:tc>
      <w:tc>
        <w:tcPr>
          <w:tcW w:w="4944" w:type="dxa"/>
        </w:tcPr>
        <w:p w14:paraId="34FC9E6F" w14:textId="2A00DEFB" w:rsidR="003E12C0" w:rsidRPr="003E12C0" w:rsidRDefault="003E12C0" w:rsidP="003E12C0">
          <w:pPr>
            <w:tabs>
              <w:tab w:val="clear" w:pos="1134"/>
              <w:tab w:val="clear" w:pos="1871"/>
              <w:tab w:val="clear" w:pos="2268"/>
            </w:tabs>
            <w:overflowPunct/>
            <w:autoSpaceDE/>
            <w:autoSpaceDN/>
            <w:adjustRightInd/>
            <w:spacing w:before="0"/>
            <w:jc w:val="left"/>
            <w:textAlignment w:val="auto"/>
            <w:rPr>
              <w:rFonts w:ascii="Times New Roman" w:eastAsia="SimSun" w:hAnsi="Times New Roman"/>
              <w:szCs w:val="24"/>
              <w:lang w:val="en-US" w:eastAsia="zh-CN"/>
            </w:rPr>
          </w:pPr>
        </w:p>
      </w:tc>
      <w:tc>
        <w:tcPr>
          <w:tcW w:w="3192" w:type="dxa"/>
        </w:tcPr>
        <w:p w14:paraId="5A56E35C" w14:textId="725E539C" w:rsidR="003E12C0" w:rsidRPr="003E12C0" w:rsidRDefault="003E12C0" w:rsidP="003E12C0">
          <w:pPr>
            <w:tabs>
              <w:tab w:val="clear" w:pos="1134"/>
              <w:tab w:val="clear" w:pos="1871"/>
              <w:tab w:val="clear" w:pos="2268"/>
            </w:tabs>
            <w:overflowPunct/>
            <w:autoSpaceDE/>
            <w:autoSpaceDN/>
            <w:adjustRightInd/>
            <w:spacing w:before="0"/>
            <w:jc w:val="left"/>
            <w:textAlignment w:val="auto"/>
            <w:rPr>
              <w:rFonts w:ascii="Times New Roman" w:eastAsiaTheme="minorEastAsia" w:hAnsi="Times New Roman"/>
              <w:szCs w:val="24"/>
              <w:lang w:val="en-US" w:eastAsia="ja-JP"/>
            </w:rPr>
          </w:pPr>
          <w:r w:rsidRPr="003E12C0">
            <w:rPr>
              <w:rFonts w:ascii="Times New Roman" w:eastAsia="BatangChe" w:hAnsi="Times New Roman"/>
              <w:szCs w:val="24"/>
              <w:lang w:val="en-US"/>
            </w:rPr>
            <w:t xml:space="preserve">Email: </w:t>
          </w:r>
        </w:p>
      </w:tc>
    </w:tr>
  </w:tbl>
  <w:p w14:paraId="6DF06605" w14:textId="77777777" w:rsidR="00A23FDA" w:rsidRDefault="00A23FDA">
    <w:pPr>
      <w:pStyle w:val="Footer"/>
      <w:rPr>
        <w:rFonts w:eastAsia="SimSun"/>
        <w:lang w:val="en-US"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435D0" w14:textId="77777777" w:rsidR="00553AA4" w:rsidRDefault="00553AA4">
      <w:pPr>
        <w:spacing w:before="0"/>
      </w:pPr>
      <w:r>
        <w:separator/>
      </w:r>
    </w:p>
  </w:footnote>
  <w:footnote w:type="continuationSeparator" w:id="0">
    <w:p w14:paraId="50E6D486" w14:textId="77777777" w:rsidR="00553AA4" w:rsidRDefault="00553AA4">
      <w:pPr>
        <w:spacing w:before="0"/>
      </w:pPr>
      <w:r>
        <w:continuationSeparator/>
      </w:r>
    </w:p>
  </w:footnote>
  <w:footnote w:id="1">
    <w:p w14:paraId="1C9CFB9C" w14:textId="77777777" w:rsidR="00A23FDA" w:rsidRDefault="009E160F">
      <w:pPr>
        <w:pStyle w:val="FootnoteText"/>
        <w:rPr>
          <w:lang w:val="en-US"/>
        </w:rPr>
      </w:pPr>
      <w:r>
        <w:rPr>
          <w:rStyle w:val="FootnoteReference"/>
        </w:rPr>
        <w:footnoteRef/>
      </w:r>
      <w:r>
        <w:t xml:space="preserve"> </w:t>
      </w:r>
      <w:r>
        <w:tab/>
      </w:r>
      <w:r>
        <w:rPr>
          <w:lang w:val="en-US"/>
        </w:rPr>
        <w:t>These include the least developed countries, small island developing states, landlocked developing countries and countries with economies in transition.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737E3"/>
    <w:multiLevelType w:val="singleLevel"/>
    <w:tmpl w:val="15F737E3"/>
    <w:lvl w:ilvl="0">
      <w:start w:val="1"/>
      <w:numFmt w:val="decimal"/>
      <w:lvlText w:val="%1"/>
      <w:lvlJc w:val="left"/>
    </w:lvl>
  </w:abstractNum>
  <w:abstractNum w:abstractNumId="1" w15:restartNumberingAfterBreak="0">
    <w:nsid w:val="75173EF5"/>
    <w:multiLevelType w:val="multilevel"/>
    <w:tmpl w:val="75173EF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12624210">
    <w:abstractNumId w:val="1"/>
  </w:num>
  <w:num w:numId="2" w16cid:durableId="79934329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ngbong PARK">
    <w15:presenceInfo w15:providerId="AD" w15:userId="S::Jongbong@APT.INT::7a06c041-347b-4679-8c1e-f9b74e8b383f"/>
  </w15:person>
  <w15:person w15:author="DELL">
    <w15:presenceInfo w15:providerId="None" w15:userId="DELL"/>
  </w15:person>
  <w15:person w15:author="Nidup Gyeltshen">
    <w15:presenceInfo w15:providerId="None" w15:userId="Nidup Gyeltshen"/>
  </w15:person>
  <w15:person w15:author="Maria Myutel">
    <w15:presenceInfo w15:providerId="Windows Live" w15:userId="f821d8682542fd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IwMGMzMjJkNGI2ZTQzNDlkYzJlNjUwZjgzNzU4NjkifQ=="/>
  </w:docVars>
  <w:rsids>
    <w:rsidRoot w:val="00AA40CC"/>
    <w:rsid w:val="00007427"/>
    <w:rsid w:val="000103CE"/>
    <w:rsid w:val="00074822"/>
    <w:rsid w:val="001811C4"/>
    <w:rsid w:val="00183501"/>
    <w:rsid w:val="001B73BE"/>
    <w:rsid w:val="001C5ADE"/>
    <w:rsid w:val="001E14E0"/>
    <w:rsid w:val="00202C90"/>
    <w:rsid w:val="003247B9"/>
    <w:rsid w:val="003338C7"/>
    <w:rsid w:val="00383134"/>
    <w:rsid w:val="003962F7"/>
    <w:rsid w:val="003E12C0"/>
    <w:rsid w:val="00435817"/>
    <w:rsid w:val="004436C6"/>
    <w:rsid w:val="004A4221"/>
    <w:rsid w:val="00504292"/>
    <w:rsid w:val="00517706"/>
    <w:rsid w:val="00553AA4"/>
    <w:rsid w:val="00562DB4"/>
    <w:rsid w:val="005A08AE"/>
    <w:rsid w:val="005C2843"/>
    <w:rsid w:val="005D4B0E"/>
    <w:rsid w:val="006568B6"/>
    <w:rsid w:val="0066132D"/>
    <w:rsid w:val="006D52F2"/>
    <w:rsid w:val="007621A5"/>
    <w:rsid w:val="00762FC2"/>
    <w:rsid w:val="0077393B"/>
    <w:rsid w:val="007753AD"/>
    <w:rsid w:val="00806B95"/>
    <w:rsid w:val="00817B01"/>
    <w:rsid w:val="00835034"/>
    <w:rsid w:val="0083718E"/>
    <w:rsid w:val="00862899"/>
    <w:rsid w:val="008E162C"/>
    <w:rsid w:val="008F533E"/>
    <w:rsid w:val="00932C6B"/>
    <w:rsid w:val="009E0837"/>
    <w:rsid w:val="009E160F"/>
    <w:rsid w:val="00A23FDA"/>
    <w:rsid w:val="00A3016C"/>
    <w:rsid w:val="00A56DDB"/>
    <w:rsid w:val="00A65AC6"/>
    <w:rsid w:val="00A735A2"/>
    <w:rsid w:val="00AA40CC"/>
    <w:rsid w:val="00AF4C64"/>
    <w:rsid w:val="00B12933"/>
    <w:rsid w:val="00B725EB"/>
    <w:rsid w:val="00C20D00"/>
    <w:rsid w:val="00C30554"/>
    <w:rsid w:val="00C958D1"/>
    <w:rsid w:val="00CB5AF6"/>
    <w:rsid w:val="00CD0AA2"/>
    <w:rsid w:val="00CE77A2"/>
    <w:rsid w:val="00D058E2"/>
    <w:rsid w:val="00D077B9"/>
    <w:rsid w:val="00D57326"/>
    <w:rsid w:val="00DA240E"/>
    <w:rsid w:val="00DB1410"/>
    <w:rsid w:val="00DB2BAD"/>
    <w:rsid w:val="00DB6F25"/>
    <w:rsid w:val="00DE3ED0"/>
    <w:rsid w:val="00E16466"/>
    <w:rsid w:val="00FA0707"/>
    <w:rsid w:val="00FC22D7"/>
    <w:rsid w:val="00FC6309"/>
    <w:rsid w:val="01CD740B"/>
    <w:rsid w:val="03B62CDB"/>
    <w:rsid w:val="048C52BB"/>
    <w:rsid w:val="04B96CA8"/>
    <w:rsid w:val="062539DB"/>
    <w:rsid w:val="06537B7B"/>
    <w:rsid w:val="06A64F55"/>
    <w:rsid w:val="06F907DA"/>
    <w:rsid w:val="07C32719"/>
    <w:rsid w:val="081E7305"/>
    <w:rsid w:val="084F1053"/>
    <w:rsid w:val="0A381A3F"/>
    <w:rsid w:val="0AA3355A"/>
    <w:rsid w:val="0B564F2F"/>
    <w:rsid w:val="0C24476E"/>
    <w:rsid w:val="0D007424"/>
    <w:rsid w:val="0D6669DF"/>
    <w:rsid w:val="0E040BBF"/>
    <w:rsid w:val="0F6338B0"/>
    <w:rsid w:val="0F8726E8"/>
    <w:rsid w:val="10324220"/>
    <w:rsid w:val="10473351"/>
    <w:rsid w:val="14297CAF"/>
    <w:rsid w:val="14B34687"/>
    <w:rsid w:val="15127C5A"/>
    <w:rsid w:val="18397C4D"/>
    <w:rsid w:val="189866C8"/>
    <w:rsid w:val="18BC23B6"/>
    <w:rsid w:val="1B176ECC"/>
    <w:rsid w:val="1CB33C62"/>
    <w:rsid w:val="1FB730E0"/>
    <w:rsid w:val="1FF55E95"/>
    <w:rsid w:val="206A60A7"/>
    <w:rsid w:val="222E6ED5"/>
    <w:rsid w:val="26A34368"/>
    <w:rsid w:val="26A821CC"/>
    <w:rsid w:val="27636BD6"/>
    <w:rsid w:val="27882591"/>
    <w:rsid w:val="27E1537C"/>
    <w:rsid w:val="2A23552A"/>
    <w:rsid w:val="2C027156"/>
    <w:rsid w:val="2FE75ED0"/>
    <w:rsid w:val="307A1123"/>
    <w:rsid w:val="31F8788F"/>
    <w:rsid w:val="320C1ED2"/>
    <w:rsid w:val="33141A17"/>
    <w:rsid w:val="34021C39"/>
    <w:rsid w:val="346A78B1"/>
    <w:rsid w:val="34847DD4"/>
    <w:rsid w:val="34ED5D37"/>
    <w:rsid w:val="35E6631F"/>
    <w:rsid w:val="366110CC"/>
    <w:rsid w:val="36682276"/>
    <w:rsid w:val="37874F02"/>
    <w:rsid w:val="387E7B23"/>
    <w:rsid w:val="3A907DCF"/>
    <w:rsid w:val="3AA21D55"/>
    <w:rsid w:val="3AD7025B"/>
    <w:rsid w:val="3B125CD4"/>
    <w:rsid w:val="3B48460F"/>
    <w:rsid w:val="3B731227"/>
    <w:rsid w:val="3BC95C32"/>
    <w:rsid w:val="3F9413BA"/>
    <w:rsid w:val="3FEE07F8"/>
    <w:rsid w:val="40181D19"/>
    <w:rsid w:val="41A53822"/>
    <w:rsid w:val="41E974C9"/>
    <w:rsid w:val="430E09BD"/>
    <w:rsid w:val="444255B6"/>
    <w:rsid w:val="45CE0810"/>
    <w:rsid w:val="4605FDE8"/>
    <w:rsid w:val="477171F4"/>
    <w:rsid w:val="489E61D5"/>
    <w:rsid w:val="493D00FA"/>
    <w:rsid w:val="4DA42A1E"/>
    <w:rsid w:val="4F920AB3"/>
    <w:rsid w:val="50781E86"/>
    <w:rsid w:val="50FB3331"/>
    <w:rsid w:val="510122AA"/>
    <w:rsid w:val="51FD5DB0"/>
    <w:rsid w:val="53FA1C96"/>
    <w:rsid w:val="56156687"/>
    <w:rsid w:val="59BD150F"/>
    <w:rsid w:val="59F44AA4"/>
    <w:rsid w:val="5B142152"/>
    <w:rsid w:val="5B5176DD"/>
    <w:rsid w:val="5CF52C0A"/>
    <w:rsid w:val="5DAD3649"/>
    <w:rsid w:val="5ED755B5"/>
    <w:rsid w:val="60636B31"/>
    <w:rsid w:val="6170071B"/>
    <w:rsid w:val="62030D14"/>
    <w:rsid w:val="622E37B5"/>
    <w:rsid w:val="63712A96"/>
    <w:rsid w:val="64913410"/>
    <w:rsid w:val="6536348C"/>
    <w:rsid w:val="65C55E07"/>
    <w:rsid w:val="66F204F5"/>
    <w:rsid w:val="69FD7706"/>
    <w:rsid w:val="6B026C91"/>
    <w:rsid w:val="6B0B7689"/>
    <w:rsid w:val="6B8C6F93"/>
    <w:rsid w:val="6BEB4DC4"/>
    <w:rsid w:val="6CBE224C"/>
    <w:rsid w:val="72231CD3"/>
    <w:rsid w:val="739026A7"/>
    <w:rsid w:val="741C3B7A"/>
    <w:rsid w:val="74342B81"/>
    <w:rsid w:val="75532071"/>
    <w:rsid w:val="75BA64AB"/>
    <w:rsid w:val="761B6971"/>
    <w:rsid w:val="766D459F"/>
    <w:rsid w:val="78CA10FB"/>
    <w:rsid w:val="79393E6F"/>
    <w:rsid w:val="7B866882"/>
    <w:rsid w:val="7BCA357C"/>
    <w:rsid w:val="7E2B112F"/>
    <w:rsid w:val="7F774939"/>
    <w:rsid w:val="7FB76A94"/>
    <w:rsid w:val="7FDB4B6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F5ED9B"/>
  <w15:docId w15:val="{71A95390-562E-475F-A59F-9AAADDFD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1" w:qFormat="1"/>
    <w:lsdException w:name="heading 7" w:uiPriority="1" w:qFormat="1"/>
    <w:lsdException w:name="heading 8" w:uiPriority="1" w:qFormat="1"/>
    <w:lsdException w:name="heading 9" w:uiPriority="1" w:qFormat="1"/>
    <w:lsdException w:name="index 1" w:uiPriority="1" w:qFormat="1"/>
    <w:lsdException w:name="index 2" w:uiPriority="1" w:qFormat="1"/>
    <w:lsdException w:name="index 3" w:uiPriority="1" w:qFormat="1"/>
    <w:lsdException w:name="index 4" w:uiPriority="1" w:qFormat="1"/>
    <w:lsdException w:name="index 5" w:uiPriority="1" w:qFormat="1"/>
    <w:lsdException w:name="index 6" w:uiPriority="1" w:qFormat="1"/>
    <w:lsdException w:name="index 7" w:uiPriority="1" w:qFormat="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unhideWhenUsed="1" w:qFormat="1"/>
    <w:lsdException w:name="Normal Indent" w:uiPriority="1" w:qFormat="1"/>
    <w:lsdException w:name="footnote text" w:qFormat="1"/>
    <w:lsdException w:name="annotation text" w:uiPriority="1" w:unhideWhenUsed="1" w:qFormat="1"/>
    <w:lsdException w:name="header" w:uiPriority="1" w:qFormat="1"/>
    <w:lsdException w:name="footer" w:qFormat="1"/>
    <w:lsdException w:name="index heading" w:uiPriority="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1" w:unhideWhenUsed="1" w:qFormat="1"/>
    <w:lsdException w:name="line number" w:uiPriority="1" w:qFormat="1"/>
    <w:lsdException w:name="page number" w:qFormat="1"/>
    <w:lsdException w:name="endnote reference" w:unhideWhenUsed="1" w:qFormat="1"/>
    <w:lsdException w:name="endnote text" w:uiPriority="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1" w:unhideWhenUsed="1" w:qFormat="1"/>
    <w:lsdException w:name="Strong" w:qFormat="1"/>
    <w:lsdException w:name="Emphasis" w:uiPriority="1" w:qFormat="1"/>
    <w:lsdException w:name="Document Map" w:uiPriority="1"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1" w:qFormat="1"/>
    <w:lsdException w:name="Table Grid" w:uiPriority="3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qFormat="1"/>
    <w:lsdException w:name="Light Grid Accent 1" w:uiPriority="62"/>
    <w:lsdException w:name="Medium Shading 1 Accent 1" w:uiPriority="63"/>
    <w:lsdException w:name="Medium Shading 2 Accent 1" w:uiPriority="64" w:qFormat="1"/>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Normal"/>
    <w:next w:val="Normal"/>
    <w:link w:val="Heading2Char"/>
    <w:qFormat/>
    <w:pPr>
      <w:spacing w:before="200"/>
      <w:outlineLvl w:val="1"/>
    </w:pPr>
    <w:rPr>
      <w:sz w:val="26"/>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b"/>
    <w:next w:val="Normal"/>
    <w:link w:val="Heading4Char"/>
    <w:qFormat/>
    <w:pPr>
      <w:outlineLvl w:val="3"/>
    </w:pPr>
    <w:rPr>
      <w:i/>
      <w:iCs/>
      <w:lang w:val="en-GB"/>
    </w:r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uiPriority w:val="1"/>
    <w:qFormat/>
    <w:pPr>
      <w:outlineLvl w:val="5"/>
    </w:pPr>
  </w:style>
  <w:style w:type="paragraph" w:styleId="Heading7">
    <w:name w:val="heading 7"/>
    <w:basedOn w:val="Heading6"/>
    <w:next w:val="Normal"/>
    <w:link w:val="Heading7Char"/>
    <w:uiPriority w:val="1"/>
    <w:qFormat/>
    <w:pPr>
      <w:outlineLvl w:val="6"/>
    </w:pPr>
  </w:style>
  <w:style w:type="paragraph" w:styleId="Heading8">
    <w:name w:val="heading 8"/>
    <w:basedOn w:val="Heading6"/>
    <w:next w:val="Normal"/>
    <w:link w:val="Heading8Char"/>
    <w:uiPriority w:val="1"/>
    <w:qFormat/>
    <w:pPr>
      <w:outlineLvl w:val="7"/>
    </w:pPr>
  </w:style>
  <w:style w:type="paragraph" w:styleId="Heading9">
    <w:name w:val="heading 9"/>
    <w:basedOn w:val="Heading6"/>
    <w:next w:val="Normal"/>
    <w:link w:val="Heading9Char"/>
    <w:uiPriority w:val="1"/>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
    <w:name w:val="Heading_b"/>
    <w:basedOn w:val="Normal"/>
    <w:next w:val="Normal"/>
    <w:link w:val="HeadingbChar"/>
    <w:qFormat/>
    <w:pPr>
      <w:keepNext/>
      <w:spacing w:before="160"/>
    </w:pPr>
    <w:rPr>
      <w:rFonts w:cs="Times New Roman Bold"/>
      <w:b/>
      <w:lang w:val="fr-CH"/>
    </w:rPr>
  </w:style>
  <w:style w:type="paragraph" w:styleId="TOC7">
    <w:name w:val="toc 7"/>
    <w:basedOn w:val="TOC4"/>
    <w:uiPriority w:val="39"/>
    <w:qFormat/>
  </w:style>
  <w:style w:type="paragraph" w:styleId="TOC4">
    <w:name w:val="toc 4"/>
    <w:basedOn w:val="TOC3"/>
    <w:uiPriority w:val="39"/>
    <w:qFormat/>
  </w:style>
  <w:style w:type="paragraph" w:styleId="TOC3">
    <w:name w:val="toc 3"/>
    <w:basedOn w:val="TOC2"/>
    <w:uiPriority w:val="39"/>
    <w:qFormat/>
    <w:pPr>
      <w:ind w:left="1701"/>
    </w:pPr>
  </w:style>
  <w:style w:type="paragraph" w:styleId="TOC2">
    <w:name w:val="toc 2"/>
    <w:basedOn w:val="TOC1"/>
    <w:uiPriority w:val="39"/>
    <w:qFormat/>
    <w:pPr>
      <w:spacing w:before="120"/>
      <w:ind w:left="1134"/>
    </w:pPr>
  </w:style>
  <w:style w:type="paragraph" w:styleId="TOC1">
    <w:name w:val="toc 1"/>
    <w:basedOn w:val="Normal"/>
    <w:uiPriority w:val="39"/>
    <w:qFormat/>
    <w:pPr>
      <w:keepLines/>
      <w:tabs>
        <w:tab w:val="clear" w:pos="1134"/>
        <w:tab w:val="clear" w:pos="2268"/>
        <w:tab w:val="left" w:leader="dot" w:pos="8505"/>
        <w:tab w:val="right" w:pos="9526"/>
      </w:tabs>
      <w:spacing w:before="240"/>
      <w:ind w:left="567" w:right="1134" w:hanging="567"/>
    </w:pPr>
  </w:style>
  <w:style w:type="paragraph" w:styleId="NormalIndent">
    <w:name w:val="Normal Indent"/>
    <w:basedOn w:val="Normal"/>
    <w:uiPriority w:val="1"/>
    <w:qFormat/>
    <w:pPr>
      <w:ind w:left="1134"/>
    </w:pPr>
  </w:style>
  <w:style w:type="paragraph" w:styleId="Index5">
    <w:name w:val="index 5"/>
    <w:basedOn w:val="Normal"/>
    <w:next w:val="Normal"/>
    <w:uiPriority w:val="1"/>
    <w:qFormat/>
    <w:pPr>
      <w:tabs>
        <w:tab w:val="clear" w:pos="1134"/>
        <w:tab w:val="clear" w:pos="1871"/>
        <w:tab w:val="clear" w:pos="2268"/>
        <w:tab w:val="left" w:pos="794"/>
        <w:tab w:val="left" w:pos="1191"/>
        <w:tab w:val="left" w:pos="1588"/>
        <w:tab w:val="left" w:pos="1985"/>
      </w:tabs>
      <w:ind w:left="1132"/>
    </w:pPr>
    <w:rPr>
      <w:rFonts w:eastAsia="Batang"/>
      <w:sz w:val="30"/>
    </w:rPr>
  </w:style>
  <w:style w:type="paragraph" w:styleId="DocumentMap">
    <w:name w:val="Document Map"/>
    <w:basedOn w:val="Normal"/>
    <w:link w:val="DocumentMapChar"/>
    <w:uiPriority w:val="1"/>
    <w:qFormat/>
    <w:pPr>
      <w:widowControl w:val="0"/>
      <w:tabs>
        <w:tab w:val="clear" w:pos="1134"/>
        <w:tab w:val="clear" w:pos="1871"/>
        <w:tab w:val="clear" w:pos="2268"/>
        <w:tab w:val="left" w:pos="794"/>
        <w:tab w:val="left" w:pos="1191"/>
        <w:tab w:val="left" w:pos="1588"/>
        <w:tab w:val="left" w:pos="1985"/>
      </w:tabs>
    </w:pPr>
    <w:rPr>
      <w:rFonts w:ascii="Tahoma" w:eastAsia="Batang" w:hAnsi="Tahoma" w:cs="Tahoma"/>
      <w:sz w:val="16"/>
      <w:szCs w:val="16"/>
    </w:rPr>
  </w:style>
  <w:style w:type="paragraph" w:styleId="CommentText">
    <w:name w:val="annotation text"/>
    <w:basedOn w:val="Normal"/>
    <w:link w:val="CommentTextChar"/>
    <w:uiPriority w:val="1"/>
    <w:unhideWhenUsed/>
    <w:qFormat/>
    <w:rPr>
      <w:sz w:val="20"/>
    </w:rPr>
  </w:style>
  <w:style w:type="paragraph" w:styleId="Index6">
    <w:name w:val="index 6"/>
    <w:basedOn w:val="Normal"/>
    <w:next w:val="Normal"/>
    <w:uiPriority w:val="1"/>
    <w:qFormat/>
    <w:pPr>
      <w:tabs>
        <w:tab w:val="clear" w:pos="1134"/>
        <w:tab w:val="clear" w:pos="1871"/>
        <w:tab w:val="clear" w:pos="2268"/>
        <w:tab w:val="left" w:pos="794"/>
        <w:tab w:val="left" w:pos="1191"/>
        <w:tab w:val="left" w:pos="1588"/>
        <w:tab w:val="left" w:pos="1985"/>
      </w:tabs>
      <w:ind w:left="1415"/>
    </w:pPr>
    <w:rPr>
      <w:rFonts w:eastAsia="Batang"/>
      <w:sz w:val="30"/>
    </w:rPr>
  </w:style>
  <w:style w:type="paragraph" w:styleId="BodyText">
    <w:name w:val="Body Text"/>
    <w:basedOn w:val="Normal"/>
    <w:link w:val="BodyTextChar"/>
    <w:uiPriority w:val="99"/>
    <w:unhideWhenUsed/>
    <w:qFormat/>
    <w:pPr>
      <w:tabs>
        <w:tab w:val="clear" w:pos="1134"/>
        <w:tab w:val="clear" w:pos="1871"/>
        <w:tab w:val="clear" w:pos="2268"/>
      </w:tabs>
      <w:overflowPunct/>
      <w:autoSpaceDE/>
      <w:autoSpaceDN/>
      <w:snapToGrid w:val="0"/>
      <w:spacing w:after="120"/>
    </w:pPr>
    <w:rPr>
      <w:rFonts w:cstheme="minorHAnsi"/>
      <w:color w:val="000000" w:themeColor="text1"/>
      <w:szCs w:val="24"/>
      <w:lang w:val="en-US" w:eastAsia="en-GB"/>
    </w:rPr>
  </w:style>
  <w:style w:type="paragraph" w:styleId="Index4">
    <w:name w:val="index 4"/>
    <w:basedOn w:val="Normal"/>
    <w:next w:val="Normal"/>
    <w:uiPriority w:val="1"/>
    <w:qFormat/>
    <w:pPr>
      <w:tabs>
        <w:tab w:val="clear" w:pos="1134"/>
        <w:tab w:val="clear" w:pos="1871"/>
        <w:tab w:val="clear" w:pos="2268"/>
        <w:tab w:val="left" w:pos="794"/>
        <w:tab w:val="left" w:pos="1191"/>
        <w:tab w:val="left" w:pos="1588"/>
        <w:tab w:val="left" w:pos="1985"/>
      </w:tabs>
      <w:ind w:left="849"/>
    </w:pPr>
    <w:rPr>
      <w:rFonts w:eastAsia="Batang"/>
      <w:sz w:val="30"/>
    </w:rPr>
  </w:style>
  <w:style w:type="paragraph" w:styleId="TOC5">
    <w:name w:val="toc 5"/>
    <w:basedOn w:val="TOC4"/>
    <w:uiPriority w:val="39"/>
    <w:qFormat/>
  </w:style>
  <w:style w:type="paragraph" w:styleId="PlainText">
    <w:name w:val="Plain Text"/>
    <w:basedOn w:val="Normal"/>
    <w:link w:val="PlainTextChar"/>
    <w:uiPriority w:val="99"/>
    <w:qFormat/>
    <w:pPr>
      <w:tabs>
        <w:tab w:val="clear" w:pos="1134"/>
        <w:tab w:val="clear" w:pos="1871"/>
        <w:tab w:val="clear" w:pos="2268"/>
        <w:tab w:val="left" w:pos="794"/>
        <w:tab w:val="left" w:pos="1191"/>
        <w:tab w:val="left" w:pos="1588"/>
        <w:tab w:val="left" w:pos="1985"/>
      </w:tabs>
      <w:overflowPunct/>
      <w:autoSpaceDE/>
      <w:autoSpaceDN/>
      <w:adjustRightInd/>
      <w:spacing w:before="0"/>
      <w:textAlignment w:val="auto"/>
    </w:pPr>
    <w:rPr>
      <w:rFonts w:ascii="Courier New" w:eastAsia="Batang" w:hAnsi="Courier New"/>
      <w:sz w:val="20"/>
    </w:rPr>
  </w:style>
  <w:style w:type="paragraph" w:styleId="TOC8">
    <w:name w:val="toc 8"/>
    <w:basedOn w:val="TOC4"/>
    <w:uiPriority w:val="39"/>
    <w:qFormat/>
  </w:style>
  <w:style w:type="paragraph" w:styleId="Index3">
    <w:name w:val="index 3"/>
    <w:basedOn w:val="Normal"/>
    <w:next w:val="Normal"/>
    <w:uiPriority w:val="1"/>
    <w:qFormat/>
    <w:pPr>
      <w:tabs>
        <w:tab w:val="clear" w:pos="1134"/>
        <w:tab w:val="clear" w:pos="1871"/>
        <w:tab w:val="clear" w:pos="2268"/>
        <w:tab w:val="left" w:pos="794"/>
        <w:tab w:val="left" w:pos="1191"/>
        <w:tab w:val="left" w:pos="1588"/>
        <w:tab w:val="left" w:pos="1985"/>
      </w:tabs>
      <w:ind w:left="566"/>
    </w:pPr>
    <w:rPr>
      <w:rFonts w:eastAsia="Batang"/>
      <w:sz w:val="30"/>
    </w:rPr>
  </w:style>
  <w:style w:type="paragraph" w:styleId="Date">
    <w:name w:val="Date"/>
    <w:basedOn w:val="Normal"/>
    <w:link w:val="DateChar"/>
    <w:uiPriority w:val="1"/>
    <w:qFormat/>
    <w:pPr>
      <w:framePr w:hSpace="181" w:wrap="notBeside" w:vAnchor="page" w:hAnchor="page" w:x="1135" w:y="852"/>
      <w:tabs>
        <w:tab w:val="clear" w:pos="1134"/>
        <w:tab w:val="clear" w:pos="1871"/>
        <w:tab w:val="clear" w:pos="2268"/>
        <w:tab w:val="left" w:pos="794"/>
        <w:tab w:val="left" w:pos="1191"/>
        <w:tab w:val="left" w:pos="1588"/>
        <w:tab w:val="left" w:pos="1843"/>
        <w:tab w:val="left" w:pos="1985"/>
        <w:tab w:val="left" w:pos="2269"/>
        <w:tab w:val="left" w:pos="3544"/>
        <w:tab w:val="left" w:pos="3969"/>
      </w:tabs>
      <w:spacing w:before="192" w:line="240" w:lineRule="atLeast"/>
      <w:jc w:val="center"/>
    </w:pPr>
    <w:rPr>
      <w:rFonts w:eastAsia="Batang"/>
      <w:sz w:val="20"/>
    </w:rPr>
  </w:style>
  <w:style w:type="paragraph" w:styleId="EndnoteText">
    <w:name w:val="endnote text"/>
    <w:basedOn w:val="Normal"/>
    <w:link w:val="EndnoteTextChar"/>
    <w:uiPriority w:val="1"/>
    <w:unhideWhenUsed/>
    <w:qFormat/>
    <w:pPr>
      <w:spacing w:before="0"/>
    </w:pPr>
    <w:rPr>
      <w:sz w:val="20"/>
    </w:rPr>
  </w:style>
  <w:style w:type="paragraph" w:styleId="BalloonText">
    <w:name w:val="Balloon Text"/>
    <w:basedOn w:val="Normal"/>
    <w:link w:val="BalloonTextChar"/>
    <w:uiPriority w:val="1"/>
    <w:qFormat/>
    <w:pPr>
      <w:spacing w:before="0"/>
    </w:pPr>
    <w:rPr>
      <w:rFonts w:ascii="Tahoma" w:hAnsi="Tahoma" w:cs="Tahoma"/>
      <w:sz w:val="16"/>
      <w:szCs w:val="16"/>
    </w:rPr>
  </w:style>
  <w:style w:type="paragraph" w:styleId="Footer">
    <w:name w:val="footer"/>
    <w:basedOn w:val="Normal"/>
    <w:link w:val="FooterChar"/>
    <w:qFormat/>
    <w:pPr>
      <w:tabs>
        <w:tab w:val="clear" w:pos="1134"/>
        <w:tab w:val="clear" w:pos="2268"/>
        <w:tab w:val="left" w:pos="5954"/>
        <w:tab w:val="right" w:pos="9639"/>
      </w:tabs>
      <w:spacing w:before="0"/>
    </w:pPr>
    <w:rPr>
      <w:caps/>
      <w:sz w:val="16"/>
    </w:rPr>
  </w:style>
  <w:style w:type="paragraph" w:styleId="Header">
    <w:name w:val="header"/>
    <w:basedOn w:val="Normal"/>
    <w:link w:val="HeaderChar"/>
    <w:uiPriority w:val="1"/>
    <w:qFormat/>
    <w:pPr>
      <w:spacing w:before="0"/>
      <w:jc w:val="center"/>
    </w:pPr>
    <w:rPr>
      <w:sz w:val="18"/>
    </w:rPr>
  </w:style>
  <w:style w:type="paragraph" w:styleId="IndexHeading">
    <w:name w:val="index heading"/>
    <w:basedOn w:val="Normal"/>
    <w:next w:val="Index1"/>
    <w:uiPriority w:val="1"/>
    <w:qFormat/>
    <w:pPr>
      <w:tabs>
        <w:tab w:val="clear" w:pos="1134"/>
        <w:tab w:val="clear" w:pos="1871"/>
        <w:tab w:val="clear" w:pos="2268"/>
        <w:tab w:val="left" w:pos="794"/>
        <w:tab w:val="left" w:pos="1191"/>
        <w:tab w:val="left" w:pos="1588"/>
        <w:tab w:val="left" w:pos="1985"/>
      </w:tabs>
    </w:pPr>
    <w:rPr>
      <w:rFonts w:eastAsia="Batang"/>
      <w:sz w:val="30"/>
    </w:rPr>
  </w:style>
  <w:style w:type="paragraph" w:styleId="Index1">
    <w:name w:val="index 1"/>
    <w:basedOn w:val="Normal"/>
    <w:next w:val="Normal"/>
    <w:uiPriority w:val="1"/>
    <w:qFormat/>
    <w:pPr>
      <w:tabs>
        <w:tab w:val="clear" w:pos="1134"/>
        <w:tab w:val="clear" w:pos="1871"/>
        <w:tab w:val="clear" w:pos="2268"/>
        <w:tab w:val="left" w:pos="794"/>
        <w:tab w:val="left" w:pos="1191"/>
        <w:tab w:val="left" w:pos="1588"/>
        <w:tab w:val="left" w:pos="1985"/>
      </w:tabs>
    </w:pPr>
    <w:rPr>
      <w:rFonts w:eastAsia="Batang"/>
      <w:sz w:val="30"/>
    </w:rPr>
  </w:style>
  <w:style w:type="paragraph" w:styleId="FootnoteText">
    <w:name w:val="footnote text"/>
    <w:basedOn w:val="Normal"/>
    <w:link w:val="FootnoteTextChar"/>
    <w:qFormat/>
    <w:pPr>
      <w:keepLines/>
      <w:tabs>
        <w:tab w:val="left" w:pos="255"/>
      </w:tabs>
    </w:pPr>
    <w:rPr>
      <w:sz w:val="22"/>
    </w:rPr>
  </w:style>
  <w:style w:type="paragraph" w:styleId="TOC6">
    <w:name w:val="toc 6"/>
    <w:basedOn w:val="TOC4"/>
    <w:uiPriority w:val="39"/>
    <w:qFormat/>
  </w:style>
  <w:style w:type="paragraph" w:styleId="Index7">
    <w:name w:val="index 7"/>
    <w:basedOn w:val="Normal"/>
    <w:next w:val="Normal"/>
    <w:uiPriority w:val="1"/>
    <w:qFormat/>
    <w:pPr>
      <w:tabs>
        <w:tab w:val="clear" w:pos="1134"/>
        <w:tab w:val="clear" w:pos="1871"/>
        <w:tab w:val="clear" w:pos="2268"/>
        <w:tab w:val="left" w:pos="794"/>
        <w:tab w:val="left" w:pos="1191"/>
        <w:tab w:val="left" w:pos="1588"/>
        <w:tab w:val="left" w:pos="1985"/>
      </w:tabs>
      <w:ind w:left="1698"/>
    </w:pPr>
    <w:rPr>
      <w:rFonts w:eastAsia="Batang"/>
      <w:sz w:val="30"/>
    </w:rPr>
  </w:style>
  <w:style w:type="paragraph" w:styleId="TOC9">
    <w:name w:val="toc 9"/>
    <w:basedOn w:val="Normal"/>
    <w:next w:val="Normal"/>
    <w:autoRedefine/>
    <w:uiPriority w:val="39"/>
    <w:unhideWhenUsed/>
    <w:qFormat/>
    <w:pPr>
      <w:tabs>
        <w:tab w:val="clear" w:pos="1134"/>
        <w:tab w:val="clear" w:pos="1871"/>
        <w:tab w:val="clear" w:pos="2268"/>
      </w:tabs>
      <w:overflowPunct/>
      <w:autoSpaceDE/>
      <w:autoSpaceDN/>
      <w:adjustRightInd/>
      <w:spacing w:before="0" w:after="100" w:line="259" w:lineRule="auto"/>
      <w:ind w:left="1760"/>
      <w:textAlignment w:val="auto"/>
    </w:pPr>
    <w:rPr>
      <w:rFonts w:eastAsiaTheme="minorEastAsia" w:cstheme="minorBidi"/>
      <w:sz w:val="22"/>
      <w:szCs w:val="22"/>
      <w:lang w:eastAsia="en-GB"/>
    </w:rPr>
  </w:style>
  <w:style w:type="paragraph" w:styleId="NormalWeb">
    <w:name w:val="Normal (Web)"/>
    <w:basedOn w:val="Normal"/>
    <w:uiPriority w:val="99"/>
    <w:unhideWhenUsed/>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paragraph" w:styleId="Index2">
    <w:name w:val="index 2"/>
    <w:basedOn w:val="Normal"/>
    <w:next w:val="Normal"/>
    <w:uiPriority w:val="1"/>
    <w:qFormat/>
    <w:pPr>
      <w:tabs>
        <w:tab w:val="clear" w:pos="1134"/>
        <w:tab w:val="clear" w:pos="1871"/>
        <w:tab w:val="clear" w:pos="2268"/>
        <w:tab w:val="left" w:pos="794"/>
        <w:tab w:val="left" w:pos="1191"/>
        <w:tab w:val="left" w:pos="1588"/>
        <w:tab w:val="left" w:pos="1985"/>
      </w:tabs>
      <w:ind w:left="283"/>
    </w:pPr>
    <w:rPr>
      <w:rFonts w:eastAsia="Batang"/>
      <w:sz w:val="30"/>
    </w:rPr>
  </w:style>
  <w:style w:type="paragraph" w:styleId="Title">
    <w:name w:val="Title"/>
    <w:basedOn w:val="Normal"/>
    <w:next w:val="Normal"/>
    <w:link w:val="TitleChar"/>
    <w:uiPriority w:val="10"/>
    <w:qFormat/>
    <w:pPr>
      <w:pBdr>
        <w:bottom w:val="single" w:sz="8" w:space="4" w:color="4F81BD" w:themeColor="accent1"/>
      </w:pBdr>
      <w:tabs>
        <w:tab w:val="clear" w:pos="1134"/>
        <w:tab w:val="clear" w:pos="1871"/>
        <w:tab w:val="clear" w:pos="2268"/>
        <w:tab w:val="left" w:pos="794"/>
        <w:tab w:val="left" w:pos="1191"/>
        <w:tab w:val="left" w:pos="1588"/>
        <w:tab w:val="left" w:pos="1985"/>
      </w:tabs>
      <w:overflowPunct/>
      <w:autoSpaceDE/>
      <w:autoSpaceDN/>
      <w:adjustRightInd/>
      <w:spacing w:after="300"/>
      <w:contextualSpacing/>
      <w:textAlignment w:val="auto"/>
    </w:pPr>
    <w:rPr>
      <w:rFonts w:asciiTheme="majorHAnsi" w:eastAsiaTheme="majorEastAsia" w:hAnsiTheme="majorHAnsi" w:cstheme="majorBidi"/>
      <w:color w:val="17365D" w:themeColor="text2" w:themeShade="BF"/>
      <w:spacing w:val="5"/>
      <w:kern w:val="28"/>
      <w:sz w:val="52"/>
      <w:szCs w:val="52"/>
      <w:lang w:val="en-US" w:eastAsia="ja-JP"/>
    </w:rPr>
  </w:style>
  <w:style w:type="paragraph" w:styleId="CommentSubject">
    <w:name w:val="annotation subject"/>
    <w:basedOn w:val="CommentText"/>
    <w:next w:val="CommentText"/>
    <w:link w:val="CommentSubjectChar"/>
    <w:uiPriority w:val="1"/>
    <w:unhideWhenUsed/>
    <w:qFormat/>
    <w:rPr>
      <w:b/>
      <w:bCs/>
    </w:rPr>
  </w:style>
  <w:style w:type="table" w:styleId="TableGrid">
    <w:name w:val="Table Grid"/>
    <w:basedOn w:val="TableNormal"/>
    <w:uiPriority w:val="39"/>
    <w:qFormat/>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qFormat/>
    <w:rPr>
      <w:rFonts w:asciiTheme="minorHAnsi" w:eastAsiaTheme="minorEastAsia" w:hAnsiTheme="minorHAnsi" w:cstheme="minorBidi"/>
      <w:sz w:val="24"/>
      <w:szCs w:val="24"/>
      <w:lang w:val="fr-FR"/>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uiPriority w:val="64"/>
    <w:qFormat/>
    <w:rPr>
      <w:rFonts w:asciiTheme="minorHAnsi" w:eastAsiaTheme="minorEastAsia" w:hAnsiTheme="minorHAnsi" w:cstheme="minorBidi"/>
      <w:sz w:val="24"/>
      <w:szCs w:val="24"/>
      <w:lang w:val="fr-FR"/>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Strong">
    <w:name w:val="Strong"/>
    <w:qFormat/>
    <w:rPr>
      <w:b/>
      <w:bCs/>
    </w:rPr>
  </w:style>
  <w:style w:type="character" w:styleId="EndnoteReference">
    <w:name w:val="endnote reference"/>
    <w:basedOn w:val="DefaultParagraphFont"/>
    <w:unhideWhenUsed/>
    <w:qFormat/>
    <w:rPr>
      <w:vertAlign w:val="superscript"/>
    </w:rPr>
  </w:style>
  <w:style w:type="character" w:styleId="PageNumber">
    <w:name w:val="page number"/>
    <w:basedOn w:val="DefaultParagraphFont"/>
    <w:qFormat/>
    <w:rPr>
      <w:rFonts w:asciiTheme="minorHAnsi" w:hAnsiTheme="minorHAnsi"/>
    </w:rPr>
  </w:style>
  <w:style w:type="character" w:styleId="FollowedHyperlink">
    <w:name w:val="FollowedHyperlink"/>
    <w:basedOn w:val="DefaultParagraphFont"/>
    <w:uiPriority w:val="1"/>
    <w:unhideWhenUsed/>
    <w:qFormat/>
    <w:rPr>
      <w:color w:val="800080" w:themeColor="followedHyperlink"/>
      <w:u w:val="single"/>
    </w:rPr>
  </w:style>
  <w:style w:type="character" w:styleId="Emphasis">
    <w:name w:val="Emphasis"/>
    <w:basedOn w:val="DefaultParagraphFont"/>
    <w:uiPriority w:val="1"/>
    <w:qFormat/>
    <w:rPr>
      <w:i/>
      <w:iCs/>
    </w:rPr>
  </w:style>
  <w:style w:type="character" w:styleId="LineNumber">
    <w:name w:val="line number"/>
    <w:basedOn w:val="DefaultParagraphFont"/>
    <w:uiPriority w:val="1"/>
    <w:qFormat/>
  </w:style>
  <w:style w:type="character" w:styleId="Hyperlink">
    <w:name w:val="Hyperlink"/>
    <w:qFormat/>
    <w:rPr>
      <w:color w:val="0000FF"/>
      <w:u w:val="single"/>
    </w:rPr>
  </w:style>
  <w:style w:type="character" w:styleId="CommentReference">
    <w:name w:val="annotation reference"/>
    <w:basedOn w:val="DefaultParagraphFont"/>
    <w:uiPriority w:val="1"/>
    <w:unhideWhenUsed/>
    <w:qFormat/>
    <w:rPr>
      <w:sz w:val="16"/>
      <w:szCs w:val="16"/>
    </w:rPr>
  </w:style>
  <w:style w:type="character" w:styleId="FootnoteReference">
    <w:name w:val="footnote reference"/>
    <w:basedOn w:val="DefaultParagraphFont"/>
    <w:qFormat/>
    <w:rPr>
      <w:rFonts w:asciiTheme="minorHAnsi" w:hAnsiTheme="minorHAnsi"/>
      <w:position w:val="6"/>
      <w:sz w:val="18"/>
    </w:rPr>
  </w:style>
  <w:style w:type="paragraph" w:customStyle="1" w:styleId="Agendaitem">
    <w:name w:val="Agenda_item"/>
    <w:basedOn w:val="Normal"/>
    <w:next w:val="Normal"/>
    <w:uiPriority w:val="1"/>
    <w:qFormat/>
    <w:pPr>
      <w:overflowPunct/>
      <w:autoSpaceDE/>
      <w:autoSpaceDN/>
      <w:adjustRightInd/>
      <w:spacing w:before="240"/>
      <w:jc w:val="center"/>
      <w:textAlignment w:val="auto"/>
    </w:pPr>
    <w:rPr>
      <w:sz w:val="28"/>
    </w:rPr>
  </w:style>
  <w:style w:type="paragraph" w:customStyle="1" w:styleId="AnnexNo">
    <w:name w:val="Annex_No"/>
    <w:basedOn w:val="Normal"/>
    <w:next w:val="Normal"/>
    <w:link w:val="AnnexNoChar"/>
    <w:qFormat/>
    <w:pPr>
      <w:keepNext/>
      <w:keepLines/>
      <w:spacing w:before="480" w:after="80"/>
      <w:jc w:val="center"/>
    </w:pPr>
    <w:rPr>
      <w:caps/>
      <w:sz w:val="28"/>
    </w:rPr>
  </w:style>
  <w:style w:type="paragraph" w:customStyle="1" w:styleId="Annexref">
    <w:name w:val="Annex_ref"/>
    <w:basedOn w:val="Normal"/>
    <w:next w:val="Normal"/>
    <w:uiPriority w:val="1"/>
    <w:qFormat/>
    <w:pPr>
      <w:keepNext/>
      <w:keepLines/>
      <w:spacing w:after="280"/>
      <w:jc w:val="center"/>
    </w:pPr>
  </w:style>
  <w:style w:type="paragraph" w:customStyle="1" w:styleId="Annextitle">
    <w:name w:val="Annex_title"/>
    <w:basedOn w:val="Heading2"/>
    <w:next w:val="Normal"/>
    <w:qFormat/>
    <w:pPr>
      <w:spacing w:before="240" w:after="280"/>
      <w:jc w:val="center"/>
    </w:pPr>
    <w:rPr>
      <w:rFonts w:eastAsia="Calibri"/>
      <w:iCs/>
      <w:sz w:val="28"/>
      <w:lang w:eastAsia="en-GB"/>
    </w:rPr>
  </w:style>
  <w:style w:type="character" w:customStyle="1" w:styleId="Appdef">
    <w:name w:val="App_def"/>
    <w:basedOn w:val="DefaultParagraphFont"/>
    <w:uiPriority w:val="1"/>
    <w:qFormat/>
    <w:rPr>
      <w:rFonts w:asciiTheme="minorHAnsi" w:hAnsiTheme="minorHAnsi"/>
      <w:b/>
    </w:rPr>
  </w:style>
  <w:style w:type="character" w:customStyle="1" w:styleId="Appref">
    <w:name w:val="App_ref"/>
    <w:basedOn w:val="DefaultParagraphFont"/>
    <w:uiPriority w:val="1"/>
    <w:qFormat/>
    <w:rPr>
      <w:rFonts w:asciiTheme="minorHAnsi" w:hAnsiTheme="minorHAnsi"/>
    </w:rPr>
  </w:style>
  <w:style w:type="paragraph" w:customStyle="1" w:styleId="AppendixNo">
    <w:name w:val="Appendix_No"/>
    <w:basedOn w:val="AnnexNo"/>
    <w:next w:val="Annexref"/>
    <w:uiPriority w:val="1"/>
    <w:qFormat/>
  </w:style>
  <w:style w:type="paragraph" w:customStyle="1" w:styleId="ApptoAnnex">
    <w:name w:val="App_to_Annex"/>
    <w:basedOn w:val="AppendixNo"/>
    <w:next w:val="Normal"/>
    <w:uiPriority w:val="1"/>
    <w:qFormat/>
  </w:style>
  <w:style w:type="paragraph" w:customStyle="1" w:styleId="Appendixref">
    <w:name w:val="Appendix_ref"/>
    <w:basedOn w:val="Annexref"/>
    <w:next w:val="Annextitle"/>
    <w:uiPriority w:val="1"/>
    <w:qFormat/>
  </w:style>
  <w:style w:type="paragraph" w:customStyle="1" w:styleId="Appendixtitle">
    <w:name w:val="Appendix_title"/>
    <w:basedOn w:val="Annextitle"/>
    <w:next w:val="Normal"/>
    <w:qFormat/>
  </w:style>
  <w:style w:type="character" w:customStyle="1" w:styleId="Artdef">
    <w:name w:val="Art_def"/>
    <w:basedOn w:val="DefaultParagraphFont"/>
    <w:uiPriority w:val="1"/>
    <w:qFormat/>
    <w:rPr>
      <w:rFonts w:asciiTheme="minorHAnsi" w:hAnsiTheme="minorHAnsi"/>
      <w:b/>
    </w:rPr>
  </w:style>
  <w:style w:type="paragraph" w:customStyle="1" w:styleId="Artheading">
    <w:name w:val="Art_heading"/>
    <w:basedOn w:val="Normal"/>
    <w:next w:val="Normal"/>
    <w:uiPriority w:val="1"/>
    <w:qFormat/>
    <w:pPr>
      <w:spacing w:before="480"/>
      <w:jc w:val="center"/>
    </w:pPr>
    <w:rPr>
      <w:b/>
      <w:sz w:val="28"/>
    </w:rPr>
  </w:style>
  <w:style w:type="paragraph" w:customStyle="1" w:styleId="ArtNo">
    <w:name w:val="Art_No"/>
    <w:basedOn w:val="Normal"/>
    <w:next w:val="Normal"/>
    <w:uiPriority w:val="1"/>
    <w:qFormat/>
    <w:pPr>
      <w:keepNext/>
      <w:keepLines/>
      <w:spacing w:before="480"/>
      <w:jc w:val="center"/>
    </w:pPr>
    <w:rPr>
      <w:caps/>
      <w:sz w:val="28"/>
    </w:rPr>
  </w:style>
  <w:style w:type="character" w:customStyle="1" w:styleId="Artref">
    <w:name w:val="Art_ref"/>
    <w:basedOn w:val="DefaultParagraphFont"/>
    <w:uiPriority w:val="1"/>
    <w:qFormat/>
    <w:rPr>
      <w:rFonts w:asciiTheme="minorHAnsi" w:hAnsiTheme="minorHAnsi"/>
    </w:rPr>
  </w:style>
  <w:style w:type="paragraph" w:customStyle="1" w:styleId="Arttitle">
    <w:name w:val="Art_title"/>
    <w:basedOn w:val="Normal"/>
    <w:next w:val="Normal"/>
    <w:uiPriority w:val="1"/>
    <w:qFormat/>
    <w:pPr>
      <w:keepNext/>
      <w:keepLines/>
      <w:spacing w:before="240"/>
      <w:jc w:val="center"/>
    </w:pPr>
    <w:rPr>
      <w:b/>
      <w:sz w:val="28"/>
    </w:rPr>
  </w:style>
  <w:style w:type="paragraph" w:customStyle="1" w:styleId="Call">
    <w:name w:val="Call"/>
    <w:basedOn w:val="Normal"/>
    <w:next w:val="Normal"/>
    <w:link w:val="CallChar"/>
    <w:qFormat/>
    <w:pPr>
      <w:keepNext/>
      <w:keepLines/>
      <w:spacing w:before="160"/>
      <w:ind w:left="1134"/>
    </w:pPr>
    <w:rPr>
      <w:i/>
    </w:rPr>
  </w:style>
  <w:style w:type="paragraph" w:customStyle="1" w:styleId="ChapNo">
    <w:name w:val="Chap_No"/>
    <w:basedOn w:val="ArtNo"/>
    <w:next w:val="Normal"/>
    <w:uiPriority w:val="1"/>
    <w:qFormat/>
    <w:rPr>
      <w:b/>
    </w:rPr>
  </w:style>
  <w:style w:type="paragraph" w:customStyle="1" w:styleId="Chaptitle">
    <w:name w:val="Chap_title"/>
    <w:basedOn w:val="Arttitle"/>
    <w:next w:val="Normal"/>
    <w:qFormat/>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link w:val="enumlev2Char"/>
    <w:qFormat/>
    <w:pPr>
      <w:ind w:left="1871" w:hanging="737"/>
    </w:pPr>
  </w:style>
  <w:style w:type="paragraph" w:customStyle="1" w:styleId="enumlev3">
    <w:name w:val="enumlev3"/>
    <w:basedOn w:val="enumlev2"/>
    <w:qFormat/>
    <w:pPr>
      <w:ind w:left="2268" w:hanging="397"/>
    </w:pPr>
  </w:style>
  <w:style w:type="paragraph" w:customStyle="1" w:styleId="Equation">
    <w:name w:val="Equation"/>
    <w:basedOn w:val="Normal"/>
    <w:uiPriority w:val="1"/>
    <w:qFormat/>
    <w:pPr>
      <w:tabs>
        <w:tab w:val="clear" w:pos="2268"/>
        <w:tab w:val="center" w:pos="4820"/>
        <w:tab w:val="right" w:pos="9639"/>
      </w:tabs>
    </w:pPr>
  </w:style>
  <w:style w:type="paragraph" w:customStyle="1" w:styleId="Equationlegend">
    <w:name w:val="Equation_legend"/>
    <w:basedOn w:val="NormalIndent"/>
    <w:uiPriority w:val="1"/>
    <w:qFormat/>
    <w:pPr>
      <w:tabs>
        <w:tab w:val="clear" w:pos="1134"/>
        <w:tab w:val="clear" w:pos="2268"/>
        <w:tab w:val="right" w:pos="1871"/>
        <w:tab w:val="left" w:pos="2041"/>
      </w:tabs>
      <w:spacing w:before="80"/>
      <w:ind w:left="2041" w:hanging="2041"/>
    </w:pPr>
  </w:style>
  <w:style w:type="paragraph" w:customStyle="1" w:styleId="Figure">
    <w:name w:val="Figure"/>
    <w:basedOn w:val="Normal"/>
    <w:next w:val="Normal"/>
    <w:qFormat/>
    <w:pPr>
      <w:keepNext/>
      <w:keepLines/>
      <w:jc w:val="center"/>
    </w:pPr>
  </w:style>
  <w:style w:type="paragraph" w:customStyle="1" w:styleId="Figurelegend">
    <w:name w:val="Figure_legend"/>
    <w:basedOn w:val="Normal"/>
    <w:uiPriority w:val="1"/>
    <w:qFormat/>
    <w:pPr>
      <w:keepNext/>
      <w:keepLines/>
      <w:spacing w:before="20" w:after="20"/>
    </w:pPr>
    <w:rPr>
      <w:sz w:val="18"/>
    </w:rPr>
  </w:style>
  <w:style w:type="paragraph" w:customStyle="1" w:styleId="FigureNo">
    <w:name w:val="Figure_No"/>
    <w:basedOn w:val="Normal"/>
    <w:next w:val="Normal"/>
    <w:uiPriority w:val="1"/>
    <w:qFormat/>
    <w:pPr>
      <w:keepNext/>
      <w:keepLines/>
      <w:spacing w:before="480" w:after="120"/>
      <w:jc w:val="center"/>
    </w:pPr>
    <w:rPr>
      <w:caps/>
      <w:sz w:val="20"/>
    </w:rPr>
  </w:style>
  <w:style w:type="paragraph" w:customStyle="1" w:styleId="Figuretitle">
    <w:name w:val="Figure_title"/>
    <w:basedOn w:val="Normal"/>
    <w:next w:val="Normal"/>
    <w:uiPriority w:val="1"/>
    <w:qFormat/>
    <w:pPr>
      <w:keepNext/>
      <w:keepLines/>
      <w:spacing w:before="0" w:after="480"/>
      <w:jc w:val="center"/>
    </w:pPr>
    <w:rPr>
      <w:b/>
      <w:sz w:val="20"/>
    </w:rPr>
  </w:style>
  <w:style w:type="paragraph" w:customStyle="1" w:styleId="Figurewithouttitle">
    <w:name w:val="Figure_without_title"/>
    <w:basedOn w:val="FigureNo"/>
    <w:next w:val="Normal"/>
    <w:uiPriority w:val="1"/>
    <w:qFormat/>
    <w:pPr>
      <w:keepNext w:val="0"/>
    </w:pPr>
  </w:style>
  <w:style w:type="character" w:customStyle="1" w:styleId="FooterChar">
    <w:name w:val="Footer Char"/>
    <w:basedOn w:val="DefaultParagraphFont"/>
    <w:link w:val="Footer"/>
    <w:qFormat/>
    <w:rPr>
      <w:rFonts w:ascii="Times New Roman" w:hAnsi="Times New Roman"/>
      <w:caps/>
      <w:sz w:val="16"/>
      <w:lang w:val="en-GB" w:eastAsia="en-US"/>
    </w:rPr>
  </w:style>
  <w:style w:type="paragraph" w:customStyle="1" w:styleId="FirstFooter">
    <w:name w:val="FirstFooter"/>
    <w:basedOn w:val="Footer"/>
    <w:uiPriority w:val="1"/>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qFormat/>
    <w:rPr>
      <w:rFonts w:asciiTheme="minorHAnsi" w:hAnsiTheme="minorHAnsi"/>
      <w:sz w:val="22"/>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link w:val="NormalaftertitleChar"/>
    <w:qFormat/>
    <w:pPr>
      <w:spacing w:before="280"/>
    </w:pPr>
  </w:style>
  <w:style w:type="paragraph" w:customStyle="1" w:styleId="Section1">
    <w:name w:val="Section_1"/>
    <w:basedOn w:val="Normal"/>
    <w:uiPriority w:val="1"/>
    <w:qFormat/>
    <w:pPr>
      <w:tabs>
        <w:tab w:val="clear" w:pos="1134"/>
        <w:tab w:val="clear" w:pos="2268"/>
        <w:tab w:val="center" w:pos="4820"/>
      </w:tabs>
      <w:spacing w:before="360"/>
      <w:jc w:val="center"/>
    </w:pPr>
    <w:rPr>
      <w:b/>
    </w:rPr>
  </w:style>
  <w:style w:type="paragraph" w:customStyle="1" w:styleId="Section2">
    <w:name w:val="Section_2"/>
    <w:basedOn w:val="Section1"/>
    <w:uiPriority w:val="1"/>
    <w:qFormat/>
    <w:rPr>
      <w:b w:val="0"/>
      <w:i/>
    </w:rPr>
  </w:style>
  <w:style w:type="paragraph" w:customStyle="1" w:styleId="Section3">
    <w:name w:val="Section_3"/>
    <w:basedOn w:val="Section1"/>
    <w:uiPriority w:val="1"/>
    <w:qFormat/>
    <w:rPr>
      <w:b w:val="0"/>
    </w:rPr>
  </w:style>
  <w:style w:type="paragraph" w:customStyle="1" w:styleId="SectionNo">
    <w:name w:val="Section_No"/>
    <w:basedOn w:val="AnnexNo"/>
    <w:next w:val="Normal"/>
    <w:uiPriority w:val="1"/>
    <w:qFormat/>
  </w:style>
  <w:style w:type="paragraph" w:customStyle="1" w:styleId="Sectiontitle">
    <w:name w:val="Section_title"/>
    <w:basedOn w:val="Annextitle"/>
    <w:next w:val="Normalaftertitle"/>
    <w:qFormat/>
  </w:style>
  <w:style w:type="paragraph" w:customStyle="1" w:styleId="Source">
    <w:name w:val="Source"/>
    <w:basedOn w:val="Normal"/>
    <w:next w:val="Normal"/>
    <w:uiPriority w:val="1"/>
    <w:qFormat/>
    <w:pPr>
      <w:spacing w:before="840"/>
      <w:jc w:val="center"/>
    </w:pPr>
    <w:rPr>
      <w:b/>
      <w:sz w:val="28"/>
    </w:rPr>
  </w:style>
  <w:style w:type="paragraph" w:customStyle="1" w:styleId="SpecialFooter">
    <w:name w:val="Special Footer"/>
    <w:basedOn w:val="Footer"/>
    <w:uiPriority w:val="1"/>
    <w:qFormat/>
    <w:pPr>
      <w:tabs>
        <w:tab w:val="left" w:pos="1134"/>
        <w:tab w:val="left" w:pos="2268"/>
      </w:tabs>
    </w:pPr>
    <w:rPr>
      <w:caps w:val="0"/>
    </w:rPr>
  </w:style>
  <w:style w:type="paragraph" w:customStyle="1" w:styleId="Subsection1">
    <w:name w:val="Subsection_1"/>
    <w:basedOn w:val="Section1"/>
    <w:next w:val="Normalaftertitle"/>
    <w:uiPriority w:val="1"/>
    <w:qFormat/>
  </w:style>
  <w:style w:type="character" w:customStyle="1" w:styleId="Tablefreq">
    <w:name w:val="Table_freq"/>
    <w:basedOn w:val="DefaultParagraphFont"/>
    <w:uiPriority w:val="1"/>
    <w:qFormat/>
    <w:rPr>
      <w:rFonts w:asciiTheme="minorHAnsi" w:hAnsiTheme="minorHAnsi"/>
      <w:b/>
      <w:color w:val="auto"/>
      <w:sz w:val="20"/>
    </w:rPr>
  </w:style>
  <w:style w:type="paragraph" w:customStyle="1" w:styleId="Tablehead">
    <w:name w:val="Table_head"/>
    <w:basedOn w:val="Normal"/>
    <w:qFormat/>
    <w:pPr>
      <w:keepNext/>
      <w:spacing w:before="80" w:after="80"/>
    </w:pPr>
    <w:rPr>
      <w:rFonts w:cs="Times New Roman Bold"/>
      <w:b/>
      <w:sz w:val="20"/>
    </w:rPr>
  </w:style>
  <w:style w:type="paragraph" w:customStyle="1" w:styleId="Tablelegend">
    <w:name w:val="Table_legend"/>
    <w:basedOn w:val="Normal"/>
    <w:uiPriority w:val="1"/>
    <w:qFormat/>
    <w:rPr>
      <w:sz w:val="20"/>
    </w:rPr>
  </w:style>
  <w:style w:type="paragraph" w:customStyle="1" w:styleId="TableNo">
    <w:name w:val="Table_No"/>
    <w:basedOn w:val="Normal"/>
    <w:next w:val="Normal"/>
    <w:qFormat/>
    <w:pPr>
      <w:keepNext/>
      <w:spacing w:before="560" w:after="120"/>
      <w:jc w:val="center"/>
    </w:pPr>
    <w:rPr>
      <w:caps/>
      <w:sz w:val="20"/>
    </w:rPr>
  </w:style>
  <w:style w:type="paragraph" w:customStyle="1" w:styleId="Tableref">
    <w:name w:val="Table_ref"/>
    <w:basedOn w:val="Normal"/>
    <w:next w:val="Normal"/>
    <w:uiPriority w:val="1"/>
    <w:qFormat/>
    <w:pPr>
      <w:keepNext/>
      <w:spacing w:before="560"/>
      <w:jc w:val="center"/>
    </w:pPr>
    <w:rPr>
      <w:sz w:val="20"/>
    </w:rPr>
  </w:style>
  <w:style w:type="paragraph" w:customStyle="1" w:styleId="Normalend">
    <w:name w:val="Normal_end"/>
    <w:basedOn w:val="Normal"/>
    <w:next w:val="Normal"/>
    <w:uiPriority w:val="1"/>
    <w:qFormat/>
    <w:rPr>
      <w:lang w:val="en-US"/>
    </w:rPr>
  </w:style>
  <w:style w:type="paragraph" w:customStyle="1" w:styleId="Proposal">
    <w:name w:val="Proposal"/>
    <w:basedOn w:val="Normal"/>
    <w:next w:val="Normal"/>
    <w:uiPriority w:val="1"/>
    <w:qFormat/>
    <w:pPr>
      <w:keepNext/>
      <w:spacing w:before="240"/>
    </w:pPr>
    <w:rPr>
      <w:rFonts w:hAnsi="Times New Roman Bold"/>
    </w:rPr>
  </w:style>
  <w:style w:type="paragraph" w:customStyle="1" w:styleId="Reasons">
    <w:name w:val="Reasons"/>
    <w:basedOn w:val="Normal"/>
    <w:qFormat/>
    <w:pPr>
      <w:tabs>
        <w:tab w:val="clear" w:pos="2268"/>
        <w:tab w:val="left" w:pos="1588"/>
        <w:tab w:val="left" w:pos="1985"/>
      </w:tabs>
    </w:pPr>
  </w:style>
  <w:style w:type="paragraph" w:customStyle="1" w:styleId="Questiondate">
    <w:name w:val="Question_date"/>
    <w:basedOn w:val="Normal"/>
    <w:next w:val="Normalaftertitle"/>
    <w:uiPriority w:val="1"/>
    <w:qFormat/>
    <w:pPr>
      <w:keepNext/>
      <w:keepLines/>
      <w:jc w:val="right"/>
    </w:pPr>
    <w:rPr>
      <w:sz w:val="22"/>
    </w:rPr>
  </w:style>
  <w:style w:type="paragraph" w:customStyle="1" w:styleId="QuestionNo">
    <w:name w:val="Question_No"/>
    <w:basedOn w:val="Heading2"/>
    <w:next w:val="Normal"/>
    <w:qFormat/>
    <w:pPr>
      <w:spacing w:before="480"/>
      <w:jc w:val="center"/>
    </w:pPr>
    <w:rPr>
      <w:caps/>
      <w:sz w:val="28"/>
    </w:rPr>
  </w:style>
  <w:style w:type="paragraph" w:customStyle="1" w:styleId="Questiontitle">
    <w:name w:val="Question_title"/>
    <w:basedOn w:val="Normal"/>
    <w:next w:val="Normal"/>
    <w:qFormat/>
    <w:pPr>
      <w:keepNext/>
      <w:keepLines/>
      <w:spacing w:before="240"/>
      <w:jc w:val="center"/>
    </w:pPr>
    <w:rPr>
      <w:b/>
      <w:sz w:val="28"/>
    </w:rPr>
  </w:style>
  <w:style w:type="paragraph" w:customStyle="1" w:styleId="Title1">
    <w:name w:val="Title 1"/>
    <w:basedOn w:val="Source"/>
    <w:next w:val="Normal"/>
    <w:uiPriority w:val="1"/>
    <w:qFormat/>
    <w:pPr>
      <w:spacing w:before="240"/>
    </w:pPr>
    <w:rPr>
      <w:b w:val="0"/>
      <w:caps/>
    </w:rPr>
  </w:style>
  <w:style w:type="paragraph" w:customStyle="1" w:styleId="Title2">
    <w:name w:val="Title 2"/>
    <w:basedOn w:val="Source"/>
    <w:next w:val="Normal"/>
    <w:qFormat/>
    <w:pPr>
      <w:overflowPunct/>
      <w:autoSpaceDE/>
      <w:autoSpaceDN/>
      <w:adjustRightInd/>
      <w:spacing w:before="480"/>
      <w:textAlignment w:val="auto"/>
    </w:pPr>
    <w:rPr>
      <w:b w:val="0"/>
      <w:caps/>
    </w:rPr>
  </w:style>
  <w:style w:type="paragraph" w:customStyle="1" w:styleId="Title3">
    <w:name w:val="Title 3"/>
    <w:basedOn w:val="Title2"/>
    <w:next w:val="Normal"/>
    <w:uiPriority w:val="1"/>
    <w:qFormat/>
    <w:pPr>
      <w:spacing w:before="240"/>
    </w:pPr>
    <w:rPr>
      <w:caps w:val="0"/>
    </w:rPr>
  </w:style>
  <w:style w:type="paragraph" w:customStyle="1" w:styleId="Title4">
    <w:name w:val="Title 4"/>
    <w:basedOn w:val="Title3"/>
    <w:next w:val="Heading1"/>
    <w:uiPriority w:val="1"/>
    <w:qFormat/>
    <w:rPr>
      <w:b/>
    </w:rPr>
  </w:style>
  <w:style w:type="paragraph" w:customStyle="1" w:styleId="Tabletext">
    <w:name w:val="Table_text"/>
    <w:basedOn w:val="Normal"/>
    <w:qFormat/>
    <w:pPr>
      <w:tabs>
        <w:tab w:val="left" w:pos="284"/>
        <w:tab w:val="left" w:pos="851"/>
        <w:tab w:val="left" w:pos="1418"/>
        <w:tab w:val="left" w:pos="1985"/>
        <w:tab w:val="left" w:pos="2552"/>
        <w:tab w:val="left" w:pos="3119"/>
        <w:tab w:val="left" w:pos="3402"/>
        <w:tab w:val="left" w:pos="3686"/>
        <w:tab w:val="left" w:pos="3969"/>
      </w:tabs>
      <w:spacing w:before="40" w:after="40"/>
    </w:pPr>
    <w:rPr>
      <w:sz w:val="22"/>
    </w:rPr>
  </w:style>
  <w:style w:type="paragraph" w:customStyle="1" w:styleId="Tabletitle">
    <w:name w:val="Table_title"/>
    <w:basedOn w:val="Normal"/>
    <w:next w:val="Tabletext"/>
    <w:qFormat/>
    <w:pPr>
      <w:keepNext/>
      <w:keepLines/>
      <w:spacing w:after="120"/>
      <w:jc w:val="center"/>
    </w:pPr>
    <w:rPr>
      <w:b/>
      <w:sz w:val="22"/>
    </w:rPr>
  </w:style>
  <w:style w:type="paragraph" w:customStyle="1" w:styleId="Headingi">
    <w:name w:val="Heading_i"/>
    <w:basedOn w:val="Normal"/>
    <w:next w:val="Normal"/>
    <w:qFormat/>
    <w:pPr>
      <w:spacing w:before="160"/>
    </w:pPr>
    <w:rPr>
      <w:i/>
    </w:rPr>
  </w:style>
  <w:style w:type="paragraph" w:customStyle="1" w:styleId="Note">
    <w:name w:val="Note"/>
    <w:basedOn w:val="Normal"/>
    <w:qFormat/>
    <w:pPr>
      <w:tabs>
        <w:tab w:val="left" w:pos="284"/>
      </w:tabs>
      <w:spacing w:before="80"/>
    </w:pPr>
  </w:style>
  <w:style w:type="paragraph" w:customStyle="1" w:styleId="Part1">
    <w:name w:val="Part_1"/>
    <w:basedOn w:val="Section1"/>
    <w:next w:val="Section1"/>
    <w:uiPriority w:val="1"/>
    <w:qFormat/>
  </w:style>
  <w:style w:type="paragraph" w:customStyle="1" w:styleId="PartNo">
    <w:name w:val="Part_No"/>
    <w:basedOn w:val="AnnexNo"/>
    <w:next w:val="Normal"/>
    <w:uiPriority w:val="1"/>
    <w:qFormat/>
  </w:style>
  <w:style w:type="paragraph" w:customStyle="1" w:styleId="Partref">
    <w:name w:val="Part_ref"/>
    <w:basedOn w:val="Annexref"/>
    <w:next w:val="Normal"/>
    <w:uiPriority w:val="1"/>
    <w:qFormat/>
  </w:style>
  <w:style w:type="paragraph" w:customStyle="1" w:styleId="Parttitle">
    <w:name w:val="Part_title"/>
    <w:basedOn w:val="Annextitle"/>
    <w:next w:val="Normalaftertitle"/>
    <w:uiPriority w:val="1"/>
    <w:qFormat/>
  </w:style>
  <w:style w:type="paragraph" w:customStyle="1" w:styleId="Recdate">
    <w:name w:val="Rec_date"/>
    <w:basedOn w:val="Normal"/>
    <w:next w:val="Normalaftertitle"/>
    <w:uiPriority w:val="1"/>
    <w:qFormat/>
    <w:pPr>
      <w:keepNext/>
      <w:keepLines/>
      <w:jc w:val="right"/>
    </w:pPr>
    <w:rPr>
      <w:sz w:val="22"/>
    </w:rPr>
  </w:style>
  <w:style w:type="paragraph" w:customStyle="1" w:styleId="RecNo">
    <w:name w:val="Rec_No"/>
    <w:basedOn w:val="Heading2"/>
    <w:next w:val="Normal"/>
    <w:qFormat/>
    <w:pPr>
      <w:spacing w:before="480"/>
      <w:jc w:val="center"/>
    </w:pPr>
    <w:rPr>
      <w:caps/>
      <w:sz w:val="28"/>
    </w:rPr>
  </w:style>
  <w:style w:type="paragraph" w:customStyle="1" w:styleId="Rectitle">
    <w:name w:val="Rec_title"/>
    <w:basedOn w:val="RecNo"/>
    <w:next w:val="Normal"/>
    <w:qFormat/>
    <w:pPr>
      <w:spacing w:before="240"/>
    </w:pPr>
    <w:rPr>
      <w:b/>
      <w:caps w:val="0"/>
    </w:rPr>
  </w:style>
  <w:style w:type="paragraph" w:customStyle="1" w:styleId="ResNo">
    <w:name w:val="Res_No"/>
    <w:basedOn w:val="Heading2"/>
    <w:next w:val="Normal"/>
    <w:link w:val="ResNoChar"/>
    <w:qFormat/>
    <w:pPr>
      <w:jc w:val="center"/>
    </w:pPr>
    <w:rPr>
      <w:sz w:val="28"/>
    </w:rPr>
  </w:style>
  <w:style w:type="paragraph" w:customStyle="1" w:styleId="Restitle">
    <w:name w:val="Res_title"/>
    <w:basedOn w:val="Heading2"/>
    <w:next w:val="Normal"/>
    <w:link w:val="RestitleChar"/>
    <w:qFormat/>
    <w:pPr>
      <w:tabs>
        <w:tab w:val="clear" w:pos="1134"/>
        <w:tab w:val="clear" w:pos="1871"/>
        <w:tab w:val="clear" w:pos="2268"/>
      </w:tabs>
      <w:jc w:val="center"/>
    </w:pPr>
    <w:rPr>
      <w:sz w:val="28"/>
    </w:rPr>
  </w:style>
  <w:style w:type="paragraph" w:customStyle="1" w:styleId="AppArtNo">
    <w:name w:val="App_Art_No"/>
    <w:basedOn w:val="ArtNo"/>
    <w:uiPriority w:val="1"/>
    <w:qFormat/>
  </w:style>
  <w:style w:type="paragraph" w:customStyle="1" w:styleId="AppArttitle">
    <w:name w:val="App_Art_title"/>
    <w:basedOn w:val="Arttitle"/>
    <w:uiPriority w:val="1"/>
    <w:qFormat/>
  </w:style>
  <w:style w:type="paragraph" w:styleId="ListParagraph">
    <w:name w:val="List Paragraph"/>
    <w:basedOn w:val="Normal"/>
    <w:link w:val="ListParagraphChar"/>
    <w:qFormat/>
    <w:pPr>
      <w:ind w:left="720"/>
      <w:contextualSpacing/>
    </w:pPr>
  </w:style>
  <w:style w:type="paragraph" w:customStyle="1" w:styleId="Opiniontitle">
    <w:name w:val="Opinion_title"/>
    <w:basedOn w:val="Rectitle"/>
    <w:next w:val="Normalaftertitle"/>
    <w:uiPriority w:val="1"/>
    <w:qFormat/>
  </w:style>
  <w:style w:type="paragraph" w:customStyle="1" w:styleId="OpinionNo">
    <w:name w:val="Opinion_No"/>
    <w:basedOn w:val="RecNo"/>
    <w:next w:val="Opiniontitle"/>
    <w:uiPriority w:val="1"/>
    <w:qFormat/>
  </w:style>
  <w:style w:type="paragraph" w:customStyle="1" w:styleId="Volumetitle">
    <w:name w:val="Volume_title"/>
    <w:basedOn w:val="Heading1"/>
    <w:qFormat/>
    <w:pPr>
      <w:tabs>
        <w:tab w:val="clear" w:pos="1134"/>
        <w:tab w:val="clear" w:pos="2268"/>
      </w:tabs>
      <w:overflowPunct/>
      <w:autoSpaceDE/>
      <w:autoSpaceDN/>
      <w:adjustRightInd/>
      <w:spacing w:before="0"/>
      <w:jc w:val="center"/>
      <w:textAlignment w:val="auto"/>
    </w:pPr>
    <w:rPr>
      <w:b w:val="0"/>
      <w:bCs/>
      <w:sz w:val="56"/>
      <w:szCs w:val="48"/>
    </w:rPr>
  </w:style>
  <w:style w:type="character" w:customStyle="1" w:styleId="BalloonTextChar">
    <w:name w:val="Balloon Text Char"/>
    <w:basedOn w:val="DefaultParagraphFont"/>
    <w:link w:val="BalloonText"/>
    <w:qFormat/>
    <w:rPr>
      <w:rFonts w:ascii="Tahoma" w:hAnsi="Tahoma" w:cs="Tahoma"/>
      <w:sz w:val="16"/>
      <w:szCs w:val="16"/>
      <w:lang w:val="en-GB" w:eastAsia="en-US"/>
    </w:rPr>
  </w:style>
  <w:style w:type="paragraph" w:customStyle="1" w:styleId="Committee">
    <w:name w:val="Committee"/>
    <w:basedOn w:val="Normal"/>
    <w:uiPriority w:val="1"/>
    <w:qFormat/>
    <w:pPr>
      <w:framePr w:hSpace="180" w:wrap="around" w:hAnchor="margin" w:y="-675"/>
      <w:tabs>
        <w:tab w:val="left" w:pos="851"/>
      </w:tabs>
      <w:spacing w:before="0" w:line="240" w:lineRule="atLeast"/>
    </w:pPr>
    <w:rPr>
      <w:rFonts w:cstheme="minorHAnsi"/>
      <w:b/>
      <w:szCs w:val="24"/>
    </w:rPr>
  </w:style>
  <w:style w:type="character" w:customStyle="1" w:styleId="NormalaftertitleChar">
    <w:name w:val="Normal after title Char"/>
    <w:basedOn w:val="DefaultParagraphFont"/>
    <w:link w:val="Normalaftertitle"/>
    <w:qFormat/>
    <w:locked/>
    <w:rPr>
      <w:rFonts w:asciiTheme="minorHAnsi" w:hAnsiTheme="minorHAnsi"/>
      <w:sz w:val="24"/>
      <w:lang w:val="en-GB"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DeclNo">
    <w:name w:val="Decl_No"/>
    <w:basedOn w:val="AnnexNo"/>
    <w:uiPriority w:val="1"/>
    <w:qFormat/>
    <w:rPr>
      <w:rFonts w:eastAsia="SimSun"/>
      <w:lang w:val="en-US"/>
    </w:rPr>
  </w:style>
  <w:style w:type="character" w:customStyle="1" w:styleId="cf01">
    <w:name w:val="cf01"/>
    <w:basedOn w:val="DefaultParagraphFont"/>
    <w:qFormat/>
    <w:rPr>
      <w:rFonts w:ascii="Segoe UI" w:hAnsi="Segoe UI" w:cs="Segoe UI" w:hint="default"/>
      <w:sz w:val="18"/>
      <w:szCs w:val="18"/>
    </w:rPr>
  </w:style>
  <w:style w:type="character" w:customStyle="1" w:styleId="href">
    <w:name w:val="href"/>
    <w:basedOn w:val="DefaultParagraphFont"/>
    <w:qFormat/>
    <w:rPr>
      <w:color w:val="auto"/>
    </w:rPr>
  </w:style>
  <w:style w:type="character" w:customStyle="1" w:styleId="normaltextrun">
    <w:name w:val="normaltextrun"/>
    <w:basedOn w:val="DefaultParagraphFont"/>
    <w:uiPriority w:val="1"/>
    <w:qFormat/>
  </w:style>
  <w:style w:type="character" w:customStyle="1" w:styleId="eop">
    <w:name w:val="eop"/>
    <w:basedOn w:val="DefaultParagraphFont"/>
    <w:uiPriority w:val="1"/>
    <w:qFormat/>
  </w:style>
  <w:style w:type="character" w:customStyle="1" w:styleId="hps">
    <w:name w:val="hps"/>
    <w:basedOn w:val="DefaultParagraphFont"/>
    <w:uiPriority w:val="1"/>
    <w:qFormat/>
  </w:style>
  <w:style w:type="character" w:customStyle="1" w:styleId="bumpedfont15">
    <w:name w:val="bumpedfont15"/>
    <w:basedOn w:val="DefaultParagraphFont"/>
    <w:uiPriority w:val="1"/>
    <w:qFormat/>
  </w:style>
  <w:style w:type="paragraph" w:customStyle="1" w:styleId="StyleTableheadAuto">
    <w:name w:val="Style Table_head + Auto"/>
    <w:basedOn w:val="Tablehead"/>
    <w:uiPriority w:val="1"/>
    <w:qFormat/>
    <w:rPr>
      <w:sz w:val="22"/>
    </w:rPr>
  </w:style>
  <w:style w:type="paragraph" w:customStyle="1" w:styleId="StyleTabletextLeft">
    <w:name w:val="Style Table_text + Left"/>
    <w:basedOn w:val="Tabletext"/>
    <w:uiPriority w:val="1"/>
    <w:qFormat/>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EndnoteTextChar">
    <w:name w:val="Endnote Text Char"/>
    <w:basedOn w:val="DefaultParagraphFont"/>
    <w:link w:val="EndnoteText"/>
    <w:qFormat/>
    <w:rPr>
      <w:rFonts w:asciiTheme="minorHAnsi" w:hAnsiTheme="minorHAnsi"/>
      <w:lang w:val="en-GB" w:eastAsia="en-US"/>
    </w:rPr>
  </w:style>
  <w:style w:type="paragraph" w:customStyle="1" w:styleId="carina-rte-public-draftstyledefault-block">
    <w:name w:val="carina-rte-public-draftstyledefault-block"/>
    <w:basedOn w:val="Normal"/>
    <w:uiPriority w:val="1"/>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character" w:customStyle="1" w:styleId="BodyTextChar">
    <w:name w:val="Body Text Char"/>
    <w:basedOn w:val="DefaultParagraphFont"/>
    <w:link w:val="BodyText"/>
    <w:uiPriority w:val="99"/>
    <w:qFormat/>
    <w:rPr>
      <w:rFonts w:asciiTheme="minorHAnsi" w:hAnsiTheme="minorHAnsi" w:cstheme="minorHAnsi"/>
      <w:color w:val="000000" w:themeColor="text1"/>
      <w:sz w:val="24"/>
      <w:szCs w:val="24"/>
      <w:lang w:eastAsia="en-GB"/>
    </w:rPr>
  </w:style>
  <w:style w:type="character" w:customStyle="1" w:styleId="ListParagraphChar">
    <w:name w:val="List Paragraph Char"/>
    <w:basedOn w:val="DefaultParagraphFont"/>
    <w:link w:val="ListParagraph"/>
    <w:uiPriority w:val="34"/>
    <w:qFormat/>
    <w:locked/>
    <w:rPr>
      <w:rFonts w:asciiTheme="minorHAnsi" w:hAnsiTheme="minorHAnsi"/>
      <w:sz w:val="24"/>
      <w:lang w:val="en-GB" w:eastAsia="en-US"/>
    </w:rPr>
  </w:style>
  <w:style w:type="paragraph" w:customStyle="1" w:styleId="Colloquy1">
    <w:name w:val="Colloquy 1"/>
    <w:basedOn w:val="Normal"/>
    <w:next w:val="Normal"/>
    <w:uiPriority w:val="99"/>
    <w:qFormat/>
    <w:pPr>
      <w:widowControl w:val="0"/>
      <w:tabs>
        <w:tab w:val="clear" w:pos="1134"/>
        <w:tab w:val="clear" w:pos="1871"/>
        <w:tab w:val="clear" w:pos="2268"/>
        <w:tab w:val="left" w:pos="2160"/>
        <w:tab w:val="left" w:pos="2880"/>
        <w:tab w:val="left" w:pos="3600"/>
        <w:tab w:val="left" w:pos="4320"/>
        <w:tab w:val="left" w:pos="5040"/>
        <w:tab w:val="left" w:pos="5760"/>
        <w:tab w:val="left" w:pos="6480"/>
        <w:tab w:val="left" w:pos="7200"/>
        <w:tab w:val="left" w:pos="7920"/>
        <w:tab w:val="left" w:pos="8640"/>
      </w:tabs>
      <w:overflowPunct/>
      <w:spacing w:before="0"/>
      <w:ind w:hanging="1"/>
      <w:textAlignment w:val="auto"/>
    </w:pPr>
    <w:rPr>
      <w:rFonts w:ascii="Courier New" w:eastAsiaTheme="minorEastAsia" w:hAnsi="Courier New" w:cs="Courier New"/>
      <w:szCs w:val="24"/>
      <w:lang w:val="en-US"/>
    </w:rPr>
  </w:style>
  <w:style w:type="character" w:customStyle="1" w:styleId="enumlev1Char">
    <w:name w:val="enumlev1 Char"/>
    <w:basedOn w:val="DefaultParagraphFont"/>
    <w:link w:val="enumlev1"/>
    <w:qFormat/>
    <w:locked/>
    <w:rPr>
      <w:rFonts w:asciiTheme="minorHAnsi" w:hAnsiTheme="minorHAnsi"/>
      <w:sz w:val="24"/>
      <w:lang w:val="en-GB" w:eastAsia="en-US"/>
    </w:rPr>
  </w:style>
  <w:style w:type="character" w:customStyle="1" w:styleId="CEOHeader1Char">
    <w:name w:val="CEO_Header1 Char"/>
    <w:basedOn w:val="DefaultParagraphFont"/>
    <w:link w:val="CEOHeader1"/>
    <w:qFormat/>
    <w:locked/>
    <w:rPr>
      <w:rFonts w:ascii="Verdana" w:hAnsi="Verdana" w:cs="Simplified Arabic"/>
      <w:b/>
      <w:bCs/>
      <w:sz w:val="19"/>
      <w:szCs w:val="19"/>
    </w:rPr>
  </w:style>
  <w:style w:type="paragraph" w:customStyle="1" w:styleId="CEOHeader1">
    <w:name w:val="CEO_Header1"/>
    <w:basedOn w:val="Normal"/>
    <w:link w:val="CEOHeader1Char"/>
    <w:uiPriority w:val="1"/>
    <w:qFormat/>
    <w:pPr>
      <w:keepNext/>
      <w:tabs>
        <w:tab w:val="clear" w:pos="1134"/>
        <w:tab w:val="clear" w:pos="1871"/>
        <w:tab w:val="clear" w:pos="2268"/>
        <w:tab w:val="left" w:pos="794"/>
        <w:tab w:val="left" w:pos="1191"/>
        <w:tab w:val="left" w:pos="1588"/>
        <w:tab w:val="left" w:pos="1985"/>
      </w:tabs>
      <w:spacing w:before="200" w:after="80" w:line="276" w:lineRule="auto"/>
      <w:textAlignment w:val="auto"/>
    </w:pPr>
    <w:rPr>
      <w:rFonts w:ascii="Verdana" w:hAnsi="Verdana" w:cs="Simplified Arabic"/>
      <w:b/>
      <w:bCs/>
      <w:sz w:val="19"/>
      <w:szCs w:val="19"/>
      <w:lang w:val="en-US" w:eastAsia="zh-CN"/>
    </w:rPr>
  </w:style>
  <w:style w:type="paragraph" w:customStyle="1" w:styleId="share-listitem">
    <w:name w:val="share-list__item"/>
    <w:basedOn w:val="Normal"/>
    <w:uiPriority w:val="99"/>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paragraph" w:customStyle="1" w:styleId="Colloquy">
    <w:name w:val="Colloquy"/>
    <w:basedOn w:val="Normal"/>
    <w:next w:val="Normal"/>
    <w:uiPriority w:val="99"/>
    <w:qFormat/>
    <w:pPr>
      <w:widowControl w:val="0"/>
      <w:tabs>
        <w:tab w:val="clear" w:pos="1134"/>
        <w:tab w:val="clear" w:pos="1871"/>
        <w:tab w:val="clear" w:pos="2268"/>
      </w:tabs>
      <w:overflowPunct/>
      <w:spacing w:before="0" w:line="528" w:lineRule="atLeast"/>
      <w:ind w:left="144" w:firstLine="576"/>
      <w:textAlignment w:val="auto"/>
    </w:pPr>
    <w:rPr>
      <w:rFonts w:ascii="Arial" w:eastAsiaTheme="minorEastAsia" w:hAnsi="Arial" w:cs="Arial"/>
      <w:szCs w:val="24"/>
      <w:lang w:val="en-US"/>
    </w:rPr>
  </w:style>
  <w:style w:type="paragraph" w:customStyle="1" w:styleId="Revision1">
    <w:name w:val="Revision1"/>
    <w:hidden/>
    <w:uiPriority w:val="99"/>
    <w:semiHidden/>
    <w:qFormat/>
    <w:rPr>
      <w:rFonts w:asciiTheme="minorHAnsi" w:eastAsia="Times New Roman" w:hAnsiTheme="minorHAnsi"/>
      <w:sz w:val="24"/>
      <w:lang w:val="en-GB" w:eastAsia="en-US"/>
    </w:rPr>
  </w:style>
  <w:style w:type="character" w:customStyle="1" w:styleId="CommentTextChar">
    <w:name w:val="Comment Text Char"/>
    <w:basedOn w:val="DefaultParagraphFont"/>
    <w:link w:val="CommentText"/>
    <w:qFormat/>
    <w:rPr>
      <w:rFonts w:asciiTheme="minorHAnsi" w:hAnsiTheme="minorHAnsi"/>
      <w:lang w:val="en-GB" w:eastAsia="en-US"/>
    </w:rPr>
  </w:style>
  <w:style w:type="character" w:customStyle="1" w:styleId="CommentSubjectChar">
    <w:name w:val="Comment Subject Char"/>
    <w:basedOn w:val="CommentTextChar"/>
    <w:link w:val="CommentSubject"/>
    <w:qFormat/>
    <w:rPr>
      <w:rFonts w:asciiTheme="minorHAnsi" w:hAnsiTheme="minorHAnsi"/>
      <w:b/>
      <w:bCs/>
      <w:lang w:val="en-GB" w:eastAsia="en-US"/>
    </w:rPr>
  </w:style>
  <w:style w:type="paragraph" w:customStyle="1" w:styleId="Headingb0">
    <w:name w:val="Heading b"/>
    <w:basedOn w:val="Normal"/>
    <w:uiPriority w:val="1"/>
    <w:qFormat/>
  </w:style>
  <w:style w:type="paragraph" w:customStyle="1" w:styleId="paragraph">
    <w:name w:val="paragraph"/>
    <w:basedOn w:val="Normal"/>
    <w:uiPriority w:val="1"/>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paragraph" w:customStyle="1" w:styleId="pf0">
    <w:name w:val="pf0"/>
    <w:basedOn w:val="Normal"/>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character" w:customStyle="1" w:styleId="cf11">
    <w:name w:val="cf11"/>
    <w:basedOn w:val="DefaultParagraphFont"/>
    <w:uiPriority w:val="1"/>
    <w:qFormat/>
    <w:rPr>
      <w:rFonts w:ascii="Segoe UI" w:hAnsi="Segoe UI" w:cs="Segoe UI" w:hint="default"/>
      <w:sz w:val="18"/>
      <w:szCs w:val="18"/>
      <w:shd w:val="clear" w:color="auto" w:fill="FFFFFF"/>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paragraph" w:customStyle="1" w:styleId="annexNoTitlecolor">
    <w:name w:val="annex_No&amp;Titlecolor"/>
    <w:basedOn w:val="Normal"/>
    <w:uiPriority w:val="1"/>
    <w:qFormat/>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Batang" w:cs="Times New Roman Bold"/>
      <w:b/>
      <w:color w:val="4A442A"/>
      <w:sz w:val="34"/>
    </w:rPr>
  </w:style>
  <w:style w:type="paragraph" w:customStyle="1" w:styleId="headingbcolor">
    <w:name w:val="heading_bcolor"/>
    <w:basedOn w:val="Normal"/>
    <w:uiPriority w:val="1"/>
    <w:qFormat/>
    <w:pPr>
      <w:keepNext/>
      <w:tabs>
        <w:tab w:val="clear" w:pos="1134"/>
        <w:tab w:val="clear" w:pos="1871"/>
        <w:tab w:val="clear" w:pos="2268"/>
        <w:tab w:val="left" w:pos="794"/>
        <w:tab w:val="left" w:pos="1191"/>
        <w:tab w:val="left" w:pos="1588"/>
        <w:tab w:val="left" w:pos="1985"/>
      </w:tabs>
      <w:spacing w:before="160"/>
    </w:pPr>
    <w:rPr>
      <w:rFonts w:eastAsia="Batang"/>
      <w:b/>
      <w:color w:val="314999"/>
      <w:sz w:val="30"/>
    </w:rPr>
  </w:style>
  <w:style w:type="paragraph" w:customStyle="1" w:styleId="Default">
    <w:name w:val="Default"/>
    <w:basedOn w:val="Normal"/>
    <w:uiPriority w:val="1"/>
    <w:qFormat/>
    <w:pPr>
      <w:tabs>
        <w:tab w:val="clear" w:pos="1134"/>
        <w:tab w:val="clear" w:pos="1871"/>
        <w:tab w:val="clear" w:pos="2268"/>
      </w:tabs>
      <w:overflowPunct/>
      <w:adjustRightInd/>
      <w:spacing w:before="0"/>
      <w:textAlignment w:val="auto"/>
    </w:pPr>
    <w:rPr>
      <w:rFonts w:ascii="Calibri" w:eastAsiaTheme="minorHAnsi" w:hAnsi="Calibri" w:cs="Calibri"/>
      <w:color w:val="000000"/>
      <w:szCs w:val="24"/>
    </w:rPr>
  </w:style>
  <w:style w:type="character" w:customStyle="1" w:styleId="Heading1Char">
    <w:name w:val="Heading 1 Char"/>
    <w:basedOn w:val="DefaultParagraphFont"/>
    <w:link w:val="Heading1"/>
    <w:qFormat/>
    <w:rPr>
      <w:rFonts w:asciiTheme="minorHAnsi" w:hAnsiTheme="minorHAnsi"/>
      <w:b/>
      <w:sz w:val="28"/>
      <w:lang w:val="en-GB" w:eastAsia="en-US"/>
    </w:rPr>
  </w:style>
  <w:style w:type="character" w:customStyle="1" w:styleId="Heading2Char">
    <w:name w:val="Heading 2 Char"/>
    <w:basedOn w:val="DefaultParagraphFont"/>
    <w:link w:val="Heading2"/>
    <w:qFormat/>
    <w:rPr>
      <w:rFonts w:asciiTheme="minorHAnsi" w:hAnsiTheme="minorHAnsi"/>
      <w:color w:val="1F497D" w:themeColor="text2"/>
      <w:sz w:val="26"/>
      <w:lang w:val="en-GB" w:eastAsia="en-US"/>
    </w:rPr>
  </w:style>
  <w:style w:type="character" w:customStyle="1" w:styleId="Heading3Char">
    <w:name w:val="Heading 3 Char"/>
    <w:basedOn w:val="DefaultParagraphFont"/>
    <w:link w:val="Heading3"/>
    <w:qFormat/>
    <w:rPr>
      <w:rFonts w:asciiTheme="minorHAnsi" w:hAnsiTheme="minorHAnsi"/>
      <w:b/>
      <w:sz w:val="24"/>
      <w:lang w:val="en-GB" w:eastAsia="en-US"/>
    </w:rPr>
  </w:style>
  <w:style w:type="character" w:customStyle="1" w:styleId="Heading4Char">
    <w:name w:val="Heading 4 Char"/>
    <w:basedOn w:val="DefaultParagraphFont"/>
    <w:link w:val="Heading4"/>
    <w:qFormat/>
    <w:rPr>
      <w:rFonts w:asciiTheme="minorHAnsi" w:hAnsiTheme="minorHAnsi" w:cs="Times New Roman Bold"/>
      <w:b/>
      <w:i/>
      <w:iCs/>
      <w:sz w:val="24"/>
      <w:lang w:val="en-GB" w:eastAsia="en-US"/>
    </w:rPr>
  </w:style>
  <w:style w:type="character" w:customStyle="1" w:styleId="Heading5Char">
    <w:name w:val="Heading 5 Char"/>
    <w:basedOn w:val="DefaultParagraphFont"/>
    <w:link w:val="Heading5"/>
    <w:qFormat/>
    <w:rPr>
      <w:rFonts w:asciiTheme="minorHAnsi" w:hAnsiTheme="minorHAnsi"/>
      <w:b/>
      <w:sz w:val="24"/>
      <w:lang w:val="en-GB" w:eastAsia="en-US"/>
    </w:rPr>
  </w:style>
  <w:style w:type="character" w:customStyle="1" w:styleId="Heading6Char">
    <w:name w:val="Heading 6 Char"/>
    <w:basedOn w:val="DefaultParagraphFont"/>
    <w:link w:val="Heading6"/>
    <w:qFormat/>
    <w:rPr>
      <w:rFonts w:asciiTheme="minorHAnsi" w:hAnsiTheme="minorHAnsi"/>
      <w:b/>
      <w:sz w:val="24"/>
      <w:lang w:val="en-GB" w:eastAsia="en-US"/>
    </w:rPr>
  </w:style>
  <w:style w:type="character" w:customStyle="1" w:styleId="Heading7Char">
    <w:name w:val="Heading 7 Char"/>
    <w:basedOn w:val="DefaultParagraphFont"/>
    <w:link w:val="Heading7"/>
    <w:qFormat/>
    <w:rPr>
      <w:rFonts w:asciiTheme="minorHAnsi" w:hAnsiTheme="minorHAnsi"/>
      <w:b/>
      <w:sz w:val="24"/>
      <w:lang w:val="en-GB" w:eastAsia="en-US"/>
    </w:rPr>
  </w:style>
  <w:style w:type="character" w:customStyle="1" w:styleId="Heading8Char">
    <w:name w:val="Heading 8 Char"/>
    <w:basedOn w:val="DefaultParagraphFont"/>
    <w:link w:val="Heading8"/>
    <w:qFormat/>
    <w:rPr>
      <w:rFonts w:asciiTheme="minorHAnsi" w:hAnsiTheme="minorHAnsi"/>
      <w:b/>
      <w:sz w:val="24"/>
      <w:lang w:val="en-GB" w:eastAsia="en-US"/>
    </w:rPr>
  </w:style>
  <w:style w:type="character" w:customStyle="1" w:styleId="Heading9Char">
    <w:name w:val="Heading 9 Char"/>
    <w:basedOn w:val="DefaultParagraphFont"/>
    <w:link w:val="Heading9"/>
    <w:qFormat/>
    <w:rPr>
      <w:rFonts w:asciiTheme="minorHAnsi" w:hAnsiTheme="minorHAnsi"/>
      <w:b/>
      <w:sz w:val="24"/>
      <w:lang w:val="en-GB" w:eastAsia="en-US"/>
    </w:rPr>
  </w:style>
  <w:style w:type="character" w:customStyle="1" w:styleId="enumlev2Char">
    <w:name w:val="enumlev2 Char"/>
    <w:basedOn w:val="enumlev1Char"/>
    <w:link w:val="enumlev2"/>
    <w:qFormat/>
    <w:rPr>
      <w:rFonts w:asciiTheme="minorHAnsi" w:hAnsiTheme="minorHAnsi"/>
      <w:sz w:val="24"/>
      <w:lang w:val="en-GB" w:eastAsia="en-US"/>
    </w:rPr>
  </w:style>
  <w:style w:type="character" w:customStyle="1" w:styleId="AnnexNoChar">
    <w:name w:val="Annex_No Char"/>
    <w:basedOn w:val="DefaultParagraphFont"/>
    <w:link w:val="AnnexNo"/>
    <w:qFormat/>
    <w:rPr>
      <w:rFonts w:asciiTheme="minorHAnsi" w:hAnsiTheme="minorHAnsi"/>
      <w:caps/>
      <w:sz w:val="28"/>
      <w:lang w:val="en-GB" w:eastAsia="en-US"/>
    </w:rPr>
  </w:style>
  <w:style w:type="paragraph" w:customStyle="1" w:styleId="Reftitle">
    <w:name w:val="Ref_title"/>
    <w:basedOn w:val="Normal"/>
    <w:next w:val="Reftext"/>
    <w:uiPriority w:val="1"/>
    <w:qFormat/>
    <w:pPr>
      <w:tabs>
        <w:tab w:val="clear" w:pos="1134"/>
        <w:tab w:val="clear" w:pos="1871"/>
        <w:tab w:val="clear" w:pos="2268"/>
        <w:tab w:val="left" w:pos="794"/>
        <w:tab w:val="left" w:pos="1191"/>
        <w:tab w:val="left" w:pos="1588"/>
        <w:tab w:val="left" w:pos="1985"/>
      </w:tabs>
      <w:spacing w:before="480"/>
      <w:jc w:val="center"/>
    </w:pPr>
    <w:rPr>
      <w:rFonts w:eastAsia="Batang"/>
      <w:caps/>
      <w:sz w:val="30"/>
    </w:rPr>
  </w:style>
  <w:style w:type="paragraph" w:customStyle="1" w:styleId="Reftext">
    <w:name w:val="Ref_text"/>
    <w:basedOn w:val="Normal"/>
    <w:uiPriority w:val="1"/>
    <w:qFormat/>
    <w:pPr>
      <w:tabs>
        <w:tab w:val="clear" w:pos="1134"/>
        <w:tab w:val="clear" w:pos="1871"/>
        <w:tab w:val="clear" w:pos="2268"/>
        <w:tab w:val="left" w:pos="794"/>
        <w:tab w:val="left" w:pos="1191"/>
        <w:tab w:val="left" w:pos="1588"/>
        <w:tab w:val="left" w:pos="1985"/>
      </w:tabs>
      <w:ind w:left="794" w:hanging="794"/>
    </w:pPr>
    <w:rPr>
      <w:rFonts w:eastAsia="Batang"/>
      <w:sz w:val="30"/>
    </w:rPr>
  </w:style>
  <w:style w:type="character" w:customStyle="1" w:styleId="CallChar">
    <w:name w:val="Call Char"/>
    <w:basedOn w:val="DefaultParagraphFont"/>
    <w:link w:val="Call"/>
    <w:qFormat/>
    <w:locked/>
    <w:rPr>
      <w:rFonts w:asciiTheme="minorHAnsi" w:hAnsiTheme="minorHAnsi"/>
      <w:i/>
      <w:sz w:val="24"/>
      <w:lang w:val="en-GB" w:eastAsia="en-US"/>
    </w:rPr>
  </w:style>
  <w:style w:type="paragraph" w:customStyle="1" w:styleId="toc0">
    <w:name w:val="toc 0"/>
    <w:basedOn w:val="Normal"/>
    <w:next w:val="TOC1"/>
    <w:uiPriority w:val="1"/>
    <w:qFormat/>
    <w:pPr>
      <w:tabs>
        <w:tab w:val="clear" w:pos="1134"/>
        <w:tab w:val="clear" w:pos="1871"/>
        <w:tab w:val="clear" w:pos="2268"/>
        <w:tab w:val="right" w:pos="9781"/>
      </w:tabs>
    </w:pPr>
    <w:rPr>
      <w:rFonts w:eastAsia="Batang"/>
      <w:b/>
      <w:sz w:val="30"/>
    </w:rPr>
  </w:style>
  <w:style w:type="paragraph" w:customStyle="1" w:styleId="Part">
    <w:name w:val="Part"/>
    <w:basedOn w:val="Normal"/>
    <w:next w:val="Normal"/>
    <w:uiPriority w:val="1"/>
    <w:qFormat/>
    <w:pPr>
      <w:tabs>
        <w:tab w:val="clear" w:pos="1134"/>
        <w:tab w:val="clear" w:pos="1871"/>
        <w:tab w:val="clear" w:pos="2268"/>
        <w:tab w:val="left" w:pos="794"/>
        <w:tab w:val="left" w:pos="1191"/>
        <w:tab w:val="left" w:pos="1588"/>
        <w:tab w:val="left" w:pos="1985"/>
      </w:tabs>
      <w:spacing w:before="600"/>
      <w:jc w:val="center"/>
    </w:pPr>
    <w:rPr>
      <w:rFonts w:eastAsia="Batang"/>
      <w:caps/>
      <w:sz w:val="28"/>
    </w:rPr>
  </w:style>
  <w:style w:type="character" w:customStyle="1" w:styleId="RestitleChar">
    <w:name w:val="Res_title Char"/>
    <w:basedOn w:val="DefaultParagraphFont"/>
    <w:link w:val="Restitle"/>
    <w:qFormat/>
    <w:rPr>
      <w:rFonts w:asciiTheme="minorHAnsi" w:hAnsiTheme="minorHAnsi"/>
      <w:b/>
      <w:sz w:val="28"/>
      <w:lang w:val="en-GB" w:eastAsia="en-US"/>
    </w:rPr>
  </w:style>
  <w:style w:type="character" w:customStyle="1" w:styleId="ResNoChar">
    <w:name w:val="Res_No Char"/>
    <w:basedOn w:val="DefaultParagraphFont"/>
    <w:link w:val="ResNo"/>
    <w:qFormat/>
    <w:rPr>
      <w:rFonts w:asciiTheme="minorHAnsi" w:hAnsiTheme="minorHAnsi"/>
      <w:sz w:val="28"/>
      <w:lang w:val="en-GB" w:eastAsia="en-US"/>
    </w:rPr>
  </w:style>
  <w:style w:type="paragraph" w:customStyle="1" w:styleId="Section10">
    <w:name w:val="Section 1"/>
    <w:basedOn w:val="ChapNo"/>
    <w:next w:val="Normal"/>
    <w:uiPriority w:val="1"/>
    <w:qFormat/>
    <w:pPr>
      <w:tabs>
        <w:tab w:val="clear" w:pos="1134"/>
        <w:tab w:val="clear" w:pos="1871"/>
        <w:tab w:val="clear" w:pos="2268"/>
        <w:tab w:val="left" w:pos="794"/>
        <w:tab w:val="left" w:pos="1191"/>
        <w:tab w:val="left" w:pos="1588"/>
        <w:tab w:val="left" w:pos="1985"/>
      </w:tabs>
    </w:pPr>
    <w:rPr>
      <w:rFonts w:eastAsia="Batang"/>
      <w:caps w:val="0"/>
    </w:rPr>
  </w:style>
  <w:style w:type="paragraph" w:customStyle="1" w:styleId="Section20">
    <w:name w:val="Section 2"/>
    <w:basedOn w:val="Section10"/>
    <w:next w:val="Normal"/>
    <w:uiPriority w:val="1"/>
    <w:qFormat/>
    <w:pPr>
      <w:spacing w:before="240"/>
    </w:pPr>
    <w:rPr>
      <w:b w:val="0"/>
      <w:i/>
    </w:rPr>
  </w:style>
  <w:style w:type="paragraph" w:customStyle="1" w:styleId="ChaptitleS2">
    <w:name w:val="Chap_title_S2"/>
    <w:basedOn w:val="Chaptitle"/>
    <w:next w:val="NormalS2"/>
    <w:uiPriority w:val="1"/>
    <w:qFormat/>
    <w:pPr>
      <w:tabs>
        <w:tab w:val="clear" w:pos="1134"/>
        <w:tab w:val="clear" w:pos="1871"/>
        <w:tab w:val="clear" w:pos="2268"/>
        <w:tab w:val="left" w:pos="794"/>
        <w:tab w:val="left" w:pos="1191"/>
        <w:tab w:val="left" w:pos="1588"/>
        <w:tab w:val="left" w:pos="1985"/>
      </w:tabs>
      <w:jc w:val="left"/>
    </w:pPr>
    <w:rPr>
      <w:rFonts w:eastAsia="Batang"/>
      <w:sz w:val="24"/>
    </w:rPr>
  </w:style>
  <w:style w:type="paragraph" w:customStyle="1" w:styleId="NormalS2">
    <w:name w:val="Normal_S2"/>
    <w:basedOn w:val="Normal"/>
    <w:link w:val="NormalS2Char"/>
    <w:uiPriority w:val="1"/>
    <w:qFormat/>
    <w:pPr>
      <w:tabs>
        <w:tab w:val="clear" w:pos="1134"/>
        <w:tab w:val="clear" w:pos="1871"/>
        <w:tab w:val="clear" w:pos="2268"/>
        <w:tab w:val="left" w:pos="794"/>
        <w:tab w:val="left" w:pos="1191"/>
        <w:tab w:val="left" w:pos="1588"/>
        <w:tab w:val="left" w:pos="1985"/>
      </w:tabs>
    </w:pPr>
    <w:rPr>
      <w:rFonts w:eastAsia="Batang"/>
      <w:b/>
      <w:sz w:val="30"/>
    </w:rPr>
  </w:style>
  <w:style w:type="character" w:customStyle="1" w:styleId="NormalS2Char">
    <w:name w:val="Normal_S2 Char"/>
    <w:basedOn w:val="DefaultParagraphFont"/>
    <w:link w:val="NormalS2"/>
    <w:qFormat/>
    <w:rPr>
      <w:rFonts w:asciiTheme="minorHAnsi" w:eastAsia="Batang" w:hAnsiTheme="minorHAnsi"/>
      <w:b/>
      <w:sz w:val="30"/>
      <w:lang w:val="en-GB" w:eastAsia="en-US"/>
    </w:rPr>
  </w:style>
  <w:style w:type="paragraph" w:customStyle="1" w:styleId="ResNoS2">
    <w:name w:val="Res_No_S2"/>
    <w:basedOn w:val="ResNo"/>
    <w:next w:val="Normal"/>
    <w:uiPriority w:val="1"/>
    <w:qFormat/>
    <w:pPr>
      <w:tabs>
        <w:tab w:val="clear" w:pos="1134"/>
        <w:tab w:val="clear" w:pos="1871"/>
        <w:tab w:val="clear" w:pos="2268"/>
        <w:tab w:val="left" w:pos="794"/>
        <w:tab w:val="left" w:pos="1191"/>
        <w:tab w:val="left" w:pos="1588"/>
        <w:tab w:val="left" w:pos="1985"/>
      </w:tabs>
      <w:jc w:val="left"/>
      <w:outlineLvl w:val="0"/>
    </w:pPr>
    <w:rPr>
      <w:rFonts w:eastAsia="Batang"/>
      <w:b/>
      <w:sz w:val="24"/>
    </w:rPr>
  </w:style>
  <w:style w:type="character" w:customStyle="1" w:styleId="HeadingbChar">
    <w:name w:val="Heading_b Char"/>
    <w:basedOn w:val="DefaultParagraphFont"/>
    <w:link w:val="Headingb"/>
    <w:qFormat/>
    <w:locked/>
    <w:rPr>
      <w:rFonts w:asciiTheme="minorHAnsi" w:hAnsiTheme="minorHAnsi" w:cs="Times New Roman Bold"/>
      <w:b/>
      <w:sz w:val="24"/>
      <w:lang w:val="fr-CH" w:eastAsia="en-US"/>
    </w:rPr>
  </w:style>
  <w:style w:type="character" w:customStyle="1" w:styleId="DateChar">
    <w:name w:val="Date Char"/>
    <w:basedOn w:val="DefaultParagraphFont"/>
    <w:link w:val="Date"/>
    <w:qFormat/>
    <w:rPr>
      <w:rFonts w:asciiTheme="minorHAnsi" w:eastAsia="Batang" w:hAnsiTheme="minorHAnsi"/>
      <w:lang w:val="en-GB" w:eastAsia="en-US"/>
    </w:rPr>
  </w:style>
  <w:style w:type="paragraph" w:customStyle="1" w:styleId="Res">
    <w:name w:val="Res_#"/>
    <w:basedOn w:val="Normal"/>
    <w:next w:val="Normal"/>
    <w:uiPriority w:val="1"/>
    <w:qFormat/>
    <w:pPr>
      <w:keepNext/>
      <w:keepLines/>
      <w:widowControl w:val="0"/>
      <w:tabs>
        <w:tab w:val="clear" w:pos="1134"/>
        <w:tab w:val="clear" w:pos="2268"/>
        <w:tab w:val="left" w:pos="794"/>
        <w:tab w:val="left" w:pos="1191"/>
        <w:tab w:val="left" w:pos="1588"/>
        <w:tab w:val="left" w:pos="1985"/>
      </w:tabs>
      <w:spacing w:before="720"/>
      <w:jc w:val="center"/>
    </w:pPr>
    <w:rPr>
      <w:rFonts w:eastAsia="Batang"/>
      <w:sz w:val="28"/>
    </w:rPr>
  </w:style>
  <w:style w:type="paragraph" w:customStyle="1" w:styleId="ddate">
    <w:name w:val="ddate"/>
    <w:basedOn w:val="Normal"/>
    <w:uiPriority w:val="1"/>
    <w:qFormat/>
    <w:pPr>
      <w:framePr w:hSpace="181" w:wrap="around" w:vAnchor="page" w:hAnchor="margin" w:y="852"/>
      <w:shd w:val="solid" w:color="FFFFFF" w:fill="FFFFFF"/>
      <w:spacing w:before="0"/>
    </w:pPr>
    <w:rPr>
      <w:rFonts w:eastAsia="Batang"/>
      <w:b/>
      <w:bCs/>
      <w:sz w:val="30"/>
    </w:rPr>
  </w:style>
  <w:style w:type="paragraph" w:customStyle="1" w:styleId="dorlang">
    <w:name w:val="dorlang"/>
    <w:basedOn w:val="Normal"/>
    <w:uiPriority w:val="1"/>
    <w:qFormat/>
    <w:pPr>
      <w:framePr w:hSpace="181" w:wrap="around" w:vAnchor="page" w:hAnchor="margin" w:y="852"/>
      <w:shd w:val="solid" w:color="FFFFFF" w:fill="FFFFFF"/>
      <w:spacing w:before="0"/>
    </w:pPr>
    <w:rPr>
      <w:rFonts w:eastAsia="Batang"/>
      <w:b/>
      <w:bCs/>
      <w:sz w:val="30"/>
    </w:rPr>
  </w:style>
  <w:style w:type="paragraph" w:customStyle="1" w:styleId="Table">
    <w:name w:val="Table_#"/>
    <w:basedOn w:val="Normal"/>
    <w:next w:val="Normal"/>
    <w:uiPriority w:val="1"/>
    <w:qFormat/>
    <w:pPr>
      <w:keepNext/>
      <w:widowControl w:val="0"/>
      <w:tabs>
        <w:tab w:val="clear" w:pos="1134"/>
        <w:tab w:val="clear" w:pos="1871"/>
        <w:tab w:val="clear" w:pos="2268"/>
        <w:tab w:val="left" w:pos="794"/>
        <w:tab w:val="left" w:pos="1191"/>
        <w:tab w:val="left" w:pos="1588"/>
        <w:tab w:val="left" w:pos="1985"/>
      </w:tabs>
      <w:spacing w:before="560" w:after="120"/>
      <w:jc w:val="center"/>
    </w:pPr>
    <w:rPr>
      <w:rFonts w:eastAsia="Batang"/>
      <w:caps/>
      <w:sz w:val="30"/>
    </w:rPr>
  </w:style>
  <w:style w:type="paragraph" w:customStyle="1" w:styleId="dnum">
    <w:name w:val="dnum"/>
    <w:basedOn w:val="Normal"/>
    <w:uiPriority w:val="1"/>
    <w:qFormat/>
    <w:pPr>
      <w:framePr w:hSpace="181" w:wrap="around" w:vAnchor="page" w:hAnchor="margin" w:y="852"/>
      <w:shd w:val="solid" w:color="FFFFFF" w:fill="FFFFFF"/>
    </w:pPr>
    <w:rPr>
      <w:rFonts w:eastAsia="Batang"/>
      <w:b/>
      <w:bCs/>
      <w:sz w:val="30"/>
    </w:rPr>
  </w:style>
  <w:style w:type="character" w:customStyle="1" w:styleId="DocumentMapChar">
    <w:name w:val="Document Map Char"/>
    <w:basedOn w:val="DefaultParagraphFont"/>
    <w:link w:val="DocumentMap"/>
    <w:qFormat/>
    <w:rPr>
      <w:rFonts w:ascii="Tahoma" w:eastAsia="Batang" w:hAnsi="Tahoma" w:cs="Tahoma"/>
      <w:sz w:val="16"/>
      <w:szCs w:val="16"/>
      <w:lang w:val="en-GB" w:eastAsia="en-US"/>
    </w:rPr>
  </w:style>
  <w:style w:type="character" w:styleId="PlaceholderText">
    <w:name w:val="Placeholder Text"/>
    <w:basedOn w:val="DefaultParagraphFont"/>
    <w:uiPriority w:val="99"/>
    <w:semiHidden/>
    <w:qFormat/>
    <w:rPr>
      <w:color w:val="808080"/>
    </w:rPr>
  </w:style>
  <w:style w:type="paragraph" w:customStyle="1" w:styleId="Conv">
    <w:name w:val="Conv"/>
    <w:basedOn w:val="Normal"/>
    <w:next w:val="Normal"/>
    <w:uiPriority w:val="1"/>
    <w:qFormat/>
    <w:pPr>
      <w:pageBreakBefore/>
      <w:tabs>
        <w:tab w:val="clear" w:pos="1134"/>
        <w:tab w:val="clear" w:pos="1871"/>
        <w:tab w:val="clear" w:pos="2268"/>
        <w:tab w:val="right" w:pos="567"/>
        <w:tab w:val="left" w:pos="794"/>
        <w:tab w:val="left" w:pos="1191"/>
        <w:tab w:val="left" w:pos="1588"/>
        <w:tab w:val="left" w:pos="1985"/>
      </w:tabs>
      <w:spacing w:before="1200" w:after="240" w:line="480" w:lineRule="atLeast"/>
      <w:jc w:val="center"/>
    </w:pPr>
    <w:rPr>
      <w:rFonts w:ascii="Times New Roman" w:eastAsia="Batang" w:hAnsi="Times New Roman"/>
      <w:b/>
      <w:sz w:val="32"/>
    </w:rPr>
  </w:style>
  <w:style w:type="paragraph" w:customStyle="1" w:styleId="headingbRES">
    <w:name w:val="heading_bRES"/>
    <w:basedOn w:val="Headingb"/>
    <w:uiPriority w:val="1"/>
    <w:qFormat/>
    <w:pPr>
      <w:tabs>
        <w:tab w:val="clear" w:pos="1134"/>
        <w:tab w:val="clear" w:pos="1871"/>
        <w:tab w:val="clear" w:pos="2268"/>
        <w:tab w:val="left" w:pos="794"/>
        <w:tab w:val="left" w:pos="1191"/>
        <w:tab w:val="left" w:pos="1588"/>
        <w:tab w:val="left" w:pos="1985"/>
      </w:tabs>
    </w:pPr>
    <w:rPr>
      <w:rFonts w:eastAsia="Batang" w:cs="Times New Roman"/>
      <w:sz w:val="30"/>
      <w:lang w:val="en-GB"/>
    </w:rPr>
  </w:style>
  <w:style w:type="paragraph" w:customStyle="1" w:styleId="TOC2res">
    <w:name w:val="TOC 2_res"/>
    <w:basedOn w:val="TOC2"/>
    <w:uiPriority w:val="1"/>
    <w:qFormat/>
    <w:pPr>
      <w:keepLines w:val="0"/>
      <w:tabs>
        <w:tab w:val="clear" w:pos="1871"/>
        <w:tab w:val="clear" w:pos="9526"/>
        <w:tab w:val="left" w:pos="1134"/>
        <w:tab w:val="left" w:pos="1304"/>
        <w:tab w:val="left" w:pos="1701"/>
        <w:tab w:val="right" w:leader="dot" w:pos="7144"/>
        <w:tab w:val="right" w:pos="7938"/>
        <w:tab w:val="right" w:leader="dot" w:pos="8222"/>
        <w:tab w:val="right" w:leader="dot" w:pos="8505"/>
        <w:tab w:val="right" w:pos="9072"/>
        <w:tab w:val="right" w:pos="9639"/>
      </w:tabs>
      <w:spacing w:before="160"/>
      <w:ind w:left="426" w:right="794" w:hanging="426"/>
    </w:pPr>
    <w:rPr>
      <w:rFonts w:ascii="Times New Roman" w:eastAsia="Batang" w:hAnsi="Times New Roman"/>
      <w:sz w:val="30"/>
    </w:rPr>
  </w:style>
  <w:style w:type="paragraph" w:customStyle="1" w:styleId="Signcountry">
    <w:name w:val="Sign_country"/>
    <w:basedOn w:val="Normal"/>
    <w:next w:val="Normal"/>
    <w:qFormat/>
    <w:pPr>
      <w:keepNext/>
      <w:keepLines/>
      <w:tabs>
        <w:tab w:val="clear" w:pos="1134"/>
        <w:tab w:val="clear" w:pos="2268"/>
        <w:tab w:val="left" w:pos="794"/>
        <w:tab w:val="left" w:pos="1191"/>
        <w:tab w:val="left" w:pos="1588"/>
        <w:tab w:val="left" w:pos="1985"/>
      </w:tabs>
      <w:spacing w:before="240" w:after="57"/>
    </w:pPr>
    <w:rPr>
      <w:rFonts w:eastAsia="Batang"/>
      <w:b/>
      <w:sz w:val="30"/>
    </w:rPr>
  </w:style>
  <w:style w:type="paragraph" w:customStyle="1" w:styleId="Signpart">
    <w:name w:val="Sign part"/>
    <w:basedOn w:val="Normal"/>
    <w:qFormat/>
    <w:pPr>
      <w:tabs>
        <w:tab w:val="clear" w:pos="1134"/>
        <w:tab w:val="clear" w:pos="2268"/>
        <w:tab w:val="left" w:pos="794"/>
        <w:tab w:val="left" w:pos="1191"/>
        <w:tab w:val="left" w:pos="1588"/>
        <w:tab w:val="left" w:pos="1985"/>
      </w:tabs>
      <w:spacing w:before="0"/>
      <w:ind w:left="284"/>
    </w:pPr>
    <w:rPr>
      <w:rFonts w:eastAsia="Batang"/>
      <w:smallCaps/>
      <w:sz w:val="30"/>
    </w:rPr>
  </w:style>
  <w:style w:type="paragraph" w:customStyle="1" w:styleId="FootnoteTextS2">
    <w:name w:val="Footnote Text_S2"/>
    <w:basedOn w:val="FootnoteText"/>
    <w:uiPriority w:val="99"/>
    <w:qFormat/>
    <w:pPr>
      <w:tabs>
        <w:tab w:val="clear" w:pos="1134"/>
        <w:tab w:val="clear" w:pos="1871"/>
        <w:tab w:val="clear" w:pos="2268"/>
        <w:tab w:val="left" w:pos="794"/>
        <w:tab w:val="left" w:pos="1191"/>
        <w:tab w:val="left" w:pos="1588"/>
        <w:tab w:val="left" w:pos="1985"/>
      </w:tabs>
    </w:pPr>
    <w:rPr>
      <w:rFonts w:eastAsia="Batang"/>
      <w:b/>
    </w:rPr>
  </w:style>
  <w:style w:type="paragraph" w:customStyle="1" w:styleId="NormalendS2">
    <w:name w:val="Normal_end_S2"/>
    <w:basedOn w:val="Normal"/>
    <w:uiPriority w:val="99"/>
    <w:qFormat/>
    <w:pPr>
      <w:tabs>
        <w:tab w:val="clear" w:pos="1134"/>
        <w:tab w:val="clear" w:pos="1871"/>
        <w:tab w:val="clear" w:pos="2268"/>
        <w:tab w:val="left" w:pos="794"/>
        <w:tab w:val="left" w:pos="1191"/>
        <w:tab w:val="left" w:pos="1588"/>
        <w:tab w:val="left" w:pos="1985"/>
      </w:tabs>
    </w:pPr>
    <w:rPr>
      <w:rFonts w:eastAsia="Batang"/>
      <w:sz w:val="30"/>
    </w:rPr>
  </w:style>
  <w:style w:type="paragraph" w:customStyle="1" w:styleId="Hypothse">
    <w:name w:val="Hypothèse"/>
    <w:basedOn w:val="Normal"/>
    <w:next w:val="Normal"/>
    <w:uiPriority w:val="1"/>
    <w:qFormat/>
    <w:pPr>
      <w:tabs>
        <w:tab w:val="clear" w:pos="1134"/>
        <w:tab w:val="clear" w:pos="1871"/>
        <w:tab w:val="clear" w:pos="2268"/>
        <w:tab w:val="left" w:pos="794"/>
        <w:tab w:val="left" w:pos="1191"/>
        <w:tab w:val="left" w:pos="1588"/>
        <w:tab w:val="left" w:pos="1985"/>
      </w:tabs>
      <w:overflowPunct/>
      <w:autoSpaceDE/>
      <w:autoSpaceDN/>
      <w:adjustRightInd/>
      <w:spacing w:before="60"/>
      <w:ind w:left="284" w:right="284"/>
      <w:textAlignment w:val="auto"/>
    </w:pPr>
    <w:rPr>
      <w:rFonts w:eastAsiaTheme="minorEastAsia"/>
      <w:sz w:val="20"/>
      <w:szCs w:val="24"/>
      <w:lang w:val="en-US" w:eastAsia="ja-JP"/>
    </w:rPr>
  </w:style>
  <w:style w:type="character" w:customStyle="1" w:styleId="Titre3">
    <w:name w:val="Titre3"/>
    <w:basedOn w:val="DefaultParagraphFont"/>
    <w:uiPriority w:val="1"/>
    <w:qFormat/>
    <w:rPr>
      <w:b/>
      <w:i/>
    </w:rPr>
  </w:style>
  <w:style w:type="paragraph" w:customStyle="1" w:styleId="Reference">
    <w:name w:val="Reference"/>
    <w:basedOn w:val="Normal"/>
    <w:uiPriority w:val="1"/>
    <w:qFormat/>
    <w:pPr>
      <w:tabs>
        <w:tab w:val="clear" w:pos="1134"/>
        <w:tab w:val="clear" w:pos="1871"/>
        <w:tab w:val="clear" w:pos="2268"/>
        <w:tab w:val="left" w:pos="794"/>
        <w:tab w:val="left" w:pos="1191"/>
        <w:tab w:val="left" w:pos="1588"/>
        <w:tab w:val="left" w:pos="1985"/>
      </w:tabs>
      <w:overflowPunct/>
      <w:autoSpaceDE/>
      <w:autoSpaceDN/>
      <w:adjustRightInd/>
      <w:spacing w:before="60"/>
      <w:ind w:left="567" w:right="284" w:hanging="567"/>
      <w:textAlignment w:val="auto"/>
    </w:pPr>
    <w:rPr>
      <w:rFonts w:eastAsiaTheme="minorEastAsia"/>
      <w:sz w:val="20"/>
      <w:szCs w:val="24"/>
      <w:lang w:val="en-US" w:eastAsia="ja-JP"/>
    </w:rPr>
  </w:style>
  <w:style w:type="character" w:customStyle="1" w:styleId="ReferencePeriodical">
    <w:name w:val="ReferencePeriodical"/>
    <w:basedOn w:val="DefaultParagraphFont"/>
    <w:uiPriority w:val="1"/>
    <w:qFormat/>
    <w:rPr>
      <w:b/>
      <w:i/>
      <w:lang w:val="fr-FR" w:eastAsia="fr-FR"/>
    </w:rPr>
  </w:style>
  <w:style w:type="paragraph" w:customStyle="1" w:styleId="NormalFR">
    <w:name w:val="NormalFR"/>
    <w:basedOn w:val="Normal"/>
    <w:uiPriority w:val="1"/>
    <w:qFormat/>
    <w:pPr>
      <w:tabs>
        <w:tab w:val="clear" w:pos="1134"/>
        <w:tab w:val="clear" w:pos="1871"/>
        <w:tab w:val="clear" w:pos="2268"/>
        <w:tab w:val="left" w:pos="794"/>
        <w:tab w:val="left" w:pos="1191"/>
        <w:tab w:val="left" w:pos="1588"/>
        <w:tab w:val="left" w:pos="1985"/>
      </w:tabs>
      <w:overflowPunct/>
      <w:autoSpaceDE/>
      <w:autoSpaceDN/>
      <w:adjustRightInd/>
      <w:textAlignment w:val="auto"/>
    </w:pPr>
    <w:rPr>
      <w:rFonts w:eastAsiaTheme="minorEastAsia"/>
      <w:sz w:val="30"/>
      <w:szCs w:val="24"/>
      <w:lang w:val="en-US" w:eastAsia="ja-JP"/>
    </w:rPr>
  </w:style>
  <w:style w:type="character" w:customStyle="1" w:styleId="TitleChar">
    <w:name w:val="Title Char"/>
    <w:basedOn w:val="DefaultParagraphFont"/>
    <w:link w:val="Title"/>
    <w:uiPriority w:val="10"/>
    <w:qFormat/>
    <w:rPr>
      <w:rFonts w:asciiTheme="majorHAnsi" w:eastAsiaTheme="majorEastAsia" w:hAnsiTheme="majorHAnsi" w:cstheme="majorBidi"/>
      <w:color w:val="17365D" w:themeColor="text2" w:themeShade="BF"/>
      <w:spacing w:val="5"/>
      <w:kern w:val="28"/>
      <w:sz w:val="52"/>
      <w:szCs w:val="52"/>
      <w:lang w:eastAsia="ja-JP"/>
    </w:rPr>
  </w:style>
  <w:style w:type="paragraph" w:customStyle="1" w:styleId="FinalOrder">
    <w:name w:val="FinalOrder"/>
    <w:basedOn w:val="Normal"/>
    <w:uiPriority w:val="1"/>
    <w:qFormat/>
    <w:pPr>
      <w:tabs>
        <w:tab w:val="clear" w:pos="1134"/>
        <w:tab w:val="clear" w:pos="1871"/>
        <w:tab w:val="clear" w:pos="2268"/>
        <w:tab w:val="left" w:pos="794"/>
        <w:tab w:val="left" w:pos="1191"/>
        <w:tab w:val="left" w:pos="1588"/>
        <w:tab w:val="left" w:pos="1985"/>
      </w:tabs>
      <w:overflowPunct/>
      <w:autoSpaceDE/>
      <w:autoSpaceDN/>
      <w:adjustRightInd/>
      <w:textAlignment w:val="auto"/>
    </w:pPr>
    <w:rPr>
      <w:rFonts w:eastAsiaTheme="minorEastAsia"/>
      <w:b/>
      <w:i/>
      <w:color w:val="FF0000"/>
      <w:sz w:val="32"/>
      <w:szCs w:val="24"/>
      <w:lang w:val="en-US" w:eastAsia="ja-JP"/>
    </w:rPr>
  </w:style>
  <w:style w:type="paragraph" w:customStyle="1" w:styleId="RefDoc">
    <w:name w:val="RefDoc"/>
    <w:basedOn w:val="Heading2"/>
    <w:link w:val="RefDocCar"/>
    <w:uiPriority w:val="1"/>
    <w:qFormat/>
    <w:pPr>
      <w:tabs>
        <w:tab w:val="clear" w:pos="1134"/>
        <w:tab w:val="clear" w:pos="1871"/>
        <w:tab w:val="clear" w:pos="2268"/>
        <w:tab w:val="left" w:pos="794"/>
        <w:tab w:val="left" w:pos="1191"/>
        <w:tab w:val="left" w:pos="1588"/>
        <w:tab w:val="left" w:pos="1985"/>
      </w:tabs>
      <w:overflowPunct/>
      <w:autoSpaceDE/>
      <w:autoSpaceDN/>
      <w:adjustRightInd/>
      <w:spacing w:before="120" w:after="120"/>
      <w:textAlignment w:val="auto"/>
    </w:pPr>
    <w:rPr>
      <w:rFonts w:eastAsia="Batang" w:cstheme="minorBidi"/>
      <w:bCs/>
      <w:color w:val="9BBB59" w:themeColor="accent3"/>
      <w:sz w:val="28"/>
      <w:szCs w:val="26"/>
      <w:lang w:eastAsia="ja-JP"/>
    </w:rPr>
  </w:style>
  <w:style w:type="character" w:customStyle="1" w:styleId="RefDocCar">
    <w:name w:val="RefDoc Car"/>
    <w:basedOn w:val="Heading2Char"/>
    <w:link w:val="RefDoc"/>
    <w:qFormat/>
    <w:rPr>
      <w:rFonts w:asciiTheme="minorHAnsi" w:eastAsia="Batang" w:hAnsiTheme="minorHAnsi" w:cstheme="minorBidi"/>
      <w:bCs/>
      <w:color w:val="9BBB59" w:themeColor="accent3"/>
      <w:sz w:val="28"/>
      <w:szCs w:val="26"/>
      <w:lang w:val="en-GB" w:eastAsia="ja-JP"/>
    </w:rPr>
  </w:style>
  <w:style w:type="paragraph" w:customStyle="1" w:styleId="HPMbodytext">
    <w:name w:val="HPMbodytext"/>
    <w:basedOn w:val="Normal"/>
    <w:uiPriority w:val="1"/>
    <w:qFormat/>
    <w:pPr>
      <w:tabs>
        <w:tab w:val="clear" w:pos="1134"/>
        <w:tab w:val="clear" w:pos="1871"/>
        <w:tab w:val="clear" w:pos="2268"/>
        <w:tab w:val="left" w:pos="794"/>
        <w:tab w:val="left" w:pos="1191"/>
        <w:tab w:val="left" w:pos="1588"/>
        <w:tab w:val="left" w:pos="1985"/>
      </w:tabs>
      <w:overflowPunct/>
      <w:autoSpaceDE/>
      <w:autoSpaceDN/>
      <w:adjustRightInd/>
      <w:spacing w:after="120"/>
      <w:textAlignment w:val="auto"/>
    </w:pPr>
    <w:rPr>
      <w:rFonts w:ascii="Arial" w:eastAsia="Batang" w:hAnsi="Arial"/>
      <w:sz w:val="30"/>
      <w:lang w:val="en-US" w:eastAsia="zh-CN"/>
    </w:rPr>
  </w:style>
  <w:style w:type="paragraph" w:customStyle="1" w:styleId="Appendix">
    <w:name w:val="Appendix"/>
    <w:basedOn w:val="annexNoTitlecolor"/>
    <w:uiPriority w:val="1"/>
    <w:qFormat/>
  </w:style>
  <w:style w:type="paragraph" w:customStyle="1" w:styleId="Recref">
    <w:name w:val="Rec_ref"/>
    <w:basedOn w:val="Rectitle"/>
    <w:next w:val="Recdate"/>
    <w:uiPriority w:val="1"/>
    <w:qFormat/>
    <w:pPr>
      <w:tabs>
        <w:tab w:val="clear" w:pos="1134"/>
        <w:tab w:val="clear" w:pos="1871"/>
        <w:tab w:val="clear" w:pos="2268"/>
      </w:tabs>
      <w:spacing w:before="120"/>
    </w:pPr>
    <w:rPr>
      <w:rFonts w:eastAsia="Batang"/>
      <w:b w:val="0"/>
      <w:i/>
      <w:sz w:val="24"/>
    </w:rPr>
  </w:style>
  <w:style w:type="paragraph" w:customStyle="1" w:styleId="Questionref">
    <w:name w:val="Question_ref"/>
    <w:basedOn w:val="Recref"/>
    <w:next w:val="Questiondate"/>
    <w:uiPriority w:val="1"/>
    <w:qFormat/>
  </w:style>
  <w:style w:type="character" w:customStyle="1" w:styleId="Recdef">
    <w:name w:val="Rec_def"/>
    <w:basedOn w:val="DefaultParagraphFont"/>
    <w:uiPriority w:val="1"/>
    <w:qFormat/>
    <w:rPr>
      <w:rFonts w:asciiTheme="minorHAnsi" w:hAnsiTheme="minorHAnsi"/>
      <w:b/>
    </w:rPr>
  </w:style>
  <w:style w:type="paragraph" w:customStyle="1" w:styleId="Repdate">
    <w:name w:val="Rep_date"/>
    <w:basedOn w:val="Recdate"/>
    <w:next w:val="Normalaftertitle"/>
    <w:uiPriority w:val="1"/>
    <w:qFormat/>
    <w:pPr>
      <w:tabs>
        <w:tab w:val="clear" w:pos="1134"/>
        <w:tab w:val="clear" w:pos="1871"/>
        <w:tab w:val="clear" w:pos="2268"/>
      </w:tabs>
    </w:pPr>
    <w:rPr>
      <w:rFonts w:eastAsia="Batang"/>
      <w:i/>
    </w:rPr>
  </w:style>
  <w:style w:type="paragraph" w:customStyle="1" w:styleId="RepNo">
    <w:name w:val="Rep_No"/>
    <w:basedOn w:val="RecNo"/>
    <w:next w:val="Reptitle"/>
    <w:uiPriority w:val="1"/>
    <w:qFormat/>
    <w:pPr>
      <w:tabs>
        <w:tab w:val="clear" w:pos="1134"/>
        <w:tab w:val="clear" w:pos="1871"/>
        <w:tab w:val="clear" w:pos="2268"/>
        <w:tab w:val="left" w:pos="794"/>
        <w:tab w:val="left" w:pos="1191"/>
        <w:tab w:val="left" w:pos="1588"/>
        <w:tab w:val="left" w:pos="1985"/>
      </w:tabs>
      <w:outlineLvl w:val="0"/>
    </w:pPr>
    <w:rPr>
      <w:rFonts w:eastAsia="Batang"/>
    </w:rPr>
  </w:style>
  <w:style w:type="paragraph" w:customStyle="1" w:styleId="Reptitle">
    <w:name w:val="Rep_title"/>
    <w:basedOn w:val="Rectitle"/>
    <w:next w:val="Repref"/>
    <w:uiPriority w:val="1"/>
    <w:qFormat/>
    <w:pPr>
      <w:tabs>
        <w:tab w:val="clear" w:pos="1134"/>
        <w:tab w:val="clear" w:pos="1871"/>
        <w:tab w:val="clear" w:pos="2268"/>
        <w:tab w:val="left" w:pos="794"/>
        <w:tab w:val="left" w:pos="1191"/>
        <w:tab w:val="left" w:pos="1588"/>
        <w:tab w:val="left" w:pos="1985"/>
      </w:tabs>
    </w:pPr>
    <w:rPr>
      <w:rFonts w:eastAsia="Batang"/>
    </w:rPr>
  </w:style>
  <w:style w:type="paragraph" w:customStyle="1" w:styleId="Repref">
    <w:name w:val="Rep_ref"/>
    <w:basedOn w:val="Recref"/>
    <w:next w:val="Repdate"/>
    <w:uiPriority w:val="1"/>
    <w:qFormat/>
  </w:style>
  <w:style w:type="paragraph" w:customStyle="1" w:styleId="Resdate">
    <w:name w:val="Res_date"/>
    <w:basedOn w:val="Recdate"/>
    <w:next w:val="Normalaftertitle"/>
    <w:uiPriority w:val="1"/>
    <w:qFormat/>
    <w:pPr>
      <w:tabs>
        <w:tab w:val="clear" w:pos="1134"/>
        <w:tab w:val="clear" w:pos="1871"/>
        <w:tab w:val="clear" w:pos="2268"/>
      </w:tabs>
    </w:pPr>
    <w:rPr>
      <w:rFonts w:eastAsia="Batang"/>
      <w:i/>
    </w:rPr>
  </w:style>
  <w:style w:type="character" w:customStyle="1" w:styleId="Resdef">
    <w:name w:val="Res_def"/>
    <w:basedOn w:val="DefaultParagraphFont"/>
    <w:uiPriority w:val="1"/>
    <w:qFormat/>
    <w:rPr>
      <w:rFonts w:asciiTheme="minorHAnsi" w:hAnsiTheme="minorHAnsi"/>
      <w:b/>
    </w:rPr>
  </w:style>
  <w:style w:type="paragraph" w:customStyle="1" w:styleId="Resref">
    <w:name w:val="Res_ref"/>
    <w:basedOn w:val="Recref"/>
    <w:next w:val="Resdate"/>
    <w:uiPriority w:val="1"/>
    <w:qFormat/>
  </w:style>
  <w:style w:type="paragraph" w:customStyle="1" w:styleId="TableTitle0">
    <w:name w:val="Table_Title"/>
    <w:basedOn w:val="Normal"/>
    <w:next w:val="Tabletext"/>
    <w:uiPriority w:val="1"/>
    <w:qFormat/>
    <w:pPr>
      <w:keepNext/>
      <w:keepLines/>
      <w:tabs>
        <w:tab w:val="clear" w:pos="1134"/>
        <w:tab w:val="clear" w:pos="1871"/>
        <w:tab w:val="clear" w:pos="2268"/>
        <w:tab w:val="left" w:pos="794"/>
        <w:tab w:val="left" w:pos="1191"/>
        <w:tab w:val="left" w:pos="1588"/>
        <w:tab w:val="left" w:pos="1985"/>
      </w:tabs>
      <w:spacing w:before="0" w:after="120"/>
      <w:jc w:val="center"/>
    </w:pPr>
    <w:rPr>
      <w:rFonts w:ascii="Times New Roman" w:eastAsia="Batang" w:hAnsi="Times New Roman"/>
      <w:b/>
      <w:bCs/>
      <w:sz w:val="30"/>
      <w:szCs w:val="24"/>
      <w:lang w:eastAsia="zh-CN"/>
    </w:rPr>
  </w:style>
  <w:style w:type="paragraph" w:customStyle="1" w:styleId="TableText0">
    <w:name w:val="Table_Text"/>
    <w:basedOn w:val="Normal"/>
    <w:uiPriority w:val="99"/>
    <w:qFormat/>
    <w:pPr>
      <w:tabs>
        <w:tab w:val="clear" w:pos="1134"/>
        <w:tab w:val="clear" w:pos="1871"/>
        <w:tab w:val="clear" w:pos="2268"/>
        <w:tab w:val="left" w:pos="284"/>
        <w:tab w:val="left" w:pos="794"/>
        <w:tab w:val="left" w:pos="1191"/>
        <w:tab w:val="left" w:pos="1418"/>
        <w:tab w:val="left" w:pos="1588"/>
        <w:tab w:val="left" w:pos="1985"/>
        <w:tab w:val="left" w:pos="2552"/>
        <w:tab w:val="left" w:pos="3119"/>
        <w:tab w:val="left" w:pos="3402"/>
        <w:tab w:val="left" w:pos="3686"/>
        <w:tab w:val="left" w:pos="3969"/>
      </w:tabs>
      <w:spacing w:before="40" w:after="40"/>
    </w:pPr>
    <w:rPr>
      <w:rFonts w:ascii="Times New Roman" w:eastAsia="Batang" w:hAnsi="Times New Roman"/>
      <w:sz w:val="30"/>
      <w:szCs w:val="26"/>
    </w:rPr>
  </w:style>
  <w:style w:type="paragraph" w:customStyle="1" w:styleId="Head">
    <w:name w:val="Head"/>
    <w:basedOn w:val="Normal"/>
    <w:uiPriority w:val="1"/>
    <w:qFormat/>
    <w:pPr>
      <w:tabs>
        <w:tab w:val="clear" w:pos="1134"/>
        <w:tab w:val="clear" w:pos="1871"/>
        <w:tab w:val="clear" w:pos="2268"/>
        <w:tab w:val="left" w:pos="794"/>
        <w:tab w:val="left" w:pos="1191"/>
        <w:tab w:val="left" w:pos="1588"/>
        <w:tab w:val="left" w:pos="1985"/>
        <w:tab w:val="left" w:pos="6663"/>
      </w:tabs>
      <w:overflowPunct/>
      <w:autoSpaceDE/>
      <w:autoSpaceDN/>
      <w:adjustRightInd/>
      <w:spacing w:before="0"/>
      <w:textAlignment w:val="auto"/>
    </w:pPr>
    <w:rPr>
      <w:rFonts w:ascii="Times New Roman" w:eastAsia="Batang" w:hAnsi="Times New Roman"/>
      <w:sz w:val="30"/>
    </w:rPr>
  </w:style>
  <w:style w:type="character" w:customStyle="1" w:styleId="PlainTextChar">
    <w:name w:val="Plain Text Char"/>
    <w:basedOn w:val="DefaultParagraphFont"/>
    <w:link w:val="PlainText"/>
    <w:uiPriority w:val="99"/>
    <w:qFormat/>
    <w:rPr>
      <w:rFonts w:ascii="Courier New" w:eastAsia="Batang" w:hAnsi="Courier New"/>
      <w:lang w:val="en-GB" w:eastAsia="en-US"/>
    </w:rPr>
  </w:style>
  <w:style w:type="table" w:customStyle="1" w:styleId="TableGrid1">
    <w:name w:val="Table Grid1"/>
    <w:basedOn w:val="TableNormal"/>
    <w:uiPriority w:val="59"/>
    <w:qFormat/>
    <w:rPr>
      <w:rFonts w:ascii="CG Times" w:eastAsia="Batang" w:hAnsi="CG Tim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59"/>
    <w:qFormat/>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qFormat/>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ONormal">
    <w:name w:val="CEO_Normal"/>
    <w:link w:val="CEONormalChar"/>
    <w:uiPriority w:val="1"/>
    <w:qFormat/>
    <w:pPr>
      <w:spacing w:before="120" w:after="120"/>
    </w:pPr>
    <w:rPr>
      <w:rFonts w:ascii="Verdana" w:hAnsi="Verdana"/>
      <w:sz w:val="19"/>
      <w:szCs w:val="19"/>
      <w:lang w:val="en-GB" w:eastAsia="en-US"/>
    </w:rPr>
  </w:style>
  <w:style w:type="character" w:customStyle="1" w:styleId="CEONormalChar">
    <w:name w:val="CEO_Normal Char"/>
    <w:link w:val="CEONormal"/>
    <w:qFormat/>
    <w:locked/>
    <w:rPr>
      <w:rFonts w:ascii="Verdana" w:eastAsia="SimSun" w:hAnsi="Verdana"/>
      <w:sz w:val="19"/>
      <w:szCs w:val="19"/>
      <w:lang w:val="en-GB" w:eastAsia="en-US"/>
    </w:rPr>
  </w:style>
  <w:style w:type="table" w:customStyle="1" w:styleId="TableGrid2">
    <w:name w:val="Table Grid2"/>
    <w:basedOn w:val="TableNormal"/>
    <w:uiPriority w:val="59"/>
    <w:qFormat/>
    <w:rPr>
      <w:rFonts w:ascii="CG Times" w:eastAsia="Batang" w:hAnsi="CG Tim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OSHeading1Numbered">
    <w:name w:val="MOS Heading 1 Numbered"/>
    <w:basedOn w:val="Normal"/>
    <w:uiPriority w:val="1"/>
    <w:semiHidden/>
    <w:qFormat/>
    <w:pPr>
      <w:tabs>
        <w:tab w:val="clear" w:pos="1134"/>
        <w:tab w:val="clear" w:pos="1871"/>
        <w:tab w:val="clear" w:pos="2268"/>
        <w:tab w:val="left" w:pos="794"/>
        <w:tab w:val="left" w:pos="1191"/>
        <w:tab w:val="left" w:pos="1588"/>
        <w:tab w:val="left" w:pos="1985"/>
      </w:tabs>
      <w:overflowPunct/>
      <w:autoSpaceDE/>
      <w:autoSpaceDN/>
      <w:adjustRightInd/>
      <w:spacing w:after="120"/>
      <w:textAlignment w:val="auto"/>
    </w:pPr>
    <w:rPr>
      <w:rFonts w:ascii="Verdana" w:eastAsia="SimHei" w:hAnsi="Verdana" w:cs="Simplified Arabic"/>
      <w:sz w:val="19"/>
      <w:szCs w:val="28"/>
    </w:rPr>
  </w:style>
  <w:style w:type="paragraph" w:customStyle="1" w:styleId="ASN1">
    <w:name w:val="ASN.1"/>
    <w:basedOn w:val="Normal"/>
    <w:uiPriority w:val="1"/>
    <w:qFormat/>
    <w:pPr>
      <w:tabs>
        <w:tab w:val="clear" w:pos="1871"/>
        <w:tab w:val="left" w:pos="567"/>
        <w:tab w:val="left" w:pos="1701"/>
        <w:tab w:val="left" w:pos="2835"/>
        <w:tab w:val="left" w:pos="3402"/>
        <w:tab w:val="left" w:pos="3969"/>
        <w:tab w:val="left" w:pos="4536"/>
        <w:tab w:val="left" w:pos="5103"/>
        <w:tab w:val="left" w:pos="5670"/>
      </w:tabs>
      <w:spacing w:before="0"/>
    </w:pPr>
    <w:rPr>
      <w:rFonts w:ascii="Times New Roman Bold" w:eastAsia="Batang" w:hAnsi="Times New Roman Bold"/>
      <w:b/>
      <w:sz w:val="20"/>
    </w:rPr>
  </w:style>
  <w:style w:type="paragraph" w:customStyle="1" w:styleId="PARTNoTitlecolor">
    <w:name w:val="PART_No&amp;Titlecolor"/>
    <w:basedOn w:val="Normal"/>
    <w:uiPriority w:val="1"/>
    <w:qFormat/>
    <w:pPr>
      <w:tabs>
        <w:tab w:val="clear" w:pos="1134"/>
        <w:tab w:val="clear" w:pos="1871"/>
        <w:tab w:val="clear" w:pos="2268"/>
        <w:tab w:val="left" w:pos="794"/>
        <w:tab w:val="left" w:pos="1191"/>
        <w:tab w:val="left" w:pos="1588"/>
        <w:tab w:val="left" w:pos="1985"/>
      </w:tabs>
      <w:jc w:val="center"/>
      <w:outlineLvl w:val="0"/>
    </w:pPr>
    <w:rPr>
      <w:rFonts w:eastAsia="Batang" w:cs="Calibri"/>
      <w:b/>
      <w:bCs/>
      <w:color w:val="314999"/>
      <w:sz w:val="38"/>
      <w:szCs w:val="32"/>
    </w:rPr>
  </w:style>
  <w:style w:type="paragraph" w:customStyle="1" w:styleId="heading2RES">
    <w:name w:val="heading2_RES"/>
    <w:basedOn w:val="Heading2"/>
    <w:uiPriority w:val="1"/>
    <w:qFormat/>
    <w:pPr>
      <w:tabs>
        <w:tab w:val="clear" w:pos="1134"/>
        <w:tab w:val="clear" w:pos="1871"/>
        <w:tab w:val="clear" w:pos="2268"/>
        <w:tab w:val="left" w:pos="794"/>
        <w:tab w:val="left" w:pos="1191"/>
        <w:tab w:val="left" w:pos="1588"/>
        <w:tab w:val="left" w:pos="1985"/>
      </w:tabs>
      <w:ind w:left="794" w:hanging="794"/>
    </w:pPr>
    <w:rPr>
      <w:rFonts w:eastAsia="Batang"/>
      <w:sz w:val="32"/>
    </w:rPr>
  </w:style>
  <w:style w:type="paragraph" w:customStyle="1" w:styleId="Objectivetitle">
    <w:name w:val="Objective_title"/>
    <w:basedOn w:val="PARTNoTitlecolor"/>
    <w:qFormat/>
    <w:rPr>
      <w:rFonts w:eastAsiaTheme="majorEastAsia"/>
      <w:sz w:val="34"/>
    </w:rPr>
  </w:style>
  <w:style w:type="paragraph" w:customStyle="1" w:styleId="SectiontitleRES">
    <w:name w:val="Section_titleRES"/>
    <w:basedOn w:val="Sectiontitle"/>
    <w:uiPriority w:val="1"/>
    <w:qFormat/>
    <w:pPr>
      <w:tabs>
        <w:tab w:val="clear" w:pos="1134"/>
        <w:tab w:val="clear" w:pos="1871"/>
        <w:tab w:val="clear" w:pos="2268"/>
        <w:tab w:val="left" w:pos="794"/>
        <w:tab w:val="left" w:pos="1191"/>
        <w:tab w:val="left" w:pos="1588"/>
        <w:tab w:val="left" w:pos="1985"/>
      </w:tabs>
      <w:outlineLvl w:val="0"/>
    </w:pPr>
    <w:rPr>
      <w:rFonts w:eastAsia="Batang" w:cs="Times New Roman Bold"/>
      <w:sz w:val="26"/>
    </w:rPr>
  </w:style>
  <w:style w:type="paragraph" w:customStyle="1" w:styleId="ChairSignature">
    <w:name w:val="ChairSignature"/>
    <w:uiPriority w:val="1"/>
    <w:qFormat/>
    <w:pPr>
      <w:spacing w:before="480"/>
      <w:ind w:left="6379"/>
      <w:jc w:val="center"/>
    </w:pPr>
    <w:rPr>
      <w:rFonts w:eastAsia="Batang"/>
      <w:sz w:val="24"/>
      <w:lang w:val="en-GB" w:eastAsia="en-US"/>
    </w:rPr>
  </w:style>
  <w:style w:type="paragraph" w:customStyle="1" w:styleId="heading1color">
    <w:name w:val="heading_1color"/>
    <w:basedOn w:val="Heading1"/>
    <w:uiPriority w:val="1"/>
    <w:qFormat/>
    <w:pPr>
      <w:tabs>
        <w:tab w:val="clear" w:pos="1134"/>
        <w:tab w:val="clear" w:pos="1871"/>
        <w:tab w:val="clear" w:pos="2268"/>
        <w:tab w:val="left" w:pos="794"/>
        <w:tab w:val="left" w:pos="1191"/>
        <w:tab w:val="left" w:pos="1588"/>
        <w:tab w:val="left" w:pos="1985"/>
      </w:tabs>
      <w:ind w:left="0" w:firstLine="0"/>
    </w:pPr>
    <w:rPr>
      <w:rFonts w:eastAsia="Batang"/>
      <w:color w:val="314999"/>
      <w:sz w:val="34"/>
    </w:rPr>
  </w:style>
  <w:style w:type="paragraph" w:customStyle="1" w:styleId="heading2color">
    <w:name w:val="heading_2color"/>
    <w:basedOn w:val="Heading2"/>
    <w:uiPriority w:val="1"/>
    <w:qFormat/>
    <w:pPr>
      <w:tabs>
        <w:tab w:val="clear" w:pos="1134"/>
        <w:tab w:val="clear" w:pos="1871"/>
        <w:tab w:val="clear" w:pos="2268"/>
        <w:tab w:val="left" w:pos="794"/>
        <w:tab w:val="left" w:pos="1191"/>
        <w:tab w:val="left" w:pos="1588"/>
        <w:tab w:val="left" w:pos="1985"/>
      </w:tabs>
    </w:pPr>
    <w:rPr>
      <w:rFonts w:eastAsia="Batang"/>
      <w:color w:val="314999"/>
      <w:sz w:val="32"/>
    </w:rPr>
  </w:style>
  <w:style w:type="paragraph" w:customStyle="1" w:styleId="headingicolor">
    <w:name w:val="heading_icolor"/>
    <w:basedOn w:val="Headingi"/>
    <w:uiPriority w:val="1"/>
    <w:qFormat/>
    <w:pPr>
      <w:keepNext/>
      <w:tabs>
        <w:tab w:val="clear" w:pos="1134"/>
        <w:tab w:val="clear" w:pos="1871"/>
        <w:tab w:val="clear" w:pos="2268"/>
        <w:tab w:val="left" w:pos="794"/>
        <w:tab w:val="left" w:pos="1191"/>
        <w:tab w:val="left" w:pos="1588"/>
        <w:tab w:val="left" w:pos="1985"/>
      </w:tabs>
    </w:pPr>
    <w:rPr>
      <w:rFonts w:eastAsia="Batang"/>
      <w:color w:val="4A442A"/>
      <w:sz w:val="30"/>
    </w:rPr>
  </w:style>
  <w:style w:type="paragraph" w:customStyle="1" w:styleId="heading3color">
    <w:name w:val="heading_3color"/>
    <w:basedOn w:val="Heading3"/>
    <w:uiPriority w:val="1"/>
    <w:qFormat/>
    <w:pPr>
      <w:tabs>
        <w:tab w:val="clear" w:pos="1871"/>
        <w:tab w:val="clear" w:pos="2268"/>
        <w:tab w:val="left" w:pos="794"/>
        <w:tab w:val="left" w:pos="1191"/>
        <w:tab w:val="left" w:pos="1588"/>
        <w:tab w:val="left" w:pos="1985"/>
      </w:tabs>
      <w:ind w:left="794" w:hanging="794"/>
    </w:pPr>
    <w:rPr>
      <w:rFonts w:eastAsia="Batang"/>
      <w:color w:val="314999"/>
      <w:sz w:val="30"/>
    </w:rPr>
  </w:style>
  <w:style w:type="paragraph" w:customStyle="1" w:styleId="Annexcolor">
    <w:name w:val="Annex_color"/>
    <w:basedOn w:val="AnnexNo"/>
    <w:uiPriority w:val="1"/>
    <w:qFormat/>
    <w:pPr>
      <w:tabs>
        <w:tab w:val="clear" w:pos="1134"/>
        <w:tab w:val="clear" w:pos="1871"/>
        <w:tab w:val="clear" w:pos="2268"/>
        <w:tab w:val="left" w:pos="794"/>
        <w:tab w:val="left" w:pos="1191"/>
        <w:tab w:val="left" w:pos="1588"/>
        <w:tab w:val="left" w:pos="1985"/>
      </w:tabs>
      <w:outlineLvl w:val="0"/>
    </w:pPr>
    <w:rPr>
      <w:rFonts w:eastAsia="Batang"/>
      <w:color w:val="4A442A"/>
      <w:sz w:val="34"/>
    </w:rPr>
  </w:style>
  <w:style w:type="paragraph" w:customStyle="1" w:styleId="questionnocolor">
    <w:name w:val="question_nocolor"/>
    <w:basedOn w:val="QuestionNo"/>
    <w:uiPriority w:val="1"/>
    <w:qFormat/>
    <w:pPr>
      <w:tabs>
        <w:tab w:val="clear" w:pos="1134"/>
        <w:tab w:val="clear" w:pos="1871"/>
        <w:tab w:val="clear" w:pos="2268"/>
        <w:tab w:val="left" w:pos="794"/>
        <w:tab w:val="left" w:pos="1191"/>
        <w:tab w:val="left" w:pos="1588"/>
        <w:tab w:val="left" w:pos="1985"/>
      </w:tabs>
      <w:outlineLvl w:val="0"/>
    </w:pPr>
    <w:rPr>
      <w:rFonts w:eastAsia="Batang"/>
      <w:color w:val="4A442A"/>
      <w:sz w:val="34"/>
    </w:rPr>
  </w:style>
  <w:style w:type="paragraph" w:customStyle="1" w:styleId="sectionNocolor">
    <w:name w:val="section_Nocolor"/>
    <w:basedOn w:val="AnnexNo"/>
    <w:uiPriority w:val="1"/>
    <w:qFormat/>
    <w:pPr>
      <w:tabs>
        <w:tab w:val="clear" w:pos="1134"/>
        <w:tab w:val="clear" w:pos="1871"/>
        <w:tab w:val="clear" w:pos="2268"/>
        <w:tab w:val="left" w:pos="794"/>
        <w:tab w:val="left" w:pos="1191"/>
        <w:tab w:val="left" w:pos="1588"/>
        <w:tab w:val="left" w:pos="1985"/>
      </w:tabs>
      <w:outlineLvl w:val="0"/>
    </w:pPr>
    <w:rPr>
      <w:rFonts w:eastAsia="Batang"/>
      <w:color w:val="4A442A"/>
      <w:sz w:val="34"/>
    </w:rPr>
  </w:style>
  <w:style w:type="paragraph" w:customStyle="1" w:styleId="sectiontitlecolor">
    <w:name w:val="section_titlecolor"/>
    <w:basedOn w:val="Sectiontitle"/>
    <w:uiPriority w:val="1"/>
    <w:qFormat/>
    <w:pPr>
      <w:tabs>
        <w:tab w:val="clear" w:pos="1134"/>
        <w:tab w:val="clear" w:pos="1871"/>
        <w:tab w:val="clear" w:pos="2268"/>
        <w:tab w:val="left" w:pos="794"/>
        <w:tab w:val="left" w:pos="1191"/>
        <w:tab w:val="left" w:pos="1588"/>
        <w:tab w:val="left" w:pos="1985"/>
      </w:tabs>
      <w:outlineLvl w:val="0"/>
    </w:pPr>
    <w:rPr>
      <w:rFonts w:eastAsia="Batang" w:cs="Times New Roman Bold"/>
      <w:color w:val="314999"/>
      <w:sz w:val="34"/>
    </w:rPr>
  </w:style>
  <w:style w:type="paragraph" w:customStyle="1" w:styleId="tableheadcolor">
    <w:name w:val="table_headcolor"/>
    <w:basedOn w:val="Tablehead"/>
    <w:uiPriority w:val="1"/>
    <w:qFormat/>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pPr>
    <w:rPr>
      <w:rFonts w:eastAsia="Batang" w:cs="Times New Roman"/>
      <w:bCs/>
      <w:color w:val="FFFFFF" w:themeColor="background1"/>
      <w:sz w:val="26"/>
    </w:rPr>
  </w:style>
  <w:style w:type="paragraph" w:customStyle="1" w:styleId="figuretitlecolor">
    <w:name w:val="figure_titlecolor"/>
    <w:basedOn w:val="Figuretitle"/>
    <w:uiPriority w:val="1"/>
    <w:qFormat/>
    <w:pPr>
      <w:keepNext w:val="0"/>
      <w:tabs>
        <w:tab w:val="clear" w:pos="1134"/>
        <w:tab w:val="clear" w:pos="1871"/>
        <w:tab w:val="clear" w:pos="2268"/>
        <w:tab w:val="left" w:pos="794"/>
        <w:tab w:val="left" w:pos="1191"/>
        <w:tab w:val="left" w:pos="1588"/>
        <w:tab w:val="left" w:pos="1985"/>
      </w:tabs>
      <w:spacing w:before="360" w:after="0"/>
    </w:pPr>
    <w:rPr>
      <w:rFonts w:eastAsia="Batang"/>
      <w:color w:val="4A442A"/>
      <w:sz w:val="26"/>
      <w:lang w:eastAsia="zh-CN"/>
    </w:rPr>
  </w:style>
  <w:style w:type="paragraph" w:customStyle="1" w:styleId="TOCHeading1">
    <w:name w:val="TOC Heading1"/>
    <w:basedOn w:val="Heading1"/>
    <w:next w:val="Normal"/>
    <w:uiPriority w:val="39"/>
    <w:unhideWhenUsed/>
    <w:qFormat/>
    <w:pPr>
      <w:tabs>
        <w:tab w:val="clear" w:pos="1134"/>
        <w:tab w:val="clear" w:pos="1871"/>
        <w:tab w:val="clear" w:pos="2268"/>
        <w:tab w:val="left" w:pos="794"/>
        <w:tab w:val="left" w:pos="1191"/>
        <w:tab w:val="left" w:pos="1588"/>
        <w:tab w:val="left" w:pos="1985"/>
      </w:tabs>
      <w:spacing w:before="240"/>
      <w:ind w:left="0" w:firstLine="0"/>
      <w:outlineLvl w:val="9"/>
    </w:pPr>
    <w:rPr>
      <w:rFonts w:asciiTheme="majorHAnsi" w:eastAsiaTheme="majorEastAsia" w:hAnsiTheme="majorHAnsi" w:cstheme="majorBidi"/>
      <w:b w:val="0"/>
      <w:color w:val="365F91" w:themeColor="accent1" w:themeShade="BF"/>
      <w:sz w:val="32"/>
      <w:szCs w:val="32"/>
    </w:rPr>
  </w:style>
  <w:style w:type="paragraph" w:customStyle="1" w:styleId="Priorityarea">
    <w:name w:val="Priorityarea"/>
    <w:basedOn w:val="ListParagraph"/>
    <w:uiPriority w:val="1"/>
    <w:qFormat/>
    <w:pPr>
      <w:tabs>
        <w:tab w:val="clear" w:pos="1134"/>
        <w:tab w:val="clear" w:pos="1871"/>
        <w:tab w:val="left" w:pos="1588"/>
        <w:tab w:val="left" w:pos="1985"/>
      </w:tabs>
      <w:spacing w:before="20"/>
      <w:ind w:left="0"/>
    </w:pPr>
    <w:rPr>
      <w:rFonts w:eastAsia="SimSun"/>
    </w:rPr>
  </w:style>
  <w:style w:type="paragraph" w:customStyle="1" w:styleId="Normal0">
    <w:name w:val="Normal +"/>
    <w:basedOn w:val="Normal"/>
    <w:uiPriority w:val="1"/>
    <w:qFormat/>
    <w:pPr>
      <w:tabs>
        <w:tab w:val="clear" w:pos="1134"/>
        <w:tab w:val="clear" w:pos="1871"/>
        <w:tab w:val="clear" w:pos="2268"/>
        <w:tab w:val="left" w:pos="794"/>
        <w:tab w:val="left" w:pos="1191"/>
        <w:tab w:val="left" w:pos="1588"/>
        <w:tab w:val="left" w:pos="1985"/>
      </w:tabs>
    </w:pPr>
    <w:rPr>
      <w:rFonts w:eastAsia="SimSun"/>
    </w:rPr>
  </w:style>
  <w:style w:type="paragraph" w:customStyle="1" w:styleId="Nromal">
    <w:name w:val="Nromal"/>
    <w:basedOn w:val="Normal"/>
    <w:uiPriority w:val="1"/>
    <w:qFormat/>
    <w:pPr>
      <w:tabs>
        <w:tab w:val="clear" w:pos="1134"/>
        <w:tab w:val="clear" w:pos="1871"/>
        <w:tab w:val="clear" w:pos="2268"/>
        <w:tab w:val="left" w:pos="794"/>
        <w:tab w:val="left" w:pos="1191"/>
        <w:tab w:val="left" w:pos="1588"/>
        <w:tab w:val="left" w:pos="1985"/>
      </w:tabs>
    </w:pPr>
    <w:rPr>
      <w:rFonts w:eastAsia="SimSun"/>
      <w:lang w:eastAsia="zh-CN"/>
    </w:rPr>
  </w:style>
  <w:style w:type="character" w:customStyle="1" w:styleId="bri1">
    <w:name w:val="bri1"/>
    <w:basedOn w:val="DefaultParagraphFont"/>
    <w:uiPriority w:val="1"/>
    <w:qFormat/>
    <w:rPr>
      <w:b/>
      <w:bCs/>
      <w:color w:val="B10739"/>
    </w:rPr>
  </w:style>
  <w:style w:type="paragraph" w:customStyle="1" w:styleId="NormalBold">
    <w:name w:val="Normal + Bold"/>
    <w:basedOn w:val="Normal"/>
    <w:uiPriority w:val="1"/>
    <w:qFormat/>
    <w:pPr>
      <w:tabs>
        <w:tab w:val="clear" w:pos="1134"/>
        <w:tab w:val="clear" w:pos="1871"/>
        <w:tab w:val="clear" w:pos="2268"/>
        <w:tab w:val="left" w:pos="459"/>
      </w:tabs>
      <w:overflowPunct/>
      <w:autoSpaceDE/>
      <w:autoSpaceDN/>
      <w:adjustRightInd/>
      <w:spacing w:before="0"/>
      <w:contextualSpacing/>
      <w:textAlignment w:val="auto"/>
    </w:pPr>
    <w:rPr>
      <w:rFonts w:cs="Calibri"/>
      <w:b/>
      <w:bCs/>
      <w:lang w:val="en-US" w:eastAsia="ja-JP"/>
    </w:rPr>
  </w:style>
  <w:style w:type="paragraph" w:customStyle="1" w:styleId="Alternativetext">
    <w:name w:val="Alternative text"/>
    <w:basedOn w:val="Normal"/>
    <w:qFormat/>
    <w:pPr>
      <w:tabs>
        <w:tab w:val="clear" w:pos="1134"/>
        <w:tab w:val="clear" w:pos="1871"/>
        <w:tab w:val="clear" w:pos="2268"/>
        <w:tab w:val="left" w:pos="794"/>
        <w:tab w:val="left" w:pos="1191"/>
        <w:tab w:val="left" w:pos="1588"/>
        <w:tab w:val="left" w:pos="1985"/>
      </w:tabs>
      <w:spacing w:before="0"/>
      <w:jc w:val="center"/>
      <w:textAlignment w:val="auto"/>
    </w:pPr>
    <w:rPr>
      <w:rFonts w:eastAsia="Batang"/>
      <w:i/>
      <w:color w:val="F79646" w:themeColor="accent6"/>
      <w:sz w:val="20"/>
    </w:rPr>
  </w:style>
  <w:style w:type="paragraph" w:customStyle="1" w:styleId="TPSSection">
    <w:name w:val="TPS Section"/>
    <w:basedOn w:val="Normal"/>
    <w:next w:val="Normal"/>
    <w:uiPriority w:val="1"/>
    <w:qFormat/>
    <w:pPr>
      <w:pBdr>
        <w:top w:val="single" w:sz="4" w:space="3" w:color="auto"/>
      </w:pBdr>
      <w:shd w:val="clear" w:color="auto" w:fill="87A982"/>
      <w:tabs>
        <w:tab w:val="clear" w:pos="1134"/>
        <w:tab w:val="clear" w:pos="1871"/>
        <w:tab w:val="clear" w:pos="2268"/>
      </w:tabs>
      <w:overflowPunct/>
      <w:autoSpaceDE/>
      <w:autoSpaceDN/>
      <w:adjustRightInd/>
      <w:spacing w:before="0" w:line="300" w:lineRule="auto"/>
      <w:textAlignment w:val="auto"/>
    </w:pPr>
    <w:rPr>
      <w:rFonts w:ascii="Arial" w:hAnsi="Arial"/>
      <w:b/>
      <w:color w:val="2F275B"/>
      <w:sz w:val="18"/>
      <w:szCs w:val="24"/>
      <w:lang w:val="en-US"/>
    </w:rPr>
  </w:style>
  <w:style w:type="paragraph" w:customStyle="1" w:styleId="TPSSectionData">
    <w:name w:val="TPS Section Data"/>
    <w:basedOn w:val="Normal"/>
    <w:next w:val="Normal"/>
    <w:uiPriority w:val="1"/>
    <w:qFormat/>
    <w:pPr>
      <w:shd w:val="clear" w:color="auto" w:fill="87A982"/>
      <w:tabs>
        <w:tab w:val="clear" w:pos="1134"/>
        <w:tab w:val="clear" w:pos="1871"/>
        <w:tab w:val="clear" w:pos="2268"/>
      </w:tabs>
      <w:overflowPunct/>
      <w:autoSpaceDE/>
      <w:autoSpaceDN/>
      <w:adjustRightInd/>
      <w:spacing w:before="0" w:line="300" w:lineRule="auto"/>
      <w:textAlignment w:val="auto"/>
    </w:pPr>
    <w:rPr>
      <w:rFonts w:ascii="Arial" w:hAnsi="Arial"/>
      <w:color w:val="2F275B"/>
      <w:sz w:val="18"/>
      <w:szCs w:val="24"/>
      <w:lang w:val="en-US"/>
    </w:rPr>
  </w:style>
  <w:style w:type="paragraph" w:customStyle="1" w:styleId="TPSTOC">
    <w:name w:val="TPS TOC"/>
    <w:basedOn w:val="Normal"/>
    <w:next w:val="Normal"/>
    <w:uiPriority w:val="1"/>
    <w:qFormat/>
    <w:pPr>
      <w:pBdr>
        <w:top w:val="single" w:sz="4" w:space="1" w:color="auto"/>
      </w:pBdr>
      <w:shd w:val="clear" w:color="auto" w:fill="92CDDC" w:themeFill="accent5" w:themeFillTint="99"/>
      <w:tabs>
        <w:tab w:val="clear" w:pos="1134"/>
        <w:tab w:val="clear" w:pos="1871"/>
        <w:tab w:val="clear" w:pos="2268"/>
      </w:tabs>
      <w:overflowPunct/>
      <w:autoSpaceDE/>
      <w:autoSpaceDN/>
      <w:adjustRightInd/>
      <w:spacing w:before="0" w:line="300" w:lineRule="auto"/>
      <w:textAlignment w:val="auto"/>
    </w:pPr>
    <w:rPr>
      <w:rFonts w:ascii="Arial" w:hAnsi="Arial"/>
      <w:color w:val="2F275B"/>
      <w:sz w:val="18"/>
      <w:szCs w:val="24"/>
      <w:lang w:val="en-US"/>
    </w:rPr>
  </w:style>
  <w:style w:type="paragraph" w:customStyle="1" w:styleId="TPSTOCEnd">
    <w:name w:val="TPS TOC End"/>
    <w:basedOn w:val="Normal"/>
    <w:next w:val="Normal"/>
    <w:uiPriority w:val="1"/>
    <w:qFormat/>
    <w:pPr>
      <w:pBdr>
        <w:bottom w:val="single" w:sz="4" w:space="1" w:color="auto"/>
      </w:pBdr>
      <w:shd w:val="clear" w:color="auto" w:fill="92CDDC" w:themeFill="accent5" w:themeFillTint="99"/>
      <w:tabs>
        <w:tab w:val="clear" w:pos="1134"/>
        <w:tab w:val="clear" w:pos="1871"/>
        <w:tab w:val="clear" w:pos="2268"/>
      </w:tabs>
      <w:overflowPunct/>
      <w:autoSpaceDE/>
      <w:autoSpaceDN/>
      <w:adjustRightInd/>
      <w:spacing w:before="0" w:line="300" w:lineRule="auto"/>
      <w:textAlignment w:val="auto"/>
    </w:pPr>
    <w:rPr>
      <w:rFonts w:ascii="Arial" w:hAnsi="Arial"/>
      <w:color w:val="2F275B"/>
      <w:sz w:val="18"/>
      <w:szCs w:val="24"/>
      <w:lang w:val="en-US"/>
    </w:rPr>
  </w:style>
  <w:style w:type="paragraph" w:customStyle="1" w:styleId="TPSElement">
    <w:name w:val="TPS Element"/>
    <w:basedOn w:val="Normal"/>
    <w:next w:val="Normal"/>
    <w:uiPriority w:val="1"/>
    <w:qFormat/>
    <w:pPr>
      <w:pBdr>
        <w:top w:val="single" w:sz="2" w:space="3" w:color="auto"/>
      </w:pBdr>
      <w:shd w:val="clear" w:color="auto" w:fill="C9D5B3"/>
      <w:tabs>
        <w:tab w:val="clear" w:pos="1134"/>
        <w:tab w:val="clear" w:pos="1871"/>
        <w:tab w:val="clear" w:pos="2268"/>
      </w:tabs>
      <w:overflowPunct/>
      <w:autoSpaceDE/>
      <w:autoSpaceDN/>
      <w:adjustRightInd/>
      <w:spacing w:before="0" w:line="300" w:lineRule="auto"/>
      <w:textAlignment w:val="auto"/>
    </w:pPr>
    <w:rPr>
      <w:rFonts w:ascii="Arial" w:hAnsi="Arial"/>
      <w:b/>
      <w:color w:val="2F275B"/>
      <w:sz w:val="18"/>
      <w:szCs w:val="24"/>
      <w:lang w:val="en-US"/>
    </w:rPr>
  </w:style>
  <w:style w:type="paragraph" w:customStyle="1" w:styleId="TPSElementEnd">
    <w:name w:val="TPS Element End"/>
    <w:basedOn w:val="Normal"/>
    <w:next w:val="Normal"/>
    <w:uiPriority w:val="1"/>
    <w:qFormat/>
    <w:pPr>
      <w:pBdr>
        <w:bottom w:val="single" w:sz="2" w:space="1" w:color="auto"/>
      </w:pBdr>
      <w:shd w:val="clear" w:color="auto" w:fill="C9D5B3"/>
      <w:tabs>
        <w:tab w:val="clear" w:pos="1134"/>
        <w:tab w:val="clear" w:pos="1871"/>
        <w:tab w:val="clear" w:pos="2268"/>
      </w:tabs>
      <w:overflowPunct/>
      <w:autoSpaceDE/>
      <w:autoSpaceDN/>
      <w:adjustRightInd/>
      <w:spacing w:before="0" w:line="300" w:lineRule="auto"/>
      <w:textAlignment w:val="auto"/>
    </w:pPr>
    <w:rPr>
      <w:rFonts w:ascii="Arial" w:hAnsi="Arial"/>
      <w:b/>
      <w:color w:val="2F275B"/>
      <w:sz w:val="18"/>
      <w:szCs w:val="24"/>
      <w:lang w:val="en-US"/>
    </w:rPr>
  </w:style>
  <w:style w:type="paragraph" w:customStyle="1" w:styleId="TPSElementData">
    <w:name w:val="TPS Element Data"/>
    <w:basedOn w:val="Normal"/>
    <w:next w:val="Normal"/>
    <w:uiPriority w:val="1"/>
    <w:qFormat/>
    <w:pPr>
      <w:shd w:val="clear" w:color="auto" w:fill="C9D5B3"/>
      <w:tabs>
        <w:tab w:val="clear" w:pos="1134"/>
        <w:tab w:val="clear" w:pos="1871"/>
        <w:tab w:val="clear" w:pos="2268"/>
      </w:tabs>
      <w:overflowPunct/>
      <w:autoSpaceDE/>
      <w:autoSpaceDN/>
      <w:adjustRightInd/>
      <w:spacing w:before="0" w:line="300" w:lineRule="auto"/>
      <w:textAlignment w:val="auto"/>
    </w:pPr>
    <w:rPr>
      <w:rFonts w:ascii="Arial" w:hAnsi="Arial"/>
      <w:color w:val="2F275B"/>
      <w:sz w:val="18"/>
      <w:szCs w:val="24"/>
      <w:lang w:val="en-US"/>
    </w:rPr>
  </w:style>
  <w:style w:type="paragraph" w:customStyle="1" w:styleId="Acknowledgements">
    <w:name w:val="Acknowledgements"/>
    <w:basedOn w:val="Normal"/>
    <w:qFormat/>
    <w:rPr>
      <w:rFonts w:eastAsia="SimSun"/>
    </w:rPr>
  </w:style>
  <w:style w:type="paragraph" w:customStyle="1" w:styleId="AnnexNoTitlecolor0">
    <w:name w:val="Annex_No_Titlecolor"/>
    <w:basedOn w:val="Annextitle"/>
    <w:next w:val="Normal"/>
    <w:qFormat/>
  </w:style>
  <w:style w:type="paragraph" w:customStyle="1" w:styleId="Boxtext">
    <w:name w:val="Box text"/>
    <w:basedOn w:val="Normal"/>
    <w:qFormat/>
    <w:rPr>
      <w:rFonts w:eastAsia="SimSun"/>
    </w:rPr>
  </w:style>
  <w:style w:type="paragraph" w:customStyle="1" w:styleId="Boxtitle">
    <w:name w:val="Box title"/>
    <w:basedOn w:val="Normal"/>
    <w:next w:val="Normal"/>
    <w:qFormat/>
    <w:rPr>
      <w:rFonts w:eastAsia="SimSun"/>
    </w:rPr>
  </w:style>
  <w:style w:type="paragraph" w:customStyle="1" w:styleId="Bulletlist1">
    <w:name w:val="Bullet list 1"/>
    <w:basedOn w:val="Normal"/>
    <w:qFormat/>
    <w:rPr>
      <w:rFonts w:eastAsia="SimSun"/>
    </w:rPr>
  </w:style>
  <w:style w:type="paragraph" w:customStyle="1" w:styleId="Bulletlist1keepnext">
    <w:name w:val="Bullet list 1 keep next"/>
    <w:basedOn w:val="Normal"/>
    <w:qFormat/>
    <w:rPr>
      <w:rFonts w:eastAsia="SimSun"/>
    </w:rPr>
  </w:style>
  <w:style w:type="paragraph" w:customStyle="1" w:styleId="Bulletlist2">
    <w:name w:val="Bullet list 2"/>
    <w:basedOn w:val="Normal"/>
    <w:qFormat/>
    <w:rPr>
      <w:rFonts w:eastAsia="SimSun"/>
    </w:rPr>
  </w:style>
  <w:style w:type="paragraph" w:customStyle="1" w:styleId="Bulletlist3">
    <w:name w:val="Bullet list 3"/>
    <w:basedOn w:val="Normal"/>
    <w:qFormat/>
    <w:rPr>
      <w:rFonts w:eastAsia="SimSun"/>
    </w:rPr>
  </w:style>
  <w:style w:type="paragraph" w:customStyle="1" w:styleId="Chapno0">
    <w:name w:val="Chap_no"/>
    <w:basedOn w:val="Normal"/>
    <w:qFormat/>
    <w:rPr>
      <w:rFonts w:eastAsia="SimSun"/>
    </w:rPr>
  </w:style>
  <w:style w:type="paragraph" w:customStyle="1" w:styleId="Continued">
    <w:name w:val="Continued"/>
    <w:basedOn w:val="Normal"/>
    <w:next w:val="Normal"/>
    <w:qFormat/>
    <w:rPr>
      <w:rFonts w:eastAsia="SimSun"/>
    </w:rPr>
  </w:style>
  <w:style w:type="paragraph" w:customStyle="1" w:styleId="DecNo">
    <w:name w:val="Dec_No"/>
    <w:basedOn w:val="Normal"/>
    <w:next w:val="Normal"/>
    <w:qFormat/>
    <w:rPr>
      <w:rFonts w:eastAsia="SimSun"/>
    </w:rPr>
  </w:style>
  <w:style w:type="paragraph" w:customStyle="1" w:styleId="Dectitle">
    <w:name w:val="Dec_title"/>
    <w:basedOn w:val="DeclNo"/>
    <w:next w:val="Normal"/>
    <w:qFormat/>
    <w:rPr>
      <w:b/>
      <w:bCs/>
      <w:caps w:val="0"/>
      <w:lang w:val="en-GB"/>
    </w:rPr>
  </w:style>
  <w:style w:type="paragraph" w:customStyle="1" w:styleId="Figuretitle0">
    <w:name w:val="Figure title"/>
    <w:basedOn w:val="Normal"/>
    <w:next w:val="Normal"/>
    <w:qFormat/>
    <w:pPr>
      <w:keepNext/>
    </w:pPr>
    <w:rPr>
      <w:rFonts w:eastAsia="SimSun"/>
      <w:b/>
    </w:rPr>
  </w:style>
  <w:style w:type="paragraph" w:customStyle="1" w:styleId="FiguretitleSpancolumns">
    <w:name w:val="Figure title Span columns"/>
    <w:basedOn w:val="Normal"/>
    <w:next w:val="Normal"/>
    <w:qFormat/>
    <w:rPr>
      <w:rFonts w:eastAsia="SimSun"/>
    </w:rPr>
  </w:style>
  <w:style w:type="paragraph" w:customStyle="1" w:styleId="FootnoteTextleftalign">
    <w:name w:val="Footnote Text left align"/>
    <w:basedOn w:val="Normal"/>
    <w:qFormat/>
    <w:rPr>
      <w:rFonts w:eastAsia="SimSun"/>
    </w:rPr>
  </w:style>
  <w:style w:type="paragraph" w:customStyle="1" w:styleId="FootnoteTextjustified">
    <w:name w:val="Footnote Text justified"/>
    <w:basedOn w:val="Normal"/>
    <w:qFormat/>
    <w:rPr>
      <w:rFonts w:eastAsia="SimSun"/>
    </w:rPr>
  </w:style>
  <w:style w:type="paragraph" w:customStyle="1" w:styleId="Heading1nextpage">
    <w:name w:val="Heading 1 next page"/>
    <w:basedOn w:val="Normal"/>
    <w:next w:val="Normal"/>
    <w:qFormat/>
    <w:rPr>
      <w:rFonts w:eastAsia="SimSun"/>
    </w:rPr>
  </w:style>
  <w:style w:type="paragraph" w:customStyle="1" w:styleId="Heading1nextpagenoindent">
    <w:name w:val="Heading 1 next page no indent"/>
    <w:basedOn w:val="Normal"/>
    <w:next w:val="Normal"/>
    <w:qFormat/>
    <w:rPr>
      <w:rFonts w:eastAsia="SimSun"/>
    </w:rPr>
  </w:style>
  <w:style w:type="paragraph" w:customStyle="1" w:styleId="Heading1noindent">
    <w:name w:val="Heading 1 no indent"/>
    <w:basedOn w:val="Normal"/>
    <w:next w:val="Normal"/>
    <w:qFormat/>
    <w:rPr>
      <w:rFonts w:eastAsia="SimSun"/>
    </w:rPr>
  </w:style>
  <w:style w:type="paragraph" w:customStyle="1" w:styleId="Heading2nextpage">
    <w:name w:val="Heading 2 next page"/>
    <w:basedOn w:val="Normal"/>
    <w:next w:val="Normal"/>
    <w:qFormat/>
    <w:rPr>
      <w:rFonts w:eastAsia="SimSun"/>
    </w:rPr>
  </w:style>
  <w:style w:type="paragraph" w:customStyle="1" w:styleId="Heading2nextpagenoindent">
    <w:name w:val="Heading 2 next page no indent"/>
    <w:basedOn w:val="Normal"/>
    <w:next w:val="Normal"/>
    <w:qFormat/>
    <w:rPr>
      <w:rFonts w:eastAsia="SimSun"/>
    </w:rPr>
  </w:style>
  <w:style w:type="paragraph" w:customStyle="1" w:styleId="Heading2noindent">
    <w:name w:val="Heading 2 no indent"/>
    <w:basedOn w:val="Normal"/>
    <w:next w:val="Normal"/>
    <w:qFormat/>
    <w:rPr>
      <w:rFonts w:eastAsia="SimSun"/>
    </w:rPr>
  </w:style>
  <w:style w:type="paragraph" w:customStyle="1" w:styleId="Heading3nextpage">
    <w:name w:val="Heading 3 next page"/>
    <w:basedOn w:val="Normal"/>
    <w:next w:val="Normal"/>
    <w:qFormat/>
    <w:rPr>
      <w:rFonts w:eastAsia="SimSun"/>
    </w:rPr>
  </w:style>
  <w:style w:type="paragraph" w:customStyle="1" w:styleId="Heading4nextpage">
    <w:name w:val="Heading 4 next page"/>
    <w:basedOn w:val="Normal"/>
    <w:qFormat/>
    <w:rPr>
      <w:rFonts w:eastAsia="SimSun"/>
    </w:rPr>
  </w:style>
  <w:style w:type="paragraph" w:customStyle="1" w:styleId="Heading5nextpage">
    <w:name w:val="Heading 5 next page"/>
    <w:basedOn w:val="Normal"/>
    <w:qFormat/>
    <w:rPr>
      <w:rFonts w:eastAsia="SimSun"/>
    </w:rPr>
  </w:style>
  <w:style w:type="paragraph" w:customStyle="1" w:styleId="Headingbcolor0">
    <w:name w:val="Heading_bcolor"/>
    <w:basedOn w:val="Normal"/>
    <w:qFormat/>
    <w:rPr>
      <w:rFonts w:eastAsia="SimSun"/>
    </w:rPr>
  </w:style>
  <w:style w:type="paragraph" w:customStyle="1" w:styleId="Normalcenteraligned">
    <w:name w:val="Normal center aligned"/>
    <w:basedOn w:val="Normal"/>
    <w:qFormat/>
    <w:pPr>
      <w:jc w:val="center"/>
    </w:pPr>
  </w:style>
  <w:style w:type="paragraph" w:customStyle="1" w:styleId="Normalhalfspaceafter">
    <w:name w:val="Normal half space after"/>
    <w:basedOn w:val="Normal"/>
    <w:qFormat/>
    <w:rPr>
      <w:rFonts w:eastAsia="SimSun"/>
    </w:rPr>
  </w:style>
  <w:style w:type="paragraph" w:customStyle="1" w:styleId="NormalHeading1">
    <w:name w:val="Normal Heading 1"/>
    <w:basedOn w:val="Normal"/>
    <w:next w:val="Normal"/>
    <w:qFormat/>
    <w:rPr>
      <w:rFonts w:eastAsia="SimSun"/>
    </w:rPr>
  </w:style>
  <w:style w:type="paragraph" w:customStyle="1" w:styleId="NormalHeading1centred">
    <w:name w:val="Normal Heading 1 centred"/>
    <w:basedOn w:val="Normal"/>
    <w:next w:val="Normal"/>
    <w:qFormat/>
    <w:rPr>
      <w:rFonts w:eastAsia="SimSun"/>
    </w:rPr>
  </w:style>
  <w:style w:type="paragraph" w:customStyle="1" w:styleId="NormalHeading1rightalign">
    <w:name w:val="Normal Heading 1 right align"/>
    <w:basedOn w:val="Normal"/>
    <w:next w:val="Normal"/>
    <w:qFormat/>
    <w:rPr>
      <w:rFonts w:eastAsia="SimSun"/>
    </w:rPr>
  </w:style>
  <w:style w:type="paragraph" w:customStyle="1" w:styleId="Normalindent1">
    <w:name w:val="Normal indent 1"/>
    <w:basedOn w:val="Normal"/>
    <w:qFormat/>
    <w:rPr>
      <w:rFonts w:eastAsia="SimSun"/>
    </w:rPr>
  </w:style>
  <w:style w:type="paragraph" w:customStyle="1" w:styleId="Normalindent2">
    <w:name w:val="Normal indent 2"/>
    <w:basedOn w:val="Normal"/>
    <w:qFormat/>
    <w:rPr>
      <w:rFonts w:eastAsia="SimSun"/>
    </w:rPr>
  </w:style>
  <w:style w:type="paragraph" w:customStyle="1" w:styleId="Normalnextpage">
    <w:name w:val="Normal next page"/>
    <w:basedOn w:val="Normal"/>
    <w:qFormat/>
    <w:rPr>
      <w:rFonts w:eastAsia="SimSun"/>
    </w:rPr>
  </w:style>
  <w:style w:type="paragraph" w:customStyle="1" w:styleId="Normalnotjustified">
    <w:name w:val="Normal not justified"/>
    <w:basedOn w:val="Normalrightaligned"/>
    <w:qFormat/>
    <w:rPr>
      <w:color w:val="7F7F7F" w:themeColor="text1" w:themeTint="80"/>
    </w:rPr>
  </w:style>
  <w:style w:type="paragraph" w:customStyle="1" w:styleId="Normalrightaligned">
    <w:name w:val="Normal right aligned"/>
    <w:basedOn w:val="Normal"/>
    <w:qFormat/>
    <w:pPr>
      <w:tabs>
        <w:tab w:val="clear" w:pos="1134"/>
        <w:tab w:val="clear" w:pos="1871"/>
        <w:tab w:val="clear" w:pos="2268"/>
      </w:tabs>
      <w:overflowPunct/>
      <w:autoSpaceDE/>
      <w:autoSpaceDN/>
      <w:snapToGrid w:val="0"/>
      <w:spacing w:after="120"/>
      <w:textAlignment w:val="auto"/>
    </w:pPr>
    <w:rPr>
      <w:rFonts w:ascii="Calibri" w:eastAsia="Calibri" w:hAnsi="Calibri" w:cs="Calibri"/>
      <w:szCs w:val="24"/>
    </w:rPr>
  </w:style>
  <w:style w:type="paragraph" w:customStyle="1" w:styleId="NormalSpancolumns">
    <w:name w:val="Normal Span columns"/>
    <w:basedOn w:val="Normal"/>
    <w:qFormat/>
    <w:rPr>
      <w:rFonts w:eastAsia="SimSun"/>
    </w:rPr>
  </w:style>
  <w:style w:type="paragraph" w:customStyle="1" w:styleId="PARTNoTitlecolor0">
    <w:name w:val="PART_No_Titlecolor"/>
    <w:basedOn w:val="Normal"/>
    <w:next w:val="Normal"/>
    <w:qFormat/>
    <w:rPr>
      <w:rFonts w:eastAsia="SimSun"/>
    </w:rPr>
  </w:style>
  <w:style w:type="paragraph" w:customStyle="1" w:styleId="Publishersnotetitle">
    <w:name w:val="Publishers note title"/>
    <w:basedOn w:val="Normal"/>
    <w:qFormat/>
    <w:rPr>
      <w:rFonts w:eastAsia="SimSun"/>
    </w:rPr>
  </w:style>
  <w:style w:type="paragraph" w:customStyle="1" w:styleId="Sectiontitlecolor0">
    <w:name w:val="Section_titlecolor"/>
    <w:basedOn w:val="Section1"/>
    <w:next w:val="Normal"/>
    <w:qFormat/>
  </w:style>
  <w:style w:type="paragraph" w:customStyle="1" w:styleId="Seriesname">
    <w:name w:val="Series name"/>
    <w:basedOn w:val="Normal"/>
    <w:qFormat/>
    <w:rPr>
      <w:rFonts w:eastAsia="SimSun"/>
    </w:rPr>
  </w:style>
  <w:style w:type="paragraph" w:customStyle="1" w:styleId="Sourcetext">
    <w:name w:val="Source text"/>
    <w:basedOn w:val="Normal"/>
    <w:qFormat/>
    <w:rPr>
      <w:rFonts w:eastAsia="SimSun"/>
      <w:sz w:val="18"/>
    </w:rPr>
  </w:style>
  <w:style w:type="paragraph" w:customStyle="1" w:styleId="Subsectiontitlecolor">
    <w:name w:val="Subsection_titlecolor"/>
    <w:basedOn w:val="Normal"/>
    <w:next w:val="Normal"/>
    <w:qFormat/>
    <w:rPr>
      <w:rFonts w:eastAsia="SimSun"/>
    </w:rPr>
  </w:style>
  <w:style w:type="paragraph" w:customStyle="1" w:styleId="Subtitlereport">
    <w:name w:val="Subtitle report"/>
    <w:basedOn w:val="Normal"/>
    <w:qFormat/>
    <w:rPr>
      <w:rFonts w:eastAsia="SimSun"/>
    </w:rPr>
  </w:style>
  <w:style w:type="paragraph" w:customStyle="1" w:styleId="Tablebullet">
    <w:name w:val="Table bullet"/>
    <w:basedOn w:val="Normal"/>
    <w:qFormat/>
    <w:rPr>
      <w:rFonts w:eastAsia="SimSun"/>
    </w:rPr>
  </w:style>
  <w:style w:type="paragraph" w:customStyle="1" w:styleId="Tableheadcentred">
    <w:name w:val="Table head centred"/>
    <w:basedOn w:val="Normal"/>
    <w:qFormat/>
    <w:pPr>
      <w:jc w:val="center"/>
    </w:pPr>
    <w:rPr>
      <w:rFonts w:eastAsia="SimSun"/>
      <w:b/>
    </w:rPr>
  </w:style>
  <w:style w:type="paragraph" w:customStyle="1" w:styleId="Tableheadright">
    <w:name w:val="Table head right"/>
    <w:basedOn w:val="Normal"/>
    <w:qFormat/>
    <w:rPr>
      <w:rFonts w:eastAsia="SimSun"/>
    </w:rPr>
  </w:style>
  <w:style w:type="paragraph" w:customStyle="1" w:styleId="Tableheadsmall">
    <w:name w:val="Table head small"/>
    <w:basedOn w:val="Normal"/>
    <w:qFormat/>
    <w:rPr>
      <w:rFonts w:eastAsia="SimSun"/>
    </w:rPr>
  </w:style>
  <w:style w:type="paragraph" w:customStyle="1" w:styleId="Tableheadsmallrightalignwhite">
    <w:name w:val="Table head small right align white"/>
    <w:basedOn w:val="Normal"/>
    <w:qFormat/>
    <w:rPr>
      <w:rFonts w:eastAsia="SimSun"/>
    </w:rPr>
  </w:style>
  <w:style w:type="paragraph" w:customStyle="1" w:styleId="Tableheadsmallwhite">
    <w:name w:val="Table head small white"/>
    <w:basedOn w:val="Normal"/>
    <w:qFormat/>
    <w:rPr>
      <w:rFonts w:eastAsia="SimSun"/>
    </w:rPr>
  </w:style>
  <w:style w:type="paragraph" w:customStyle="1" w:styleId="Tableheadsmallwhitecentred">
    <w:name w:val="Table head small white centred"/>
    <w:basedOn w:val="Normal"/>
    <w:qFormat/>
    <w:rPr>
      <w:rFonts w:eastAsia="SimSun"/>
    </w:rPr>
  </w:style>
  <w:style w:type="paragraph" w:customStyle="1" w:styleId="Tableheadwhite">
    <w:name w:val="Table head white"/>
    <w:basedOn w:val="Normal"/>
    <w:qFormat/>
    <w:rPr>
      <w:rFonts w:eastAsia="SimSun"/>
      <w:b/>
    </w:rPr>
  </w:style>
  <w:style w:type="paragraph" w:customStyle="1" w:styleId="Tableheadwhitecentred">
    <w:name w:val="Table head white centred"/>
    <w:basedOn w:val="Normal"/>
    <w:qFormat/>
    <w:pPr>
      <w:jc w:val="center"/>
    </w:pPr>
    <w:rPr>
      <w:rFonts w:eastAsia="SimSun"/>
      <w:b/>
    </w:rPr>
  </w:style>
  <w:style w:type="paragraph" w:customStyle="1" w:styleId="Tableheadwhiteright">
    <w:name w:val="Table head white right"/>
    <w:basedOn w:val="Normal"/>
    <w:qFormat/>
    <w:rPr>
      <w:rFonts w:eastAsia="SimSun"/>
    </w:rPr>
  </w:style>
  <w:style w:type="paragraph" w:customStyle="1" w:styleId="Tabletext1">
    <w:name w:val="Table text"/>
    <w:basedOn w:val="Normal"/>
    <w:qFormat/>
    <w:rPr>
      <w:rFonts w:eastAsia="SimSun"/>
    </w:rPr>
  </w:style>
  <w:style w:type="paragraph" w:customStyle="1" w:styleId="Tabletextblue-light-shade">
    <w:name w:val="Table text blue-light-shade"/>
    <w:basedOn w:val="Tabletext"/>
    <w:qFormat/>
    <w:pPr>
      <w:shd w:val="clear" w:color="auto" w:fill="92CDDC" w:themeFill="accent5" w:themeFillTint="99"/>
      <w:jc w:val="center"/>
    </w:pPr>
    <w:rPr>
      <w:b/>
      <w:bCs/>
    </w:rPr>
  </w:style>
  <w:style w:type="paragraph" w:customStyle="1" w:styleId="Tabletextcentred">
    <w:name w:val="Table text centred"/>
    <w:basedOn w:val="Tabletext"/>
    <w:qFormat/>
    <w:pPr>
      <w:keepNext/>
      <w:jc w:val="center"/>
    </w:pPr>
  </w:style>
  <w:style w:type="paragraph" w:customStyle="1" w:styleId="Tabletextcentredblue-shade">
    <w:name w:val="Table text centred blue-shade"/>
    <w:basedOn w:val="Normal"/>
    <w:qFormat/>
    <w:rPr>
      <w:rFonts w:eastAsia="SimSun"/>
    </w:rPr>
  </w:style>
  <w:style w:type="paragraph" w:customStyle="1" w:styleId="Tabletextcentredred-shade">
    <w:name w:val="Table text centred red-shade"/>
    <w:basedOn w:val="Normal"/>
    <w:qFormat/>
    <w:rPr>
      <w:rFonts w:eastAsia="SimSun"/>
    </w:rPr>
  </w:style>
  <w:style w:type="paragraph" w:customStyle="1" w:styleId="Tabletextrightaligned">
    <w:name w:val="Table text right aligned"/>
    <w:basedOn w:val="Normal"/>
    <w:qFormat/>
    <w:rPr>
      <w:rFonts w:eastAsia="SimSun"/>
    </w:rPr>
  </w:style>
  <w:style w:type="paragraph" w:customStyle="1" w:styleId="Tabletextsmall">
    <w:name w:val="Table text small"/>
    <w:basedOn w:val="Normal"/>
    <w:qFormat/>
    <w:rPr>
      <w:rFonts w:eastAsia="SimSun"/>
    </w:rPr>
  </w:style>
  <w:style w:type="paragraph" w:customStyle="1" w:styleId="Tabletextsmallbullet">
    <w:name w:val="Table text small bullet"/>
    <w:basedOn w:val="Normal"/>
    <w:qFormat/>
    <w:rPr>
      <w:rFonts w:eastAsia="SimSun"/>
    </w:rPr>
  </w:style>
  <w:style w:type="paragraph" w:customStyle="1" w:styleId="Tabletextsmallcentred">
    <w:name w:val="Table text small centred"/>
    <w:basedOn w:val="Normal"/>
    <w:qFormat/>
    <w:rPr>
      <w:rFonts w:eastAsia="SimSun"/>
    </w:rPr>
  </w:style>
  <w:style w:type="paragraph" w:customStyle="1" w:styleId="Tabletextsmallrightaligned">
    <w:name w:val="Table text small right aligned"/>
    <w:basedOn w:val="Normal"/>
    <w:qFormat/>
    <w:rPr>
      <w:rFonts w:eastAsia="SimSun"/>
    </w:rPr>
  </w:style>
  <w:style w:type="paragraph" w:customStyle="1" w:styleId="Tabletitle1">
    <w:name w:val="Table title"/>
    <w:basedOn w:val="Normal"/>
    <w:next w:val="Normal"/>
    <w:qFormat/>
    <w:rPr>
      <w:rFonts w:eastAsia="SimSun"/>
    </w:rPr>
  </w:style>
  <w:style w:type="paragraph" w:customStyle="1" w:styleId="Tabletitlenextpage">
    <w:name w:val="Table title next page"/>
    <w:basedOn w:val="Normal"/>
    <w:next w:val="Normal"/>
    <w:qFormat/>
    <w:rPr>
      <w:rFonts w:eastAsia="SimSun"/>
    </w:rPr>
  </w:style>
  <w:style w:type="paragraph" w:customStyle="1" w:styleId="Titlereport">
    <w:name w:val="Title report"/>
    <w:basedOn w:val="Normal"/>
    <w:qFormat/>
    <w:rPr>
      <w:rFonts w:eastAsia="SimSun"/>
    </w:rPr>
  </w:style>
  <w:style w:type="paragraph" w:customStyle="1" w:styleId="Titlereportdate">
    <w:name w:val="Title report date"/>
    <w:basedOn w:val="Normal"/>
    <w:qFormat/>
    <w:rPr>
      <w:rFonts w:eastAsia="SimSun"/>
    </w:rPr>
  </w:style>
  <w:style w:type="paragraph" w:customStyle="1" w:styleId="TOClistoffigures">
    <w:name w:val="TOC list of figures"/>
    <w:basedOn w:val="Normal"/>
    <w:next w:val="Normal"/>
    <w:qFormat/>
    <w:rPr>
      <w:rFonts w:eastAsia="SimSun"/>
    </w:rPr>
  </w:style>
  <w:style w:type="paragraph" w:customStyle="1" w:styleId="APXchaptertitle">
    <w:name w:val="APX_chapter_title"/>
    <w:basedOn w:val="Normal"/>
    <w:qFormat/>
    <w:rPr>
      <w:rFonts w:eastAsia="SimSun"/>
    </w:rPr>
  </w:style>
  <w:style w:type="paragraph" w:customStyle="1" w:styleId="APXheading1">
    <w:name w:val="APX_heading 1"/>
    <w:basedOn w:val="Heading1"/>
    <w:next w:val="Normal"/>
    <w:qFormat/>
  </w:style>
  <w:style w:type="paragraph" w:customStyle="1" w:styleId="APXheading2">
    <w:name w:val="APX_heading 2"/>
    <w:basedOn w:val="Heading2"/>
    <w:next w:val="Normal"/>
    <w:qFormat/>
  </w:style>
  <w:style w:type="character" w:customStyle="1" w:styleId="Arabic">
    <w:name w:val="Arabic"/>
    <w:qFormat/>
    <w:rPr>
      <w:rFonts w:eastAsia="Times New Roman"/>
    </w:rPr>
  </w:style>
  <w:style w:type="character" w:customStyle="1" w:styleId="Blue">
    <w:name w:val="Blue"/>
    <w:qFormat/>
    <w:rPr>
      <w:rFonts w:eastAsia="Times New Roman"/>
    </w:rPr>
  </w:style>
  <w:style w:type="character" w:customStyle="1" w:styleId="Bold">
    <w:name w:val="Bold"/>
    <w:qFormat/>
    <w:rPr>
      <w:rFonts w:eastAsia="Times New Roman"/>
      <w:b/>
    </w:rPr>
  </w:style>
  <w:style w:type="character" w:customStyle="1" w:styleId="Bolditalic">
    <w:name w:val="Bold italic"/>
    <w:qFormat/>
    <w:rPr>
      <w:rFonts w:eastAsia="Times New Roman"/>
    </w:rPr>
  </w:style>
  <w:style w:type="character" w:customStyle="1" w:styleId="Boldunderline">
    <w:name w:val="Bold underline"/>
    <w:qFormat/>
    <w:rPr>
      <w:rFonts w:eastAsia="Times New Roman"/>
    </w:rPr>
  </w:style>
  <w:style w:type="character" w:customStyle="1" w:styleId="Chinese">
    <w:name w:val="Chinese"/>
    <w:qFormat/>
    <w:rPr>
      <w:rFonts w:eastAsia="Times New Roman"/>
    </w:rPr>
  </w:style>
  <w:style w:type="character" w:customStyle="1" w:styleId="Colored-Normal">
    <w:name w:val="Colored - Normal"/>
    <w:qFormat/>
    <w:rPr>
      <w:rFonts w:eastAsia="Times New Roman"/>
    </w:rPr>
  </w:style>
  <w:style w:type="character" w:customStyle="1" w:styleId="Coloredbold">
    <w:name w:val="Colored bold"/>
    <w:qFormat/>
    <w:rPr>
      <w:rFonts w:eastAsia="Times New Roman"/>
    </w:rPr>
  </w:style>
  <w:style w:type="character" w:customStyle="1" w:styleId="Coloredbolditalic">
    <w:name w:val="Colored bold italic"/>
    <w:qFormat/>
    <w:rPr>
      <w:rFonts w:eastAsia="Times New Roman"/>
    </w:rPr>
  </w:style>
  <w:style w:type="character" w:customStyle="1" w:styleId="Coloreditalic">
    <w:name w:val="Colored italic"/>
    <w:qFormat/>
    <w:rPr>
      <w:rFonts w:eastAsia="Times New Roman"/>
    </w:rPr>
  </w:style>
  <w:style w:type="character" w:customStyle="1" w:styleId="Endnotetextno">
    <w:name w:val="Endnote text no"/>
    <w:qFormat/>
    <w:rPr>
      <w:rFonts w:eastAsia="Times New Roman"/>
    </w:rPr>
  </w:style>
  <w:style w:type="character" w:customStyle="1" w:styleId="Footnotetextno">
    <w:name w:val="Footnote text no"/>
    <w:qFormat/>
    <w:rPr>
      <w:rFonts w:eastAsia="Times New Roman"/>
    </w:rPr>
  </w:style>
  <w:style w:type="character" w:customStyle="1" w:styleId="Green">
    <w:name w:val="Green"/>
    <w:qFormat/>
    <w:rPr>
      <w:rFonts w:eastAsia="Times New Roman"/>
    </w:rPr>
  </w:style>
  <w:style w:type="character" w:customStyle="1" w:styleId="Italic">
    <w:name w:val="Italic"/>
    <w:qFormat/>
    <w:rPr>
      <w:rFonts w:eastAsia="Times New Roman"/>
    </w:rPr>
  </w:style>
  <w:style w:type="character" w:customStyle="1" w:styleId="Nobreak">
    <w:name w:val="No break"/>
    <w:qFormat/>
    <w:rPr>
      <w:rFonts w:eastAsia="Times New Roman"/>
    </w:rPr>
  </w:style>
  <w:style w:type="character" w:customStyle="1" w:styleId="Red">
    <w:name w:val="Red"/>
    <w:qFormat/>
    <w:rPr>
      <w:rFonts w:eastAsia="Times New Roman"/>
    </w:rPr>
  </w:style>
  <w:style w:type="character" w:customStyle="1" w:styleId="Symbol">
    <w:name w:val="Symbol"/>
    <w:qFormat/>
    <w:rPr>
      <w:rFonts w:eastAsia="Times New Roman"/>
    </w:rPr>
  </w:style>
  <w:style w:type="character" w:customStyle="1" w:styleId="Wingdings">
    <w:name w:val="Wingdings"/>
    <w:qFormat/>
    <w:rPr>
      <w:rFonts w:eastAsia="Times New Roman"/>
    </w:rPr>
  </w:style>
  <w:style w:type="character" w:customStyle="1" w:styleId="Wingdings2">
    <w:name w:val="Wingdings 2"/>
    <w:qFormat/>
    <w:rPr>
      <w:rFonts w:eastAsia="Times New Roman"/>
    </w:rPr>
  </w:style>
  <w:style w:type="paragraph" w:customStyle="1" w:styleId="StyleVolumetitleLatin20ptComplexBoldCentered">
    <w:name w:val="Style Volume_title + (Latin) 20 pt (Complex) Bold Centered"/>
    <w:basedOn w:val="Heading1"/>
    <w:uiPriority w:val="1"/>
    <w:qFormat/>
    <w:pPr>
      <w:jc w:val="center"/>
    </w:pPr>
    <w:rPr>
      <w:bCs/>
      <w:sz w:val="40"/>
    </w:rPr>
  </w:style>
  <w:style w:type="paragraph" w:customStyle="1" w:styleId="StyleVolumetitleLatin20ptComplexBold">
    <w:name w:val="Style Volume_title + (Latin) 20 pt (Complex) Bold"/>
    <w:basedOn w:val="Heading1"/>
    <w:uiPriority w:val="1"/>
    <w:qFormat/>
    <w:pPr>
      <w:jc w:val="center"/>
    </w:pPr>
    <w:rPr>
      <w:bCs/>
      <w:sz w:val="40"/>
    </w:rPr>
  </w:style>
  <w:style w:type="paragraph" w:customStyle="1" w:styleId="StyleVolumetitle">
    <w:name w:val="Style Volume_title"/>
    <w:basedOn w:val="Normal"/>
    <w:uiPriority w:val="1"/>
    <w:qFormat/>
  </w:style>
  <w:style w:type="paragraph" w:customStyle="1" w:styleId="TPSTable">
    <w:name w:val="TPS Table"/>
    <w:basedOn w:val="TPSMarkupBase"/>
    <w:next w:val="Normal"/>
    <w:uiPriority w:val="1"/>
    <w:qFormat/>
    <w:pPr>
      <w:pBdr>
        <w:top w:val="single" w:sz="2" w:space="3" w:color="auto"/>
      </w:pBdr>
      <w:shd w:val="clear" w:color="auto" w:fill="C0AB87"/>
    </w:pPr>
    <w:rPr>
      <w:b/>
    </w:rPr>
  </w:style>
  <w:style w:type="paragraph" w:customStyle="1" w:styleId="TPSMarkupBase">
    <w:name w:val="TPS Markup Base"/>
    <w:uiPriority w:val="1"/>
    <w:qFormat/>
    <w:pPr>
      <w:spacing w:line="300" w:lineRule="auto"/>
    </w:pPr>
    <w:rPr>
      <w:rFonts w:ascii="Arial" w:eastAsia="Times New Roman" w:hAnsi="Arial"/>
      <w:color w:val="2F275B"/>
      <w:sz w:val="18"/>
      <w:szCs w:val="24"/>
      <w:lang w:eastAsia="en-US"/>
    </w:rPr>
  </w:style>
  <w:style w:type="character" w:customStyle="1" w:styleId="TPSImage">
    <w:name w:val="TPS Image"/>
    <w:uiPriority w:val="1"/>
    <w:qFormat/>
    <w:rPr>
      <w:rFonts w:ascii="Arial" w:hAnsi="Arial"/>
      <w:b/>
      <w:color w:val="FF6600"/>
      <w:sz w:val="18"/>
      <w:szCs w:val="24"/>
      <w:lang w:val="en-AU"/>
    </w:rPr>
  </w:style>
  <w:style w:type="paragraph" w:customStyle="1" w:styleId="StyleTabletextblue-light-shadeComplexBodyCSArialCo">
    <w:name w:val="Style Table text blue-light-shade + (Complex) +Body CS (Arial) (Co..."/>
    <w:basedOn w:val="Tabletextblue-light-shade"/>
    <w:uiPriority w:val="1"/>
    <w:qFormat/>
    <w:pPr>
      <w:jc w:val="left"/>
    </w:pPr>
    <w:rPr>
      <w:rFonts w:cstheme="minorBidi"/>
      <w:szCs w:val="22"/>
    </w:rPr>
  </w:style>
  <w:style w:type="paragraph" w:customStyle="1" w:styleId="enumlev1halfspaceafter">
    <w:name w:val="enumlev1 half space after"/>
    <w:basedOn w:val="Normal"/>
    <w:qFormat/>
  </w:style>
  <w:style w:type="paragraph" w:customStyle="1" w:styleId="Pa0">
    <w:name w:val="Pa0"/>
    <w:basedOn w:val="Default"/>
    <w:next w:val="Default"/>
    <w:uiPriority w:val="99"/>
    <w:qFormat/>
    <w:pPr>
      <w:adjustRightInd w:val="0"/>
      <w:spacing w:line="161" w:lineRule="atLeast"/>
    </w:pPr>
    <w:rPr>
      <w:rFonts w:ascii="Calibri Light" w:eastAsia="Times New Roman" w:hAnsi="Calibri Light" w:cs="Calibri Light"/>
      <w:color w:val="auto"/>
      <w:lang w:eastAsia="zh-CN"/>
    </w:rPr>
  </w:style>
  <w:style w:type="character" w:customStyle="1" w:styleId="TPSTEMP">
    <w:name w:val="%TPS_TEMP%"/>
    <w:basedOn w:val="DefaultParagraphFont"/>
    <w:uiPriority w:val="1"/>
    <w:qFormat/>
  </w:style>
  <w:style w:type="paragraph" w:customStyle="1" w:styleId="Level1">
    <w:name w:val="Level1"/>
    <w:basedOn w:val="Heading2"/>
    <w:next w:val="Normal"/>
    <w:qFormat/>
    <w:rPr>
      <w:rFonts w:ascii="Times New Roman" w:hAnsi="Times New Roman"/>
      <w:color w:val="000000" w:themeColor="text1"/>
      <w:sz w:val="24"/>
    </w:rPr>
  </w:style>
  <w:style w:type="paragraph" w:customStyle="1" w:styleId="Normalnoindent">
    <w:name w:val="Normal no indent"/>
    <w:basedOn w:val="Normal"/>
    <w:qFormat/>
    <w:rPr>
      <w:rFonts w:ascii="Calibri" w:eastAsia="SimSun" w:hAnsi="Calibri"/>
      <w:szCs w:val="28"/>
      <w:lang w:eastAsia="zh-CN"/>
    </w:rPr>
  </w:style>
  <w:style w:type="paragraph" w:customStyle="1" w:styleId="Revision2">
    <w:name w:val="Revision2"/>
    <w:hidden/>
    <w:uiPriority w:val="99"/>
    <w:semiHidden/>
    <w:qFormat/>
    <w:rPr>
      <w:rFonts w:asciiTheme="minorHAnsi" w:eastAsia="Times New Roman" w:hAnsiTheme="minorHAnsi"/>
      <w:sz w:val="24"/>
      <w:lang w:val="en-GB" w:eastAsia="en-US"/>
    </w:rPr>
  </w:style>
  <w:style w:type="paragraph" w:customStyle="1" w:styleId="1">
    <w:name w:val="変更箇所1"/>
    <w:hidden/>
    <w:uiPriority w:val="99"/>
    <w:unhideWhenUsed/>
    <w:qFormat/>
    <w:rPr>
      <w:rFonts w:asciiTheme="minorHAnsi" w:eastAsia="Times New Roman" w:hAnsiTheme="minorHAnsi"/>
      <w:sz w:val="24"/>
      <w:lang w:val="en-GB" w:eastAsia="en-US"/>
    </w:rPr>
  </w:style>
  <w:style w:type="paragraph" w:styleId="Revision">
    <w:name w:val="Revision"/>
    <w:hidden/>
    <w:uiPriority w:val="99"/>
    <w:unhideWhenUsed/>
    <w:rsid w:val="00B725EB"/>
    <w:rPr>
      <w:rFonts w:asciiTheme="minorHAnsi" w:eastAsia="Times New Roman" w:hAnsiTheme="minorHAnsi"/>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editorial changes made</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908FA8-0934-4B47-8B0B-95609917AAE9}">
  <ds:schemaRefs>
    <ds:schemaRef ds:uri="http://schemas.microsoft.com/sharepoint/v3/contenttype/forms"/>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customXml/itemProps3.xml><?xml version="1.0" encoding="utf-8"?>
<ds:datastoreItem xmlns:ds="http://schemas.openxmlformats.org/officeDocument/2006/customXml" ds:itemID="{16F1D2B7-248D-4A9A-8833-3C4E57DD3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1345</Words>
  <Characters>7671</Characters>
  <Application>Microsoft Office Word</Application>
  <DocSecurity>0</DocSecurity>
  <Lines>63</Lines>
  <Paragraphs>17</Paragraphs>
  <ScaleCrop>false</ScaleCrop>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D22-WTDC25-C-4292!!MSW-E</dc:title>
  <dc:creator>Documents Proposals Manager (DPM)</dc:creator>
  <cp:keywords>DPM_v2024.10.3.1_test</cp:keywords>
  <cp:lastModifiedBy>Nidup Gyeltshen</cp:lastModifiedBy>
  <cp:revision>28</cp:revision>
  <dcterms:created xsi:type="dcterms:W3CDTF">2025-09-18T00:42:00Z</dcterms:created>
  <dcterms:modified xsi:type="dcterms:W3CDTF">2025-09-24T04:59:00Z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528220146A69415293518FCD8EC5E60C_13</vt:lpwstr>
  </property>
  <property fmtid="{D5CDD505-2E9C-101B-9397-08002B2CF9AE}" pid="4" name="ContentTypeId">
    <vt:lpwstr>0x010100D0C85A0B969A774F87A7D55FBE62B5FC</vt:lpwstr>
  </property>
  <property fmtid="{D5CDD505-2E9C-101B-9397-08002B2CF9AE}" pid="5" name="MediaServiceImageTags">
    <vt:lpwstr/>
  </property>
</Properties>
</file>