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45FBC0B9" w:rsidR="00F72430" w:rsidRPr="00E931C2" w:rsidRDefault="00E931C2" w:rsidP="00E931C2">
      <w:pPr>
        <w:jc w:val="right"/>
        <w:rPr>
          <w:rFonts w:asciiTheme="minorHAnsi" w:eastAsiaTheme="minorEastAsia" w:hAnsiTheme="minorHAnsi" w:cstheme="minorHAnsi"/>
          <w:b/>
          <w:u w:val="single"/>
          <w:lang w:eastAsia="ja-JP"/>
        </w:rPr>
      </w:pPr>
      <w:r w:rsidRPr="00E931C2">
        <w:rPr>
          <w:rFonts w:asciiTheme="minorHAnsi" w:eastAsiaTheme="minorEastAsia" w:hAnsiTheme="minorHAnsi" w:cstheme="minorHAnsi"/>
          <w:b/>
          <w:u w:val="single"/>
          <w:lang w:eastAsia="ja-JP"/>
        </w:rPr>
        <w:t>PACP-23</w:t>
      </w:r>
    </w:p>
    <w:p w14:paraId="49FEBA9A" w14:textId="22879D7D" w:rsidR="009C05C2" w:rsidRPr="004F40F4" w:rsidRDefault="009C05C2" w:rsidP="00E931C2">
      <w:pPr>
        <w:rPr>
          <w:rFonts w:asciiTheme="minorHAnsi" w:eastAsiaTheme="minorEastAsia" w:hAnsiTheme="minorHAnsi" w:cstheme="minorHAnsi"/>
          <w:bCs/>
          <w:lang w:eastAsia="ja-JP"/>
        </w:rPr>
      </w:pPr>
    </w:p>
    <w:p w14:paraId="4C4985A1" w14:textId="77777777" w:rsidR="00BF5ABC" w:rsidRPr="004F40F4" w:rsidRDefault="00BF5ABC" w:rsidP="009C05C2">
      <w:pPr>
        <w:jc w:val="center"/>
        <w:rPr>
          <w:rFonts w:asciiTheme="minorHAnsi" w:eastAsiaTheme="minorEastAsia" w:hAnsiTheme="minorHAnsi" w:cstheme="minorHAnsi"/>
          <w:bCs/>
          <w:lang w:eastAsia="ja-JP"/>
        </w:rPr>
      </w:pPr>
    </w:p>
    <w:p w14:paraId="610F088E" w14:textId="475EDDBB" w:rsidR="00EF0D63" w:rsidRPr="00E931C2" w:rsidRDefault="00EF0D63" w:rsidP="00EF0D63">
      <w:pPr>
        <w:jc w:val="center"/>
        <w:rPr>
          <w:rFonts w:eastAsiaTheme="minorEastAsia"/>
          <w:b/>
          <w:lang w:eastAsia="ja-JP"/>
        </w:rPr>
      </w:pPr>
      <w:r w:rsidRPr="00E931C2">
        <w:rPr>
          <w:rFonts w:eastAsiaTheme="minorEastAsia"/>
          <w:b/>
          <w:lang w:eastAsia="ja-JP"/>
        </w:rPr>
        <w:t>PRELIMINARY APT COMMON PROPOSAL</w:t>
      </w:r>
    </w:p>
    <w:p w14:paraId="5588180A" w14:textId="77777777" w:rsidR="00EF0D63" w:rsidRPr="00E931C2" w:rsidRDefault="00EF0D63" w:rsidP="009C05C2">
      <w:pPr>
        <w:jc w:val="center"/>
        <w:rPr>
          <w:rFonts w:eastAsiaTheme="minorEastAsia"/>
          <w:b/>
          <w:lang w:eastAsia="ja-JP"/>
        </w:rPr>
      </w:pPr>
    </w:p>
    <w:p w14:paraId="70007F12" w14:textId="2F161D93" w:rsidR="00EF0D63" w:rsidRPr="00E931C2" w:rsidRDefault="00EF0D63" w:rsidP="00EF0D63">
      <w:pPr>
        <w:jc w:val="center"/>
        <w:rPr>
          <w:rFonts w:eastAsiaTheme="minorEastAsia"/>
          <w:b/>
          <w:lang w:eastAsia="ja-JP"/>
        </w:rPr>
      </w:pPr>
      <w:r w:rsidRPr="00E931C2">
        <w:rPr>
          <w:rFonts w:eastAsiaTheme="minorEastAsia"/>
          <w:b/>
          <w:lang w:eastAsia="ja-JP"/>
        </w:rPr>
        <w:t>MODIFICATIONS TO WTDC RESOLUTION 76</w:t>
      </w:r>
    </w:p>
    <w:p w14:paraId="246ED3BC" w14:textId="3E19C5E9" w:rsidR="00E931C2" w:rsidRPr="00E931C2" w:rsidRDefault="00E931C2" w:rsidP="00EF0D63">
      <w:pPr>
        <w:jc w:val="center"/>
        <w:rPr>
          <w:b/>
        </w:rPr>
      </w:pPr>
      <w:r w:rsidRPr="00E931C2">
        <w:rPr>
          <w:b/>
        </w:rPr>
        <w:t>PROMOTING INFORMATION AND COMMUNICATION TECHNOLOGIES AMONG YOUNG WOMEN AND MEN FOR SOCIAL AND ECONOMIC EMPOWERMENT</w:t>
      </w:r>
    </w:p>
    <w:p w14:paraId="5C4C8A29" w14:textId="77777777" w:rsidR="00BF5ABC" w:rsidRPr="004F40F4" w:rsidRDefault="00BF5ABC" w:rsidP="009C05C2">
      <w:pPr>
        <w:jc w:val="center"/>
        <w:rPr>
          <w:rFonts w:asciiTheme="minorHAnsi" w:hAnsiTheme="minorHAnsi" w:cstheme="minorHAnsi"/>
          <w:bCs/>
        </w:rPr>
      </w:pPr>
    </w:p>
    <w:p w14:paraId="7F5D3257" w14:textId="77777777" w:rsidR="00B53AE4" w:rsidRPr="004F40F4"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3"/>
      </w:tblGrid>
      <w:tr w:rsidR="00A62A20" w:rsidRPr="004F40F4" w14:paraId="5A3E3298" w14:textId="77777777" w:rsidTr="00A62A20">
        <w:tc>
          <w:tcPr>
            <w:tcW w:w="9163" w:type="dxa"/>
          </w:tcPr>
          <w:p w14:paraId="35611F94" w14:textId="77777777" w:rsidR="00A62A20" w:rsidRPr="004F40F4" w:rsidRDefault="00A62A20" w:rsidP="009C05C2">
            <w:pPr>
              <w:rPr>
                <w:rFonts w:asciiTheme="minorHAnsi" w:hAnsiTheme="minorHAnsi" w:cstheme="minorHAnsi"/>
              </w:rPr>
            </w:pPr>
          </w:p>
          <w:p w14:paraId="77A0626A" w14:textId="77777777" w:rsidR="00261350" w:rsidRPr="00E931C2" w:rsidRDefault="00261350" w:rsidP="009C05C2">
            <w:pPr>
              <w:rPr>
                <w:b/>
                <w:bCs/>
              </w:rPr>
            </w:pPr>
            <w:r w:rsidRPr="00E931C2">
              <w:rPr>
                <w:b/>
                <w:bCs/>
              </w:rPr>
              <w:t>Summary:</w:t>
            </w:r>
          </w:p>
          <w:p w14:paraId="7F3C2A2E" w14:textId="77777777" w:rsidR="00EF0D63" w:rsidRPr="00E931C2" w:rsidRDefault="00EF0D63" w:rsidP="009C05C2">
            <w:pPr>
              <w:rPr>
                <w:b/>
                <w:bCs/>
              </w:rPr>
            </w:pPr>
          </w:p>
          <w:p w14:paraId="072FB08C" w14:textId="4A1ADD0E" w:rsidR="00441AF1" w:rsidRPr="00E931C2" w:rsidRDefault="00441AF1" w:rsidP="00441AF1">
            <w:r w:rsidRPr="00E931C2">
              <w:t>It is proposed to modify the Resolution 76 (Rev. Kigali, 2022) on “</w:t>
            </w:r>
            <w:r w:rsidRPr="00E931C2">
              <w:rPr>
                <w:i/>
                <w:iCs/>
              </w:rPr>
              <w:t xml:space="preserve">Promoting information and communication technologies among young women and men for social and economic empowerment”. </w:t>
            </w:r>
          </w:p>
          <w:p w14:paraId="42FD5411" w14:textId="77777777" w:rsidR="00441AF1" w:rsidRPr="00E931C2" w:rsidRDefault="00441AF1" w:rsidP="00827F71">
            <w:pPr>
              <w:jc w:val="both"/>
            </w:pPr>
          </w:p>
          <w:p w14:paraId="5EEC68A1" w14:textId="334549A3" w:rsidR="00261350" w:rsidRPr="00E931C2" w:rsidRDefault="00827F71" w:rsidP="00827F71">
            <w:pPr>
              <w:jc w:val="both"/>
            </w:pPr>
            <w:r w:rsidRPr="00E931C2">
              <w:t>Th</w:t>
            </w:r>
            <w:r w:rsidR="00441AF1" w:rsidRPr="00E931C2">
              <w:t>e</w:t>
            </w:r>
            <w:r w:rsidRPr="00E931C2">
              <w:t xml:space="preserve"> proposal seeks to update and strengthen </w:t>
            </w:r>
            <w:r w:rsidR="00441AF1" w:rsidRPr="00E931C2">
              <w:t>this resolution</w:t>
            </w:r>
            <w:r w:rsidRPr="00E931C2">
              <w:rPr>
                <w:i/>
                <w:iCs/>
              </w:rPr>
              <w:t xml:space="preserve"> </w:t>
            </w:r>
            <w:r w:rsidRPr="00E931C2">
              <w:t>to reflect recent global developments and challenges affecting youth in the digital age. In particular, the changes underscore the importance of inclusive and equitable digital transformation, the risks and barriers faced by young people online, and the need for enhanced collaboration with relevant stakeholders to ensure meaningful digital inclusion and empowerment of youth, especially those in unserved and underserved areas.</w:t>
            </w:r>
          </w:p>
          <w:p w14:paraId="6040DD51" w14:textId="77777777" w:rsidR="00441AF1" w:rsidRPr="00E931C2" w:rsidRDefault="00441AF1" w:rsidP="00827F71">
            <w:pPr>
              <w:jc w:val="both"/>
            </w:pPr>
          </w:p>
          <w:p w14:paraId="02A706AE" w14:textId="1B2F8C09" w:rsidR="00441AF1" w:rsidRPr="00E931C2" w:rsidRDefault="00441AF1" w:rsidP="00827F71">
            <w:pPr>
              <w:jc w:val="both"/>
            </w:pPr>
            <w:r w:rsidRPr="00E931C2">
              <w:t>It is also proposed to highlight the need for coordinated actions among UN agencies, youth-led networks, and other stakeholders to promote their meaningful, safe, and empowered participation in the digital economy and society, and to update some references related to the youth empowerment.</w:t>
            </w:r>
          </w:p>
          <w:p w14:paraId="17BD0ADD" w14:textId="77777777" w:rsidR="00C72A51" w:rsidRPr="00E931C2" w:rsidRDefault="00C72A51" w:rsidP="009C05C2">
            <w:pPr>
              <w:rPr>
                <w:b/>
                <w:bCs/>
              </w:rPr>
            </w:pPr>
          </w:p>
          <w:p w14:paraId="1DAADAF3" w14:textId="6B383415" w:rsidR="008833E3" w:rsidRPr="00E931C2" w:rsidRDefault="00261350" w:rsidP="009C05C2">
            <w:pPr>
              <w:rPr>
                <w:b/>
                <w:bCs/>
              </w:rPr>
            </w:pPr>
            <w:r w:rsidRPr="00E931C2">
              <w:rPr>
                <w:b/>
                <w:bCs/>
              </w:rPr>
              <w:t>Expected Results:</w:t>
            </w:r>
          </w:p>
          <w:p w14:paraId="01F5AFB9" w14:textId="77777777" w:rsidR="004F7C35" w:rsidRPr="00E931C2" w:rsidRDefault="004F7C35" w:rsidP="009C05C2">
            <w:pPr>
              <w:rPr>
                <w:b/>
                <w:bCs/>
              </w:rPr>
            </w:pPr>
          </w:p>
          <w:p w14:paraId="6C2E6A2A" w14:textId="3D076679" w:rsidR="00441AF1" w:rsidRPr="00E931C2" w:rsidRDefault="00441AF1" w:rsidP="00441AF1">
            <w:r w:rsidRPr="00E931C2">
              <w:t>APT Member administrations invite WTDC to examine the proposal and approve the changes to Resolution 76.</w:t>
            </w:r>
          </w:p>
          <w:p w14:paraId="4D09E0A1" w14:textId="77777777" w:rsidR="00F402F6" w:rsidRPr="00E931C2" w:rsidRDefault="00F402F6" w:rsidP="009C05C2">
            <w:pPr>
              <w:rPr>
                <w:b/>
                <w:bCs/>
              </w:rPr>
            </w:pPr>
          </w:p>
          <w:p w14:paraId="702173BF" w14:textId="77777777" w:rsidR="008833E3" w:rsidRPr="00E931C2" w:rsidRDefault="008833E3" w:rsidP="009C05C2">
            <w:pPr>
              <w:rPr>
                <w:b/>
                <w:bCs/>
              </w:rPr>
            </w:pPr>
            <w:r w:rsidRPr="00E931C2">
              <w:rPr>
                <w:b/>
                <w:bCs/>
              </w:rPr>
              <w:t>References:</w:t>
            </w:r>
          </w:p>
          <w:p w14:paraId="2578BB62" w14:textId="73DAB8B3" w:rsidR="00827F71" w:rsidRPr="00E931C2" w:rsidRDefault="00827F71" w:rsidP="00827F71">
            <w:pPr>
              <w:pStyle w:val="ListParagraph"/>
              <w:numPr>
                <w:ilvl w:val="0"/>
                <w:numId w:val="17"/>
              </w:numPr>
            </w:pPr>
            <w:r w:rsidRPr="00E931C2">
              <w:t>Global Youth Summit 2025 (GYS-25) Outcome Report</w:t>
            </w:r>
          </w:p>
          <w:p w14:paraId="06980D4D" w14:textId="341F24E1" w:rsidR="00827F71" w:rsidRPr="00E931C2" w:rsidRDefault="00827F71" w:rsidP="00827F71">
            <w:pPr>
              <w:pStyle w:val="ListParagraph"/>
              <w:numPr>
                <w:ilvl w:val="0"/>
                <w:numId w:val="17"/>
              </w:numPr>
            </w:pPr>
            <w:r w:rsidRPr="00E931C2">
              <w:t>UNGA Resolution 78/179 on Policies and programmes involving youth</w:t>
            </w:r>
          </w:p>
          <w:p w14:paraId="02672CDC" w14:textId="2D85F46D" w:rsidR="00827F71" w:rsidRPr="00E931C2" w:rsidRDefault="00827F71" w:rsidP="00827F71">
            <w:pPr>
              <w:pStyle w:val="ListParagraph"/>
              <w:numPr>
                <w:ilvl w:val="0"/>
                <w:numId w:val="17"/>
              </w:numPr>
            </w:pPr>
            <w:r w:rsidRPr="00E931C2">
              <w:t>UNGA Resolution 79/1 o</w:t>
            </w:r>
            <w:r w:rsidR="0042077F" w:rsidRPr="00E931C2">
              <w:t>n</w:t>
            </w:r>
            <w:r w:rsidRPr="00E931C2">
              <w:t xml:space="preserve"> Pact for the Future</w:t>
            </w:r>
          </w:p>
          <w:p w14:paraId="3E9E4EB4" w14:textId="77777777" w:rsidR="00F402F6" w:rsidRPr="004F40F4" w:rsidRDefault="00F402F6" w:rsidP="009C05C2">
            <w:pPr>
              <w:rPr>
                <w:rFonts w:asciiTheme="minorHAnsi" w:hAnsiTheme="minorHAnsi" w:cstheme="minorHAnsi"/>
                <w:b/>
                <w:bCs/>
              </w:rPr>
            </w:pPr>
          </w:p>
        </w:tc>
      </w:tr>
    </w:tbl>
    <w:p w14:paraId="26EA33A3" w14:textId="77777777" w:rsidR="00BE75A2" w:rsidRPr="00E931C2" w:rsidRDefault="00BE75A2" w:rsidP="00BF5ABC"/>
    <w:p w14:paraId="0DA7805C" w14:textId="42A71A64" w:rsidR="00827F71" w:rsidRPr="00E931C2" w:rsidRDefault="00A62A20" w:rsidP="00827F71">
      <w:pPr>
        <w:pStyle w:val="Level1"/>
        <w:numPr>
          <w:ilvl w:val="0"/>
          <w:numId w:val="9"/>
        </w:numPr>
        <w:ind w:left="360"/>
        <w:rPr>
          <w:rFonts w:cs="Times New Roman"/>
          <w:b/>
          <w:bCs/>
          <w:szCs w:val="24"/>
        </w:rPr>
      </w:pPr>
      <w:r w:rsidRPr="00E931C2">
        <w:rPr>
          <w:rFonts w:cs="Times New Roman"/>
          <w:b/>
          <w:bCs/>
          <w:szCs w:val="24"/>
        </w:rPr>
        <w:t>PROPOSALS</w:t>
      </w:r>
    </w:p>
    <w:p w14:paraId="67553B7F" w14:textId="77777777" w:rsidR="00B12141" w:rsidRPr="00E931C2" w:rsidRDefault="00B12141" w:rsidP="00B12141"/>
    <w:p w14:paraId="2BBDBB9B" w14:textId="0EB0034F" w:rsidR="00583F55" w:rsidRPr="00E931C2" w:rsidRDefault="00583F55" w:rsidP="00B12141">
      <w:r w:rsidRPr="00E931C2">
        <w:t xml:space="preserve">APT Member administrations propose to modify WTDC Resolution 76, according to the annex below. </w:t>
      </w:r>
    </w:p>
    <w:p w14:paraId="2F4C1BE3" w14:textId="2DE3B5FD" w:rsidR="00583F55" w:rsidRPr="004F40F4" w:rsidRDefault="00583F55" w:rsidP="00827F71">
      <w:pPr>
        <w:ind w:left="426"/>
        <w:rPr>
          <w:rFonts w:asciiTheme="minorHAnsi" w:hAnsiTheme="minorHAnsi" w:cstheme="minorHAnsi"/>
        </w:rPr>
        <w:sectPr w:rsidR="00583F55" w:rsidRPr="004F40F4" w:rsidSect="0042077F">
          <w:headerReference w:type="even" r:id="rId10"/>
          <w:headerReference w:type="default" r:id="rId11"/>
          <w:footerReference w:type="default" r:id="rId12"/>
          <w:footerReference w:type="first" r:id="rId13"/>
          <w:pgSz w:w="11910" w:h="16840"/>
          <w:pgMar w:top="1360" w:right="992" w:bottom="993" w:left="1133" w:header="712" w:footer="396" w:gutter="0"/>
          <w:pgNumType w:start="1"/>
          <w:cols w:space="720"/>
          <w:titlePg/>
          <w:docGrid w:linePitch="326"/>
        </w:sectPr>
      </w:pPr>
    </w:p>
    <w:p w14:paraId="31D6D0E6" w14:textId="3FFC8073" w:rsidR="004F7C35" w:rsidRPr="004F40F4" w:rsidRDefault="00E347B4" w:rsidP="00E347B4">
      <w:pPr>
        <w:rPr>
          <w:rFonts w:asciiTheme="minorHAnsi" w:hAnsiTheme="minorHAnsi" w:cstheme="minorHAnsi"/>
          <w:b/>
          <w:bCs/>
        </w:rPr>
      </w:pPr>
      <w:r>
        <w:rPr>
          <w:rFonts w:asciiTheme="minorHAnsi" w:hAnsiTheme="minorHAnsi" w:cstheme="minorHAnsi"/>
          <w:b/>
          <w:bCs/>
        </w:rPr>
        <w:lastRenderedPageBreak/>
        <w:t xml:space="preserve">                                                                                                                                                           </w:t>
      </w:r>
      <w:r w:rsidR="004F7C35" w:rsidRPr="004F40F4">
        <w:rPr>
          <w:rFonts w:asciiTheme="minorHAnsi" w:hAnsiTheme="minorHAnsi" w:cstheme="minorHAnsi"/>
          <w:b/>
          <w:bCs/>
        </w:rPr>
        <w:t>ANNEX</w:t>
      </w:r>
    </w:p>
    <w:p w14:paraId="59236589" w14:textId="5AC0CF1F" w:rsidR="00827F71" w:rsidRPr="004F40F4" w:rsidRDefault="00827F71" w:rsidP="00033E8F">
      <w:pPr>
        <w:rPr>
          <w:rFonts w:asciiTheme="minorHAnsi" w:hAnsiTheme="minorHAnsi" w:cstheme="minorHAnsi"/>
          <w:b/>
          <w:bCs/>
        </w:rPr>
      </w:pPr>
      <w:r w:rsidRPr="004F40F4">
        <w:rPr>
          <w:rFonts w:asciiTheme="minorHAnsi" w:hAnsiTheme="minorHAnsi" w:cstheme="minorHAnsi"/>
          <w:b/>
          <w:bCs/>
        </w:rPr>
        <w:t>MOD</w:t>
      </w:r>
    </w:p>
    <w:p w14:paraId="3DFB221F" w14:textId="1B17B06B" w:rsidR="00827F71" w:rsidRPr="004F40F4" w:rsidRDefault="00827F71" w:rsidP="00827F71">
      <w:pPr>
        <w:pStyle w:val="ResNo"/>
        <w:rPr>
          <w:rFonts w:cstheme="minorHAnsi"/>
          <w:sz w:val="24"/>
          <w:szCs w:val="24"/>
        </w:rPr>
      </w:pPr>
      <w:bookmarkStart w:id="0" w:name="_Toc116556757"/>
      <w:bookmarkStart w:id="1" w:name="_Toc116557310"/>
      <w:bookmarkStart w:id="2" w:name="_Toc116636554"/>
      <w:r w:rsidRPr="004F40F4">
        <w:rPr>
          <w:rFonts w:cstheme="minorHAnsi"/>
          <w:sz w:val="24"/>
          <w:szCs w:val="24"/>
        </w:rPr>
        <w:t xml:space="preserve">RESOLUTION </w:t>
      </w:r>
      <w:r w:rsidRPr="004F40F4">
        <w:rPr>
          <w:rStyle w:val="href"/>
          <w:rFonts w:cstheme="minorHAnsi"/>
          <w:sz w:val="24"/>
          <w:szCs w:val="24"/>
        </w:rPr>
        <w:t>76</w:t>
      </w:r>
      <w:r w:rsidRPr="004F40F4">
        <w:rPr>
          <w:rFonts w:cstheme="minorHAnsi"/>
          <w:sz w:val="24"/>
          <w:szCs w:val="24"/>
        </w:rPr>
        <w:t xml:space="preserve"> (Rev. </w:t>
      </w:r>
      <w:del w:id="3" w:author="INS" w:date="2025-09-17T14:31:00Z">
        <w:r w:rsidRPr="004F40F4" w:rsidDel="0042077F">
          <w:rPr>
            <w:rFonts w:cstheme="minorHAnsi"/>
            <w:sz w:val="24"/>
            <w:szCs w:val="24"/>
          </w:rPr>
          <w:delText>Kigali</w:delText>
        </w:r>
      </w:del>
      <w:ins w:id="4" w:author="INS" w:date="2025-09-17T14:31:00Z">
        <w:r w:rsidR="0042077F" w:rsidRPr="004F40F4">
          <w:rPr>
            <w:rFonts w:cstheme="minorHAnsi"/>
            <w:sz w:val="24"/>
            <w:szCs w:val="24"/>
          </w:rPr>
          <w:t>Baku</w:t>
        </w:r>
      </w:ins>
      <w:r w:rsidRPr="004F40F4">
        <w:rPr>
          <w:rFonts w:cstheme="minorHAnsi"/>
          <w:sz w:val="24"/>
          <w:szCs w:val="24"/>
        </w:rPr>
        <w:t xml:space="preserve">, </w:t>
      </w:r>
      <w:ins w:id="5" w:author="INS" w:date="2025-09-17T14:32:00Z">
        <w:r w:rsidR="0042077F" w:rsidRPr="004F40F4">
          <w:rPr>
            <w:rFonts w:cstheme="minorHAnsi"/>
            <w:sz w:val="24"/>
            <w:szCs w:val="24"/>
          </w:rPr>
          <w:t>2025</w:t>
        </w:r>
      </w:ins>
      <w:del w:id="6" w:author="INS" w:date="2025-09-17T14:32:00Z">
        <w:r w:rsidRPr="004F40F4" w:rsidDel="0042077F">
          <w:rPr>
            <w:rFonts w:cstheme="minorHAnsi"/>
            <w:sz w:val="24"/>
            <w:szCs w:val="24"/>
          </w:rPr>
          <w:delText>2022</w:delText>
        </w:r>
      </w:del>
      <w:r w:rsidRPr="004F40F4">
        <w:rPr>
          <w:rFonts w:cstheme="minorHAnsi"/>
          <w:sz w:val="24"/>
          <w:szCs w:val="24"/>
        </w:rPr>
        <w:t>)</w:t>
      </w:r>
      <w:bookmarkEnd w:id="0"/>
      <w:bookmarkEnd w:id="1"/>
      <w:bookmarkEnd w:id="2"/>
    </w:p>
    <w:p w14:paraId="6658C192" w14:textId="77777777" w:rsidR="00827F71" w:rsidRPr="004F40F4" w:rsidRDefault="00827F71" w:rsidP="00827F71">
      <w:pPr>
        <w:pStyle w:val="Restitle"/>
        <w:rPr>
          <w:rFonts w:eastAsiaTheme="minorEastAsia" w:cstheme="minorHAnsi"/>
          <w:sz w:val="24"/>
          <w:szCs w:val="24"/>
        </w:rPr>
      </w:pPr>
      <w:bookmarkStart w:id="7" w:name="_Toc116556758"/>
      <w:bookmarkStart w:id="8" w:name="_Toc116557311"/>
      <w:bookmarkStart w:id="9" w:name="_Toc116636555"/>
      <w:r w:rsidRPr="004F40F4">
        <w:rPr>
          <w:rFonts w:eastAsiaTheme="minorEastAsia" w:cstheme="minorHAnsi"/>
          <w:sz w:val="24"/>
          <w:szCs w:val="24"/>
        </w:rPr>
        <w:t>Promoting information and communication technologies</w:t>
      </w:r>
      <w:r w:rsidRPr="004F40F4">
        <w:rPr>
          <w:rFonts w:eastAsiaTheme="minorEastAsia" w:cstheme="minorHAnsi"/>
          <w:sz w:val="24"/>
          <w:szCs w:val="24"/>
        </w:rPr>
        <w:br/>
        <w:t>among young women and men for social</w:t>
      </w:r>
      <w:r w:rsidRPr="004F40F4">
        <w:rPr>
          <w:rFonts w:eastAsiaTheme="minorEastAsia" w:cstheme="minorHAnsi"/>
          <w:sz w:val="24"/>
          <w:szCs w:val="24"/>
        </w:rPr>
        <w:br/>
        <w:t>and economic empowerment</w:t>
      </w:r>
      <w:bookmarkEnd w:id="7"/>
      <w:bookmarkEnd w:id="8"/>
      <w:bookmarkEnd w:id="9"/>
    </w:p>
    <w:p w14:paraId="7606F4B9" w14:textId="6A695DC6" w:rsidR="00827F71" w:rsidRPr="004F40F4" w:rsidRDefault="00827F71" w:rsidP="00827F71">
      <w:pPr>
        <w:pStyle w:val="Normalaftertitle"/>
        <w:keepNext/>
        <w:keepLines/>
        <w:rPr>
          <w:rFonts w:cstheme="minorHAnsi"/>
          <w:szCs w:val="24"/>
        </w:rPr>
      </w:pPr>
      <w:r w:rsidRPr="004F40F4">
        <w:rPr>
          <w:rFonts w:cstheme="minorHAnsi"/>
          <w:szCs w:val="24"/>
        </w:rPr>
        <w:t>The World Telecommunication Development Conference (</w:t>
      </w:r>
      <w:del w:id="10" w:author="INS" w:date="2025-09-17T14:32:00Z">
        <w:r w:rsidRPr="004F40F4" w:rsidDel="0042077F">
          <w:rPr>
            <w:rFonts w:cstheme="minorHAnsi"/>
            <w:szCs w:val="24"/>
          </w:rPr>
          <w:delText>Kigali</w:delText>
        </w:r>
      </w:del>
      <w:ins w:id="11" w:author="INS" w:date="2025-09-17T14:32:00Z">
        <w:r w:rsidR="0042077F" w:rsidRPr="004F40F4">
          <w:rPr>
            <w:rFonts w:cstheme="minorHAnsi"/>
            <w:szCs w:val="24"/>
          </w:rPr>
          <w:t>Baku</w:t>
        </w:r>
      </w:ins>
      <w:r w:rsidRPr="004F40F4">
        <w:rPr>
          <w:rFonts w:cstheme="minorHAnsi"/>
          <w:szCs w:val="24"/>
        </w:rPr>
        <w:t xml:space="preserve">, </w:t>
      </w:r>
      <w:ins w:id="12" w:author="INS" w:date="2025-09-17T14:32:00Z">
        <w:r w:rsidR="0042077F" w:rsidRPr="004F40F4">
          <w:rPr>
            <w:rFonts w:cstheme="minorHAnsi"/>
            <w:szCs w:val="24"/>
          </w:rPr>
          <w:t>2025</w:t>
        </w:r>
      </w:ins>
      <w:del w:id="13" w:author="INS" w:date="2025-09-17T14:32:00Z">
        <w:r w:rsidRPr="004F40F4" w:rsidDel="0042077F">
          <w:rPr>
            <w:rFonts w:cstheme="minorHAnsi"/>
            <w:szCs w:val="24"/>
          </w:rPr>
          <w:delText>2022</w:delText>
        </w:r>
      </w:del>
      <w:r w:rsidRPr="004F40F4">
        <w:rPr>
          <w:rFonts w:cstheme="minorHAnsi"/>
          <w:szCs w:val="24"/>
        </w:rPr>
        <w:t>),</w:t>
      </w:r>
    </w:p>
    <w:p w14:paraId="043EF13A" w14:textId="77777777" w:rsidR="00F21038" w:rsidRPr="004F40F4" w:rsidRDefault="00F21038" w:rsidP="00F21038">
      <w:pPr>
        <w:rPr>
          <w:rFonts w:asciiTheme="minorHAnsi" w:hAnsiTheme="minorHAnsi" w:cstheme="minorHAnsi"/>
          <w:lang w:val="en-GB"/>
        </w:rPr>
      </w:pPr>
    </w:p>
    <w:p w14:paraId="03E752A0" w14:textId="77777777" w:rsidR="00827F71" w:rsidRPr="004F40F4" w:rsidRDefault="00827F71" w:rsidP="0053738D">
      <w:pPr>
        <w:spacing w:after="240"/>
        <w:ind w:left="1135"/>
        <w:rPr>
          <w:rFonts w:asciiTheme="minorHAnsi" w:hAnsiTheme="minorHAnsi" w:cstheme="minorHAnsi"/>
          <w:i/>
        </w:rPr>
      </w:pPr>
      <w:r w:rsidRPr="004F40F4">
        <w:rPr>
          <w:rFonts w:asciiTheme="minorHAnsi" w:hAnsiTheme="minorHAnsi" w:cstheme="minorHAnsi"/>
          <w:i/>
          <w:spacing w:val="-2"/>
        </w:rPr>
        <w:t>noting</w:t>
      </w:r>
    </w:p>
    <w:p w14:paraId="6D31B8EE" w14:textId="5275BCFA" w:rsidR="00827F71" w:rsidRPr="004F40F4" w:rsidRDefault="00827F71" w:rsidP="0053738D">
      <w:pPr>
        <w:pStyle w:val="ListParagraph"/>
        <w:widowControl w:val="0"/>
        <w:numPr>
          <w:ilvl w:val="0"/>
          <w:numId w:val="18"/>
        </w:numPr>
        <w:tabs>
          <w:tab w:val="left" w:pos="1135"/>
        </w:tabs>
        <w:autoSpaceDE w:val="0"/>
        <w:autoSpaceDN w:val="0"/>
        <w:spacing w:after="240"/>
        <w:ind w:right="137" w:firstLine="0"/>
        <w:contextualSpacing w:val="0"/>
        <w:jc w:val="both"/>
        <w:rPr>
          <w:rFonts w:asciiTheme="minorHAnsi" w:hAnsiTheme="minorHAnsi" w:cstheme="minorHAnsi"/>
        </w:rPr>
      </w:pPr>
      <w:r w:rsidRPr="004F40F4">
        <w:rPr>
          <w:rFonts w:asciiTheme="minorHAnsi" w:hAnsiTheme="minorHAnsi" w:cstheme="minorHAnsi"/>
        </w:rPr>
        <w:t>Resolution</w:t>
      </w:r>
      <w:r w:rsidRPr="004F40F4">
        <w:rPr>
          <w:rFonts w:asciiTheme="minorHAnsi" w:hAnsiTheme="minorHAnsi" w:cstheme="minorHAnsi"/>
          <w:spacing w:val="-2"/>
        </w:rPr>
        <w:t xml:space="preserve"> </w:t>
      </w:r>
      <w:r w:rsidRPr="004F40F4">
        <w:rPr>
          <w:rFonts w:asciiTheme="minorHAnsi" w:hAnsiTheme="minorHAnsi" w:cstheme="minorHAnsi"/>
        </w:rPr>
        <w:t xml:space="preserve">70 </w:t>
      </w:r>
      <w:bookmarkStart w:id="14" w:name="_Hlk207615932"/>
      <w:r w:rsidRPr="004F40F4">
        <w:rPr>
          <w:rFonts w:asciiTheme="minorHAnsi" w:hAnsiTheme="minorHAnsi" w:cstheme="minorHAnsi"/>
        </w:rPr>
        <w:t>(Rev.</w:t>
      </w:r>
      <w:ins w:id="15" w:author="INS" w:date="2025-09-01T14:18:00Z">
        <w:r w:rsidRPr="004F40F4">
          <w:rPr>
            <w:rFonts w:asciiTheme="minorHAnsi" w:hAnsiTheme="minorHAnsi" w:cstheme="minorHAnsi"/>
          </w:rPr>
          <w:t>Bucharest</w:t>
        </w:r>
      </w:ins>
      <w:del w:id="16" w:author="INS" w:date="2025-09-01T14:18:00Z">
        <w:r w:rsidRPr="004F40F4" w:rsidDel="0018495A">
          <w:rPr>
            <w:rFonts w:asciiTheme="minorHAnsi" w:hAnsiTheme="minorHAnsi" w:cstheme="minorHAnsi"/>
          </w:rPr>
          <w:delText>Dubai</w:delText>
        </w:r>
      </w:del>
      <w:r w:rsidRPr="004F40F4">
        <w:rPr>
          <w:rFonts w:asciiTheme="minorHAnsi" w:hAnsiTheme="minorHAnsi" w:cstheme="minorHAnsi"/>
        </w:rPr>
        <w:t xml:space="preserve">, </w:t>
      </w:r>
      <w:del w:id="17" w:author="INS" w:date="2025-09-01T14:18:00Z">
        <w:r w:rsidRPr="004F40F4" w:rsidDel="0018495A">
          <w:rPr>
            <w:rFonts w:asciiTheme="minorHAnsi" w:hAnsiTheme="minorHAnsi" w:cstheme="minorHAnsi"/>
          </w:rPr>
          <w:delText>2018</w:delText>
        </w:r>
      </w:del>
      <w:ins w:id="18" w:author="INS" w:date="2025-09-01T14:18:00Z">
        <w:r w:rsidRPr="004F40F4">
          <w:rPr>
            <w:rFonts w:asciiTheme="minorHAnsi" w:hAnsiTheme="minorHAnsi" w:cstheme="minorHAnsi"/>
          </w:rPr>
          <w:t>2022</w:t>
        </w:r>
      </w:ins>
      <w:r w:rsidRPr="004F40F4">
        <w:rPr>
          <w:rFonts w:asciiTheme="minorHAnsi" w:hAnsiTheme="minorHAnsi" w:cstheme="minorHAnsi"/>
        </w:rPr>
        <w:t xml:space="preserve">) </w:t>
      </w:r>
      <w:bookmarkEnd w:id="14"/>
      <w:r w:rsidRPr="004F40F4">
        <w:rPr>
          <w:rFonts w:asciiTheme="minorHAnsi" w:hAnsiTheme="minorHAnsi" w:cstheme="minorHAnsi"/>
        </w:rPr>
        <w:t>of the Plenipotentiary Conference, which calls for promoting</w:t>
      </w:r>
      <w:r w:rsidRPr="004F40F4">
        <w:rPr>
          <w:rFonts w:asciiTheme="minorHAnsi" w:hAnsiTheme="minorHAnsi" w:cstheme="minorHAnsi"/>
          <w:spacing w:val="-10"/>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increasing</w:t>
      </w:r>
      <w:r w:rsidRPr="004F40F4">
        <w:rPr>
          <w:rFonts w:asciiTheme="minorHAnsi" w:hAnsiTheme="minorHAnsi" w:cstheme="minorHAnsi"/>
          <w:spacing w:val="-10"/>
        </w:rPr>
        <w:t xml:space="preserve"> </w:t>
      </w:r>
      <w:r w:rsidRPr="004F40F4">
        <w:rPr>
          <w:rFonts w:asciiTheme="minorHAnsi" w:hAnsiTheme="minorHAnsi" w:cstheme="minorHAnsi"/>
        </w:rPr>
        <w:t>the</w:t>
      </w:r>
      <w:r w:rsidRPr="004F40F4">
        <w:rPr>
          <w:rFonts w:asciiTheme="minorHAnsi" w:hAnsiTheme="minorHAnsi" w:cstheme="minorHAnsi"/>
          <w:spacing w:val="-9"/>
        </w:rPr>
        <w:t xml:space="preserve"> </w:t>
      </w:r>
      <w:r w:rsidRPr="004F40F4">
        <w:rPr>
          <w:rFonts w:asciiTheme="minorHAnsi" w:hAnsiTheme="minorHAnsi" w:cstheme="minorHAnsi"/>
        </w:rPr>
        <w:t>interest</w:t>
      </w:r>
      <w:r w:rsidRPr="004F40F4">
        <w:rPr>
          <w:rFonts w:asciiTheme="minorHAnsi" w:hAnsiTheme="minorHAnsi" w:cstheme="minorHAnsi"/>
          <w:spacing w:val="-10"/>
        </w:rPr>
        <w:t xml:space="preserve"> </w:t>
      </w:r>
      <w:r w:rsidRPr="004F40F4">
        <w:rPr>
          <w:rFonts w:asciiTheme="minorHAnsi" w:hAnsiTheme="minorHAnsi" w:cstheme="minorHAnsi"/>
        </w:rPr>
        <w:t>of,</w:t>
      </w:r>
      <w:r w:rsidRPr="004F40F4">
        <w:rPr>
          <w:rFonts w:asciiTheme="minorHAnsi" w:hAnsiTheme="minorHAnsi" w:cstheme="minorHAnsi"/>
          <w:spacing w:val="-10"/>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opportunities</w:t>
      </w:r>
      <w:r w:rsidRPr="004F40F4">
        <w:rPr>
          <w:rFonts w:asciiTheme="minorHAnsi" w:hAnsiTheme="minorHAnsi" w:cstheme="minorHAnsi"/>
          <w:spacing w:val="-10"/>
        </w:rPr>
        <w:t xml:space="preserve"> </w:t>
      </w:r>
      <w:r w:rsidRPr="004F40F4">
        <w:rPr>
          <w:rFonts w:asciiTheme="minorHAnsi" w:hAnsiTheme="minorHAnsi" w:cstheme="minorHAnsi"/>
        </w:rPr>
        <w:t>for,</w:t>
      </w:r>
      <w:r w:rsidRPr="004F40F4">
        <w:rPr>
          <w:rFonts w:asciiTheme="minorHAnsi" w:hAnsiTheme="minorHAnsi" w:cstheme="minorHAnsi"/>
          <w:spacing w:val="-10"/>
        </w:rPr>
        <w:t xml:space="preserve"> </w:t>
      </w:r>
      <w:r w:rsidRPr="004F40F4">
        <w:rPr>
          <w:rFonts w:asciiTheme="minorHAnsi" w:hAnsiTheme="minorHAnsi" w:cstheme="minorHAnsi"/>
        </w:rPr>
        <w:t>women</w:t>
      </w:r>
      <w:r w:rsidRPr="004F40F4">
        <w:rPr>
          <w:rFonts w:asciiTheme="minorHAnsi" w:hAnsiTheme="minorHAnsi" w:cstheme="minorHAnsi"/>
          <w:spacing w:val="-10"/>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girls</w:t>
      </w:r>
      <w:r w:rsidRPr="004F40F4">
        <w:rPr>
          <w:rFonts w:asciiTheme="minorHAnsi" w:hAnsiTheme="minorHAnsi" w:cstheme="minorHAnsi"/>
          <w:spacing w:val="-10"/>
        </w:rPr>
        <w:t xml:space="preserve"> </w:t>
      </w:r>
      <w:r w:rsidRPr="004F40F4">
        <w:rPr>
          <w:rFonts w:asciiTheme="minorHAnsi" w:hAnsiTheme="minorHAnsi" w:cstheme="minorHAnsi"/>
        </w:rPr>
        <w:t>in</w:t>
      </w:r>
      <w:r w:rsidRPr="004F40F4">
        <w:rPr>
          <w:rFonts w:asciiTheme="minorHAnsi" w:hAnsiTheme="minorHAnsi" w:cstheme="minorHAnsi"/>
          <w:spacing w:val="-10"/>
        </w:rPr>
        <w:t xml:space="preserve"> </w:t>
      </w:r>
      <w:r w:rsidRPr="004F40F4">
        <w:rPr>
          <w:rFonts w:asciiTheme="minorHAnsi" w:hAnsiTheme="minorHAnsi" w:cstheme="minorHAnsi"/>
        </w:rPr>
        <w:t>information</w:t>
      </w:r>
      <w:r w:rsidRPr="004F40F4">
        <w:rPr>
          <w:rFonts w:asciiTheme="minorHAnsi" w:hAnsiTheme="minorHAnsi" w:cstheme="minorHAnsi"/>
          <w:spacing w:val="-9"/>
        </w:rPr>
        <w:t xml:space="preserve"> </w:t>
      </w:r>
      <w:r w:rsidRPr="004F40F4">
        <w:rPr>
          <w:rFonts w:asciiTheme="minorHAnsi" w:hAnsiTheme="minorHAnsi" w:cstheme="minorHAnsi"/>
        </w:rPr>
        <w:t>and communication technology (ICT) careers during elementary, secondary and higher education so as to encourage girls</w:t>
      </w:r>
      <w:r w:rsidRPr="004F40F4">
        <w:rPr>
          <w:rFonts w:asciiTheme="minorHAnsi" w:hAnsiTheme="minorHAnsi" w:cstheme="minorHAnsi"/>
          <w:spacing w:val="-1"/>
        </w:rPr>
        <w:t xml:space="preserve"> </w:t>
      </w:r>
      <w:r w:rsidRPr="004F40F4">
        <w:rPr>
          <w:rFonts w:asciiTheme="minorHAnsi" w:hAnsiTheme="minorHAnsi" w:cstheme="minorHAnsi"/>
        </w:rPr>
        <w:t>to choose a</w:t>
      </w:r>
      <w:r w:rsidRPr="004F40F4">
        <w:rPr>
          <w:rFonts w:asciiTheme="minorHAnsi" w:hAnsiTheme="minorHAnsi" w:cstheme="minorHAnsi"/>
          <w:spacing w:val="-2"/>
        </w:rPr>
        <w:t xml:space="preserve"> </w:t>
      </w:r>
      <w:r w:rsidRPr="004F40F4">
        <w:rPr>
          <w:rFonts w:asciiTheme="minorHAnsi" w:hAnsiTheme="minorHAnsi" w:cstheme="minorHAnsi"/>
        </w:rPr>
        <w:t>career in</w:t>
      </w:r>
      <w:r w:rsidRPr="004F40F4">
        <w:rPr>
          <w:rFonts w:asciiTheme="minorHAnsi" w:hAnsiTheme="minorHAnsi" w:cstheme="minorHAnsi"/>
          <w:spacing w:val="-1"/>
        </w:rPr>
        <w:t xml:space="preserve"> </w:t>
      </w:r>
      <w:r w:rsidRPr="004F40F4">
        <w:rPr>
          <w:rFonts w:asciiTheme="minorHAnsi" w:hAnsiTheme="minorHAnsi" w:cstheme="minorHAnsi"/>
        </w:rPr>
        <w:t>the field</w:t>
      </w:r>
      <w:r w:rsidRPr="004F40F4">
        <w:rPr>
          <w:rFonts w:asciiTheme="minorHAnsi" w:hAnsiTheme="minorHAnsi" w:cstheme="minorHAnsi"/>
          <w:spacing w:val="-1"/>
        </w:rPr>
        <w:t xml:space="preserve"> </w:t>
      </w:r>
      <w:r w:rsidRPr="004F40F4">
        <w:rPr>
          <w:rFonts w:asciiTheme="minorHAnsi" w:hAnsiTheme="minorHAnsi" w:cstheme="minorHAnsi"/>
        </w:rPr>
        <w:t>of ICT and foster the use of ICTs</w:t>
      </w:r>
      <w:r w:rsidRPr="004F40F4">
        <w:rPr>
          <w:rFonts w:asciiTheme="minorHAnsi" w:hAnsiTheme="minorHAnsi" w:cstheme="minorHAnsi"/>
          <w:spacing w:val="-1"/>
        </w:rPr>
        <w:t xml:space="preserve"> </w:t>
      </w:r>
      <w:r w:rsidRPr="004F40F4">
        <w:rPr>
          <w:rFonts w:asciiTheme="minorHAnsi" w:hAnsiTheme="minorHAnsi" w:cstheme="minorHAnsi"/>
        </w:rPr>
        <w:t>for</w:t>
      </w:r>
      <w:r w:rsidRPr="004F40F4">
        <w:rPr>
          <w:rFonts w:asciiTheme="minorHAnsi" w:hAnsiTheme="minorHAnsi" w:cstheme="minorHAnsi"/>
          <w:spacing w:val="-1"/>
        </w:rPr>
        <w:t xml:space="preserve"> </w:t>
      </w:r>
      <w:r w:rsidRPr="004F40F4">
        <w:rPr>
          <w:rFonts w:asciiTheme="minorHAnsi" w:hAnsiTheme="minorHAnsi" w:cstheme="minorHAnsi"/>
        </w:rPr>
        <w:t>the social and economic empowerment of women and girls;</w:t>
      </w:r>
    </w:p>
    <w:p w14:paraId="693FFB90" w14:textId="77777777" w:rsidR="00827F71" w:rsidRPr="004F40F4" w:rsidRDefault="00827F71" w:rsidP="0053738D">
      <w:pPr>
        <w:pStyle w:val="ListParagraph"/>
        <w:widowControl w:val="0"/>
        <w:numPr>
          <w:ilvl w:val="0"/>
          <w:numId w:val="18"/>
        </w:numPr>
        <w:tabs>
          <w:tab w:val="left" w:pos="1135"/>
        </w:tabs>
        <w:autoSpaceDE w:val="0"/>
        <w:autoSpaceDN w:val="0"/>
        <w:spacing w:after="240"/>
        <w:ind w:right="141" w:firstLine="0"/>
        <w:contextualSpacing w:val="0"/>
        <w:jc w:val="both"/>
        <w:rPr>
          <w:ins w:id="19" w:author="INS" w:date="2025-07-25T10:44:00Z"/>
          <w:rFonts w:asciiTheme="minorHAnsi" w:hAnsiTheme="minorHAnsi" w:cstheme="minorHAnsi"/>
        </w:rPr>
      </w:pPr>
      <w:r w:rsidRPr="004F40F4">
        <w:rPr>
          <w:rFonts w:asciiTheme="minorHAnsi" w:hAnsiTheme="minorHAnsi" w:cstheme="minorHAnsi"/>
        </w:rPr>
        <w:t xml:space="preserve">Resolution 198 </w:t>
      </w:r>
      <w:bookmarkStart w:id="20" w:name="_Hlk207615944"/>
      <w:r w:rsidRPr="004F40F4">
        <w:rPr>
          <w:rFonts w:asciiTheme="minorHAnsi" w:hAnsiTheme="minorHAnsi" w:cstheme="minorHAnsi"/>
        </w:rPr>
        <w:t xml:space="preserve">(Rev. </w:t>
      </w:r>
      <w:del w:id="21" w:author="INS" w:date="2025-09-01T14:18:00Z">
        <w:r w:rsidRPr="004F40F4" w:rsidDel="0018495A">
          <w:rPr>
            <w:rFonts w:asciiTheme="minorHAnsi" w:hAnsiTheme="minorHAnsi" w:cstheme="minorHAnsi"/>
          </w:rPr>
          <w:delText>Dubai</w:delText>
        </w:r>
      </w:del>
      <w:ins w:id="22" w:author="INS" w:date="2025-09-01T14:18:00Z">
        <w:r w:rsidRPr="004F40F4">
          <w:rPr>
            <w:rFonts w:asciiTheme="minorHAnsi" w:hAnsiTheme="minorHAnsi" w:cstheme="minorHAnsi"/>
          </w:rPr>
          <w:t>Bucharest</w:t>
        </w:r>
      </w:ins>
      <w:r w:rsidRPr="004F40F4">
        <w:rPr>
          <w:rFonts w:asciiTheme="minorHAnsi" w:hAnsiTheme="minorHAnsi" w:cstheme="minorHAnsi"/>
        </w:rPr>
        <w:t>, 20</w:t>
      </w:r>
      <w:ins w:id="23" w:author="INS" w:date="2025-09-01T14:18:00Z">
        <w:r w:rsidRPr="004F40F4">
          <w:rPr>
            <w:rFonts w:asciiTheme="minorHAnsi" w:hAnsiTheme="minorHAnsi" w:cstheme="minorHAnsi"/>
          </w:rPr>
          <w:t>22</w:t>
        </w:r>
      </w:ins>
      <w:del w:id="24" w:author="INS" w:date="2025-09-01T14:18:00Z">
        <w:r w:rsidRPr="004F40F4" w:rsidDel="0018495A">
          <w:rPr>
            <w:rFonts w:asciiTheme="minorHAnsi" w:hAnsiTheme="minorHAnsi" w:cstheme="minorHAnsi"/>
          </w:rPr>
          <w:delText>18</w:delText>
        </w:r>
      </w:del>
      <w:r w:rsidRPr="004F40F4">
        <w:rPr>
          <w:rFonts w:asciiTheme="minorHAnsi" w:hAnsiTheme="minorHAnsi" w:cstheme="minorHAnsi"/>
        </w:rPr>
        <w:t xml:space="preserve">) </w:t>
      </w:r>
      <w:bookmarkEnd w:id="20"/>
      <w:r w:rsidRPr="004F40F4">
        <w:rPr>
          <w:rFonts w:asciiTheme="minorHAnsi" w:hAnsiTheme="minorHAnsi" w:cstheme="minorHAnsi"/>
        </w:rPr>
        <w:t>of the Plenipotentiary Conference, which calls for empowerment of young women and men through telecommunications/ICT;</w:t>
      </w:r>
    </w:p>
    <w:p w14:paraId="37DE0E0E" w14:textId="77777777" w:rsidR="00827F71" w:rsidRPr="004F40F4" w:rsidRDefault="00827F71" w:rsidP="0053738D">
      <w:pPr>
        <w:pStyle w:val="ListParagraph"/>
        <w:widowControl w:val="0"/>
        <w:numPr>
          <w:ilvl w:val="0"/>
          <w:numId w:val="18"/>
        </w:numPr>
        <w:tabs>
          <w:tab w:val="left" w:pos="1135"/>
        </w:tabs>
        <w:autoSpaceDE w:val="0"/>
        <w:autoSpaceDN w:val="0"/>
        <w:spacing w:after="240"/>
        <w:ind w:right="141" w:firstLine="0"/>
        <w:contextualSpacing w:val="0"/>
        <w:jc w:val="both"/>
        <w:rPr>
          <w:rFonts w:asciiTheme="minorHAnsi" w:hAnsiTheme="minorHAnsi" w:cstheme="minorHAnsi"/>
        </w:rPr>
      </w:pPr>
      <w:bookmarkStart w:id="25" w:name="_Hlk207615955"/>
      <w:ins w:id="26" w:author="INS" w:date="2025-07-25T10:44:00Z">
        <w:r w:rsidRPr="004F40F4">
          <w:rPr>
            <w:rFonts w:asciiTheme="minorHAnsi" w:hAnsiTheme="minorHAnsi" w:cstheme="minorHAnsi"/>
          </w:rPr>
          <w:t xml:space="preserve">Resolution </w:t>
        </w:r>
      </w:ins>
      <w:ins w:id="27" w:author="INS" w:date="2025-07-25T10:45:00Z">
        <w:r w:rsidRPr="004F40F4">
          <w:rPr>
            <w:rFonts w:asciiTheme="minorHAnsi" w:hAnsiTheme="minorHAnsi" w:cstheme="minorHAnsi"/>
          </w:rPr>
          <w:t>107 (New Delhi, 2024)</w:t>
        </w:r>
      </w:ins>
      <w:ins w:id="28" w:author="INS" w:date="2025-07-25T10:48:00Z">
        <w:r w:rsidRPr="004F40F4">
          <w:rPr>
            <w:rFonts w:asciiTheme="minorHAnsi" w:hAnsiTheme="minorHAnsi" w:cstheme="minorHAnsi"/>
          </w:rPr>
          <w:t xml:space="preserve"> of the World T</w:t>
        </w:r>
      </w:ins>
      <w:ins w:id="29" w:author="INS" w:date="2025-07-25T10:49:00Z">
        <w:r w:rsidRPr="004F40F4">
          <w:rPr>
            <w:rFonts w:asciiTheme="minorHAnsi" w:hAnsiTheme="minorHAnsi" w:cstheme="minorHAnsi"/>
          </w:rPr>
          <w:t>elecommunication Standardization Assembly</w:t>
        </w:r>
      </w:ins>
      <w:ins w:id="30" w:author="INS" w:date="2025-07-25T10:50:00Z">
        <w:r w:rsidRPr="004F40F4">
          <w:rPr>
            <w:rFonts w:asciiTheme="minorHAnsi" w:hAnsiTheme="minorHAnsi" w:cstheme="minorHAnsi"/>
          </w:rPr>
          <w:t xml:space="preserve">, </w:t>
        </w:r>
      </w:ins>
      <w:ins w:id="31" w:author="INS" w:date="2025-07-25T10:54:00Z">
        <w:r w:rsidRPr="004F40F4">
          <w:rPr>
            <w:rFonts w:asciiTheme="minorHAnsi" w:hAnsiTheme="minorHAnsi" w:cstheme="minorHAnsi"/>
          </w:rPr>
          <w:t>which calls for enhancing the engagement of next-generation experts, both young and early-career professionals, in the standardization activities of the ITU Telecommunication Standardization Sector by promoting awareness, providing capacity-building, and encouraging participation through mentorship, academic collaboration, and voluntary contributions</w:t>
        </w:r>
      </w:ins>
      <w:ins w:id="32" w:author="INS" w:date="2025-07-25T10:55:00Z">
        <w:r w:rsidRPr="004F40F4">
          <w:rPr>
            <w:rFonts w:asciiTheme="minorHAnsi" w:hAnsiTheme="minorHAnsi" w:cstheme="minorHAnsi"/>
          </w:rPr>
          <w:t>;</w:t>
        </w:r>
      </w:ins>
    </w:p>
    <w:bookmarkEnd w:id="25"/>
    <w:p w14:paraId="674D5CDD" w14:textId="77777777" w:rsidR="00827F71" w:rsidRPr="004F40F4" w:rsidRDefault="00827F71" w:rsidP="0053738D">
      <w:pPr>
        <w:pStyle w:val="ListParagraph"/>
        <w:widowControl w:val="0"/>
        <w:numPr>
          <w:ilvl w:val="0"/>
          <w:numId w:val="18"/>
        </w:numPr>
        <w:tabs>
          <w:tab w:val="left" w:pos="1135"/>
        </w:tabs>
        <w:autoSpaceDE w:val="0"/>
        <w:autoSpaceDN w:val="0"/>
        <w:spacing w:before="1" w:after="240"/>
        <w:ind w:right="138" w:firstLine="0"/>
        <w:contextualSpacing w:val="0"/>
        <w:jc w:val="both"/>
        <w:rPr>
          <w:rFonts w:asciiTheme="minorHAnsi" w:hAnsiTheme="minorHAnsi" w:cstheme="minorHAnsi"/>
        </w:rPr>
      </w:pPr>
      <w:r w:rsidRPr="004F40F4">
        <w:rPr>
          <w:rFonts w:asciiTheme="minorHAnsi" w:hAnsiTheme="minorHAnsi" w:cstheme="minorHAnsi"/>
        </w:rPr>
        <w:t>the BYND 2015 Global Youth Summit, held in Costa Rica in September 2013 led by ITU, which</w:t>
      </w:r>
      <w:r w:rsidRPr="004F40F4">
        <w:rPr>
          <w:rFonts w:asciiTheme="minorHAnsi" w:hAnsiTheme="minorHAnsi" w:cstheme="minorHAnsi"/>
          <w:spacing w:val="-5"/>
        </w:rPr>
        <w:t xml:space="preserve"> </w:t>
      </w:r>
      <w:r w:rsidRPr="004F40F4">
        <w:rPr>
          <w:rFonts w:asciiTheme="minorHAnsi" w:hAnsiTheme="minorHAnsi" w:cstheme="minorHAnsi"/>
        </w:rPr>
        <w:t>brought</w:t>
      </w:r>
      <w:r w:rsidRPr="004F40F4">
        <w:rPr>
          <w:rFonts w:asciiTheme="minorHAnsi" w:hAnsiTheme="minorHAnsi" w:cstheme="minorHAnsi"/>
          <w:spacing w:val="-5"/>
        </w:rPr>
        <w:t xml:space="preserve"> </w:t>
      </w:r>
      <w:r w:rsidRPr="004F40F4">
        <w:rPr>
          <w:rFonts w:asciiTheme="minorHAnsi" w:hAnsiTheme="minorHAnsi" w:cstheme="minorHAnsi"/>
        </w:rPr>
        <w:t>together</w:t>
      </w:r>
      <w:r w:rsidRPr="004F40F4">
        <w:rPr>
          <w:rFonts w:asciiTheme="minorHAnsi" w:hAnsiTheme="minorHAnsi" w:cstheme="minorHAnsi"/>
          <w:spacing w:val="-6"/>
        </w:rPr>
        <w:t xml:space="preserve"> </w:t>
      </w:r>
      <w:r w:rsidRPr="004F40F4">
        <w:rPr>
          <w:rFonts w:asciiTheme="minorHAnsi" w:hAnsiTheme="minorHAnsi" w:cstheme="minorHAnsi"/>
        </w:rPr>
        <w:t>some</w:t>
      </w:r>
      <w:r w:rsidRPr="004F40F4">
        <w:rPr>
          <w:rFonts w:asciiTheme="minorHAnsi" w:hAnsiTheme="minorHAnsi" w:cstheme="minorHAnsi"/>
          <w:spacing w:val="-4"/>
        </w:rPr>
        <w:t xml:space="preserve"> </w:t>
      </w:r>
      <w:r w:rsidRPr="004F40F4">
        <w:rPr>
          <w:rFonts w:asciiTheme="minorHAnsi" w:hAnsiTheme="minorHAnsi" w:cstheme="minorHAnsi"/>
        </w:rPr>
        <w:t>700</w:t>
      </w:r>
      <w:r w:rsidRPr="004F40F4">
        <w:rPr>
          <w:rFonts w:asciiTheme="minorHAnsi" w:hAnsiTheme="minorHAnsi" w:cstheme="minorHAnsi"/>
          <w:spacing w:val="-5"/>
        </w:rPr>
        <w:t xml:space="preserve"> </w:t>
      </w:r>
      <w:r w:rsidRPr="004F40F4">
        <w:rPr>
          <w:rFonts w:asciiTheme="minorHAnsi" w:hAnsiTheme="minorHAnsi" w:cstheme="minorHAnsi"/>
        </w:rPr>
        <w:t>participants</w:t>
      </w:r>
      <w:r w:rsidRPr="004F40F4">
        <w:rPr>
          <w:rFonts w:asciiTheme="minorHAnsi" w:hAnsiTheme="minorHAnsi" w:cstheme="minorHAnsi"/>
          <w:spacing w:val="-5"/>
        </w:rPr>
        <w:t xml:space="preserve"> </w:t>
      </w:r>
      <w:r w:rsidRPr="004F40F4">
        <w:rPr>
          <w:rFonts w:asciiTheme="minorHAnsi" w:hAnsiTheme="minorHAnsi" w:cstheme="minorHAnsi"/>
        </w:rPr>
        <w:t>and</w:t>
      </w:r>
      <w:r w:rsidRPr="004F40F4">
        <w:rPr>
          <w:rFonts w:asciiTheme="minorHAnsi" w:hAnsiTheme="minorHAnsi" w:cstheme="minorHAnsi"/>
          <w:spacing w:val="-5"/>
        </w:rPr>
        <w:t xml:space="preserve"> </w:t>
      </w:r>
      <w:r w:rsidRPr="004F40F4">
        <w:rPr>
          <w:rFonts w:asciiTheme="minorHAnsi" w:hAnsiTheme="minorHAnsi" w:cstheme="minorHAnsi"/>
        </w:rPr>
        <w:t>over</w:t>
      </w:r>
      <w:r w:rsidRPr="004F40F4">
        <w:rPr>
          <w:rFonts w:asciiTheme="minorHAnsi" w:hAnsiTheme="minorHAnsi" w:cstheme="minorHAnsi"/>
          <w:spacing w:val="-5"/>
        </w:rPr>
        <w:t xml:space="preserve"> </w:t>
      </w:r>
      <w:r w:rsidRPr="004F40F4">
        <w:rPr>
          <w:rFonts w:asciiTheme="minorHAnsi" w:hAnsiTheme="minorHAnsi" w:cstheme="minorHAnsi"/>
        </w:rPr>
        <w:t>3</w:t>
      </w:r>
      <w:r w:rsidRPr="004F40F4">
        <w:rPr>
          <w:rFonts w:asciiTheme="minorHAnsi" w:hAnsiTheme="minorHAnsi" w:cstheme="minorHAnsi"/>
          <w:spacing w:val="-1"/>
        </w:rPr>
        <w:t xml:space="preserve"> </w:t>
      </w:r>
      <w:r w:rsidRPr="004F40F4">
        <w:rPr>
          <w:rFonts w:asciiTheme="minorHAnsi" w:hAnsiTheme="minorHAnsi" w:cstheme="minorHAnsi"/>
        </w:rPr>
        <w:t>000</w:t>
      </w:r>
      <w:r w:rsidRPr="004F40F4">
        <w:rPr>
          <w:rFonts w:asciiTheme="minorHAnsi" w:hAnsiTheme="minorHAnsi" w:cstheme="minorHAnsi"/>
          <w:spacing w:val="-4"/>
        </w:rPr>
        <w:t xml:space="preserve"> </w:t>
      </w:r>
      <w:r w:rsidRPr="004F40F4">
        <w:rPr>
          <w:rFonts w:asciiTheme="minorHAnsi" w:hAnsiTheme="minorHAnsi" w:cstheme="minorHAnsi"/>
        </w:rPr>
        <w:t>young</w:t>
      </w:r>
      <w:r w:rsidRPr="004F40F4">
        <w:rPr>
          <w:rFonts w:asciiTheme="minorHAnsi" w:hAnsiTheme="minorHAnsi" w:cstheme="minorHAnsi"/>
          <w:spacing w:val="-5"/>
        </w:rPr>
        <w:t xml:space="preserve"> </w:t>
      </w:r>
      <w:r w:rsidRPr="004F40F4">
        <w:rPr>
          <w:rFonts w:asciiTheme="minorHAnsi" w:hAnsiTheme="minorHAnsi" w:cstheme="minorHAnsi"/>
        </w:rPr>
        <w:t>people</w:t>
      </w:r>
      <w:r w:rsidRPr="004F40F4">
        <w:rPr>
          <w:rFonts w:asciiTheme="minorHAnsi" w:hAnsiTheme="minorHAnsi" w:cstheme="minorHAnsi"/>
          <w:spacing w:val="-4"/>
        </w:rPr>
        <w:t xml:space="preserve"> </w:t>
      </w:r>
      <w:r w:rsidRPr="004F40F4">
        <w:rPr>
          <w:rFonts w:asciiTheme="minorHAnsi" w:hAnsiTheme="minorHAnsi" w:cstheme="minorHAnsi"/>
        </w:rPr>
        <w:t>around</w:t>
      </w:r>
      <w:r w:rsidRPr="004F40F4">
        <w:rPr>
          <w:rFonts w:asciiTheme="minorHAnsi" w:hAnsiTheme="minorHAnsi" w:cstheme="minorHAnsi"/>
          <w:spacing w:val="-5"/>
        </w:rPr>
        <w:t xml:space="preserve"> </w:t>
      </w:r>
      <w:r w:rsidRPr="004F40F4">
        <w:rPr>
          <w:rFonts w:asciiTheme="minorHAnsi" w:hAnsiTheme="minorHAnsi" w:cstheme="minorHAnsi"/>
        </w:rPr>
        <w:t>the</w:t>
      </w:r>
      <w:r w:rsidRPr="004F40F4">
        <w:rPr>
          <w:rFonts w:asciiTheme="minorHAnsi" w:hAnsiTheme="minorHAnsi" w:cstheme="minorHAnsi"/>
          <w:spacing w:val="-4"/>
        </w:rPr>
        <w:t xml:space="preserve"> </w:t>
      </w:r>
      <w:r w:rsidRPr="004F40F4">
        <w:rPr>
          <w:rFonts w:asciiTheme="minorHAnsi" w:hAnsiTheme="minorHAnsi" w:cstheme="minorHAnsi"/>
        </w:rPr>
        <w:t>world</w:t>
      </w:r>
      <w:r w:rsidRPr="004F40F4">
        <w:rPr>
          <w:rFonts w:asciiTheme="minorHAnsi" w:hAnsiTheme="minorHAnsi" w:cstheme="minorHAnsi"/>
          <w:spacing w:val="-5"/>
        </w:rPr>
        <w:t xml:space="preserve"> </w:t>
      </w:r>
      <w:r w:rsidRPr="004F40F4">
        <w:rPr>
          <w:rFonts w:asciiTheme="minorHAnsi" w:hAnsiTheme="minorHAnsi" w:cstheme="minorHAnsi"/>
        </w:rPr>
        <w:t>who logged in virtually to contribute their ideas to shape the sustainable development agenda in the post-2015 era;</w:t>
      </w:r>
    </w:p>
    <w:p w14:paraId="2B99C1A6" w14:textId="77777777" w:rsidR="00827F71" w:rsidRPr="004F40F4" w:rsidRDefault="00827F71" w:rsidP="0053738D">
      <w:pPr>
        <w:pStyle w:val="ListParagraph"/>
        <w:widowControl w:val="0"/>
        <w:numPr>
          <w:ilvl w:val="0"/>
          <w:numId w:val="18"/>
        </w:numPr>
        <w:tabs>
          <w:tab w:val="left" w:pos="1135"/>
        </w:tabs>
        <w:autoSpaceDE w:val="0"/>
        <w:autoSpaceDN w:val="0"/>
        <w:spacing w:before="1" w:after="240"/>
        <w:ind w:right="139" w:firstLine="0"/>
        <w:contextualSpacing w:val="0"/>
        <w:jc w:val="both"/>
        <w:rPr>
          <w:rFonts w:asciiTheme="minorHAnsi" w:hAnsiTheme="minorHAnsi" w:cstheme="minorHAnsi"/>
        </w:rPr>
      </w:pPr>
      <w:r w:rsidRPr="004F40F4">
        <w:rPr>
          <w:rFonts w:asciiTheme="minorHAnsi" w:hAnsiTheme="minorHAnsi" w:cstheme="minorHAnsi"/>
        </w:rPr>
        <w:t>that the world's young women and men have set priorities for the post-2015 development agenda in their "Costa Rica Declaration", as an outcome of the BYND 2015 Global Youth Summit, which have been presented for consideration to the United Nations General Assembly (UNGA) at its 68th session;</w:t>
      </w:r>
    </w:p>
    <w:p w14:paraId="4F8A18C2" w14:textId="77777777" w:rsidR="00827F71" w:rsidRPr="004F40F4" w:rsidRDefault="00827F71" w:rsidP="0053738D">
      <w:pPr>
        <w:pStyle w:val="ListParagraph"/>
        <w:widowControl w:val="0"/>
        <w:numPr>
          <w:ilvl w:val="0"/>
          <w:numId w:val="18"/>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the fact that the United Nations Secretary-General has put "listen to and work with youth" as one of the 12 commitments in his report entitled ''Our Common Agenda'' towards the acceleration of the Sustainable Development Goals (SDGs);</w:t>
      </w:r>
    </w:p>
    <w:p w14:paraId="0485C650" w14:textId="74A5717D" w:rsidR="00827F71" w:rsidRPr="004F40F4" w:rsidRDefault="00827F71" w:rsidP="0053738D">
      <w:pPr>
        <w:pStyle w:val="ListParagraph"/>
        <w:widowControl w:val="0"/>
        <w:numPr>
          <w:ilvl w:val="0"/>
          <w:numId w:val="18"/>
        </w:numPr>
        <w:tabs>
          <w:tab w:val="left" w:pos="1135"/>
        </w:tabs>
        <w:autoSpaceDE w:val="0"/>
        <w:autoSpaceDN w:val="0"/>
        <w:spacing w:before="1" w:after="240"/>
        <w:ind w:right="136" w:firstLine="0"/>
        <w:contextualSpacing w:val="0"/>
        <w:jc w:val="both"/>
        <w:rPr>
          <w:rFonts w:asciiTheme="minorHAnsi" w:hAnsiTheme="minorHAnsi" w:cstheme="minorHAnsi"/>
        </w:rPr>
      </w:pPr>
      <w:r w:rsidRPr="004F40F4">
        <w:rPr>
          <w:rFonts w:asciiTheme="minorHAnsi" w:hAnsiTheme="minorHAnsi" w:cstheme="minorHAnsi"/>
        </w:rPr>
        <w:t>that the ITU Telecommunication Development Sector (ITU-D) advances national, regional</w:t>
      </w:r>
      <w:r w:rsidRPr="004F40F4">
        <w:rPr>
          <w:rFonts w:asciiTheme="minorHAnsi" w:hAnsiTheme="minorHAnsi" w:cstheme="minorHAnsi"/>
          <w:spacing w:val="-8"/>
        </w:rPr>
        <w:t xml:space="preserve"> </w:t>
      </w:r>
      <w:r w:rsidRPr="004F40F4">
        <w:rPr>
          <w:rFonts w:asciiTheme="minorHAnsi" w:hAnsiTheme="minorHAnsi" w:cstheme="minorHAnsi"/>
        </w:rPr>
        <w:t>and</w:t>
      </w:r>
      <w:r w:rsidRPr="004F40F4">
        <w:rPr>
          <w:rFonts w:asciiTheme="minorHAnsi" w:hAnsiTheme="minorHAnsi" w:cstheme="minorHAnsi"/>
          <w:spacing w:val="-7"/>
        </w:rPr>
        <w:t xml:space="preserve"> </w:t>
      </w:r>
      <w:r w:rsidRPr="004F40F4">
        <w:rPr>
          <w:rFonts w:asciiTheme="minorHAnsi" w:hAnsiTheme="minorHAnsi" w:cstheme="minorHAnsi"/>
        </w:rPr>
        <w:t>international</w:t>
      </w:r>
      <w:r w:rsidRPr="004F40F4">
        <w:rPr>
          <w:rFonts w:asciiTheme="minorHAnsi" w:hAnsiTheme="minorHAnsi" w:cstheme="minorHAnsi"/>
          <w:spacing w:val="-7"/>
        </w:rPr>
        <w:t xml:space="preserve"> </w:t>
      </w:r>
      <w:r w:rsidRPr="004F40F4">
        <w:rPr>
          <w:rFonts w:asciiTheme="minorHAnsi" w:hAnsiTheme="minorHAnsi" w:cstheme="minorHAnsi"/>
        </w:rPr>
        <w:t>events</w:t>
      </w:r>
      <w:r w:rsidRPr="004F40F4">
        <w:rPr>
          <w:rFonts w:asciiTheme="minorHAnsi" w:hAnsiTheme="minorHAnsi" w:cstheme="minorHAnsi"/>
          <w:spacing w:val="-7"/>
        </w:rPr>
        <w:t xml:space="preserve"> </w:t>
      </w:r>
      <w:r w:rsidRPr="004F40F4">
        <w:rPr>
          <w:rFonts w:asciiTheme="minorHAnsi" w:hAnsiTheme="minorHAnsi" w:cstheme="minorHAnsi"/>
        </w:rPr>
        <w:t>that</w:t>
      </w:r>
      <w:r w:rsidRPr="004F40F4">
        <w:rPr>
          <w:rFonts w:asciiTheme="minorHAnsi" w:hAnsiTheme="minorHAnsi" w:cstheme="minorHAnsi"/>
          <w:spacing w:val="-7"/>
        </w:rPr>
        <w:t xml:space="preserve"> </w:t>
      </w:r>
      <w:r w:rsidRPr="004F40F4">
        <w:rPr>
          <w:rFonts w:asciiTheme="minorHAnsi" w:hAnsiTheme="minorHAnsi" w:cstheme="minorHAnsi"/>
        </w:rPr>
        <w:t>promote</w:t>
      </w:r>
      <w:r w:rsidRPr="004F40F4">
        <w:rPr>
          <w:rFonts w:asciiTheme="minorHAnsi" w:hAnsiTheme="minorHAnsi" w:cstheme="minorHAnsi"/>
          <w:spacing w:val="-7"/>
        </w:rPr>
        <w:t xml:space="preserve"> </w:t>
      </w:r>
      <w:r w:rsidRPr="004F40F4">
        <w:rPr>
          <w:rFonts w:asciiTheme="minorHAnsi" w:hAnsiTheme="minorHAnsi" w:cstheme="minorHAnsi"/>
        </w:rPr>
        <w:t>ICTs</w:t>
      </w:r>
      <w:r w:rsidRPr="004F40F4">
        <w:rPr>
          <w:rFonts w:asciiTheme="minorHAnsi" w:hAnsiTheme="minorHAnsi" w:cstheme="minorHAnsi"/>
          <w:spacing w:val="-8"/>
        </w:rPr>
        <w:t xml:space="preserve"> </w:t>
      </w:r>
      <w:r w:rsidRPr="004F40F4">
        <w:rPr>
          <w:rFonts w:asciiTheme="minorHAnsi" w:hAnsiTheme="minorHAnsi" w:cstheme="minorHAnsi"/>
        </w:rPr>
        <w:t>that</w:t>
      </w:r>
      <w:r w:rsidRPr="004F40F4">
        <w:rPr>
          <w:rFonts w:asciiTheme="minorHAnsi" w:hAnsiTheme="minorHAnsi" w:cstheme="minorHAnsi"/>
          <w:spacing w:val="-7"/>
        </w:rPr>
        <w:t xml:space="preserve"> </w:t>
      </w:r>
      <w:r w:rsidRPr="004F40F4">
        <w:rPr>
          <w:rFonts w:asciiTheme="minorHAnsi" w:hAnsiTheme="minorHAnsi" w:cstheme="minorHAnsi"/>
        </w:rPr>
        <w:t>can</w:t>
      </w:r>
      <w:r w:rsidRPr="004F40F4">
        <w:rPr>
          <w:rFonts w:asciiTheme="minorHAnsi" w:hAnsiTheme="minorHAnsi" w:cstheme="minorHAnsi"/>
          <w:spacing w:val="-7"/>
        </w:rPr>
        <w:t xml:space="preserve"> </w:t>
      </w:r>
      <w:r w:rsidRPr="004F40F4">
        <w:rPr>
          <w:rFonts w:asciiTheme="minorHAnsi" w:hAnsiTheme="minorHAnsi" w:cstheme="minorHAnsi"/>
        </w:rPr>
        <w:t>be</w:t>
      </w:r>
      <w:r w:rsidRPr="004F40F4">
        <w:rPr>
          <w:rFonts w:asciiTheme="minorHAnsi" w:hAnsiTheme="minorHAnsi" w:cstheme="minorHAnsi"/>
          <w:spacing w:val="-7"/>
        </w:rPr>
        <w:t xml:space="preserve"> </w:t>
      </w:r>
      <w:r w:rsidRPr="004F40F4">
        <w:rPr>
          <w:rFonts w:asciiTheme="minorHAnsi" w:hAnsiTheme="minorHAnsi" w:cstheme="minorHAnsi"/>
        </w:rPr>
        <w:t>used</w:t>
      </w:r>
      <w:r w:rsidRPr="004F40F4">
        <w:rPr>
          <w:rFonts w:asciiTheme="minorHAnsi" w:hAnsiTheme="minorHAnsi" w:cstheme="minorHAnsi"/>
          <w:spacing w:val="-7"/>
        </w:rPr>
        <w:t xml:space="preserve"> </w:t>
      </w:r>
      <w:r w:rsidRPr="004F40F4">
        <w:rPr>
          <w:rFonts w:asciiTheme="minorHAnsi" w:hAnsiTheme="minorHAnsi" w:cstheme="minorHAnsi"/>
        </w:rPr>
        <w:t>by</w:t>
      </w:r>
      <w:r w:rsidRPr="004F40F4">
        <w:rPr>
          <w:rFonts w:asciiTheme="minorHAnsi" w:hAnsiTheme="minorHAnsi" w:cstheme="minorHAnsi"/>
          <w:spacing w:val="-6"/>
        </w:rPr>
        <w:t xml:space="preserve"> </w:t>
      </w:r>
      <w:r w:rsidRPr="004F40F4">
        <w:rPr>
          <w:rFonts w:asciiTheme="minorHAnsi" w:hAnsiTheme="minorHAnsi" w:cstheme="minorHAnsi"/>
        </w:rPr>
        <w:t>young</w:t>
      </w:r>
      <w:r w:rsidRPr="004F40F4">
        <w:rPr>
          <w:rFonts w:asciiTheme="minorHAnsi" w:hAnsiTheme="minorHAnsi" w:cstheme="minorHAnsi"/>
          <w:spacing w:val="-8"/>
        </w:rPr>
        <w:t xml:space="preserve"> </w:t>
      </w:r>
      <w:r w:rsidRPr="004F40F4">
        <w:rPr>
          <w:rFonts w:asciiTheme="minorHAnsi" w:hAnsiTheme="minorHAnsi" w:cstheme="minorHAnsi"/>
        </w:rPr>
        <w:t>women</w:t>
      </w:r>
      <w:r w:rsidRPr="004F40F4">
        <w:rPr>
          <w:rFonts w:asciiTheme="minorHAnsi" w:hAnsiTheme="minorHAnsi" w:cstheme="minorHAnsi"/>
          <w:spacing w:val="-7"/>
        </w:rPr>
        <w:t xml:space="preserve"> </w:t>
      </w:r>
      <w:r w:rsidRPr="004F40F4">
        <w:rPr>
          <w:rFonts w:asciiTheme="minorHAnsi" w:hAnsiTheme="minorHAnsi" w:cstheme="minorHAnsi"/>
        </w:rPr>
        <w:t>and</w:t>
      </w:r>
      <w:r w:rsidRPr="004F40F4">
        <w:rPr>
          <w:rFonts w:asciiTheme="minorHAnsi" w:hAnsiTheme="minorHAnsi" w:cstheme="minorHAnsi"/>
          <w:spacing w:val="-7"/>
        </w:rPr>
        <w:t xml:space="preserve"> </w:t>
      </w:r>
      <w:r w:rsidRPr="004F40F4">
        <w:rPr>
          <w:rFonts w:asciiTheme="minorHAnsi" w:hAnsiTheme="minorHAnsi" w:cstheme="minorHAnsi"/>
        </w:rPr>
        <w:t>men</w:t>
      </w:r>
      <w:r w:rsidRPr="004F40F4">
        <w:rPr>
          <w:rFonts w:asciiTheme="minorHAnsi" w:hAnsiTheme="minorHAnsi" w:cstheme="minorHAnsi"/>
          <w:spacing w:val="-7"/>
        </w:rPr>
        <w:t xml:space="preserve"> </w:t>
      </w:r>
      <w:r w:rsidRPr="004F40F4">
        <w:rPr>
          <w:rFonts w:asciiTheme="minorHAnsi" w:hAnsiTheme="minorHAnsi" w:cstheme="minorHAnsi"/>
        </w:rPr>
        <w:t>for social and economic empowerment, such as Global Youth Summits</w:t>
      </w:r>
      <w:ins w:id="33" w:author="INS" w:date="2025-09-01T14:19:00Z">
        <w:r w:rsidRPr="004F40F4">
          <w:rPr>
            <w:rFonts w:asciiTheme="minorHAnsi" w:hAnsiTheme="minorHAnsi" w:cstheme="minorHAnsi"/>
          </w:rPr>
          <w:t>, and Girls in ICT Day</w:t>
        </w:r>
      </w:ins>
      <w:r w:rsidRPr="004F40F4">
        <w:rPr>
          <w:rFonts w:asciiTheme="minorHAnsi" w:hAnsiTheme="minorHAnsi" w:cstheme="minorHAnsi"/>
        </w:rPr>
        <w:t>;</w:t>
      </w:r>
    </w:p>
    <w:p w14:paraId="27F9DF99" w14:textId="77777777" w:rsidR="00827F71" w:rsidRPr="004F40F4" w:rsidRDefault="00827F71" w:rsidP="0053738D">
      <w:pPr>
        <w:pStyle w:val="ListParagraph"/>
        <w:widowControl w:val="0"/>
        <w:numPr>
          <w:ilvl w:val="0"/>
          <w:numId w:val="18"/>
        </w:numPr>
        <w:tabs>
          <w:tab w:val="left" w:pos="1135"/>
        </w:tabs>
        <w:autoSpaceDE w:val="0"/>
        <w:autoSpaceDN w:val="0"/>
        <w:spacing w:before="42" w:after="240"/>
        <w:ind w:right="138" w:firstLine="0"/>
        <w:contextualSpacing w:val="0"/>
        <w:jc w:val="both"/>
        <w:rPr>
          <w:ins w:id="34" w:author="INS" w:date="2025-08-27T12:59:00Z"/>
          <w:rFonts w:asciiTheme="minorHAnsi" w:hAnsiTheme="minorHAnsi" w:cstheme="minorHAnsi"/>
        </w:rPr>
      </w:pPr>
      <w:r w:rsidRPr="004F40F4">
        <w:rPr>
          <w:rFonts w:asciiTheme="minorHAnsi" w:hAnsiTheme="minorHAnsi" w:cstheme="minorHAnsi"/>
        </w:rPr>
        <w:t>UNGA Resolution 70/1, on the 2030 Agenda for</w:t>
      </w:r>
      <w:r w:rsidRPr="004F40F4">
        <w:rPr>
          <w:rFonts w:asciiTheme="minorHAnsi" w:hAnsiTheme="minorHAnsi" w:cstheme="minorHAnsi"/>
          <w:spacing w:val="-1"/>
        </w:rPr>
        <w:t xml:space="preserve"> </w:t>
      </w:r>
      <w:r w:rsidRPr="004F40F4">
        <w:rPr>
          <w:rFonts w:asciiTheme="minorHAnsi" w:hAnsiTheme="minorHAnsi" w:cstheme="minorHAnsi"/>
        </w:rPr>
        <w:t>Sustainable</w:t>
      </w:r>
      <w:r w:rsidRPr="004F40F4">
        <w:rPr>
          <w:rFonts w:asciiTheme="minorHAnsi" w:hAnsiTheme="minorHAnsi" w:cstheme="minorHAnsi"/>
          <w:spacing w:val="-1"/>
        </w:rPr>
        <w:t xml:space="preserve"> </w:t>
      </w:r>
      <w:r w:rsidRPr="004F40F4">
        <w:rPr>
          <w:rFonts w:asciiTheme="minorHAnsi" w:hAnsiTheme="minorHAnsi" w:cstheme="minorHAnsi"/>
        </w:rPr>
        <w:t>Development, in particular SDG</w:t>
      </w:r>
      <w:r w:rsidRPr="004F40F4">
        <w:rPr>
          <w:rFonts w:asciiTheme="minorHAnsi" w:hAnsiTheme="minorHAnsi" w:cstheme="minorHAnsi"/>
          <w:spacing w:val="-2"/>
        </w:rPr>
        <w:t xml:space="preserve"> </w:t>
      </w:r>
      <w:r w:rsidRPr="004F40F4">
        <w:rPr>
          <w:rFonts w:asciiTheme="minorHAnsi" w:hAnsiTheme="minorHAnsi" w:cstheme="minorHAnsi"/>
        </w:rPr>
        <w:t xml:space="preserve">8 on promoting sustained, inclusive and sustainable economic growth, full and </w:t>
      </w:r>
      <w:r w:rsidRPr="004F40F4">
        <w:rPr>
          <w:rFonts w:asciiTheme="minorHAnsi" w:hAnsiTheme="minorHAnsi" w:cstheme="minorHAnsi"/>
        </w:rPr>
        <w:lastRenderedPageBreak/>
        <w:t>productive employment and decent work for all, including the development and implementation of a global strategy for youth employment,</w:t>
      </w:r>
    </w:p>
    <w:p w14:paraId="03822E08" w14:textId="77777777" w:rsidR="00827F71" w:rsidRPr="004F40F4" w:rsidRDefault="00827F71" w:rsidP="0053738D">
      <w:pPr>
        <w:pStyle w:val="ListParagraph"/>
        <w:widowControl w:val="0"/>
        <w:numPr>
          <w:ilvl w:val="0"/>
          <w:numId w:val="18"/>
        </w:numPr>
        <w:tabs>
          <w:tab w:val="left" w:pos="1135"/>
        </w:tabs>
        <w:autoSpaceDE w:val="0"/>
        <w:autoSpaceDN w:val="0"/>
        <w:spacing w:before="42" w:after="240"/>
        <w:ind w:right="138" w:firstLine="0"/>
        <w:contextualSpacing w:val="0"/>
        <w:jc w:val="both"/>
        <w:rPr>
          <w:ins w:id="35" w:author="INS" w:date="2025-09-02T15:01:00Z"/>
          <w:rFonts w:asciiTheme="minorHAnsi" w:hAnsiTheme="minorHAnsi" w:cstheme="minorHAnsi"/>
        </w:rPr>
      </w:pPr>
      <w:bookmarkStart w:id="36" w:name="_Hlk207615420"/>
      <w:ins w:id="37" w:author="INS" w:date="2025-08-27T12:59:00Z">
        <w:r w:rsidRPr="004F40F4">
          <w:rPr>
            <w:rFonts w:asciiTheme="minorHAnsi" w:hAnsiTheme="minorHAnsi" w:cstheme="minorHAnsi"/>
          </w:rPr>
          <w:t xml:space="preserve">UNGA Resolution 79/1, on Pact </w:t>
        </w:r>
      </w:ins>
      <w:ins w:id="38" w:author="INS" w:date="2025-09-01T14:20:00Z">
        <w:r w:rsidRPr="004F40F4">
          <w:rPr>
            <w:rFonts w:asciiTheme="minorHAnsi" w:hAnsiTheme="minorHAnsi" w:cstheme="minorHAnsi"/>
          </w:rPr>
          <w:t>for</w:t>
        </w:r>
      </w:ins>
      <w:ins w:id="39" w:author="INS" w:date="2025-08-27T12:59:00Z">
        <w:r w:rsidRPr="004F40F4">
          <w:rPr>
            <w:rFonts w:asciiTheme="minorHAnsi" w:hAnsiTheme="minorHAnsi" w:cstheme="minorHAnsi"/>
          </w:rPr>
          <w:t xml:space="preserve"> the Future</w:t>
        </w:r>
      </w:ins>
      <w:ins w:id="40" w:author="INS" w:date="2025-08-27T13:00:00Z">
        <w:r w:rsidRPr="004F40F4">
          <w:rPr>
            <w:rFonts w:asciiTheme="minorHAnsi" w:hAnsiTheme="minorHAnsi" w:cstheme="minorHAnsi"/>
          </w:rPr>
          <w:t>, which underscores the importance of inclusive and equitable digital transformation and calls for the meaningful participation of young people in shaping and benefiting from the digital future;</w:t>
        </w:r>
      </w:ins>
    </w:p>
    <w:p w14:paraId="6850455F" w14:textId="2CAA69B1" w:rsidR="00827F71" w:rsidRPr="004F40F4" w:rsidRDefault="00827F71" w:rsidP="0053738D">
      <w:pPr>
        <w:pStyle w:val="ListParagraph"/>
        <w:widowControl w:val="0"/>
        <w:numPr>
          <w:ilvl w:val="0"/>
          <w:numId w:val="18"/>
        </w:numPr>
        <w:tabs>
          <w:tab w:val="left" w:pos="1135"/>
        </w:tabs>
        <w:autoSpaceDE w:val="0"/>
        <w:autoSpaceDN w:val="0"/>
        <w:spacing w:before="42" w:after="240"/>
        <w:ind w:right="138" w:firstLine="0"/>
        <w:contextualSpacing w:val="0"/>
        <w:jc w:val="both"/>
        <w:rPr>
          <w:rFonts w:asciiTheme="minorHAnsi" w:hAnsiTheme="minorHAnsi" w:cstheme="minorHAnsi"/>
        </w:rPr>
      </w:pPr>
      <w:ins w:id="41" w:author="INS" w:date="2025-09-02T15:01:00Z">
        <w:r w:rsidRPr="004F40F4">
          <w:rPr>
            <w:rFonts w:asciiTheme="minorHAnsi" w:hAnsiTheme="minorHAnsi" w:cstheme="minorHAnsi"/>
          </w:rPr>
          <w:t>UNGA Resolution 78/179, on Policies and Programmes Involving Youth, which highlights the importance of fostering the meaningful participation of young people in decision-making processes, including in the development and implementation of inclusive and equitable digital policies and programmes</w:t>
        </w:r>
      </w:ins>
    </w:p>
    <w:bookmarkEnd w:id="36"/>
    <w:p w14:paraId="687304E0" w14:textId="41B8D6D8" w:rsidR="00827F71" w:rsidRPr="004F40F4" w:rsidRDefault="00827F71" w:rsidP="0053738D">
      <w:pPr>
        <w:spacing w:after="240"/>
        <w:ind w:left="1135"/>
        <w:rPr>
          <w:rFonts w:asciiTheme="minorHAnsi" w:hAnsiTheme="minorHAnsi" w:cstheme="minorHAnsi"/>
          <w:i/>
        </w:rPr>
      </w:pPr>
      <w:r w:rsidRPr="004F40F4">
        <w:rPr>
          <w:rFonts w:asciiTheme="minorHAnsi" w:hAnsiTheme="minorHAnsi" w:cstheme="minorHAnsi"/>
          <w:i/>
          <w:spacing w:val="-2"/>
        </w:rPr>
        <w:t>recognizing</w:t>
      </w:r>
    </w:p>
    <w:p w14:paraId="2835EE9B" w14:textId="6809B158" w:rsidR="00827F71" w:rsidRPr="004F40F4" w:rsidRDefault="00827F71" w:rsidP="0053738D">
      <w:pPr>
        <w:pStyle w:val="ListParagraph"/>
        <w:widowControl w:val="0"/>
        <w:numPr>
          <w:ilvl w:val="0"/>
          <w:numId w:val="19"/>
        </w:numPr>
        <w:tabs>
          <w:tab w:val="left" w:pos="1135"/>
        </w:tabs>
        <w:autoSpaceDE w:val="0"/>
        <w:autoSpaceDN w:val="0"/>
        <w:spacing w:after="240"/>
        <w:ind w:right="144" w:firstLine="0"/>
        <w:contextualSpacing w:val="0"/>
        <w:jc w:val="both"/>
        <w:rPr>
          <w:rFonts w:asciiTheme="minorHAnsi" w:hAnsiTheme="minorHAnsi" w:cstheme="minorHAnsi"/>
        </w:rPr>
      </w:pPr>
      <w:r w:rsidRPr="004F40F4">
        <w:rPr>
          <w:rFonts w:asciiTheme="minorHAnsi" w:hAnsiTheme="minorHAnsi" w:cstheme="minorHAnsi"/>
        </w:rPr>
        <w:t>that young</w:t>
      </w:r>
      <w:r w:rsidRPr="004F40F4">
        <w:rPr>
          <w:rFonts w:asciiTheme="minorHAnsi" w:hAnsiTheme="minorHAnsi" w:cstheme="minorHAnsi"/>
          <w:spacing w:val="-1"/>
        </w:rPr>
        <w:t xml:space="preserve"> </w:t>
      </w:r>
      <w:r w:rsidRPr="004F40F4">
        <w:rPr>
          <w:rFonts w:asciiTheme="minorHAnsi" w:hAnsiTheme="minorHAnsi" w:cstheme="minorHAnsi"/>
        </w:rPr>
        <w:t>women and men are digital natives, the best promoters of ICTs and a world force for progress;</w:t>
      </w:r>
    </w:p>
    <w:p w14:paraId="6C4C6C51" w14:textId="77777777" w:rsidR="00827F71" w:rsidRPr="004F40F4" w:rsidRDefault="00827F71" w:rsidP="0053738D">
      <w:pPr>
        <w:pStyle w:val="ListParagraph"/>
        <w:widowControl w:val="0"/>
        <w:numPr>
          <w:ilvl w:val="0"/>
          <w:numId w:val="19"/>
        </w:numPr>
        <w:tabs>
          <w:tab w:val="left" w:pos="1135"/>
        </w:tabs>
        <w:autoSpaceDE w:val="0"/>
        <w:autoSpaceDN w:val="0"/>
        <w:spacing w:after="240"/>
        <w:ind w:right="139" w:firstLine="0"/>
        <w:contextualSpacing w:val="0"/>
        <w:jc w:val="both"/>
        <w:rPr>
          <w:rFonts w:asciiTheme="minorHAnsi" w:hAnsiTheme="minorHAnsi" w:cstheme="minorHAnsi"/>
          <w:position w:val="6"/>
        </w:rPr>
      </w:pPr>
      <w:bookmarkStart w:id="42" w:name="_Hlk207616062"/>
      <w:r w:rsidRPr="004F40F4">
        <w:rPr>
          <w:rFonts w:asciiTheme="minorHAnsi" w:hAnsiTheme="minorHAnsi" w:cstheme="minorHAnsi"/>
        </w:rPr>
        <w:t>that in 202</w:t>
      </w:r>
      <w:ins w:id="43" w:author="INS" w:date="2025-08-27T12:17:00Z">
        <w:r w:rsidRPr="004F40F4">
          <w:rPr>
            <w:rFonts w:asciiTheme="minorHAnsi" w:hAnsiTheme="minorHAnsi" w:cstheme="minorHAnsi"/>
          </w:rPr>
          <w:t>4</w:t>
        </w:r>
      </w:ins>
      <w:del w:id="44" w:author="INS" w:date="2025-08-27T12:17:00Z">
        <w:r w:rsidRPr="004F40F4" w:rsidDel="004E0351">
          <w:rPr>
            <w:rFonts w:asciiTheme="minorHAnsi" w:hAnsiTheme="minorHAnsi" w:cstheme="minorHAnsi"/>
          </w:rPr>
          <w:delText>0</w:delText>
        </w:r>
      </w:del>
      <w:r w:rsidRPr="004F40F4">
        <w:rPr>
          <w:rFonts w:asciiTheme="minorHAnsi" w:hAnsiTheme="minorHAnsi" w:cstheme="minorHAnsi"/>
        </w:rPr>
        <w:t>, 7</w:t>
      </w:r>
      <w:ins w:id="45" w:author="INS" w:date="2025-08-27T12:17:00Z">
        <w:r w:rsidRPr="004F40F4">
          <w:rPr>
            <w:rFonts w:asciiTheme="minorHAnsi" w:hAnsiTheme="minorHAnsi" w:cstheme="minorHAnsi"/>
          </w:rPr>
          <w:t>9</w:t>
        </w:r>
      </w:ins>
      <w:del w:id="46" w:author="INS" w:date="2025-08-27T12:17:00Z">
        <w:r w:rsidRPr="004F40F4" w:rsidDel="004E0351">
          <w:rPr>
            <w:rFonts w:asciiTheme="minorHAnsi" w:hAnsiTheme="minorHAnsi" w:cstheme="minorHAnsi"/>
          </w:rPr>
          <w:delText>1</w:delText>
        </w:r>
      </w:del>
      <w:r w:rsidRPr="004F40F4">
        <w:rPr>
          <w:rFonts w:asciiTheme="minorHAnsi" w:hAnsiTheme="minorHAnsi" w:cstheme="minorHAnsi"/>
          <w:spacing w:val="-1"/>
        </w:rPr>
        <w:t xml:space="preserve"> </w:t>
      </w:r>
      <w:r w:rsidRPr="004F40F4">
        <w:rPr>
          <w:rFonts w:asciiTheme="minorHAnsi" w:hAnsiTheme="minorHAnsi" w:cstheme="minorHAnsi"/>
        </w:rPr>
        <w:t>per</w:t>
      </w:r>
      <w:r w:rsidRPr="004F40F4">
        <w:rPr>
          <w:rFonts w:asciiTheme="minorHAnsi" w:hAnsiTheme="minorHAnsi" w:cstheme="minorHAnsi"/>
          <w:spacing w:val="-1"/>
        </w:rPr>
        <w:t xml:space="preserve"> </w:t>
      </w:r>
      <w:r w:rsidRPr="004F40F4">
        <w:rPr>
          <w:rFonts w:asciiTheme="minorHAnsi" w:hAnsiTheme="minorHAnsi" w:cstheme="minorHAnsi"/>
        </w:rPr>
        <w:t>cent of the world's youth (aged between 15 and 24 years) were using</w:t>
      </w:r>
      <w:r w:rsidRPr="004F40F4">
        <w:rPr>
          <w:rFonts w:asciiTheme="minorHAnsi" w:hAnsiTheme="minorHAnsi" w:cstheme="minorHAnsi"/>
          <w:spacing w:val="-8"/>
        </w:rPr>
        <w:t xml:space="preserve"> </w:t>
      </w:r>
      <w:r w:rsidRPr="004F40F4">
        <w:rPr>
          <w:rFonts w:asciiTheme="minorHAnsi" w:hAnsiTheme="minorHAnsi" w:cstheme="minorHAnsi"/>
        </w:rPr>
        <w:t>the</w:t>
      </w:r>
      <w:r w:rsidRPr="004F40F4">
        <w:rPr>
          <w:rFonts w:asciiTheme="minorHAnsi" w:hAnsiTheme="minorHAnsi" w:cstheme="minorHAnsi"/>
          <w:spacing w:val="-7"/>
        </w:rPr>
        <w:t xml:space="preserve"> </w:t>
      </w:r>
      <w:r w:rsidRPr="004F40F4">
        <w:rPr>
          <w:rFonts w:asciiTheme="minorHAnsi" w:hAnsiTheme="minorHAnsi" w:cstheme="minorHAnsi"/>
        </w:rPr>
        <w:t>Internet,</w:t>
      </w:r>
      <w:r w:rsidRPr="004F40F4">
        <w:rPr>
          <w:rFonts w:asciiTheme="minorHAnsi" w:hAnsiTheme="minorHAnsi" w:cstheme="minorHAnsi"/>
          <w:spacing w:val="-8"/>
        </w:rPr>
        <w:t xml:space="preserve"> </w:t>
      </w:r>
      <w:r w:rsidRPr="004F40F4">
        <w:rPr>
          <w:rFonts w:asciiTheme="minorHAnsi" w:hAnsiTheme="minorHAnsi" w:cstheme="minorHAnsi"/>
        </w:rPr>
        <w:t>compared</w:t>
      </w:r>
      <w:r w:rsidRPr="004F40F4">
        <w:rPr>
          <w:rFonts w:asciiTheme="minorHAnsi" w:hAnsiTheme="minorHAnsi" w:cstheme="minorHAnsi"/>
          <w:spacing w:val="-8"/>
        </w:rPr>
        <w:t xml:space="preserve"> </w:t>
      </w:r>
      <w:r w:rsidRPr="004F40F4">
        <w:rPr>
          <w:rFonts w:asciiTheme="minorHAnsi" w:hAnsiTheme="minorHAnsi" w:cstheme="minorHAnsi"/>
        </w:rPr>
        <w:t>with</w:t>
      </w:r>
      <w:r w:rsidRPr="004F40F4">
        <w:rPr>
          <w:rFonts w:asciiTheme="minorHAnsi" w:hAnsiTheme="minorHAnsi" w:cstheme="minorHAnsi"/>
          <w:spacing w:val="-8"/>
        </w:rPr>
        <w:t xml:space="preserve"> </w:t>
      </w:r>
      <w:ins w:id="47" w:author="INS" w:date="2025-08-27T12:19:00Z">
        <w:r w:rsidRPr="004F40F4">
          <w:rPr>
            <w:rFonts w:asciiTheme="minorHAnsi" w:hAnsiTheme="minorHAnsi" w:cstheme="minorHAnsi"/>
          </w:rPr>
          <w:t>66</w:t>
        </w:r>
      </w:ins>
      <w:del w:id="48" w:author="INS" w:date="2025-08-27T12:19:00Z">
        <w:r w:rsidRPr="004F40F4" w:rsidDel="004E0351">
          <w:rPr>
            <w:rFonts w:asciiTheme="minorHAnsi" w:hAnsiTheme="minorHAnsi" w:cstheme="minorHAnsi"/>
          </w:rPr>
          <w:delText>57</w:delText>
        </w:r>
      </w:del>
      <w:r w:rsidRPr="004F40F4">
        <w:rPr>
          <w:rFonts w:asciiTheme="minorHAnsi" w:hAnsiTheme="minorHAnsi" w:cstheme="minorHAnsi"/>
          <w:spacing w:val="-2"/>
        </w:rPr>
        <w:t xml:space="preserve"> </w:t>
      </w:r>
      <w:bookmarkEnd w:id="42"/>
      <w:r w:rsidRPr="004F40F4">
        <w:rPr>
          <w:rFonts w:asciiTheme="minorHAnsi" w:hAnsiTheme="minorHAnsi" w:cstheme="minorHAnsi"/>
        </w:rPr>
        <w:t>per</w:t>
      </w:r>
      <w:r w:rsidRPr="004F40F4">
        <w:rPr>
          <w:rFonts w:asciiTheme="minorHAnsi" w:hAnsiTheme="minorHAnsi" w:cstheme="minorHAnsi"/>
          <w:spacing w:val="-2"/>
        </w:rPr>
        <w:t xml:space="preserve"> </w:t>
      </w:r>
      <w:r w:rsidRPr="004F40F4">
        <w:rPr>
          <w:rFonts w:asciiTheme="minorHAnsi" w:hAnsiTheme="minorHAnsi" w:cstheme="minorHAnsi"/>
        </w:rPr>
        <w:t>cent</w:t>
      </w:r>
      <w:r w:rsidRPr="004F40F4">
        <w:rPr>
          <w:rFonts w:asciiTheme="minorHAnsi" w:hAnsiTheme="minorHAnsi" w:cstheme="minorHAnsi"/>
          <w:spacing w:val="-9"/>
        </w:rPr>
        <w:t xml:space="preserve"> </w:t>
      </w:r>
      <w:r w:rsidRPr="004F40F4">
        <w:rPr>
          <w:rFonts w:asciiTheme="minorHAnsi" w:hAnsiTheme="minorHAnsi" w:cstheme="minorHAnsi"/>
        </w:rPr>
        <w:t>of</w:t>
      </w:r>
      <w:r w:rsidRPr="004F40F4">
        <w:rPr>
          <w:rFonts w:asciiTheme="minorHAnsi" w:hAnsiTheme="minorHAnsi" w:cstheme="minorHAnsi"/>
          <w:spacing w:val="-7"/>
        </w:rPr>
        <w:t xml:space="preserve"> </w:t>
      </w:r>
      <w:r w:rsidRPr="004F40F4">
        <w:rPr>
          <w:rFonts w:asciiTheme="minorHAnsi" w:hAnsiTheme="minorHAnsi" w:cstheme="minorHAnsi"/>
        </w:rPr>
        <w:t>the</w:t>
      </w:r>
      <w:r w:rsidRPr="004F40F4">
        <w:rPr>
          <w:rFonts w:asciiTheme="minorHAnsi" w:hAnsiTheme="minorHAnsi" w:cstheme="minorHAnsi"/>
          <w:spacing w:val="-7"/>
        </w:rPr>
        <w:t xml:space="preserve"> </w:t>
      </w:r>
      <w:r w:rsidRPr="004F40F4">
        <w:rPr>
          <w:rFonts w:asciiTheme="minorHAnsi" w:hAnsiTheme="minorHAnsi" w:cstheme="minorHAnsi"/>
        </w:rPr>
        <w:t>other</w:t>
      </w:r>
      <w:r w:rsidRPr="004F40F4">
        <w:rPr>
          <w:rFonts w:asciiTheme="minorHAnsi" w:hAnsiTheme="minorHAnsi" w:cstheme="minorHAnsi"/>
          <w:spacing w:val="-7"/>
        </w:rPr>
        <w:t xml:space="preserve"> </w:t>
      </w:r>
      <w:r w:rsidRPr="004F40F4">
        <w:rPr>
          <w:rFonts w:asciiTheme="minorHAnsi" w:hAnsiTheme="minorHAnsi" w:cstheme="minorHAnsi"/>
        </w:rPr>
        <w:t>age</w:t>
      </w:r>
      <w:r w:rsidRPr="004F40F4">
        <w:rPr>
          <w:rFonts w:asciiTheme="minorHAnsi" w:hAnsiTheme="minorHAnsi" w:cstheme="minorHAnsi"/>
          <w:spacing w:val="-7"/>
        </w:rPr>
        <w:t xml:space="preserve"> </w:t>
      </w:r>
      <w:r w:rsidRPr="004F40F4">
        <w:rPr>
          <w:rFonts w:asciiTheme="minorHAnsi" w:hAnsiTheme="minorHAnsi" w:cstheme="minorHAnsi"/>
        </w:rPr>
        <w:t>groups</w:t>
      </w:r>
      <w:r w:rsidRPr="004F40F4">
        <w:rPr>
          <w:rFonts w:asciiTheme="minorHAnsi" w:hAnsiTheme="minorHAnsi" w:cstheme="minorHAnsi"/>
          <w:spacing w:val="-8"/>
        </w:rPr>
        <w:t xml:space="preserve"> </w:t>
      </w:r>
      <w:r w:rsidRPr="004F40F4">
        <w:rPr>
          <w:rFonts w:asciiTheme="minorHAnsi" w:hAnsiTheme="minorHAnsi" w:cstheme="minorHAnsi"/>
        </w:rPr>
        <w:t>and</w:t>
      </w:r>
      <w:r w:rsidRPr="004F40F4">
        <w:rPr>
          <w:rFonts w:asciiTheme="minorHAnsi" w:hAnsiTheme="minorHAnsi" w:cstheme="minorHAnsi"/>
          <w:spacing w:val="-8"/>
        </w:rPr>
        <w:t xml:space="preserve"> </w:t>
      </w:r>
      <w:r w:rsidRPr="004F40F4">
        <w:rPr>
          <w:rFonts w:asciiTheme="minorHAnsi" w:hAnsiTheme="minorHAnsi" w:cstheme="minorHAnsi"/>
        </w:rPr>
        <w:t>that,</w:t>
      </w:r>
      <w:r w:rsidRPr="004F40F4">
        <w:rPr>
          <w:rFonts w:asciiTheme="minorHAnsi" w:hAnsiTheme="minorHAnsi" w:cstheme="minorHAnsi"/>
          <w:spacing w:val="-7"/>
        </w:rPr>
        <w:t xml:space="preserve"> </w:t>
      </w:r>
      <w:r w:rsidRPr="004F40F4">
        <w:rPr>
          <w:rFonts w:asciiTheme="minorHAnsi" w:hAnsiTheme="minorHAnsi" w:cstheme="minorHAnsi"/>
        </w:rPr>
        <w:t>on</w:t>
      </w:r>
      <w:r w:rsidRPr="004F40F4">
        <w:rPr>
          <w:rFonts w:asciiTheme="minorHAnsi" w:hAnsiTheme="minorHAnsi" w:cstheme="minorHAnsi"/>
          <w:spacing w:val="-7"/>
        </w:rPr>
        <w:t xml:space="preserve"> </w:t>
      </w:r>
      <w:r w:rsidRPr="004F40F4">
        <w:rPr>
          <w:rFonts w:asciiTheme="minorHAnsi" w:hAnsiTheme="minorHAnsi" w:cstheme="minorHAnsi"/>
        </w:rPr>
        <w:t>the</w:t>
      </w:r>
      <w:r w:rsidRPr="004F40F4">
        <w:rPr>
          <w:rFonts w:asciiTheme="minorHAnsi" w:hAnsiTheme="minorHAnsi" w:cstheme="minorHAnsi"/>
          <w:spacing w:val="-7"/>
        </w:rPr>
        <w:t xml:space="preserve"> </w:t>
      </w:r>
      <w:r w:rsidRPr="004F40F4">
        <w:rPr>
          <w:rFonts w:asciiTheme="minorHAnsi" w:hAnsiTheme="minorHAnsi" w:cstheme="minorHAnsi"/>
        </w:rPr>
        <w:t>global</w:t>
      </w:r>
      <w:r w:rsidRPr="004F40F4">
        <w:rPr>
          <w:rFonts w:asciiTheme="minorHAnsi" w:hAnsiTheme="minorHAnsi" w:cstheme="minorHAnsi"/>
          <w:spacing w:val="-7"/>
        </w:rPr>
        <w:t xml:space="preserve"> </w:t>
      </w:r>
      <w:r w:rsidRPr="004F40F4">
        <w:rPr>
          <w:rFonts w:asciiTheme="minorHAnsi" w:hAnsiTheme="minorHAnsi" w:cstheme="minorHAnsi"/>
        </w:rPr>
        <w:t>scale, young people are therefore more likely to connect than the rest of the population, despite the numerous barriers to connectivity across the world;</w:t>
      </w:r>
      <w:r w:rsidRPr="004F40F4">
        <w:rPr>
          <w:rStyle w:val="FootnoteReference"/>
          <w:rFonts w:cstheme="minorHAnsi"/>
          <w:sz w:val="24"/>
        </w:rPr>
        <w:footnoteReference w:id="1"/>
      </w:r>
    </w:p>
    <w:p w14:paraId="329D9E9F" w14:textId="1FB79450" w:rsidR="00827F71" w:rsidRPr="004F40F4" w:rsidRDefault="00827F71">
      <w:pPr>
        <w:pStyle w:val="ListParagraph"/>
        <w:widowControl w:val="0"/>
        <w:numPr>
          <w:ilvl w:val="0"/>
          <w:numId w:val="19"/>
        </w:numPr>
        <w:tabs>
          <w:tab w:val="left" w:pos="1135"/>
        </w:tabs>
        <w:autoSpaceDE w:val="0"/>
        <w:autoSpaceDN w:val="0"/>
        <w:spacing w:after="240"/>
        <w:ind w:right="139" w:firstLine="0"/>
        <w:contextualSpacing w:val="0"/>
        <w:jc w:val="both"/>
        <w:rPr>
          <w:rFonts w:asciiTheme="minorHAnsi" w:hAnsiTheme="minorHAnsi" w:cstheme="minorHAnsi"/>
        </w:rPr>
        <w:pPrChange w:id="51" w:author="INS" w:date="2025-08-27T12:30:00Z">
          <w:pPr>
            <w:pStyle w:val="BodyText"/>
          </w:pPr>
        </w:pPrChange>
      </w:pPr>
      <w:bookmarkStart w:id="52" w:name="_Hlk207615578"/>
      <w:ins w:id="53" w:author="INS" w:date="2025-08-27T12:29:00Z">
        <w:r w:rsidRPr="004F40F4">
          <w:rPr>
            <w:rFonts w:asciiTheme="minorHAnsi" w:hAnsiTheme="minorHAnsi" w:cstheme="minorHAnsi"/>
          </w:rPr>
          <w:t xml:space="preserve">that young women and men, while being the most connected generation, are also vulnerable to risks online, </w:t>
        </w:r>
      </w:ins>
      <w:ins w:id="54" w:author="INS" w:date="2025-09-17T08:27:00Z">
        <w:r w:rsidR="00EB4E69" w:rsidRPr="004F40F4">
          <w:rPr>
            <w:rFonts w:asciiTheme="minorHAnsi" w:hAnsiTheme="minorHAnsi" w:cstheme="minorHAnsi"/>
          </w:rPr>
          <w:t>which have diversified and multiplied with the rapid development of telecommunications/ICT;</w:t>
        </w:r>
      </w:ins>
    </w:p>
    <w:bookmarkEnd w:id="52"/>
    <w:p w14:paraId="3E1F4244" w14:textId="77777777" w:rsidR="00827F71" w:rsidRPr="004F40F4" w:rsidRDefault="00827F71" w:rsidP="0053738D">
      <w:pPr>
        <w:pStyle w:val="ListParagraph"/>
        <w:widowControl w:val="0"/>
        <w:numPr>
          <w:ilvl w:val="0"/>
          <w:numId w:val="19"/>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that some young women and men have had their education disrupted during the coronavirus disease (COVID-19) pandemic;</w:t>
      </w:r>
    </w:p>
    <w:p w14:paraId="72EE4072" w14:textId="70448431" w:rsidR="00827F71" w:rsidRPr="004F40F4" w:rsidRDefault="00827F71" w:rsidP="0053738D">
      <w:pPr>
        <w:pStyle w:val="ListParagraph"/>
        <w:widowControl w:val="0"/>
        <w:numPr>
          <w:ilvl w:val="0"/>
          <w:numId w:val="19"/>
        </w:numPr>
        <w:tabs>
          <w:tab w:val="left" w:pos="1135"/>
        </w:tabs>
        <w:autoSpaceDE w:val="0"/>
        <w:autoSpaceDN w:val="0"/>
        <w:spacing w:after="240"/>
        <w:ind w:right="143" w:firstLine="0"/>
        <w:contextualSpacing w:val="0"/>
        <w:jc w:val="both"/>
        <w:rPr>
          <w:ins w:id="55" w:author="INS" w:date="2025-08-27T12:48:00Z"/>
          <w:rFonts w:asciiTheme="minorHAnsi" w:hAnsiTheme="minorHAnsi" w:cstheme="minorHAnsi"/>
        </w:rPr>
      </w:pPr>
      <w:bookmarkStart w:id="56" w:name="_Hlk207615755"/>
      <w:ins w:id="57" w:author="INS" w:date="2025-08-27T12:48:00Z">
        <w:r w:rsidRPr="004F40F4">
          <w:rPr>
            <w:rFonts w:asciiTheme="minorHAnsi" w:hAnsiTheme="minorHAnsi" w:cstheme="minorHAnsi"/>
          </w:rPr>
          <w:t xml:space="preserve">that many young people, especially those living in </w:t>
        </w:r>
      </w:ins>
      <w:ins w:id="58" w:author="INS" w:date="2025-09-17T08:28:00Z">
        <w:r w:rsidR="00EB4E69" w:rsidRPr="004F40F4">
          <w:rPr>
            <w:rFonts w:asciiTheme="minorHAnsi" w:hAnsiTheme="minorHAnsi" w:cstheme="minorHAnsi"/>
          </w:rPr>
          <w:t xml:space="preserve">rural, isolated, or </w:t>
        </w:r>
      </w:ins>
      <w:ins w:id="59" w:author="INS" w:date="2025-08-27T12:48:00Z">
        <w:r w:rsidRPr="004F40F4">
          <w:rPr>
            <w:rFonts w:asciiTheme="minorHAnsi" w:hAnsiTheme="minorHAnsi" w:cstheme="minorHAnsi"/>
          </w:rPr>
          <w:t>unserved and underserved areas, continue to face barriers to connectivity</w:t>
        </w:r>
      </w:ins>
      <w:ins w:id="60" w:author="INS" w:date="2025-08-27T12:49:00Z">
        <w:r w:rsidRPr="004F40F4">
          <w:rPr>
            <w:rFonts w:asciiTheme="minorHAnsi" w:hAnsiTheme="minorHAnsi" w:cstheme="minorHAnsi"/>
          </w:rPr>
          <w:t xml:space="preserve"> </w:t>
        </w:r>
      </w:ins>
      <w:ins w:id="61" w:author="INS" w:date="2025-08-27T12:48:00Z">
        <w:r w:rsidRPr="004F40F4">
          <w:rPr>
            <w:rFonts w:asciiTheme="minorHAnsi" w:hAnsiTheme="minorHAnsi" w:cstheme="minorHAnsi"/>
          </w:rPr>
          <w:t xml:space="preserve">and digital skills development, which limits their </w:t>
        </w:r>
      </w:ins>
      <w:ins w:id="62" w:author="INS" w:date="2025-09-01T14:20:00Z">
        <w:r w:rsidRPr="004F40F4">
          <w:rPr>
            <w:rFonts w:asciiTheme="minorHAnsi" w:hAnsiTheme="minorHAnsi" w:cstheme="minorHAnsi"/>
          </w:rPr>
          <w:t xml:space="preserve">meaningful </w:t>
        </w:r>
      </w:ins>
      <w:ins w:id="63" w:author="INS" w:date="2025-08-27T12:48:00Z">
        <w:r w:rsidRPr="004F40F4">
          <w:rPr>
            <w:rFonts w:asciiTheme="minorHAnsi" w:hAnsiTheme="minorHAnsi" w:cstheme="minorHAnsi"/>
          </w:rPr>
          <w:t>participation in the digital society and economy</w:t>
        </w:r>
      </w:ins>
      <w:ins w:id="64" w:author="INS" w:date="2025-08-27T12:49:00Z">
        <w:r w:rsidRPr="004F40F4">
          <w:rPr>
            <w:rFonts w:asciiTheme="minorHAnsi" w:hAnsiTheme="minorHAnsi" w:cstheme="minorHAnsi"/>
          </w:rPr>
          <w:t>;</w:t>
        </w:r>
      </w:ins>
    </w:p>
    <w:bookmarkEnd w:id="56"/>
    <w:p w14:paraId="4B9F4B46" w14:textId="77777777" w:rsidR="00827F71" w:rsidRPr="004F40F4" w:rsidRDefault="00827F71" w:rsidP="0053738D">
      <w:pPr>
        <w:pStyle w:val="ListParagraph"/>
        <w:widowControl w:val="0"/>
        <w:numPr>
          <w:ilvl w:val="0"/>
          <w:numId w:val="19"/>
        </w:numPr>
        <w:tabs>
          <w:tab w:val="left" w:pos="1135"/>
        </w:tabs>
        <w:autoSpaceDE w:val="0"/>
        <w:autoSpaceDN w:val="0"/>
        <w:spacing w:after="240"/>
        <w:ind w:right="139" w:firstLine="0"/>
        <w:contextualSpacing w:val="0"/>
        <w:jc w:val="both"/>
        <w:rPr>
          <w:rFonts w:asciiTheme="minorHAnsi" w:hAnsiTheme="minorHAnsi" w:cstheme="minorHAnsi"/>
        </w:rPr>
      </w:pPr>
      <w:r w:rsidRPr="004F40F4">
        <w:rPr>
          <w:rFonts w:asciiTheme="minorHAnsi" w:hAnsiTheme="minorHAnsi" w:cstheme="minorHAnsi"/>
        </w:rPr>
        <w:t>that</w:t>
      </w:r>
      <w:r w:rsidRPr="004F40F4">
        <w:rPr>
          <w:rFonts w:asciiTheme="minorHAnsi" w:hAnsiTheme="minorHAnsi" w:cstheme="minorHAnsi"/>
          <w:spacing w:val="-6"/>
        </w:rPr>
        <w:t xml:space="preserve"> </w:t>
      </w:r>
      <w:r w:rsidRPr="004F40F4">
        <w:rPr>
          <w:rFonts w:asciiTheme="minorHAnsi" w:hAnsiTheme="minorHAnsi" w:cstheme="minorHAnsi"/>
        </w:rPr>
        <w:t>the</w:t>
      </w:r>
      <w:r w:rsidRPr="004F40F4">
        <w:rPr>
          <w:rFonts w:asciiTheme="minorHAnsi" w:hAnsiTheme="minorHAnsi" w:cstheme="minorHAnsi"/>
          <w:spacing w:val="-6"/>
        </w:rPr>
        <w:t xml:space="preserve"> </w:t>
      </w:r>
      <w:r w:rsidRPr="004F40F4">
        <w:rPr>
          <w:rFonts w:asciiTheme="minorHAnsi" w:hAnsiTheme="minorHAnsi" w:cstheme="minorHAnsi"/>
        </w:rPr>
        <w:t>ITU</w:t>
      </w:r>
      <w:r w:rsidRPr="004F40F4">
        <w:rPr>
          <w:rFonts w:asciiTheme="minorHAnsi" w:hAnsiTheme="minorHAnsi" w:cstheme="minorHAnsi"/>
          <w:spacing w:val="-5"/>
        </w:rPr>
        <w:t xml:space="preserve"> </w:t>
      </w:r>
      <w:r w:rsidRPr="004F40F4">
        <w:rPr>
          <w:rFonts w:asciiTheme="minorHAnsi" w:hAnsiTheme="minorHAnsi" w:cstheme="minorHAnsi"/>
        </w:rPr>
        <w:t>Youth</w:t>
      </w:r>
      <w:r w:rsidRPr="004F40F4">
        <w:rPr>
          <w:rFonts w:asciiTheme="minorHAnsi" w:hAnsiTheme="minorHAnsi" w:cstheme="minorHAnsi"/>
          <w:spacing w:val="-6"/>
        </w:rPr>
        <w:t xml:space="preserve"> </w:t>
      </w:r>
      <w:r w:rsidRPr="004F40F4">
        <w:rPr>
          <w:rFonts w:asciiTheme="minorHAnsi" w:hAnsiTheme="minorHAnsi" w:cstheme="minorHAnsi"/>
        </w:rPr>
        <w:t>Strategy,</w:t>
      </w:r>
      <w:r w:rsidRPr="004F40F4">
        <w:rPr>
          <w:rFonts w:asciiTheme="minorHAnsi" w:hAnsiTheme="minorHAnsi" w:cstheme="minorHAnsi"/>
          <w:spacing w:val="-6"/>
        </w:rPr>
        <w:t xml:space="preserve"> </w:t>
      </w:r>
      <w:r w:rsidRPr="004F40F4">
        <w:rPr>
          <w:rFonts w:asciiTheme="minorHAnsi" w:hAnsiTheme="minorHAnsi" w:cstheme="minorHAnsi"/>
        </w:rPr>
        <w:t>in</w:t>
      </w:r>
      <w:r w:rsidRPr="004F40F4">
        <w:rPr>
          <w:rFonts w:asciiTheme="minorHAnsi" w:hAnsiTheme="minorHAnsi" w:cstheme="minorHAnsi"/>
          <w:spacing w:val="-6"/>
        </w:rPr>
        <w:t xml:space="preserve"> </w:t>
      </w:r>
      <w:r w:rsidRPr="004F40F4">
        <w:rPr>
          <w:rFonts w:asciiTheme="minorHAnsi" w:hAnsiTheme="minorHAnsi" w:cstheme="minorHAnsi"/>
        </w:rPr>
        <w:t>line</w:t>
      </w:r>
      <w:r w:rsidRPr="004F40F4">
        <w:rPr>
          <w:rFonts w:asciiTheme="minorHAnsi" w:hAnsiTheme="minorHAnsi" w:cstheme="minorHAnsi"/>
          <w:spacing w:val="-6"/>
        </w:rPr>
        <w:t xml:space="preserve"> </w:t>
      </w:r>
      <w:r w:rsidRPr="004F40F4">
        <w:rPr>
          <w:rFonts w:asciiTheme="minorHAnsi" w:hAnsiTheme="minorHAnsi" w:cstheme="minorHAnsi"/>
        </w:rPr>
        <w:t>with</w:t>
      </w:r>
      <w:r w:rsidRPr="004F40F4">
        <w:rPr>
          <w:rFonts w:asciiTheme="minorHAnsi" w:hAnsiTheme="minorHAnsi" w:cstheme="minorHAnsi"/>
          <w:spacing w:val="-6"/>
        </w:rPr>
        <w:t xml:space="preserve"> </w:t>
      </w:r>
      <w:r w:rsidRPr="004F40F4">
        <w:rPr>
          <w:rFonts w:asciiTheme="minorHAnsi" w:hAnsiTheme="minorHAnsi" w:cstheme="minorHAnsi"/>
        </w:rPr>
        <w:t>the</w:t>
      </w:r>
      <w:r w:rsidRPr="004F40F4">
        <w:rPr>
          <w:rFonts w:asciiTheme="minorHAnsi" w:hAnsiTheme="minorHAnsi" w:cstheme="minorHAnsi"/>
          <w:spacing w:val="-6"/>
        </w:rPr>
        <w:t xml:space="preserve"> </w:t>
      </w:r>
      <w:r w:rsidRPr="004F40F4">
        <w:rPr>
          <w:rFonts w:asciiTheme="minorHAnsi" w:hAnsiTheme="minorHAnsi" w:cstheme="minorHAnsi"/>
        </w:rPr>
        <w:t>United</w:t>
      </w:r>
      <w:r w:rsidRPr="004F40F4">
        <w:rPr>
          <w:rFonts w:asciiTheme="minorHAnsi" w:hAnsiTheme="minorHAnsi" w:cstheme="minorHAnsi"/>
          <w:spacing w:val="-6"/>
        </w:rPr>
        <w:t xml:space="preserve"> </w:t>
      </w:r>
      <w:r w:rsidRPr="004F40F4">
        <w:rPr>
          <w:rFonts w:asciiTheme="minorHAnsi" w:hAnsiTheme="minorHAnsi" w:cstheme="minorHAnsi"/>
        </w:rPr>
        <w:t>Nations</w:t>
      </w:r>
      <w:r w:rsidRPr="004F40F4">
        <w:rPr>
          <w:rFonts w:asciiTheme="minorHAnsi" w:hAnsiTheme="minorHAnsi" w:cstheme="minorHAnsi"/>
          <w:spacing w:val="-7"/>
        </w:rPr>
        <w:t xml:space="preserve"> </w:t>
      </w:r>
      <w:r w:rsidRPr="004F40F4">
        <w:rPr>
          <w:rFonts w:asciiTheme="minorHAnsi" w:hAnsiTheme="minorHAnsi" w:cstheme="minorHAnsi"/>
        </w:rPr>
        <w:t>Youth</w:t>
      </w:r>
      <w:r w:rsidRPr="004F40F4">
        <w:rPr>
          <w:rFonts w:asciiTheme="minorHAnsi" w:hAnsiTheme="minorHAnsi" w:cstheme="minorHAnsi"/>
          <w:spacing w:val="-6"/>
        </w:rPr>
        <w:t xml:space="preserve"> </w:t>
      </w:r>
      <w:r w:rsidRPr="004F40F4">
        <w:rPr>
          <w:rFonts w:asciiTheme="minorHAnsi" w:hAnsiTheme="minorHAnsi" w:cstheme="minorHAnsi"/>
        </w:rPr>
        <w:t>Strategy:</w:t>
      </w:r>
      <w:r w:rsidRPr="004F40F4">
        <w:rPr>
          <w:rFonts w:asciiTheme="minorHAnsi" w:hAnsiTheme="minorHAnsi" w:cstheme="minorHAnsi"/>
          <w:spacing w:val="-6"/>
        </w:rPr>
        <w:t xml:space="preserve"> </w:t>
      </w:r>
      <w:r w:rsidRPr="004F40F4">
        <w:rPr>
          <w:rFonts w:asciiTheme="minorHAnsi" w:hAnsiTheme="minorHAnsi" w:cstheme="minorHAnsi"/>
        </w:rPr>
        <w:t>Youth</w:t>
      </w:r>
      <w:r w:rsidRPr="004F40F4">
        <w:rPr>
          <w:rFonts w:asciiTheme="minorHAnsi" w:hAnsiTheme="minorHAnsi" w:cstheme="minorHAnsi"/>
          <w:spacing w:val="-6"/>
        </w:rPr>
        <w:t xml:space="preserve"> </w:t>
      </w:r>
      <w:r w:rsidRPr="004F40F4">
        <w:rPr>
          <w:rFonts w:asciiTheme="minorHAnsi" w:hAnsiTheme="minorHAnsi" w:cstheme="minorHAnsi"/>
        </w:rPr>
        <w:t>2030, on working with and for young women and men, promotes youth engagement in digital development and has supported the empowerment of young women and men, bringing young women and men together to engage with ITU and its members, and is fostering dialogue of young women and men and their participation in ITU activities and decision-making processes;</w:t>
      </w:r>
    </w:p>
    <w:p w14:paraId="3F307697" w14:textId="77777777" w:rsidR="00827F71" w:rsidRPr="004F40F4" w:rsidRDefault="00827F71" w:rsidP="0053738D">
      <w:pPr>
        <w:pStyle w:val="ListParagraph"/>
        <w:widowControl w:val="0"/>
        <w:numPr>
          <w:ilvl w:val="0"/>
          <w:numId w:val="19"/>
        </w:numPr>
        <w:tabs>
          <w:tab w:val="left" w:pos="1135"/>
        </w:tabs>
        <w:autoSpaceDE w:val="0"/>
        <w:autoSpaceDN w:val="0"/>
        <w:spacing w:after="240"/>
        <w:ind w:right="138" w:firstLine="0"/>
        <w:contextualSpacing w:val="0"/>
        <w:jc w:val="both"/>
        <w:rPr>
          <w:rFonts w:asciiTheme="minorHAnsi" w:hAnsiTheme="minorHAnsi" w:cstheme="minorHAnsi"/>
        </w:rPr>
      </w:pPr>
      <w:r w:rsidRPr="004F40F4">
        <w:rPr>
          <w:rFonts w:asciiTheme="minorHAnsi" w:hAnsiTheme="minorHAnsi" w:cstheme="minorHAnsi"/>
        </w:rPr>
        <w:t>that the United Nations Inter-Agency Network on Youth Development Statement on COVID-19 and Youth highlights the unequal impact of the COVID-19 pandemic on marginalized or vulnerable</w:t>
      </w:r>
      <w:r w:rsidRPr="004F40F4">
        <w:rPr>
          <w:rFonts w:asciiTheme="minorHAnsi" w:hAnsiTheme="minorHAnsi" w:cstheme="minorHAnsi"/>
          <w:spacing w:val="-8"/>
        </w:rPr>
        <w:t xml:space="preserve"> </w:t>
      </w:r>
      <w:r w:rsidRPr="004F40F4">
        <w:rPr>
          <w:rFonts w:asciiTheme="minorHAnsi" w:hAnsiTheme="minorHAnsi" w:cstheme="minorHAnsi"/>
        </w:rPr>
        <w:t>communities</w:t>
      </w:r>
      <w:r w:rsidRPr="004F40F4">
        <w:rPr>
          <w:rFonts w:asciiTheme="minorHAnsi" w:hAnsiTheme="minorHAnsi" w:cstheme="minorHAnsi"/>
          <w:spacing w:val="-9"/>
        </w:rPr>
        <w:t xml:space="preserve"> </w:t>
      </w:r>
      <w:r w:rsidRPr="004F40F4">
        <w:rPr>
          <w:rFonts w:asciiTheme="minorHAnsi" w:hAnsiTheme="minorHAnsi" w:cstheme="minorHAnsi"/>
        </w:rPr>
        <w:t>of</w:t>
      </w:r>
      <w:r w:rsidRPr="004F40F4">
        <w:rPr>
          <w:rFonts w:asciiTheme="minorHAnsi" w:hAnsiTheme="minorHAnsi" w:cstheme="minorHAnsi"/>
          <w:spacing w:val="-8"/>
        </w:rPr>
        <w:t xml:space="preserve"> </w:t>
      </w:r>
      <w:r w:rsidRPr="004F40F4">
        <w:rPr>
          <w:rFonts w:asciiTheme="minorHAnsi" w:hAnsiTheme="minorHAnsi" w:cstheme="minorHAnsi"/>
        </w:rPr>
        <w:t>young</w:t>
      </w:r>
      <w:r w:rsidRPr="004F40F4">
        <w:rPr>
          <w:rFonts w:asciiTheme="minorHAnsi" w:hAnsiTheme="minorHAnsi" w:cstheme="minorHAnsi"/>
          <w:spacing w:val="-9"/>
        </w:rPr>
        <w:t xml:space="preserve"> </w:t>
      </w:r>
      <w:r w:rsidRPr="004F40F4">
        <w:rPr>
          <w:rFonts w:asciiTheme="minorHAnsi" w:hAnsiTheme="minorHAnsi" w:cstheme="minorHAnsi"/>
        </w:rPr>
        <w:t>women</w:t>
      </w:r>
      <w:r w:rsidRPr="004F40F4">
        <w:rPr>
          <w:rFonts w:asciiTheme="minorHAnsi" w:hAnsiTheme="minorHAnsi" w:cstheme="minorHAnsi"/>
          <w:spacing w:val="-9"/>
        </w:rPr>
        <w:t xml:space="preserve"> </w:t>
      </w:r>
      <w:r w:rsidRPr="004F40F4">
        <w:rPr>
          <w:rFonts w:asciiTheme="minorHAnsi" w:hAnsiTheme="minorHAnsi" w:cstheme="minorHAnsi"/>
        </w:rPr>
        <w:t>and</w:t>
      </w:r>
      <w:r w:rsidRPr="004F40F4">
        <w:rPr>
          <w:rFonts w:asciiTheme="minorHAnsi" w:hAnsiTheme="minorHAnsi" w:cstheme="minorHAnsi"/>
          <w:spacing w:val="-9"/>
        </w:rPr>
        <w:t xml:space="preserve"> </w:t>
      </w:r>
      <w:r w:rsidRPr="004F40F4">
        <w:rPr>
          <w:rFonts w:asciiTheme="minorHAnsi" w:hAnsiTheme="minorHAnsi" w:cstheme="minorHAnsi"/>
        </w:rPr>
        <w:t>men,</w:t>
      </w:r>
      <w:r w:rsidRPr="004F40F4">
        <w:rPr>
          <w:rFonts w:asciiTheme="minorHAnsi" w:hAnsiTheme="minorHAnsi" w:cstheme="minorHAnsi"/>
          <w:spacing w:val="-9"/>
        </w:rPr>
        <w:t xml:space="preserve"> </w:t>
      </w:r>
      <w:r w:rsidRPr="004F40F4">
        <w:rPr>
          <w:rFonts w:asciiTheme="minorHAnsi" w:hAnsiTheme="minorHAnsi" w:cstheme="minorHAnsi"/>
        </w:rPr>
        <w:t>including,</w:t>
      </w:r>
      <w:r w:rsidRPr="004F40F4">
        <w:rPr>
          <w:rFonts w:asciiTheme="minorHAnsi" w:hAnsiTheme="minorHAnsi" w:cstheme="minorHAnsi"/>
          <w:spacing w:val="-8"/>
        </w:rPr>
        <w:t xml:space="preserve"> </w:t>
      </w:r>
      <w:r w:rsidRPr="004F40F4">
        <w:rPr>
          <w:rFonts w:asciiTheme="minorHAnsi" w:hAnsiTheme="minorHAnsi" w:cstheme="minorHAnsi"/>
        </w:rPr>
        <w:t>but</w:t>
      </w:r>
      <w:r w:rsidRPr="004F40F4">
        <w:rPr>
          <w:rFonts w:asciiTheme="minorHAnsi" w:hAnsiTheme="minorHAnsi" w:cstheme="minorHAnsi"/>
          <w:spacing w:val="-9"/>
        </w:rPr>
        <w:t xml:space="preserve"> </w:t>
      </w:r>
      <w:r w:rsidRPr="004F40F4">
        <w:rPr>
          <w:rFonts w:asciiTheme="minorHAnsi" w:hAnsiTheme="minorHAnsi" w:cstheme="minorHAnsi"/>
        </w:rPr>
        <w:t>not</w:t>
      </w:r>
      <w:r w:rsidRPr="004F40F4">
        <w:rPr>
          <w:rFonts w:asciiTheme="minorHAnsi" w:hAnsiTheme="minorHAnsi" w:cstheme="minorHAnsi"/>
          <w:spacing w:val="-8"/>
        </w:rPr>
        <w:t xml:space="preserve"> </w:t>
      </w:r>
      <w:r w:rsidRPr="004F40F4">
        <w:rPr>
          <w:rFonts w:asciiTheme="minorHAnsi" w:hAnsiTheme="minorHAnsi" w:cstheme="minorHAnsi"/>
        </w:rPr>
        <w:t>limited</w:t>
      </w:r>
      <w:r w:rsidRPr="004F40F4">
        <w:rPr>
          <w:rFonts w:asciiTheme="minorHAnsi" w:hAnsiTheme="minorHAnsi" w:cstheme="minorHAnsi"/>
          <w:spacing w:val="-8"/>
        </w:rPr>
        <w:t xml:space="preserve"> </w:t>
      </w:r>
      <w:r w:rsidRPr="004F40F4">
        <w:rPr>
          <w:rFonts w:asciiTheme="minorHAnsi" w:hAnsiTheme="minorHAnsi" w:cstheme="minorHAnsi"/>
        </w:rPr>
        <w:t>to,</w:t>
      </w:r>
      <w:r w:rsidRPr="004F40F4">
        <w:rPr>
          <w:rFonts w:asciiTheme="minorHAnsi" w:hAnsiTheme="minorHAnsi" w:cstheme="minorHAnsi"/>
          <w:spacing w:val="-9"/>
        </w:rPr>
        <w:t xml:space="preserve"> </w:t>
      </w:r>
      <w:r w:rsidRPr="004F40F4">
        <w:rPr>
          <w:rFonts w:asciiTheme="minorHAnsi" w:hAnsiTheme="minorHAnsi" w:cstheme="minorHAnsi"/>
        </w:rPr>
        <w:t>young</w:t>
      </w:r>
      <w:r w:rsidRPr="004F40F4">
        <w:rPr>
          <w:rFonts w:asciiTheme="minorHAnsi" w:hAnsiTheme="minorHAnsi" w:cstheme="minorHAnsi"/>
          <w:spacing w:val="-10"/>
        </w:rPr>
        <w:t xml:space="preserve"> </w:t>
      </w:r>
      <w:r w:rsidRPr="004F40F4">
        <w:rPr>
          <w:rFonts w:asciiTheme="minorHAnsi" w:hAnsiTheme="minorHAnsi" w:cstheme="minorHAnsi"/>
        </w:rPr>
        <w:t>women</w:t>
      </w:r>
      <w:r w:rsidRPr="004F40F4">
        <w:rPr>
          <w:rFonts w:asciiTheme="minorHAnsi" w:hAnsiTheme="minorHAnsi" w:cstheme="minorHAnsi"/>
          <w:spacing w:val="-8"/>
        </w:rPr>
        <w:t xml:space="preserve"> </w:t>
      </w:r>
      <w:r w:rsidRPr="004F40F4">
        <w:rPr>
          <w:rFonts w:asciiTheme="minorHAnsi" w:hAnsiTheme="minorHAnsi" w:cstheme="minorHAnsi"/>
        </w:rPr>
        <w:t xml:space="preserve">and men living in rural/remote communities, young migrants and refugees, </w:t>
      </w:r>
      <w:del w:id="65" w:author="INS" w:date="2025-09-01T10:10:00Z">
        <w:r w:rsidRPr="004F40F4" w:rsidDel="00E76B21">
          <w:rPr>
            <w:rFonts w:asciiTheme="minorHAnsi" w:hAnsiTheme="minorHAnsi" w:cstheme="minorHAnsi"/>
          </w:rPr>
          <w:delText>young women</w:delText>
        </w:r>
      </w:del>
      <w:r w:rsidRPr="004F40F4">
        <w:rPr>
          <w:rFonts w:asciiTheme="minorHAnsi" w:hAnsiTheme="minorHAnsi" w:cstheme="minorHAnsi"/>
        </w:rPr>
        <w:t>, indigenous young women and men, and young persons with disabilities</w:t>
      </w:r>
    </w:p>
    <w:p w14:paraId="0549F072" w14:textId="2BDCB27E" w:rsidR="00827F71" w:rsidRPr="004F40F4" w:rsidRDefault="00827F71" w:rsidP="0053738D">
      <w:pPr>
        <w:spacing w:before="41" w:after="240"/>
        <w:ind w:left="1135"/>
        <w:rPr>
          <w:rFonts w:asciiTheme="minorHAnsi" w:hAnsiTheme="minorHAnsi" w:cstheme="minorHAnsi"/>
          <w:i/>
        </w:rPr>
      </w:pPr>
      <w:r w:rsidRPr="004F40F4">
        <w:rPr>
          <w:rFonts w:asciiTheme="minorHAnsi" w:hAnsiTheme="minorHAnsi" w:cstheme="minorHAnsi"/>
          <w:i/>
          <w:spacing w:val="-2"/>
        </w:rPr>
        <w:t>considering</w:t>
      </w:r>
    </w:p>
    <w:p w14:paraId="593E39D2" w14:textId="11798FB7" w:rsidR="00827F71" w:rsidRPr="004F40F4" w:rsidRDefault="00827F71" w:rsidP="0053738D">
      <w:pPr>
        <w:pStyle w:val="ListParagraph"/>
        <w:widowControl w:val="0"/>
        <w:numPr>
          <w:ilvl w:val="0"/>
          <w:numId w:val="20"/>
        </w:numPr>
        <w:tabs>
          <w:tab w:val="left" w:pos="1135"/>
        </w:tabs>
        <w:autoSpaceDE w:val="0"/>
        <w:autoSpaceDN w:val="0"/>
        <w:spacing w:before="1" w:after="240"/>
        <w:ind w:right="142" w:firstLine="0"/>
        <w:contextualSpacing w:val="0"/>
        <w:jc w:val="both"/>
        <w:rPr>
          <w:rFonts w:asciiTheme="minorHAnsi" w:hAnsiTheme="minorHAnsi" w:cstheme="minorHAnsi"/>
        </w:rPr>
      </w:pPr>
      <w:r w:rsidRPr="004F40F4">
        <w:rPr>
          <w:rFonts w:asciiTheme="minorHAnsi" w:hAnsiTheme="minorHAnsi" w:cstheme="minorHAnsi"/>
        </w:rPr>
        <w:lastRenderedPageBreak/>
        <w:t>the</w:t>
      </w:r>
      <w:r w:rsidRPr="004F40F4">
        <w:rPr>
          <w:rFonts w:asciiTheme="minorHAnsi" w:hAnsiTheme="minorHAnsi" w:cstheme="minorHAnsi"/>
          <w:spacing w:val="-6"/>
        </w:rPr>
        <w:t xml:space="preserve"> </w:t>
      </w:r>
      <w:r w:rsidRPr="004F40F4">
        <w:rPr>
          <w:rFonts w:asciiTheme="minorHAnsi" w:hAnsiTheme="minorHAnsi" w:cstheme="minorHAnsi"/>
        </w:rPr>
        <w:t>progress</w:t>
      </w:r>
      <w:r w:rsidRPr="004F40F4">
        <w:rPr>
          <w:rFonts w:asciiTheme="minorHAnsi" w:hAnsiTheme="minorHAnsi" w:cstheme="minorHAnsi"/>
          <w:spacing w:val="-6"/>
        </w:rPr>
        <w:t xml:space="preserve"> </w:t>
      </w:r>
      <w:r w:rsidRPr="004F40F4">
        <w:rPr>
          <w:rFonts w:asciiTheme="minorHAnsi" w:hAnsiTheme="minorHAnsi" w:cstheme="minorHAnsi"/>
        </w:rPr>
        <w:t>made</w:t>
      </w:r>
      <w:r w:rsidRPr="004F40F4">
        <w:rPr>
          <w:rFonts w:asciiTheme="minorHAnsi" w:hAnsiTheme="minorHAnsi" w:cstheme="minorHAnsi"/>
          <w:spacing w:val="-6"/>
        </w:rPr>
        <w:t xml:space="preserve"> </w:t>
      </w:r>
      <w:r w:rsidRPr="004F40F4">
        <w:rPr>
          <w:rFonts w:asciiTheme="minorHAnsi" w:hAnsiTheme="minorHAnsi" w:cstheme="minorHAnsi"/>
        </w:rPr>
        <w:t>by</w:t>
      </w:r>
      <w:r w:rsidRPr="004F40F4">
        <w:rPr>
          <w:rFonts w:asciiTheme="minorHAnsi" w:hAnsiTheme="minorHAnsi" w:cstheme="minorHAnsi"/>
          <w:spacing w:val="-6"/>
        </w:rPr>
        <w:t xml:space="preserve"> </w:t>
      </w:r>
      <w:r w:rsidRPr="004F40F4">
        <w:rPr>
          <w:rFonts w:asciiTheme="minorHAnsi" w:hAnsiTheme="minorHAnsi" w:cstheme="minorHAnsi"/>
        </w:rPr>
        <w:t>the</w:t>
      </w:r>
      <w:r w:rsidRPr="004F40F4">
        <w:rPr>
          <w:rFonts w:asciiTheme="minorHAnsi" w:hAnsiTheme="minorHAnsi" w:cstheme="minorHAnsi"/>
          <w:spacing w:val="-6"/>
        </w:rPr>
        <w:t xml:space="preserve"> </w:t>
      </w:r>
      <w:r w:rsidRPr="004F40F4">
        <w:rPr>
          <w:rFonts w:asciiTheme="minorHAnsi" w:hAnsiTheme="minorHAnsi" w:cstheme="minorHAnsi"/>
        </w:rPr>
        <w:t>Telecommunication</w:t>
      </w:r>
      <w:r w:rsidRPr="004F40F4">
        <w:rPr>
          <w:rFonts w:asciiTheme="minorHAnsi" w:hAnsiTheme="minorHAnsi" w:cstheme="minorHAnsi"/>
          <w:spacing w:val="-6"/>
        </w:rPr>
        <w:t xml:space="preserve"> </w:t>
      </w:r>
      <w:r w:rsidRPr="004F40F4">
        <w:rPr>
          <w:rFonts w:asciiTheme="minorHAnsi" w:hAnsiTheme="minorHAnsi" w:cstheme="minorHAnsi"/>
        </w:rPr>
        <w:t>Development</w:t>
      </w:r>
      <w:r w:rsidRPr="004F40F4">
        <w:rPr>
          <w:rFonts w:asciiTheme="minorHAnsi" w:hAnsiTheme="minorHAnsi" w:cstheme="minorHAnsi"/>
          <w:spacing w:val="-7"/>
        </w:rPr>
        <w:t xml:space="preserve"> </w:t>
      </w:r>
      <w:r w:rsidRPr="004F40F4">
        <w:rPr>
          <w:rFonts w:asciiTheme="minorHAnsi" w:hAnsiTheme="minorHAnsi" w:cstheme="minorHAnsi"/>
        </w:rPr>
        <w:t>Bureau</w:t>
      </w:r>
      <w:r w:rsidRPr="004F40F4">
        <w:rPr>
          <w:rFonts w:asciiTheme="minorHAnsi" w:hAnsiTheme="minorHAnsi" w:cstheme="minorHAnsi"/>
          <w:spacing w:val="-6"/>
        </w:rPr>
        <w:t xml:space="preserve"> </w:t>
      </w:r>
      <w:r w:rsidRPr="004F40F4">
        <w:rPr>
          <w:rFonts w:asciiTheme="minorHAnsi" w:hAnsiTheme="minorHAnsi" w:cstheme="minorHAnsi"/>
        </w:rPr>
        <w:t>(BDT)</w:t>
      </w:r>
      <w:r w:rsidRPr="004F40F4">
        <w:rPr>
          <w:rFonts w:asciiTheme="minorHAnsi" w:hAnsiTheme="minorHAnsi" w:cstheme="minorHAnsi"/>
          <w:spacing w:val="-6"/>
        </w:rPr>
        <w:t xml:space="preserve"> </w:t>
      </w:r>
      <w:r w:rsidRPr="004F40F4">
        <w:rPr>
          <w:rFonts w:asciiTheme="minorHAnsi" w:hAnsiTheme="minorHAnsi" w:cstheme="minorHAnsi"/>
        </w:rPr>
        <w:t>in</w:t>
      </w:r>
      <w:r w:rsidRPr="004F40F4">
        <w:rPr>
          <w:rFonts w:asciiTheme="minorHAnsi" w:hAnsiTheme="minorHAnsi" w:cstheme="minorHAnsi"/>
          <w:spacing w:val="-6"/>
        </w:rPr>
        <w:t xml:space="preserve"> </w:t>
      </w:r>
      <w:r w:rsidRPr="004F40F4">
        <w:rPr>
          <w:rFonts w:asciiTheme="minorHAnsi" w:hAnsiTheme="minorHAnsi" w:cstheme="minorHAnsi"/>
        </w:rPr>
        <w:t>promoting gender</w:t>
      </w:r>
      <w:r w:rsidRPr="004F40F4">
        <w:rPr>
          <w:rFonts w:asciiTheme="minorHAnsi" w:hAnsiTheme="minorHAnsi" w:cstheme="minorHAnsi"/>
          <w:spacing w:val="-5"/>
        </w:rPr>
        <w:t xml:space="preserve"> </w:t>
      </w:r>
      <w:r w:rsidRPr="004F40F4">
        <w:rPr>
          <w:rFonts w:asciiTheme="minorHAnsi" w:hAnsiTheme="minorHAnsi" w:cstheme="minorHAnsi"/>
        </w:rPr>
        <w:t>equality,</w:t>
      </w:r>
      <w:r w:rsidRPr="004F40F4">
        <w:rPr>
          <w:rFonts w:asciiTheme="minorHAnsi" w:hAnsiTheme="minorHAnsi" w:cstheme="minorHAnsi"/>
          <w:spacing w:val="-5"/>
        </w:rPr>
        <w:t xml:space="preserve"> </w:t>
      </w:r>
      <w:r w:rsidRPr="004F40F4">
        <w:rPr>
          <w:rFonts w:asciiTheme="minorHAnsi" w:hAnsiTheme="minorHAnsi" w:cstheme="minorHAnsi"/>
        </w:rPr>
        <w:t>in</w:t>
      </w:r>
      <w:r w:rsidRPr="004F40F4">
        <w:rPr>
          <w:rFonts w:asciiTheme="minorHAnsi" w:hAnsiTheme="minorHAnsi" w:cstheme="minorHAnsi"/>
          <w:spacing w:val="-5"/>
        </w:rPr>
        <w:t xml:space="preserve"> </w:t>
      </w:r>
      <w:r w:rsidRPr="004F40F4">
        <w:rPr>
          <w:rFonts w:asciiTheme="minorHAnsi" w:hAnsiTheme="minorHAnsi" w:cstheme="minorHAnsi"/>
        </w:rPr>
        <w:t>the</w:t>
      </w:r>
      <w:r w:rsidRPr="004F40F4">
        <w:rPr>
          <w:rFonts w:asciiTheme="minorHAnsi" w:hAnsiTheme="minorHAnsi" w:cstheme="minorHAnsi"/>
          <w:spacing w:val="-5"/>
        </w:rPr>
        <w:t xml:space="preserve"> </w:t>
      </w:r>
      <w:r w:rsidRPr="004F40F4">
        <w:rPr>
          <w:rFonts w:asciiTheme="minorHAnsi" w:hAnsiTheme="minorHAnsi" w:cstheme="minorHAnsi"/>
        </w:rPr>
        <w:t>development</w:t>
      </w:r>
      <w:r w:rsidRPr="004F40F4">
        <w:rPr>
          <w:rFonts w:asciiTheme="minorHAnsi" w:hAnsiTheme="minorHAnsi" w:cstheme="minorHAnsi"/>
          <w:spacing w:val="-5"/>
        </w:rPr>
        <w:t xml:space="preserve"> </w:t>
      </w:r>
      <w:r w:rsidRPr="004F40F4">
        <w:rPr>
          <w:rFonts w:asciiTheme="minorHAnsi" w:hAnsiTheme="minorHAnsi" w:cstheme="minorHAnsi"/>
        </w:rPr>
        <w:t>and</w:t>
      </w:r>
      <w:r w:rsidRPr="004F40F4">
        <w:rPr>
          <w:rFonts w:asciiTheme="minorHAnsi" w:hAnsiTheme="minorHAnsi" w:cstheme="minorHAnsi"/>
          <w:spacing w:val="-5"/>
        </w:rPr>
        <w:t xml:space="preserve"> </w:t>
      </w:r>
      <w:r w:rsidRPr="004F40F4">
        <w:rPr>
          <w:rFonts w:asciiTheme="minorHAnsi" w:hAnsiTheme="minorHAnsi" w:cstheme="minorHAnsi"/>
        </w:rPr>
        <w:t>implementation</w:t>
      </w:r>
      <w:r w:rsidRPr="004F40F4">
        <w:rPr>
          <w:rFonts w:asciiTheme="minorHAnsi" w:hAnsiTheme="minorHAnsi" w:cstheme="minorHAnsi"/>
          <w:spacing w:val="-5"/>
        </w:rPr>
        <w:t xml:space="preserve"> </w:t>
      </w:r>
      <w:r w:rsidRPr="004F40F4">
        <w:rPr>
          <w:rFonts w:asciiTheme="minorHAnsi" w:hAnsiTheme="minorHAnsi" w:cstheme="minorHAnsi"/>
        </w:rPr>
        <w:t>of</w:t>
      </w:r>
      <w:r w:rsidRPr="004F40F4">
        <w:rPr>
          <w:rFonts w:asciiTheme="minorHAnsi" w:hAnsiTheme="minorHAnsi" w:cstheme="minorHAnsi"/>
          <w:spacing w:val="-6"/>
        </w:rPr>
        <w:t xml:space="preserve"> </w:t>
      </w:r>
      <w:r w:rsidRPr="004F40F4">
        <w:rPr>
          <w:rFonts w:asciiTheme="minorHAnsi" w:hAnsiTheme="minorHAnsi" w:cstheme="minorHAnsi"/>
        </w:rPr>
        <w:t>projects</w:t>
      </w:r>
      <w:r w:rsidRPr="004F40F4">
        <w:rPr>
          <w:rFonts w:asciiTheme="minorHAnsi" w:hAnsiTheme="minorHAnsi" w:cstheme="minorHAnsi"/>
          <w:spacing w:val="-5"/>
        </w:rPr>
        <w:t xml:space="preserve"> </w:t>
      </w:r>
      <w:r w:rsidRPr="004F40F4">
        <w:rPr>
          <w:rFonts w:asciiTheme="minorHAnsi" w:hAnsiTheme="minorHAnsi" w:cstheme="minorHAnsi"/>
        </w:rPr>
        <w:t>that</w:t>
      </w:r>
      <w:r w:rsidRPr="004F40F4">
        <w:rPr>
          <w:rFonts w:asciiTheme="minorHAnsi" w:hAnsiTheme="minorHAnsi" w:cstheme="minorHAnsi"/>
          <w:spacing w:val="-5"/>
        </w:rPr>
        <w:t xml:space="preserve"> </w:t>
      </w:r>
      <w:r w:rsidRPr="004F40F4">
        <w:rPr>
          <w:rFonts w:asciiTheme="minorHAnsi" w:hAnsiTheme="minorHAnsi" w:cstheme="minorHAnsi"/>
        </w:rPr>
        <w:t>target</w:t>
      </w:r>
      <w:r w:rsidRPr="004F40F4">
        <w:rPr>
          <w:rFonts w:asciiTheme="minorHAnsi" w:hAnsiTheme="minorHAnsi" w:cstheme="minorHAnsi"/>
          <w:spacing w:val="-5"/>
        </w:rPr>
        <w:t xml:space="preserve"> </w:t>
      </w:r>
      <w:r w:rsidRPr="004F40F4">
        <w:rPr>
          <w:rFonts w:asciiTheme="minorHAnsi" w:hAnsiTheme="minorHAnsi" w:cstheme="minorHAnsi"/>
        </w:rPr>
        <w:t>young</w:t>
      </w:r>
      <w:r w:rsidRPr="004F40F4">
        <w:rPr>
          <w:rFonts w:asciiTheme="minorHAnsi" w:hAnsiTheme="minorHAnsi" w:cstheme="minorHAnsi"/>
          <w:spacing w:val="-5"/>
        </w:rPr>
        <w:t xml:space="preserve"> </w:t>
      </w:r>
      <w:r w:rsidRPr="004F40F4">
        <w:rPr>
          <w:rFonts w:asciiTheme="minorHAnsi" w:hAnsiTheme="minorHAnsi" w:cstheme="minorHAnsi"/>
        </w:rPr>
        <w:t>women</w:t>
      </w:r>
      <w:r w:rsidRPr="004F40F4">
        <w:rPr>
          <w:rFonts w:asciiTheme="minorHAnsi" w:hAnsiTheme="minorHAnsi" w:cstheme="minorHAnsi"/>
          <w:spacing w:val="-5"/>
        </w:rPr>
        <w:t xml:space="preserve"> </w:t>
      </w:r>
      <w:r w:rsidRPr="004F40F4">
        <w:rPr>
          <w:rFonts w:asciiTheme="minorHAnsi" w:hAnsiTheme="minorHAnsi" w:cstheme="minorHAnsi"/>
        </w:rPr>
        <w:t>and men</w:t>
      </w:r>
      <w:r w:rsidRPr="004F40F4">
        <w:rPr>
          <w:rFonts w:asciiTheme="minorHAnsi" w:hAnsiTheme="minorHAnsi" w:cstheme="minorHAnsi"/>
          <w:spacing w:val="-5"/>
        </w:rPr>
        <w:t xml:space="preserve"> </w:t>
      </w:r>
      <w:r w:rsidRPr="004F40F4">
        <w:rPr>
          <w:rFonts w:asciiTheme="minorHAnsi" w:hAnsiTheme="minorHAnsi" w:cstheme="minorHAnsi"/>
        </w:rPr>
        <w:t>and</w:t>
      </w:r>
      <w:r w:rsidRPr="004F40F4">
        <w:rPr>
          <w:rFonts w:asciiTheme="minorHAnsi" w:hAnsiTheme="minorHAnsi" w:cstheme="minorHAnsi"/>
          <w:spacing w:val="-5"/>
        </w:rPr>
        <w:t xml:space="preserve"> </w:t>
      </w:r>
      <w:r w:rsidRPr="004F40F4">
        <w:rPr>
          <w:rFonts w:asciiTheme="minorHAnsi" w:hAnsiTheme="minorHAnsi" w:cstheme="minorHAnsi"/>
        </w:rPr>
        <w:t>are</w:t>
      </w:r>
      <w:r w:rsidRPr="004F40F4">
        <w:rPr>
          <w:rFonts w:asciiTheme="minorHAnsi" w:hAnsiTheme="minorHAnsi" w:cstheme="minorHAnsi"/>
          <w:spacing w:val="-5"/>
        </w:rPr>
        <w:t xml:space="preserve"> </w:t>
      </w:r>
      <w:r w:rsidRPr="004F40F4">
        <w:rPr>
          <w:rFonts w:asciiTheme="minorHAnsi" w:hAnsiTheme="minorHAnsi" w:cstheme="minorHAnsi"/>
        </w:rPr>
        <w:t>gender</w:t>
      </w:r>
      <w:r w:rsidRPr="004F40F4">
        <w:rPr>
          <w:rFonts w:asciiTheme="minorHAnsi" w:hAnsiTheme="minorHAnsi" w:cstheme="minorHAnsi"/>
          <w:spacing w:val="-5"/>
        </w:rPr>
        <w:t xml:space="preserve"> </w:t>
      </w:r>
      <w:r w:rsidRPr="004F40F4">
        <w:rPr>
          <w:rFonts w:asciiTheme="minorHAnsi" w:hAnsiTheme="minorHAnsi" w:cstheme="minorHAnsi"/>
        </w:rPr>
        <w:t>sensitive,</w:t>
      </w:r>
      <w:r w:rsidRPr="004F40F4">
        <w:rPr>
          <w:rFonts w:asciiTheme="minorHAnsi" w:hAnsiTheme="minorHAnsi" w:cstheme="minorHAnsi"/>
          <w:spacing w:val="-5"/>
        </w:rPr>
        <w:t xml:space="preserve"> </w:t>
      </w:r>
      <w:r w:rsidRPr="004F40F4">
        <w:rPr>
          <w:rFonts w:asciiTheme="minorHAnsi" w:hAnsiTheme="minorHAnsi" w:cstheme="minorHAnsi"/>
        </w:rPr>
        <w:t>as</w:t>
      </w:r>
      <w:r w:rsidRPr="004F40F4">
        <w:rPr>
          <w:rFonts w:asciiTheme="minorHAnsi" w:hAnsiTheme="minorHAnsi" w:cstheme="minorHAnsi"/>
          <w:spacing w:val="-5"/>
        </w:rPr>
        <w:t xml:space="preserve"> </w:t>
      </w:r>
      <w:r w:rsidRPr="004F40F4">
        <w:rPr>
          <w:rFonts w:asciiTheme="minorHAnsi" w:hAnsiTheme="minorHAnsi" w:cstheme="minorHAnsi"/>
        </w:rPr>
        <w:t>well</w:t>
      </w:r>
      <w:r w:rsidRPr="004F40F4">
        <w:rPr>
          <w:rFonts w:asciiTheme="minorHAnsi" w:hAnsiTheme="minorHAnsi" w:cstheme="minorHAnsi"/>
          <w:spacing w:val="-6"/>
        </w:rPr>
        <w:t xml:space="preserve"> </w:t>
      </w:r>
      <w:r w:rsidRPr="004F40F4">
        <w:rPr>
          <w:rFonts w:asciiTheme="minorHAnsi" w:hAnsiTheme="minorHAnsi" w:cstheme="minorHAnsi"/>
        </w:rPr>
        <w:t>as</w:t>
      </w:r>
      <w:r w:rsidRPr="004F40F4">
        <w:rPr>
          <w:rFonts w:asciiTheme="minorHAnsi" w:hAnsiTheme="minorHAnsi" w:cstheme="minorHAnsi"/>
          <w:spacing w:val="-5"/>
        </w:rPr>
        <w:t xml:space="preserve"> </w:t>
      </w:r>
      <w:r w:rsidRPr="004F40F4">
        <w:rPr>
          <w:rFonts w:asciiTheme="minorHAnsi" w:hAnsiTheme="minorHAnsi" w:cstheme="minorHAnsi"/>
        </w:rPr>
        <w:t>in</w:t>
      </w:r>
      <w:r w:rsidRPr="004F40F4">
        <w:rPr>
          <w:rFonts w:asciiTheme="minorHAnsi" w:hAnsiTheme="minorHAnsi" w:cstheme="minorHAnsi"/>
          <w:spacing w:val="-5"/>
        </w:rPr>
        <w:t xml:space="preserve"> </w:t>
      </w:r>
      <w:r w:rsidRPr="004F40F4">
        <w:rPr>
          <w:rFonts w:asciiTheme="minorHAnsi" w:hAnsiTheme="minorHAnsi" w:cstheme="minorHAnsi"/>
        </w:rPr>
        <w:t>increasing</w:t>
      </w:r>
      <w:r w:rsidRPr="004F40F4">
        <w:rPr>
          <w:rFonts w:asciiTheme="minorHAnsi" w:hAnsiTheme="minorHAnsi" w:cstheme="minorHAnsi"/>
          <w:spacing w:val="-5"/>
        </w:rPr>
        <w:t xml:space="preserve"> </w:t>
      </w:r>
      <w:r w:rsidRPr="004F40F4">
        <w:rPr>
          <w:rFonts w:asciiTheme="minorHAnsi" w:hAnsiTheme="minorHAnsi" w:cstheme="minorHAnsi"/>
        </w:rPr>
        <w:t>awareness</w:t>
      </w:r>
      <w:r w:rsidRPr="004F40F4">
        <w:rPr>
          <w:rFonts w:asciiTheme="minorHAnsi" w:hAnsiTheme="minorHAnsi" w:cstheme="minorHAnsi"/>
          <w:spacing w:val="-5"/>
        </w:rPr>
        <w:t xml:space="preserve"> </w:t>
      </w:r>
      <w:r w:rsidRPr="004F40F4">
        <w:rPr>
          <w:rFonts w:asciiTheme="minorHAnsi" w:hAnsiTheme="minorHAnsi" w:cstheme="minorHAnsi"/>
        </w:rPr>
        <w:t>on</w:t>
      </w:r>
      <w:r w:rsidRPr="004F40F4">
        <w:rPr>
          <w:rFonts w:asciiTheme="minorHAnsi" w:hAnsiTheme="minorHAnsi" w:cstheme="minorHAnsi"/>
          <w:spacing w:val="-5"/>
        </w:rPr>
        <w:t xml:space="preserve"> </w:t>
      </w:r>
      <w:r w:rsidRPr="004F40F4">
        <w:rPr>
          <w:rFonts w:asciiTheme="minorHAnsi" w:hAnsiTheme="minorHAnsi" w:cstheme="minorHAnsi"/>
        </w:rPr>
        <w:t>the</w:t>
      </w:r>
      <w:r w:rsidRPr="004F40F4">
        <w:rPr>
          <w:rFonts w:asciiTheme="minorHAnsi" w:hAnsiTheme="minorHAnsi" w:cstheme="minorHAnsi"/>
          <w:spacing w:val="-5"/>
        </w:rPr>
        <w:t xml:space="preserve"> </w:t>
      </w:r>
      <w:r w:rsidRPr="004F40F4">
        <w:rPr>
          <w:rFonts w:asciiTheme="minorHAnsi" w:hAnsiTheme="minorHAnsi" w:cstheme="minorHAnsi"/>
        </w:rPr>
        <w:t>importance</w:t>
      </w:r>
      <w:r w:rsidRPr="004F40F4">
        <w:rPr>
          <w:rFonts w:asciiTheme="minorHAnsi" w:hAnsiTheme="minorHAnsi" w:cstheme="minorHAnsi"/>
          <w:spacing w:val="-6"/>
        </w:rPr>
        <w:t xml:space="preserve"> </w:t>
      </w:r>
      <w:r w:rsidRPr="004F40F4">
        <w:rPr>
          <w:rFonts w:asciiTheme="minorHAnsi" w:hAnsiTheme="minorHAnsi" w:cstheme="minorHAnsi"/>
        </w:rPr>
        <w:t>of</w:t>
      </w:r>
      <w:r w:rsidRPr="004F40F4">
        <w:rPr>
          <w:rFonts w:asciiTheme="minorHAnsi" w:hAnsiTheme="minorHAnsi" w:cstheme="minorHAnsi"/>
          <w:spacing w:val="-4"/>
        </w:rPr>
        <w:t xml:space="preserve"> </w:t>
      </w:r>
      <w:r w:rsidRPr="004F40F4">
        <w:rPr>
          <w:rFonts w:asciiTheme="minorHAnsi" w:hAnsiTheme="minorHAnsi" w:cstheme="minorHAnsi"/>
        </w:rPr>
        <w:t>education</w:t>
      </w:r>
      <w:r w:rsidRPr="004F40F4">
        <w:rPr>
          <w:rFonts w:asciiTheme="minorHAnsi" w:hAnsiTheme="minorHAnsi" w:cstheme="minorHAnsi"/>
          <w:spacing w:val="-6"/>
        </w:rPr>
        <w:t xml:space="preserve"> </w:t>
      </w:r>
      <w:r w:rsidRPr="004F40F4">
        <w:rPr>
          <w:rFonts w:asciiTheme="minorHAnsi" w:hAnsiTheme="minorHAnsi" w:cstheme="minorHAnsi"/>
        </w:rPr>
        <w:t>in the</w:t>
      </w:r>
      <w:r w:rsidRPr="004F40F4">
        <w:rPr>
          <w:rFonts w:asciiTheme="minorHAnsi" w:hAnsiTheme="minorHAnsi" w:cstheme="minorHAnsi"/>
          <w:spacing w:val="-9"/>
        </w:rPr>
        <w:t xml:space="preserve"> </w:t>
      </w:r>
      <w:r w:rsidRPr="004F40F4">
        <w:rPr>
          <w:rFonts w:asciiTheme="minorHAnsi" w:hAnsiTheme="minorHAnsi" w:cstheme="minorHAnsi"/>
        </w:rPr>
        <w:t>ICT</w:t>
      </w:r>
      <w:r w:rsidRPr="004F40F4">
        <w:rPr>
          <w:rFonts w:asciiTheme="minorHAnsi" w:hAnsiTheme="minorHAnsi" w:cstheme="minorHAnsi"/>
          <w:spacing w:val="-10"/>
        </w:rPr>
        <w:t xml:space="preserve"> </w:t>
      </w:r>
      <w:r w:rsidRPr="004F40F4">
        <w:rPr>
          <w:rFonts w:asciiTheme="minorHAnsi" w:hAnsiTheme="minorHAnsi" w:cstheme="minorHAnsi"/>
        </w:rPr>
        <w:t>sector</w:t>
      </w:r>
      <w:r w:rsidRPr="004F40F4">
        <w:rPr>
          <w:rFonts w:asciiTheme="minorHAnsi" w:hAnsiTheme="minorHAnsi" w:cstheme="minorHAnsi"/>
          <w:spacing w:val="-9"/>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awareness</w:t>
      </w:r>
      <w:r w:rsidRPr="004F40F4">
        <w:rPr>
          <w:rFonts w:asciiTheme="minorHAnsi" w:hAnsiTheme="minorHAnsi" w:cstheme="minorHAnsi"/>
          <w:spacing w:val="-10"/>
        </w:rPr>
        <w:t xml:space="preserve"> </w:t>
      </w:r>
      <w:r w:rsidRPr="004F40F4">
        <w:rPr>
          <w:rFonts w:asciiTheme="minorHAnsi" w:hAnsiTheme="minorHAnsi" w:cstheme="minorHAnsi"/>
        </w:rPr>
        <w:t>on</w:t>
      </w:r>
      <w:r w:rsidRPr="004F40F4">
        <w:rPr>
          <w:rFonts w:asciiTheme="minorHAnsi" w:hAnsiTheme="minorHAnsi" w:cstheme="minorHAnsi"/>
          <w:spacing w:val="-9"/>
        </w:rPr>
        <w:t xml:space="preserve"> </w:t>
      </w:r>
      <w:r w:rsidRPr="004F40F4">
        <w:rPr>
          <w:rFonts w:asciiTheme="minorHAnsi" w:hAnsiTheme="minorHAnsi" w:cstheme="minorHAnsi"/>
        </w:rPr>
        <w:t>career</w:t>
      </w:r>
      <w:r w:rsidRPr="004F40F4">
        <w:rPr>
          <w:rFonts w:asciiTheme="minorHAnsi" w:hAnsiTheme="minorHAnsi" w:cstheme="minorHAnsi"/>
          <w:spacing w:val="-10"/>
        </w:rPr>
        <w:t xml:space="preserve"> </w:t>
      </w:r>
      <w:r w:rsidRPr="004F40F4">
        <w:rPr>
          <w:rFonts w:asciiTheme="minorHAnsi" w:hAnsiTheme="minorHAnsi" w:cstheme="minorHAnsi"/>
        </w:rPr>
        <w:t>development</w:t>
      </w:r>
      <w:r w:rsidRPr="004F40F4">
        <w:rPr>
          <w:rFonts w:asciiTheme="minorHAnsi" w:hAnsiTheme="minorHAnsi" w:cstheme="minorHAnsi"/>
          <w:spacing w:val="-9"/>
        </w:rPr>
        <w:t xml:space="preserve"> </w:t>
      </w:r>
      <w:r w:rsidRPr="004F40F4">
        <w:rPr>
          <w:rFonts w:asciiTheme="minorHAnsi" w:hAnsiTheme="minorHAnsi" w:cstheme="minorHAnsi"/>
        </w:rPr>
        <w:t>for</w:t>
      </w:r>
      <w:r w:rsidRPr="004F40F4">
        <w:rPr>
          <w:rFonts w:asciiTheme="minorHAnsi" w:hAnsiTheme="minorHAnsi" w:cstheme="minorHAnsi"/>
          <w:spacing w:val="-9"/>
        </w:rPr>
        <w:t xml:space="preserve"> </w:t>
      </w:r>
      <w:r w:rsidRPr="004F40F4">
        <w:rPr>
          <w:rFonts w:asciiTheme="minorHAnsi" w:hAnsiTheme="minorHAnsi" w:cstheme="minorHAnsi"/>
        </w:rPr>
        <w:t>young</w:t>
      </w:r>
      <w:r w:rsidRPr="004F40F4">
        <w:rPr>
          <w:rFonts w:asciiTheme="minorHAnsi" w:hAnsiTheme="minorHAnsi" w:cstheme="minorHAnsi"/>
          <w:spacing w:val="-10"/>
        </w:rPr>
        <w:t xml:space="preserve"> </w:t>
      </w:r>
      <w:r w:rsidRPr="004F40F4">
        <w:rPr>
          <w:rFonts w:asciiTheme="minorHAnsi" w:hAnsiTheme="minorHAnsi" w:cstheme="minorHAnsi"/>
        </w:rPr>
        <w:t>girls</w:t>
      </w:r>
      <w:r w:rsidRPr="004F40F4">
        <w:rPr>
          <w:rFonts w:asciiTheme="minorHAnsi" w:hAnsiTheme="minorHAnsi" w:cstheme="minorHAnsi"/>
          <w:spacing w:val="-10"/>
        </w:rPr>
        <w:t xml:space="preserve"> </w:t>
      </w:r>
      <w:r w:rsidRPr="004F40F4">
        <w:rPr>
          <w:rFonts w:asciiTheme="minorHAnsi" w:hAnsiTheme="minorHAnsi" w:cstheme="minorHAnsi"/>
        </w:rPr>
        <w:t>in</w:t>
      </w:r>
      <w:r w:rsidRPr="004F40F4">
        <w:rPr>
          <w:rFonts w:asciiTheme="minorHAnsi" w:hAnsiTheme="minorHAnsi" w:cstheme="minorHAnsi"/>
          <w:spacing w:val="-10"/>
        </w:rPr>
        <w:t xml:space="preserve"> </w:t>
      </w:r>
      <w:r w:rsidRPr="004F40F4">
        <w:rPr>
          <w:rFonts w:asciiTheme="minorHAnsi" w:hAnsiTheme="minorHAnsi" w:cstheme="minorHAnsi"/>
        </w:rPr>
        <w:t>ICTs</w:t>
      </w:r>
      <w:r w:rsidRPr="004F40F4">
        <w:rPr>
          <w:rFonts w:asciiTheme="minorHAnsi" w:hAnsiTheme="minorHAnsi" w:cstheme="minorHAnsi"/>
          <w:spacing w:val="-9"/>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related</w:t>
      </w:r>
      <w:r w:rsidRPr="004F40F4">
        <w:rPr>
          <w:rFonts w:asciiTheme="minorHAnsi" w:hAnsiTheme="minorHAnsi" w:cstheme="minorHAnsi"/>
          <w:spacing w:val="-10"/>
        </w:rPr>
        <w:t xml:space="preserve"> </w:t>
      </w:r>
      <w:r w:rsidRPr="004F40F4">
        <w:rPr>
          <w:rFonts w:asciiTheme="minorHAnsi" w:hAnsiTheme="minorHAnsi" w:cstheme="minorHAnsi"/>
        </w:rPr>
        <w:t>fields</w:t>
      </w:r>
      <w:r w:rsidRPr="004F40F4">
        <w:rPr>
          <w:rFonts w:asciiTheme="minorHAnsi" w:hAnsiTheme="minorHAnsi" w:cstheme="minorHAnsi"/>
          <w:spacing w:val="-10"/>
        </w:rPr>
        <w:t xml:space="preserve"> </w:t>
      </w:r>
      <w:r w:rsidRPr="004F40F4">
        <w:rPr>
          <w:rFonts w:asciiTheme="minorHAnsi" w:hAnsiTheme="minorHAnsi" w:cstheme="minorHAnsi"/>
        </w:rPr>
        <w:t>within the Union and among Member States and Sector Members;</w:t>
      </w:r>
    </w:p>
    <w:p w14:paraId="433D1750" w14:textId="77777777" w:rsidR="00827F71" w:rsidRPr="004F40F4" w:rsidRDefault="00827F71" w:rsidP="0053738D">
      <w:pPr>
        <w:pStyle w:val="ListParagraph"/>
        <w:widowControl w:val="0"/>
        <w:numPr>
          <w:ilvl w:val="0"/>
          <w:numId w:val="20"/>
        </w:numPr>
        <w:tabs>
          <w:tab w:val="left" w:pos="1135"/>
        </w:tabs>
        <w:autoSpaceDE w:val="0"/>
        <w:autoSpaceDN w:val="0"/>
        <w:spacing w:after="240"/>
        <w:ind w:right="140" w:firstLine="0"/>
        <w:contextualSpacing w:val="0"/>
        <w:jc w:val="both"/>
        <w:rPr>
          <w:rFonts w:asciiTheme="minorHAnsi" w:hAnsiTheme="minorHAnsi" w:cstheme="minorHAnsi"/>
          <w:position w:val="6"/>
        </w:rPr>
      </w:pPr>
      <w:r w:rsidRPr="004F40F4">
        <w:rPr>
          <w:rFonts w:asciiTheme="minorHAnsi" w:hAnsiTheme="minorHAnsi" w:cstheme="minorHAnsi"/>
        </w:rPr>
        <w:t>the</w:t>
      </w:r>
      <w:r w:rsidRPr="004F40F4">
        <w:rPr>
          <w:rFonts w:asciiTheme="minorHAnsi" w:hAnsiTheme="minorHAnsi" w:cstheme="minorHAnsi"/>
          <w:spacing w:val="-4"/>
        </w:rPr>
        <w:t xml:space="preserve"> </w:t>
      </w:r>
      <w:r w:rsidRPr="004F40F4">
        <w:rPr>
          <w:rFonts w:asciiTheme="minorHAnsi" w:hAnsiTheme="minorHAnsi" w:cstheme="minorHAnsi"/>
        </w:rPr>
        <w:t>results</w:t>
      </w:r>
      <w:r w:rsidRPr="004F40F4">
        <w:rPr>
          <w:rFonts w:asciiTheme="minorHAnsi" w:hAnsiTheme="minorHAnsi" w:cstheme="minorHAnsi"/>
          <w:spacing w:val="-5"/>
        </w:rPr>
        <w:t xml:space="preserve"> </w:t>
      </w:r>
      <w:r w:rsidRPr="004F40F4">
        <w:rPr>
          <w:rFonts w:asciiTheme="minorHAnsi" w:hAnsiTheme="minorHAnsi" w:cstheme="minorHAnsi"/>
        </w:rPr>
        <w:t>achieved</w:t>
      </w:r>
      <w:r w:rsidRPr="004F40F4">
        <w:rPr>
          <w:rFonts w:asciiTheme="minorHAnsi" w:hAnsiTheme="minorHAnsi" w:cstheme="minorHAnsi"/>
          <w:spacing w:val="-5"/>
        </w:rPr>
        <w:t xml:space="preserve"> </w:t>
      </w:r>
      <w:r w:rsidRPr="004F40F4">
        <w:rPr>
          <w:rFonts w:asciiTheme="minorHAnsi" w:hAnsiTheme="minorHAnsi" w:cstheme="minorHAnsi"/>
        </w:rPr>
        <w:t>within</w:t>
      </w:r>
      <w:r w:rsidRPr="004F40F4">
        <w:rPr>
          <w:rFonts w:asciiTheme="minorHAnsi" w:hAnsiTheme="minorHAnsi" w:cstheme="minorHAnsi"/>
          <w:spacing w:val="-5"/>
        </w:rPr>
        <w:t xml:space="preserve"> </w:t>
      </w:r>
      <w:r w:rsidRPr="004F40F4">
        <w:rPr>
          <w:rFonts w:asciiTheme="minorHAnsi" w:hAnsiTheme="minorHAnsi" w:cstheme="minorHAnsi"/>
        </w:rPr>
        <w:t>the</w:t>
      </w:r>
      <w:r w:rsidRPr="004F40F4">
        <w:rPr>
          <w:rFonts w:asciiTheme="minorHAnsi" w:hAnsiTheme="minorHAnsi" w:cstheme="minorHAnsi"/>
          <w:spacing w:val="-4"/>
        </w:rPr>
        <w:t xml:space="preserve"> </w:t>
      </w:r>
      <w:r w:rsidRPr="004F40F4">
        <w:rPr>
          <w:rFonts w:asciiTheme="minorHAnsi" w:hAnsiTheme="minorHAnsi" w:cstheme="minorHAnsi"/>
        </w:rPr>
        <w:t>framework</w:t>
      </w:r>
      <w:r w:rsidRPr="004F40F4">
        <w:rPr>
          <w:rFonts w:asciiTheme="minorHAnsi" w:hAnsiTheme="minorHAnsi" w:cstheme="minorHAnsi"/>
          <w:spacing w:val="-6"/>
        </w:rPr>
        <w:t xml:space="preserve"> </w:t>
      </w:r>
      <w:r w:rsidRPr="004F40F4">
        <w:rPr>
          <w:rFonts w:asciiTheme="minorHAnsi" w:hAnsiTheme="minorHAnsi" w:cstheme="minorHAnsi"/>
        </w:rPr>
        <w:t>of</w:t>
      </w:r>
      <w:r w:rsidRPr="004F40F4">
        <w:rPr>
          <w:rFonts w:asciiTheme="minorHAnsi" w:hAnsiTheme="minorHAnsi" w:cstheme="minorHAnsi"/>
          <w:spacing w:val="-4"/>
        </w:rPr>
        <w:t xml:space="preserve"> </w:t>
      </w:r>
      <w:r w:rsidRPr="004F40F4">
        <w:rPr>
          <w:rFonts w:asciiTheme="minorHAnsi" w:hAnsiTheme="minorHAnsi" w:cstheme="minorHAnsi"/>
        </w:rPr>
        <w:t>Resolution</w:t>
      </w:r>
      <w:r w:rsidRPr="004F40F4">
        <w:rPr>
          <w:rFonts w:asciiTheme="minorHAnsi" w:hAnsiTheme="minorHAnsi" w:cstheme="minorHAnsi"/>
          <w:spacing w:val="-3"/>
        </w:rPr>
        <w:t xml:space="preserve"> </w:t>
      </w:r>
      <w:r w:rsidRPr="004F40F4">
        <w:rPr>
          <w:rFonts w:asciiTheme="minorHAnsi" w:hAnsiTheme="minorHAnsi" w:cstheme="minorHAnsi"/>
        </w:rPr>
        <w:t>70</w:t>
      </w:r>
      <w:r w:rsidRPr="004F40F4">
        <w:rPr>
          <w:rFonts w:asciiTheme="minorHAnsi" w:hAnsiTheme="minorHAnsi" w:cstheme="minorHAnsi"/>
          <w:spacing w:val="-6"/>
        </w:rPr>
        <w:t xml:space="preserve"> </w:t>
      </w:r>
      <w:r w:rsidRPr="004F40F4">
        <w:rPr>
          <w:rFonts w:asciiTheme="minorHAnsi" w:hAnsiTheme="minorHAnsi" w:cstheme="minorHAnsi"/>
        </w:rPr>
        <w:t>(Rev.</w:t>
      </w:r>
      <w:r w:rsidRPr="004F40F4">
        <w:rPr>
          <w:rFonts w:asciiTheme="minorHAnsi" w:hAnsiTheme="minorHAnsi" w:cstheme="minorHAnsi"/>
          <w:spacing w:val="-5"/>
        </w:rPr>
        <w:t xml:space="preserve"> </w:t>
      </w:r>
      <w:del w:id="66" w:author="INS" w:date="2025-09-01T14:21:00Z">
        <w:r w:rsidRPr="004F40F4" w:rsidDel="0018495A">
          <w:rPr>
            <w:rFonts w:asciiTheme="minorHAnsi" w:hAnsiTheme="minorHAnsi" w:cstheme="minorHAnsi"/>
          </w:rPr>
          <w:delText>Dubai</w:delText>
        </w:r>
      </w:del>
      <w:ins w:id="67" w:author="INS" w:date="2025-09-01T14:21:00Z">
        <w:r w:rsidRPr="004F40F4">
          <w:rPr>
            <w:rFonts w:asciiTheme="minorHAnsi" w:hAnsiTheme="minorHAnsi" w:cstheme="minorHAnsi"/>
          </w:rPr>
          <w:t>Bucharest</w:t>
        </w:r>
      </w:ins>
      <w:r w:rsidRPr="004F40F4">
        <w:rPr>
          <w:rFonts w:asciiTheme="minorHAnsi" w:hAnsiTheme="minorHAnsi" w:cstheme="minorHAnsi"/>
        </w:rPr>
        <w:t>,</w:t>
      </w:r>
      <w:r w:rsidRPr="004F40F4">
        <w:rPr>
          <w:rFonts w:asciiTheme="minorHAnsi" w:hAnsiTheme="minorHAnsi" w:cstheme="minorHAnsi"/>
          <w:spacing w:val="-6"/>
        </w:rPr>
        <w:t xml:space="preserve"> </w:t>
      </w:r>
      <w:r w:rsidRPr="004F40F4">
        <w:rPr>
          <w:rFonts w:asciiTheme="minorHAnsi" w:hAnsiTheme="minorHAnsi" w:cstheme="minorHAnsi"/>
        </w:rPr>
        <w:t>20</w:t>
      </w:r>
      <w:ins w:id="68" w:author="INS" w:date="2025-09-01T14:21:00Z">
        <w:r w:rsidRPr="004F40F4">
          <w:rPr>
            <w:rFonts w:asciiTheme="minorHAnsi" w:hAnsiTheme="minorHAnsi" w:cstheme="minorHAnsi"/>
          </w:rPr>
          <w:t>22</w:t>
        </w:r>
      </w:ins>
      <w:del w:id="69" w:author="INS" w:date="2025-09-01T14:21:00Z">
        <w:r w:rsidRPr="004F40F4" w:rsidDel="0018495A">
          <w:rPr>
            <w:rFonts w:asciiTheme="minorHAnsi" w:hAnsiTheme="minorHAnsi" w:cstheme="minorHAnsi"/>
          </w:rPr>
          <w:delText>18</w:delText>
        </w:r>
      </w:del>
      <w:r w:rsidRPr="004F40F4">
        <w:rPr>
          <w:rFonts w:asciiTheme="minorHAnsi" w:hAnsiTheme="minorHAnsi" w:cstheme="minorHAnsi"/>
        </w:rPr>
        <w:t>),</w:t>
      </w:r>
      <w:r w:rsidRPr="004F40F4">
        <w:rPr>
          <w:rFonts w:asciiTheme="minorHAnsi" w:hAnsiTheme="minorHAnsi" w:cstheme="minorHAnsi"/>
          <w:spacing w:val="-4"/>
        </w:rPr>
        <w:t xml:space="preserve"> </w:t>
      </w:r>
      <w:r w:rsidRPr="004F40F4">
        <w:rPr>
          <w:rFonts w:asciiTheme="minorHAnsi" w:hAnsiTheme="minorHAnsi" w:cstheme="minorHAnsi"/>
        </w:rPr>
        <w:t xml:space="preserve">through which, since 2011, by promoting </w:t>
      </w:r>
      <w:del w:id="70" w:author="INS" w:date="2025-08-28T11:45:00Z">
        <w:r w:rsidRPr="004F40F4" w:rsidDel="00182DEC">
          <w:rPr>
            <w:rFonts w:asciiTheme="minorHAnsi" w:hAnsiTheme="minorHAnsi" w:cstheme="minorHAnsi"/>
          </w:rPr>
          <w:delText xml:space="preserve">more than </w:delText>
        </w:r>
        <w:r w:rsidRPr="004F40F4" w:rsidDel="00182DEC">
          <w:rPr>
            <w:rFonts w:asciiTheme="minorHAnsi" w:hAnsiTheme="minorHAnsi" w:cstheme="minorHAnsi"/>
            <w:b/>
            <w:bCs/>
            <w:rPrChange w:id="71" w:author="Microsoft Office User" w:date="2025-08-28T07:35:00Z">
              <w:rPr/>
            </w:rPrChange>
          </w:rPr>
          <w:delText>11</w:delText>
        </w:r>
        <w:r w:rsidRPr="004F40F4" w:rsidDel="00182DEC">
          <w:rPr>
            <w:rFonts w:asciiTheme="minorHAnsi" w:hAnsiTheme="minorHAnsi" w:cstheme="minorHAnsi"/>
            <w:b/>
            <w:bCs/>
            <w:spacing w:val="-3"/>
            <w:rPrChange w:id="72" w:author="Microsoft Office User" w:date="2025-08-28T07:35:00Z">
              <w:rPr>
                <w:spacing w:val="-3"/>
              </w:rPr>
            </w:rPrChange>
          </w:rPr>
          <w:delText xml:space="preserve"> </w:delText>
        </w:r>
        <w:r w:rsidRPr="004F40F4" w:rsidDel="00182DEC">
          <w:rPr>
            <w:rFonts w:asciiTheme="minorHAnsi" w:hAnsiTheme="minorHAnsi" w:cstheme="minorHAnsi"/>
            <w:b/>
            <w:bCs/>
            <w:rPrChange w:id="73" w:author="Microsoft Office User" w:date="2025-08-28T07:35:00Z">
              <w:rPr/>
            </w:rPrChange>
          </w:rPr>
          <w:delText>700</w:delText>
        </w:r>
      </w:del>
      <w:ins w:id="74" w:author="Microsoft Office User" w:date="2025-08-28T07:36:00Z">
        <w:del w:id="75" w:author="INS" w:date="2025-08-28T11:45:00Z">
          <w:r w:rsidRPr="004F40F4" w:rsidDel="00182DEC">
            <w:rPr>
              <w:rFonts w:asciiTheme="minorHAnsi" w:hAnsiTheme="minorHAnsi" w:cstheme="minorHAnsi"/>
              <w:b/>
              <w:bCs/>
            </w:rPr>
            <w:delText xml:space="preserve"> </w:delText>
          </w:r>
        </w:del>
      </w:ins>
      <w:del w:id="76" w:author="INS" w:date="2025-08-28T11:45:00Z">
        <w:r w:rsidRPr="004F40F4" w:rsidDel="00182DEC">
          <w:rPr>
            <w:rFonts w:asciiTheme="minorHAnsi" w:hAnsiTheme="minorHAnsi" w:cstheme="minorHAnsi"/>
          </w:rPr>
          <w:delText xml:space="preserve"> </w:delText>
        </w:r>
      </w:del>
      <w:r w:rsidRPr="004F40F4">
        <w:rPr>
          <w:rFonts w:asciiTheme="minorHAnsi" w:hAnsiTheme="minorHAnsi" w:cstheme="minorHAnsi"/>
        </w:rPr>
        <w:t xml:space="preserve">celebrations of International Girls in ICT Day, </w:t>
      </w:r>
      <w:del w:id="77" w:author="INS" w:date="2025-08-28T11:46:00Z">
        <w:r w:rsidRPr="004F40F4" w:rsidDel="00182DEC">
          <w:rPr>
            <w:rFonts w:asciiTheme="minorHAnsi" w:hAnsiTheme="minorHAnsi" w:cstheme="minorHAnsi"/>
          </w:rPr>
          <w:delText xml:space="preserve">over </w:delText>
        </w:r>
        <w:r w:rsidRPr="004F40F4" w:rsidDel="00182DEC">
          <w:rPr>
            <w:rFonts w:asciiTheme="minorHAnsi" w:hAnsiTheme="minorHAnsi" w:cstheme="minorHAnsi"/>
            <w:b/>
            <w:bCs/>
            <w:rPrChange w:id="78" w:author="Microsoft Office User" w:date="2025-08-28T07:36:00Z">
              <w:rPr/>
            </w:rPrChange>
          </w:rPr>
          <w:delText>377</w:delText>
        </w:r>
        <w:r w:rsidRPr="004F40F4" w:rsidDel="00182DEC">
          <w:rPr>
            <w:rFonts w:asciiTheme="minorHAnsi" w:hAnsiTheme="minorHAnsi" w:cstheme="minorHAnsi"/>
            <w:b/>
            <w:bCs/>
            <w:spacing w:val="-2"/>
            <w:rPrChange w:id="79" w:author="Microsoft Office User" w:date="2025-08-28T07:36:00Z">
              <w:rPr>
                <w:spacing w:val="-2"/>
              </w:rPr>
            </w:rPrChange>
          </w:rPr>
          <w:delText xml:space="preserve"> </w:delText>
        </w:r>
        <w:r w:rsidRPr="004F40F4" w:rsidDel="00182DEC">
          <w:rPr>
            <w:rFonts w:asciiTheme="minorHAnsi" w:hAnsiTheme="minorHAnsi" w:cstheme="minorHAnsi"/>
            <w:b/>
            <w:bCs/>
            <w:rPrChange w:id="80" w:author="Microsoft Office User" w:date="2025-08-28T07:36:00Z">
              <w:rPr/>
            </w:rPrChange>
          </w:rPr>
          <w:delText>000</w:delText>
        </w:r>
      </w:del>
      <w:ins w:id="81" w:author="INS" w:date="2025-08-28T11:46:00Z">
        <w:r w:rsidRPr="004F40F4">
          <w:rPr>
            <w:rFonts w:asciiTheme="minorHAnsi" w:hAnsiTheme="minorHAnsi" w:cstheme="minorHAnsi"/>
          </w:rPr>
          <w:t>significant numbers of</w:t>
        </w:r>
      </w:ins>
      <w:r w:rsidRPr="004F40F4">
        <w:rPr>
          <w:rFonts w:asciiTheme="minorHAnsi" w:hAnsiTheme="minorHAnsi" w:cstheme="minorHAnsi"/>
        </w:rPr>
        <w:t xml:space="preserve"> girls and young women in over </w:t>
      </w:r>
      <w:r w:rsidRPr="004F40F4">
        <w:rPr>
          <w:rFonts w:asciiTheme="minorHAnsi" w:hAnsiTheme="minorHAnsi" w:cstheme="minorHAnsi"/>
          <w:b/>
          <w:bCs/>
          <w:rPrChange w:id="82" w:author="Microsoft Office User" w:date="2025-08-28T07:36:00Z">
            <w:rPr/>
          </w:rPrChange>
        </w:rPr>
        <w:t>17</w:t>
      </w:r>
      <w:ins w:id="83" w:author="INS" w:date="2025-08-28T11:46:00Z">
        <w:r w:rsidRPr="004F40F4">
          <w:rPr>
            <w:rFonts w:asciiTheme="minorHAnsi" w:hAnsiTheme="minorHAnsi" w:cstheme="minorHAnsi"/>
            <w:b/>
            <w:bCs/>
          </w:rPr>
          <w:t>5</w:t>
        </w:r>
      </w:ins>
      <w:del w:id="84" w:author="INS" w:date="2025-08-28T11:46:00Z">
        <w:r w:rsidRPr="004F40F4" w:rsidDel="00182DEC">
          <w:rPr>
            <w:rFonts w:asciiTheme="minorHAnsi" w:hAnsiTheme="minorHAnsi" w:cstheme="minorHAnsi"/>
            <w:b/>
            <w:bCs/>
            <w:rPrChange w:id="85" w:author="Microsoft Office User" w:date="2025-08-28T07:36:00Z">
              <w:rPr/>
            </w:rPrChange>
          </w:rPr>
          <w:delText>1</w:delText>
        </w:r>
      </w:del>
      <w:r w:rsidRPr="004F40F4">
        <w:rPr>
          <w:rFonts w:asciiTheme="minorHAnsi" w:hAnsiTheme="minorHAnsi" w:cstheme="minorHAnsi"/>
          <w:b/>
          <w:bCs/>
          <w:rPrChange w:id="86" w:author="Microsoft Office User" w:date="2025-08-28T07:36:00Z">
            <w:rPr/>
          </w:rPrChange>
        </w:rPr>
        <w:t xml:space="preserve"> </w:t>
      </w:r>
      <w:r w:rsidRPr="004F40F4">
        <w:rPr>
          <w:rFonts w:asciiTheme="minorHAnsi" w:hAnsiTheme="minorHAnsi" w:cstheme="minorHAnsi"/>
        </w:rPr>
        <w:t>countries have been made aware of the job opportunities in the ICT sector with the support of BDT;</w:t>
      </w:r>
      <w:r w:rsidRPr="004F40F4">
        <w:rPr>
          <w:rStyle w:val="FootnoteReference"/>
          <w:rFonts w:cstheme="minorHAnsi"/>
          <w:sz w:val="24"/>
        </w:rPr>
        <w:footnoteReference w:id="2"/>
      </w:r>
    </w:p>
    <w:p w14:paraId="19B432BA" w14:textId="77777777" w:rsidR="00827F71" w:rsidRPr="004F40F4" w:rsidRDefault="00827F71" w:rsidP="0053738D">
      <w:pPr>
        <w:spacing w:after="240"/>
        <w:rPr>
          <w:rFonts w:asciiTheme="minorHAnsi" w:hAnsiTheme="minorHAnsi" w:cstheme="minorHAnsi"/>
        </w:rPr>
      </w:pPr>
      <w:r w:rsidRPr="004F40F4">
        <w:rPr>
          <w:rFonts w:asciiTheme="minorHAnsi" w:hAnsiTheme="minorHAnsi" w:cstheme="minorHAnsi"/>
          <w:i/>
          <w:iCs/>
        </w:rPr>
        <w:t>c)</w:t>
      </w:r>
      <w:r w:rsidRPr="004F40F4">
        <w:rPr>
          <w:rFonts w:asciiTheme="minorHAnsi" w:hAnsiTheme="minorHAnsi" w:cstheme="minorHAnsi"/>
          <w:i/>
          <w:iCs/>
        </w:rPr>
        <w:tab/>
      </w:r>
      <w:r w:rsidRPr="004F40F4">
        <w:rPr>
          <w:rFonts w:asciiTheme="minorHAnsi" w:hAnsiTheme="minorHAnsi" w:cstheme="minorHAnsi"/>
        </w:rPr>
        <w:t>the fact that ICTs play an important role in the promotion of education, career development and work opportunities, as well as for social and economic development of young women and men;</w:t>
      </w:r>
    </w:p>
    <w:p w14:paraId="16E72138" w14:textId="1AA594A9" w:rsidR="00827F71" w:rsidRPr="004F40F4" w:rsidRDefault="00827F71" w:rsidP="0053738D">
      <w:pPr>
        <w:spacing w:after="240"/>
        <w:rPr>
          <w:rFonts w:asciiTheme="minorHAnsi" w:hAnsiTheme="minorHAnsi" w:cstheme="minorHAnsi"/>
        </w:rPr>
      </w:pPr>
      <w:r w:rsidRPr="004F40F4">
        <w:rPr>
          <w:rFonts w:asciiTheme="minorHAnsi" w:hAnsiTheme="minorHAnsi" w:cstheme="minorHAnsi"/>
          <w:i/>
          <w:iCs/>
        </w:rPr>
        <w:t>d)</w:t>
      </w:r>
      <w:r w:rsidRPr="004F40F4">
        <w:rPr>
          <w:rFonts w:asciiTheme="minorHAnsi" w:hAnsiTheme="minorHAnsi" w:cstheme="minorHAnsi"/>
          <w:i/>
          <w:iCs/>
        </w:rPr>
        <w:tab/>
      </w:r>
      <w:r w:rsidRPr="004F40F4">
        <w:rPr>
          <w:rFonts w:asciiTheme="minorHAnsi" w:hAnsiTheme="minorHAnsi" w:cstheme="minorHAnsi"/>
        </w:rPr>
        <w:t>the fact that ITU, through the Global Youth Summit, engaged a worldwide community to gather their opinions and ideas on how technology can contribute to a better world and</w:t>
      </w:r>
      <w:r w:rsidR="003A0939" w:rsidRPr="004F40F4">
        <w:rPr>
          <w:rFonts w:asciiTheme="minorHAnsi" w:hAnsiTheme="minorHAnsi" w:cstheme="minorHAnsi"/>
          <w:lang w:eastAsia="ko-KR"/>
        </w:rPr>
        <w:t xml:space="preserve"> </w:t>
      </w:r>
      <w:del w:id="87" w:author="INS" w:date="2025-09-01T11:00:00Z">
        <w:r w:rsidRPr="004F40F4" w:rsidDel="001E0E87">
          <w:rPr>
            <w:rFonts w:asciiTheme="minorHAnsi" w:hAnsiTheme="minorHAnsi" w:cstheme="minorHAnsi"/>
          </w:rPr>
          <w:delText xml:space="preserve"> </w:delText>
        </w:r>
      </w:del>
      <w:ins w:id="88" w:author="INS" w:date="2025-09-01T11:00:00Z">
        <w:r w:rsidRPr="004F40F4">
          <w:rPr>
            <w:rFonts w:asciiTheme="minorHAnsi" w:hAnsiTheme="minorHAnsi" w:cstheme="minorHAnsi"/>
          </w:rPr>
          <w:t>support the implementation of 2030 Agenda for Sustainable Development</w:t>
        </w:r>
      </w:ins>
      <w:del w:id="89" w:author="INS" w:date="2025-09-01T11:00:00Z">
        <w:r w:rsidRPr="004F40F4" w:rsidDel="001E0E87">
          <w:rPr>
            <w:rFonts w:asciiTheme="minorHAnsi" w:hAnsiTheme="minorHAnsi" w:cstheme="minorHAnsi"/>
          </w:rPr>
          <w:delText>shape the post-2015 development agenda</w:delText>
        </w:r>
      </w:del>
      <w:r w:rsidRPr="004F40F4">
        <w:rPr>
          <w:rFonts w:asciiTheme="minorHAnsi" w:hAnsiTheme="minorHAnsi" w:cstheme="minorHAnsi"/>
        </w:rPr>
        <w:t>;</w:t>
      </w:r>
    </w:p>
    <w:p w14:paraId="0886D30C" w14:textId="77777777" w:rsidR="00827F71" w:rsidRPr="004F40F4" w:rsidRDefault="00827F71" w:rsidP="0053738D">
      <w:pPr>
        <w:spacing w:after="240"/>
        <w:rPr>
          <w:rFonts w:asciiTheme="minorHAnsi" w:hAnsiTheme="minorHAnsi" w:cstheme="minorHAnsi"/>
        </w:rPr>
      </w:pPr>
      <w:r w:rsidRPr="004F40F4">
        <w:rPr>
          <w:rFonts w:asciiTheme="minorHAnsi" w:hAnsiTheme="minorHAnsi" w:cstheme="minorHAnsi"/>
          <w:i/>
          <w:iCs/>
        </w:rPr>
        <w:t>e)</w:t>
      </w:r>
      <w:r w:rsidRPr="004F40F4">
        <w:rPr>
          <w:rFonts w:asciiTheme="minorHAnsi" w:hAnsiTheme="minorHAnsi" w:cstheme="minorHAnsi"/>
          <w:i/>
          <w:iCs/>
        </w:rPr>
        <w:tab/>
      </w:r>
      <w:r w:rsidRPr="004F40F4">
        <w:rPr>
          <w:rFonts w:asciiTheme="minorHAnsi" w:hAnsiTheme="minorHAnsi" w:cstheme="minorHAnsi"/>
        </w:rPr>
        <w:t>the fact that BDT plays a substantive role, through its activities, towards empowerment and engagement of young women and men and their involvement in the decision-making processes related to ICTs for development-related issues,</w:t>
      </w:r>
    </w:p>
    <w:p w14:paraId="375B1F58" w14:textId="77777777" w:rsidR="00827F71" w:rsidRPr="004F40F4" w:rsidRDefault="00827F71" w:rsidP="0053738D">
      <w:pPr>
        <w:pStyle w:val="Call"/>
        <w:spacing w:after="240"/>
        <w:rPr>
          <w:rFonts w:cstheme="minorHAnsi"/>
          <w:szCs w:val="24"/>
        </w:rPr>
      </w:pPr>
      <w:r w:rsidRPr="004F40F4">
        <w:rPr>
          <w:rFonts w:cstheme="minorHAnsi"/>
          <w:szCs w:val="24"/>
        </w:rPr>
        <w:t>resolves</w:t>
      </w:r>
    </w:p>
    <w:p w14:paraId="3DCE3E59" w14:textId="77777777" w:rsidR="00827F71" w:rsidRPr="004F40F4" w:rsidRDefault="00827F71" w:rsidP="0053738D">
      <w:pPr>
        <w:pStyle w:val="ListParagraph"/>
        <w:widowControl w:val="0"/>
        <w:numPr>
          <w:ilvl w:val="0"/>
          <w:numId w:val="21"/>
        </w:numPr>
        <w:tabs>
          <w:tab w:val="left" w:pos="1135"/>
        </w:tabs>
        <w:autoSpaceDE w:val="0"/>
        <w:autoSpaceDN w:val="0"/>
        <w:spacing w:after="240"/>
        <w:ind w:right="140" w:firstLine="0"/>
        <w:contextualSpacing w:val="0"/>
        <w:jc w:val="both"/>
        <w:rPr>
          <w:rFonts w:asciiTheme="minorHAnsi" w:hAnsiTheme="minorHAnsi" w:cstheme="minorHAnsi"/>
        </w:rPr>
      </w:pPr>
      <w:r w:rsidRPr="004F40F4">
        <w:rPr>
          <w:rFonts w:asciiTheme="minorHAnsi" w:hAnsiTheme="minorHAnsi" w:cstheme="minorHAnsi"/>
        </w:rPr>
        <w:t>that ITU-D, taking into account the above considerations, shall continue to support the development of activities,</w:t>
      </w:r>
      <w:ins w:id="90" w:author="INS" w:date="2025-09-01T14:25:00Z">
        <w:r w:rsidRPr="004F40F4">
          <w:rPr>
            <w:rFonts w:asciiTheme="minorHAnsi" w:hAnsiTheme="minorHAnsi" w:cstheme="minorHAnsi"/>
          </w:rPr>
          <w:t xml:space="preserve"> programmes,</w:t>
        </w:r>
      </w:ins>
      <w:r w:rsidRPr="004F40F4">
        <w:rPr>
          <w:rFonts w:asciiTheme="minorHAnsi" w:hAnsiTheme="minorHAnsi" w:cstheme="minorHAnsi"/>
        </w:rPr>
        <w:t xml:space="preserve"> projects and events aimed at promoting ICT applications among young women and men in particular, and thereby contribute to the educational, social and economic development and empowerment of young women and men, taking into account the 2030 Agenda for Sustainable Development;</w:t>
      </w:r>
    </w:p>
    <w:p w14:paraId="3D4AFC82" w14:textId="57BB7411" w:rsidR="00827F71" w:rsidRPr="004F40F4" w:rsidRDefault="00827F71" w:rsidP="0053738D">
      <w:pPr>
        <w:pStyle w:val="ListParagraph"/>
        <w:widowControl w:val="0"/>
        <w:numPr>
          <w:ilvl w:val="0"/>
          <w:numId w:val="21"/>
        </w:numPr>
        <w:tabs>
          <w:tab w:val="left" w:pos="1135"/>
        </w:tabs>
        <w:autoSpaceDE w:val="0"/>
        <w:autoSpaceDN w:val="0"/>
        <w:spacing w:before="42" w:after="240"/>
        <w:ind w:right="141" w:firstLine="0"/>
        <w:contextualSpacing w:val="0"/>
        <w:jc w:val="both"/>
        <w:rPr>
          <w:rFonts w:asciiTheme="minorHAnsi" w:hAnsiTheme="minorHAnsi" w:cstheme="minorHAnsi"/>
        </w:rPr>
      </w:pPr>
      <w:r w:rsidRPr="004F40F4">
        <w:rPr>
          <w:rFonts w:asciiTheme="minorHAnsi" w:hAnsiTheme="minorHAnsi" w:cstheme="minorHAnsi"/>
        </w:rPr>
        <w:t>that ITU-D continue leading the implementation of the ITU Youth Strategy and promoting young women and men initiatives, such as Generation Connect</w:t>
      </w:r>
      <w:ins w:id="91" w:author="INS" w:date="2025-09-01T14:26:00Z">
        <w:r w:rsidRPr="004F40F4">
          <w:rPr>
            <w:rFonts w:asciiTheme="minorHAnsi" w:hAnsiTheme="minorHAnsi" w:cstheme="minorHAnsi"/>
          </w:rPr>
          <w:t xml:space="preserve"> and Global Youth Summit</w:t>
        </w:r>
      </w:ins>
      <w:r w:rsidRPr="004F40F4">
        <w:rPr>
          <w:rFonts w:asciiTheme="minorHAnsi" w:hAnsiTheme="minorHAnsi" w:cstheme="minorHAnsi"/>
        </w:rPr>
        <w:t>, and continue coordinating the work for young women and men with the rest of ITU;</w:t>
      </w:r>
    </w:p>
    <w:p w14:paraId="445AA3B3" w14:textId="5D60E650" w:rsidR="00827F71" w:rsidRPr="004F40F4" w:rsidRDefault="00827F71" w:rsidP="0053738D">
      <w:pPr>
        <w:pStyle w:val="ListParagraph"/>
        <w:widowControl w:val="0"/>
        <w:numPr>
          <w:ilvl w:val="0"/>
          <w:numId w:val="21"/>
        </w:numPr>
        <w:tabs>
          <w:tab w:val="left" w:pos="1135"/>
        </w:tabs>
        <w:autoSpaceDE w:val="0"/>
        <w:autoSpaceDN w:val="0"/>
        <w:spacing w:after="240"/>
        <w:ind w:right="142" w:firstLine="0"/>
        <w:contextualSpacing w:val="0"/>
        <w:jc w:val="both"/>
        <w:rPr>
          <w:rFonts w:asciiTheme="minorHAnsi" w:hAnsiTheme="minorHAnsi" w:cstheme="minorHAnsi"/>
        </w:rPr>
      </w:pPr>
      <w:r w:rsidRPr="004F40F4">
        <w:rPr>
          <w:rFonts w:asciiTheme="minorHAnsi" w:hAnsiTheme="minorHAnsi" w:cstheme="minorHAnsi"/>
        </w:rPr>
        <w:t>that the established ITU-D objective on digital inclusion will continue to support the work promoting ICTs to young women and men;</w:t>
      </w:r>
    </w:p>
    <w:p w14:paraId="37F9DF45" w14:textId="10496188" w:rsidR="00827F71" w:rsidRPr="004F40F4" w:rsidRDefault="00827F71" w:rsidP="0053738D">
      <w:pPr>
        <w:pStyle w:val="ListParagraph"/>
        <w:widowControl w:val="0"/>
        <w:numPr>
          <w:ilvl w:val="0"/>
          <w:numId w:val="21"/>
        </w:numPr>
        <w:tabs>
          <w:tab w:val="left" w:pos="1135"/>
        </w:tabs>
        <w:autoSpaceDE w:val="0"/>
        <w:autoSpaceDN w:val="0"/>
        <w:spacing w:after="240"/>
        <w:ind w:right="139" w:firstLine="0"/>
        <w:contextualSpacing w:val="0"/>
        <w:jc w:val="both"/>
        <w:rPr>
          <w:rFonts w:asciiTheme="minorHAnsi" w:hAnsiTheme="minorHAnsi" w:cstheme="minorHAnsi"/>
        </w:rPr>
      </w:pPr>
      <w:r w:rsidRPr="004F40F4">
        <w:rPr>
          <w:rFonts w:asciiTheme="minorHAnsi" w:hAnsiTheme="minorHAnsi" w:cstheme="minorHAnsi"/>
        </w:rPr>
        <w:t>to</w:t>
      </w:r>
      <w:r w:rsidRPr="004F40F4">
        <w:rPr>
          <w:rFonts w:asciiTheme="minorHAnsi" w:hAnsiTheme="minorHAnsi" w:cstheme="minorHAnsi"/>
          <w:spacing w:val="-1"/>
        </w:rPr>
        <w:t xml:space="preserve"> </w:t>
      </w:r>
      <w:r w:rsidRPr="004F40F4">
        <w:rPr>
          <w:rFonts w:asciiTheme="minorHAnsi" w:hAnsiTheme="minorHAnsi" w:cstheme="minorHAnsi"/>
        </w:rPr>
        <w:t>empower</w:t>
      </w:r>
      <w:r w:rsidRPr="004F40F4">
        <w:rPr>
          <w:rFonts w:asciiTheme="minorHAnsi" w:hAnsiTheme="minorHAnsi" w:cstheme="minorHAnsi"/>
          <w:spacing w:val="-3"/>
        </w:rPr>
        <w:t xml:space="preserve"> </w:t>
      </w:r>
      <w:r w:rsidRPr="004F40F4">
        <w:rPr>
          <w:rFonts w:asciiTheme="minorHAnsi" w:hAnsiTheme="minorHAnsi" w:cstheme="minorHAnsi"/>
        </w:rPr>
        <w:t>young</w:t>
      </w:r>
      <w:r w:rsidRPr="004F40F4">
        <w:rPr>
          <w:rFonts w:asciiTheme="minorHAnsi" w:hAnsiTheme="minorHAnsi" w:cstheme="minorHAnsi"/>
          <w:spacing w:val="-2"/>
        </w:rPr>
        <w:t xml:space="preserve"> </w:t>
      </w:r>
      <w:r w:rsidRPr="004F40F4">
        <w:rPr>
          <w:rFonts w:asciiTheme="minorHAnsi" w:hAnsiTheme="minorHAnsi" w:cstheme="minorHAnsi"/>
        </w:rPr>
        <w:t>women</w:t>
      </w:r>
      <w:r w:rsidRPr="004F40F4">
        <w:rPr>
          <w:rFonts w:asciiTheme="minorHAnsi" w:hAnsiTheme="minorHAnsi" w:cstheme="minorHAnsi"/>
          <w:spacing w:val="-1"/>
        </w:rPr>
        <w:t xml:space="preserve"> </w:t>
      </w:r>
      <w:r w:rsidRPr="004F40F4">
        <w:rPr>
          <w:rFonts w:asciiTheme="minorHAnsi" w:hAnsiTheme="minorHAnsi" w:cstheme="minorHAnsi"/>
        </w:rPr>
        <w:t>and</w:t>
      </w:r>
      <w:r w:rsidRPr="004F40F4">
        <w:rPr>
          <w:rFonts w:asciiTheme="minorHAnsi" w:hAnsiTheme="minorHAnsi" w:cstheme="minorHAnsi"/>
          <w:spacing w:val="-1"/>
        </w:rPr>
        <w:t xml:space="preserve"> </w:t>
      </w:r>
      <w:r w:rsidRPr="004F40F4">
        <w:rPr>
          <w:rFonts w:asciiTheme="minorHAnsi" w:hAnsiTheme="minorHAnsi" w:cstheme="minorHAnsi"/>
        </w:rPr>
        <w:t>men</w:t>
      </w:r>
      <w:r w:rsidRPr="004F40F4">
        <w:rPr>
          <w:rFonts w:asciiTheme="minorHAnsi" w:hAnsiTheme="minorHAnsi" w:cstheme="minorHAnsi"/>
          <w:spacing w:val="-2"/>
        </w:rPr>
        <w:t xml:space="preserve"> </w:t>
      </w:r>
      <w:r w:rsidRPr="004F40F4">
        <w:rPr>
          <w:rFonts w:asciiTheme="minorHAnsi" w:hAnsiTheme="minorHAnsi" w:cstheme="minorHAnsi"/>
        </w:rPr>
        <w:t>in</w:t>
      </w:r>
      <w:r w:rsidRPr="004F40F4">
        <w:rPr>
          <w:rFonts w:asciiTheme="minorHAnsi" w:hAnsiTheme="minorHAnsi" w:cstheme="minorHAnsi"/>
          <w:spacing w:val="-2"/>
        </w:rPr>
        <w:t xml:space="preserve"> </w:t>
      </w:r>
      <w:r w:rsidRPr="004F40F4">
        <w:rPr>
          <w:rFonts w:asciiTheme="minorHAnsi" w:hAnsiTheme="minorHAnsi" w:cstheme="minorHAnsi"/>
        </w:rPr>
        <w:t>the</w:t>
      </w:r>
      <w:r w:rsidRPr="004F40F4">
        <w:rPr>
          <w:rFonts w:asciiTheme="minorHAnsi" w:hAnsiTheme="minorHAnsi" w:cstheme="minorHAnsi"/>
          <w:spacing w:val="-1"/>
        </w:rPr>
        <w:t xml:space="preserve"> </w:t>
      </w:r>
      <w:r w:rsidRPr="004F40F4">
        <w:rPr>
          <w:rFonts w:asciiTheme="minorHAnsi" w:hAnsiTheme="minorHAnsi" w:cstheme="minorHAnsi"/>
        </w:rPr>
        <w:t>use</w:t>
      </w:r>
      <w:r w:rsidRPr="004F40F4">
        <w:rPr>
          <w:rFonts w:asciiTheme="minorHAnsi" w:hAnsiTheme="minorHAnsi" w:cstheme="minorHAnsi"/>
          <w:spacing w:val="-2"/>
        </w:rPr>
        <w:t xml:space="preserve"> </w:t>
      </w:r>
      <w:r w:rsidRPr="004F40F4">
        <w:rPr>
          <w:rFonts w:asciiTheme="minorHAnsi" w:hAnsiTheme="minorHAnsi" w:cstheme="minorHAnsi"/>
        </w:rPr>
        <w:t>of</w:t>
      </w:r>
      <w:r w:rsidRPr="004F40F4">
        <w:rPr>
          <w:rFonts w:asciiTheme="minorHAnsi" w:hAnsiTheme="minorHAnsi" w:cstheme="minorHAnsi"/>
          <w:spacing w:val="-2"/>
        </w:rPr>
        <w:t xml:space="preserve"> </w:t>
      </w:r>
      <w:r w:rsidRPr="004F40F4">
        <w:rPr>
          <w:rFonts w:asciiTheme="minorHAnsi" w:hAnsiTheme="minorHAnsi" w:cstheme="minorHAnsi"/>
        </w:rPr>
        <w:t>telecommunications/ICT,</w:t>
      </w:r>
      <w:r w:rsidRPr="004F40F4">
        <w:rPr>
          <w:rFonts w:asciiTheme="minorHAnsi" w:hAnsiTheme="minorHAnsi" w:cstheme="minorHAnsi"/>
          <w:spacing w:val="-1"/>
        </w:rPr>
        <w:t xml:space="preserve"> </w:t>
      </w:r>
      <w:r w:rsidRPr="004F40F4">
        <w:rPr>
          <w:rFonts w:asciiTheme="minorHAnsi" w:hAnsiTheme="minorHAnsi" w:cstheme="minorHAnsi"/>
        </w:rPr>
        <w:t>particularly in</w:t>
      </w:r>
      <w:r w:rsidRPr="004F40F4">
        <w:rPr>
          <w:rFonts w:asciiTheme="minorHAnsi" w:hAnsiTheme="minorHAnsi" w:cstheme="minorHAnsi"/>
          <w:spacing w:val="-11"/>
        </w:rPr>
        <w:t xml:space="preserve"> </w:t>
      </w:r>
      <w:r w:rsidRPr="004F40F4">
        <w:rPr>
          <w:rFonts w:asciiTheme="minorHAnsi" w:hAnsiTheme="minorHAnsi" w:cstheme="minorHAnsi"/>
        </w:rPr>
        <w:t>developing</w:t>
      </w:r>
      <w:r w:rsidRPr="004F40F4">
        <w:rPr>
          <w:rFonts w:asciiTheme="minorHAnsi" w:hAnsiTheme="minorHAnsi" w:cstheme="minorHAnsi"/>
          <w:spacing w:val="-11"/>
        </w:rPr>
        <w:t xml:space="preserve"> </w:t>
      </w:r>
      <w:r w:rsidRPr="004F40F4">
        <w:rPr>
          <w:rFonts w:asciiTheme="minorHAnsi" w:hAnsiTheme="minorHAnsi" w:cstheme="minorHAnsi"/>
        </w:rPr>
        <w:t>countries,</w:t>
      </w:r>
      <w:r w:rsidRPr="004F40F4">
        <w:rPr>
          <w:rFonts w:asciiTheme="minorHAnsi" w:hAnsiTheme="minorHAnsi" w:cstheme="minorHAnsi"/>
          <w:spacing w:val="-12"/>
        </w:rPr>
        <w:t xml:space="preserve"> </w:t>
      </w:r>
      <w:r w:rsidRPr="004F40F4">
        <w:rPr>
          <w:rFonts w:asciiTheme="minorHAnsi" w:hAnsiTheme="minorHAnsi" w:cstheme="minorHAnsi"/>
        </w:rPr>
        <w:t>by</w:t>
      </w:r>
      <w:r w:rsidRPr="004F40F4">
        <w:rPr>
          <w:rFonts w:asciiTheme="minorHAnsi" w:hAnsiTheme="minorHAnsi" w:cstheme="minorHAnsi"/>
          <w:spacing w:val="-10"/>
        </w:rPr>
        <w:t xml:space="preserve"> </w:t>
      </w:r>
      <w:r w:rsidRPr="004F40F4">
        <w:rPr>
          <w:rFonts w:asciiTheme="minorHAnsi" w:hAnsiTheme="minorHAnsi" w:cstheme="minorHAnsi"/>
        </w:rPr>
        <w:t>promoting</w:t>
      </w:r>
      <w:r w:rsidRPr="004F40F4">
        <w:rPr>
          <w:rFonts w:asciiTheme="minorHAnsi" w:hAnsiTheme="minorHAnsi" w:cstheme="minorHAnsi"/>
          <w:spacing w:val="-11"/>
        </w:rPr>
        <w:t xml:space="preserve"> </w:t>
      </w:r>
      <w:r w:rsidRPr="004F40F4">
        <w:rPr>
          <w:rFonts w:asciiTheme="minorHAnsi" w:hAnsiTheme="minorHAnsi" w:cstheme="minorHAnsi"/>
        </w:rPr>
        <w:t>a</w:t>
      </w:r>
      <w:r w:rsidRPr="004F40F4">
        <w:rPr>
          <w:rFonts w:asciiTheme="minorHAnsi" w:hAnsiTheme="minorHAnsi" w:cstheme="minorHAnsi"/>
          <w:spacing w:val="-11"/>
        </w:rPr>
        <w:t xml:space="preserve"> </w:t>
      </w:r>
      <w:r w:rsidRPr="004F40F4">
        <w:rPr>
          <w:rFonts w:asciiTheme="minorHAnsi" w:hAnsiTheme="minorHAnsi" w:cstheme="minorHAnsi"/>
        </w:rPr>
        <w:t>greater</w:t>
      </w:r>
      <w:r w:rsidRPr="004F40F4">
        <w:rPr>
          <w:rFonts w:asciiTheme="minorHAnsi" w:hAnsiTheme="minorHAnsi" w:cstheme="minorHAnsi"/>
          <w:spacing w:val="-10"/>
        </w:rPr>
        <w:t xml:space="preserve"> </w:t>
      </w:r>
      <w:r w:rsidRPr="004F40F4">
        <w:rPr>
          <w:rFonts w:asciiTheme="minorHAnsi" w:hAnsiTheme="minorHAnsi" w:cstheme="minorHAnsi"/>
        </w:rPr>
        <w:t>number</w:t>
      </w:r>
      <w:r w:rsidRPr="004F40F4">
        <w:rPr>
          <w:rFonts w:asciiTheme="minorHAnsi" w:hAnsiTheme="minorHAnsi" w:cstheme="minorHAnsi"/>
          <w:spacing w:val="-11"/>
        </w:rPr>
        <w:t xml:space="preserve"> </w:t>
      </w:r>
      <w:r w:rsidRPr="004F40F4">
        <w:rPr>
          <w:rFonts w:asciiTheme="minorHAnsi" w:hAnsiTheme="minorHAnsi" w:cstheme="minorHAnsi"/>
        </w:rPr>
        <w:t>of</w:t>
      </w:r>
      <w:r w:rsidRPr="004F40F4">
        <w:rPr>
          <w:rFonts w:asciiTheme="minorHAnsi" w:hAnsiTheme="minorHAnsi" w:cstheme="minorHAnsi"/>
          <w:spacing w:val="-10"/>
        </w:rPr>
        <w:t xml:space="preserve"> </w:t>
      </w:r>
      <w:r w:rsidRPr="004F40F4">
        <w:rPr>
          <w:rFonts w:asciiTheme="minorHAnsi" w:hAnsiTheme="minorHAnsi" w:cstheme="minorHAnsi"/>
        </w:rPr>
        <w:t>regular</w:t>
      </w:r>
      <w:r w:rsidRPr="004F40F4">
        <w:rPr>
          <w:rFonts w:asciiTheme="minorHAnsi" w:hAnsiTheme="minorHAnsi" w:cstheme="minorHAnsi"/>
          <w:spacing w:val="-10"/>
        </w:rPr>
        <w:t xml:space="preserve"> </w:t>
      </w:r>
      <w:r w:rsidRPr="004F40F4">
        <w:rPr>
          <w:rFonts w:asciiTheme="minorHAnsi" w:hAnsiTheme="minorHAnsi" w:cstheme="minorHAnsi"/>
        </w:rPr>
        <w:t>dialogues</w:t>
      </w:r>
      <w:r w:rsidRPr="004F40F4">
        <w:rPr>
          <w:rFonts w:asciiTheme="minorHAnsi" w:hAnsiTheme="minorHAnsi" w:cstheme="minorHAnsi"/>
          <w:spacing w:val="-11"/>
        </w:rPr>
        <w:t xml:space="preserve"> </w:t>
      </w:r>
      <w:r w:rsidRPr="004F40F4">
        <w:rPr>
          <w:rFonts w:asciiTheme="minorHAnsi" w:hAnsiTheme="minorHAnsi" w:cstheme="minorHAnsi"/>
        </w:rPr>
        <w:t>and</w:t>
      </w:r>
      <w:r w:rsidRPr="004F40F4">
        <w:rPr>
          <w:rFonts w:asciiTheme="minorHAnsi" w:hAnsiTheme="minorHAnsi" w:cstheme="minorHAnsi"/>
          <w:spacing w:val="-11"/>
        </w:rPr>
        <w:t xml:space="preserve"> </w:t>
      </w:r>
      <w:r w:rsidRPr="004F40F4">
        <w:rPr>
          <w:rFonts w:asciiTheme="minorHAnsi" w:hAnsiTheme="minorHAnsi" w:cstheme="minorHAnsi"/>
        </w:rPr>
        <w:t>consultations</w:t>
      </w:r>
      <w:r w:rsidRPr="004F40F4">
        <w:rPr>
          <w:rFonts w:asciiTheme="minorHAnsi" w:hAnsiTheme="minorHAnsi" w:cstheme="minorHAnsi"/>
          <w:spacing w:val="-10"/>
        </w:rPr>
        <w:t xml:space="preserve"> </w:t>
      </w:r>
      <w:r w:rsidRPr="004F40F4">
        <w:rPr>
          <w:rFonts w:asciiTheme="minorHAnsi" w:hAnsiTheme="minorHAnsi" w:cstheme="minorHAnsi"/>
        </w:rPr>
        <w:t>with young women and men, incorporating their opinions into the implementation of ITU-D activities</w:t>
      </w:r>
      <w:r w:rsidR="00EB4E69" w:rsidRPr="004F40F4">
        <w:rPr>
          <w:rFonts w:asciiTheme="minorHAnsi" w:hAnsiTheme="minorHAnsi" w:cstheme="minorHAnsi"/>
        </w:rPr>
        <w:t>;</w:t>
      </w:r>
    </w:p>
    <w:p w14:paraId="2E36837E" w14:textId="6AA242F7" w:rsidR="00827F71" w:rsidRPr="004F40F4" w:rsidRDefault="00827F71" w:rsidP="0053738D">
      <w:pPr>
        <w:pStyle w:val="ListParagraph"/>
        <w:widowControl w:val="0"/>
        <w:numPr>
          <w:ilvl w:val="0"/>
          <w:numId w:val="21"/>
        </w:numPr>
        <w:tabs>
          <w:tab w:val="left" w:pos="1135"/>
        </w:tabs>
        <w:autoSpaceDE w:val="0"/>
        <w:autoSpaceDN w:val="0"/>
        <w:spacing w:after="240"/>
        <w:ind w:right="139" w:firstLine="0"/>
        <w:contextualSpacing w:val="0"/>
        <w:jc w:val="both"/>
        <w:rPr>
          <w:rFonts w:asciiTheme="minorHAnsi" w:hAnsiTheme="minorHAnsi" w:cstheme="minorHAnsi"/>
        </w:rPr>
      </w:pPr>
      <w:r w:rsidRPr="004F40F4">
        <w:rPr>
          <w:rFonts w:asciiTheme="minorHAnsi" w:hAnsiTheme="minorHAnsi" w:cstheme="minorHAnsi"/>
        </w:rPr>
        <w:t>that</w:t>
      </w:r>
      <w:r w:rsidRPr="004F40F4">
        <w:rPr>
          <w:rFonts w:asciiTheme="minorHAnsi" w:hAnsiTheme="minorHAnsi" w:cstheme="minorHAnsi"/>
          <w:spacing w:val="-14"/>
        </w:rPr>
        <w:t xml:space="preserve"> </w:t>
      </w:r>
      <w:r w:rsidRPr="004F40F4">
        <w:rPr>
          <w:rFonts w:asciiTheme="minorHAnsi" w:hAnsiTheme="minorHAnsi" w:cstheme="minorHAnsi"/>
        </w:rPr>
        <w:t>ITU-D</w:t>
      </w:r>
      <w:r w:rsidRPr="004F40F4">
        <w:rPr>
          <w:rFonts w:asciiTheme="minorHAnsi" w:hAnsiTheme="minorHAnsi" w:cstheme="minorHAnsi"/>
          <w:spacing w:val="-14"/>
        </w:rPr>
        <w:t xml:space="preserve"> </w:t>
      </w:r>
      <w:r w:rsidRPr="004F40F4">
        <w:rPr>
          <w:rFonts w:asciiTheme="minorHAnsi" w:hAnsiTheme="minorHAnsi" w:cstheme="minorHAnsi"/>
        </w:rPr>
        <w:t>continues</w:t>
      </w:r>
      <w:r w:rsidRPr="004F40F4">
        <w:rPr>
          <w:rFonts w:asciiTheme="minorHAnsi" w:hAnsiTheme="minorHAnsi" w:cstheme="minorHAnsi"/>
          <w:spacing w:val="-13"/>
        </w:rPr>
        <w:t xml:space="preserve"> </w:t>
      </w:r>
      <w:r w:rsidRPr="004F40F4">
        <w:rPr>
          <w:rFonts w:asciiTheme="minorHAnsi" w:hAnsiTheme="minorHAnsi" w:cstheme="minorHAnsi"/>
        </w:rPr>
        <w:t>to</w:t>
      </w:r>
      <w:r w:rsidRPr="004F40F4">
        <w:rPr>
          <w:rFonts w:asciiTheme="minorHAnsi" w:hAnsiTheme="minorHAnsi" w:cstheme="minorHAnsi"/>
          <w:spacing w:val="-14"/>
        </w:rPr>
        <w:t xml:space="preserve"> </w:t>
      </w:r>
      <w:r w:rsidRPr="004F40F4">
        <w:rPr>
          <w:rFonts w:asciiTheme="minorHAnsi" w:hAnsiTheme="minorHAnsi" w:cstheme="minorHAnsi"/>
        </w:rPr>
        <w:t>mainstream</w:t>
      </w:r>
      <w:r w:rsidRPr="004F40F4">
        <w:rPr>
          <w:rFonts w:asciiTheme="minorHAnsi" w:hAnsiTheme="minorHAnsi" w:cstheme="minorHAnsi"/>
          <w:spacing w:val="-13"/>
        </w:rPr>
        <w:t xml:space="preserve"> </w:t>
      </w:r>
      <w:r w:rsidRPr="004F40F4">
        <w:rPr>
          <w:rFonts w:asciiTheme="minorHAnsi" w:hAnsiTheme="minorHAnsi" w:cstheme="minorHAnsi"/>
        </w:rPr>
        <w:t>engagement</w:t>
      </w:r>
      <w:r w:rsidRPr="004F40F4">
        <w:rPr>
          <w:rFonts w:asciiTheme="minorHAnsi" w:hAnsiTheme="minorHAnsi" w:cstheme="minorHAnsi"/>
          <w:spacing w:val="-14"/>
        </w:rPr>
        <w:t xml:space="preserve"> </w:t>
      </w:r>
      <w:r w:rsidRPr="004F40F4">
        <w:rPr>
          <w:rFonts w:asciiTheme="minorHAnsi" w:hAnsiTheme="minorHAnsi" w:cstheme="minorHAnsi"/>
        </w:rPr>
        <w:t>and</w:t>
      </w:r>
      <w:r w:rsidRPr="004F40F4">
        <w:rPr>
          <w:rFonts w:asciiTheme="minorHAnsi" w:hAnsiTheme="minorHAnsi" w:cstheme="minorHAnsi"/>
          <w:spacing w:val="-13"/>
        </w:rPr>
        <w:t xml:space="preserve"> </w:t>
      </w:r>
      <w:r w:rsidRPr="004F40F4">
        <w:rPr>
          <w:rFonts w:asciiTheme="minorHAnsi" w:hAnsiTheme="minorHAnsi" w:cstheme="minorHAnsi"/>
        </w:rPr>
        <w:t>participation</w:t>
      </w:r>
      <w:r w:rsidRPr="004F40F4">
        <w:rPr>
          <w:rFonts w:asciiTheme="minorHAnsi" w:hAnsiTheme="minorHAnsi" w:cstheme="minorHAnsi"/>
          <w:spacing w:val="-14"/>
        </w:rPr>
        <w:t xml:space="preserve"> </w:t>
      </w:r>
      <w:r w:rsidRPr="004F40F4">
        <w:rPr>
          <w:rFonts w:asciiTheme="minorHAnsi" w:hAnsiTheme="minorHAnsi" w:cstheme="minorHAnsi"/>
        </w:rPr>
        <w:t>of</w:t>
      </w:r>
      <w:r w:rsidRPr="004F40F4">
        <w:rPr>
          <w:rFonts w:asciiTheme="minorHAnsi" w:hAnsiTheme="minorHAnsi" w:cstheme="minorHAnsi"/>
          <w:spacing w:val="-14"/>
        </w:rPr>
        <w:t xml:space="preserve"> </w:t>
      </w:r>
      <w:r w:rsidRPr="004F40F4">
        <w:rPr>
          <w:rFonts w:asciiTheme="minorHAnsi" w:hAnsiTheme="minorHAnsi" w:cstheme="minorHAnsi"/>
        </w:rPr>
        <w:t>young</w:t>
      </w:r>
      <w:r w:rsidRPr="004F40F4">
        <w:rPr>
          <w:rFonts w:asciiTheme="minorHAnsi" w:hAnsiTheme="minorHAnsi" w:cstheme="minorHAnsi"/>
          <w:spacing w:val="-13"/>
        </w:rPr>
        <w:t xml:space="preserve"> </w:t>
      </w:r>
      <w:r w:rsidRPr="004F40F4">
        <w:rPr>
          <w:rFonts w:asciiTheme="minorHAnsi" w:hAnsiTheme="minorHAnsi" w:cstheme="minorHAnsi"/>
        </w:rPr>
        <w:lastRenderedPageBreak/>
        <w:t>women</w:t>
      </w:r>
      <w:r w:rsidRPr="004F40F4">
        <w:rPr>
          <w:rFonts w:asciiTheme="minorHAnsi" w:hAnsiTheme="minorHAnsi" w:cstheme="minorHAnsi"/>
          <w:spacing w:val="-14"/>
        </w:rPr>
        <w:t xml:space="preserve"> </w:t>
      </w:r>
      <w:r w:rsidRPr="004F40F4">
        <w:rPr>
          <w:rFonts w:asciiTheme="minorHAnsi" w:hAnsiTheme="minorHAnsi" w:cstheme="minorHAnsi"/>
        </w:rPr>
        <w:t>and men</w:t>
      </w:r>
      <w:r w:rsidRPr="004F40F4">
        <w:rPr>
          <w:rFonts w:asciiTheme="minorHAnsi" w:hAnsiTheme="minorHAnsi" w:cstheme="minorHAnsi"/>
          <w:spacing w:val="-7"/>
        </w:rPr>
        <w:t xml:space="preserve"> </w:t>
      </w:r>
      <w:r w:rsidRPr="004F40F4">
        <w:rPr>
          <w:rFonts w:asciiTheme="minorHAnsi" w:hAnsiTheme="minorHAnsi" w:cstheme="minorHAnsi"/>
        </w:rPr>
        <w:t>in</w:t>
      </w:r>
      <w:r w:rsidRPr="004F40F4">
        <w:rPr>
          <w:rFonts w:asciiTheme="minorHAnsi" w:hAnsiTheme="minorHAnsi" w:cstheme="minorHAnsi"/>
          <w:spacing w:val="-8"/>
        </w:rPr>
        <w:t xml:space="preserve"> </w:t>
      </w:r>
      <w:r w:rsidRPr="004F40F4">
        <w:rPr>
          <w:rFonts w:asciiTheme="minorHAnsi" w:hAnsiTheme="minorHAnsi" w:cstheme="minorHAnsi"/>
        </w:rPr>
        <w:t>the</w:t>
      </w:r>
      <w:r w:rsidRPr="004F40F4">
        <w:rPr>
          <w:rFonts w:asciiTheme="minorHAnsi" w:hAnsiTheme="minorHAnsi" w:cstheme="minorHAnsi"/>
          <w:spacing w:val="-8"/>
        </w:rPr>
        <w:t xml:space="preserve"> </w:t>
      </w:r>
      <w:r w:rsidRPr="004F40F4">
        <w:rPr>
          <w:rFonts w:asciiTheme="minorHAnsi" w:hAnsiTheme="minorHAnsi" w:cstheme="minorHAnsi"/>
        </w:rPr>
        <w:t>work</w:t>
      </w:r>
      <w:r w:rsidRPr="004F40F4">
        <w:rPr>
          <w:rFonts w:asciiTheme="minorHAnsi" w:hAnsiTheme="minorHAnsi" w:cstheme="minorHAnsi"/>
          <w:spacing w:val="-7"/>
        </w:rPr>
        <w:t xml:space="preserve"> </w:t>
      </w:r>
      <w:r w:rsidRPr="004F40F4">
        <w:rPr>
          <w:rFonts w:asciiTheme="minorHAnsi" w:hAnsiTheme="minorHAnsi" w:cstheme="minorHAnsi"/>
        </w:rPr>
        <w:t>of</w:t>
      </w:r>
      <w:r w:rsidRPr="004F40F4">
        <w:rPr>
          <w:rFonts w:asciiTheme="minorHAnsi" w:hAnsiTheme="minorHAnsi" w:cstheme="minorHAnsi"/>
          <w:spacing w:val="-7"/>
        </w:rPr>
        <w:t xml:space="preserve"> </w:t>
      </w:r>
      <w:r w:rsidRPr="004F40F4">
        <w:rPr>
          <w:rFonts w:asciiTheme="minorHAnsi" w:hAnsiTheme="minorHAnsi" w:cstheme="minorHAnsi"/>
        </w:rPr>
        <w:t>ITU</w:t>
      </w:r>
      <w:r w:rsidRPr="004F40F4">
        <w:rPr>
          <w:rFonts w:asciiTheme="minorHAnsi" w:hAnsiTheme="minorHAnsi" w:cstheme="minorHAnsi"/>
          <w:spacing w:val="-9"/>
        </w:rPr>
        <w:t xml:space="preserve"> </w:t>
      </w:r>
      <w:r w:rsidRPr="004F40F4">
        <w:rPr>
          <w:rFonts w:asciiTheme="minorHAnsi" w:hAnsiTheme="minorHAnsi" w:cstheme="minorHAnsi"/>
        </w:rPr>
        <w:t>to</w:t>
      </w:r>
      <w:r w:rsidRPr="004F40F4">
        <w:rPr>
          <w:rFonts w:asciiTheme="minorHAnsi" w:hAnsiTheme="minorHAnsi" w:cstheme="minorHAnsi"/>
          <w:spacing w:val="-7"/>
        </w:rPr>
        <w:t xml:space="preserve"> </w:t>
      </w:r>
      <w:r w:rsidRPr="004F40F4">
        <w:rPr>
          <w:rFonts w:asciiTheme="minorHAnsi" w:hAnsiTheme="minorHAnsi" w:cstheme="minorHAnsi"/>
        </w:rPr>
        <w:t>support</w:t>
      </w:r>
      <w:r w:rsidRPr="004F40F4">
        <w:rPr>
          <w:rFonts w:asciiTheme="minorHAnsi" w:hAnsiTheme="minorHAnsi" w:cstheme="minorHAnsi"/>
          <w:spacing w:val="-7"/>
        </w:rPr>
        <w:t xml:space="preserve"> </w:t>
      </w:r>
      <w:r w:rsidRPr="004F40F4">
        <w:rPr>
          <w:rFonts w:asciiTheme="minorHAnsi" w:hAnsiTheme="minorHAnsi" w:cstheme="minorHAnsi"/>
        </w:rPr>
        <w:t>the</w:t>
      </w:r>
      <w:r w:rsidRPr="004F40F4">
        <w:rPr>
          <w:rFonts w:asciiTheme="minorHAnsi" w:hAnsiTheme="minorHAnsi" w:cstheme="minorHAnsi"/>
          <w:spacing w:val="-7"/>
        </w:rPr>
        <w:t xml:space="preserve"> </w:t>
      </w:r>
      <w:r w:rsidRPr="004F40F4">
        <w:rPr>
          <w:rFonts w:asciiTheme="minorHAnsi" w:hAnsiTheme="minorHAnsi" w:cstheme="minorHAnsi"/>
        </w:rPr>
        <w:t>achievement</w:t>
      </w:r>
      <w:r w:rsidRPr="004F40F4">
        <w:rPr>
          <w:rFonts w:asciiTheme="minorHAnsi" w:hAnsiTheme="minorHAnsi" w:cstheme="minorHAnsi"/>
          <w:spacing w:val="-7"/>
        </w:rPr>
        <w:t xml:space="preserve"> </w:t>
      </w:r>
      <w:r w:rsidRPr="004F40F4">
        <w:rPr>
          <w:rFonts w:asciiTheme="minorHAnsi" w:hAnsiTheme="minorHAnsi" w:cstheme="minorHAnsi"/>
        </w:rPr>
        <w:t>of</w:t>
      </w:r>
      <w:r w:rsidRPr="004F40F4">
        <w:rPr>
          <w:rFonts w:asciiTheme="minorHAnsi" w:hAnsiTheme="minorHAnsi" w:cstheme="minorHAnsi"/>
          <w:spacing w:val="-7"/>
        </w:rPr>
        <w:t xml:space="preserve"> </w:t>
      </w:r>
      <w:r w:rsidRPr="004F40F4">
        <w:rPr>
          <w:rFonts w:asciiTheme="minorHAnsi" w:hAnsiTheme="minorHAnsi" w:cstheme="minorHAnsi"/>
        </w:rPr>
        <w:t>the</w:t>
      </w:r>
      <w:r w:rsidRPr="004F40F4">
        <w:rPr>
          <w:rFonts w:asciiTheme="minorHAnsi" w:hAnsiTheme="minorHAnsi" w:cstheme="minorHAnsi"/>
          <w:spacing w:val="-8"/>
        </w:rPr>
        <w:t xml:space="preserve"> </w:t>
      </w:r>
      <w:r w:rsidRPr="004F40F4">
        <w:rPr>
          <w:rFonts w:asciiTheme="minorHAnsi" w:hAnsiTheme="minorHAnsi" w:cstheme="minorHAnsi"/>
        </w:rPr>
        <w:t>overall</w:t>
      </w:r>
      <w:r w:rsidRPr="004F40F4">
        <w:rPr>
          <w:rFonts w:asciiTheme="minorHAnsi" w:hAnsiTheme="minorHAnsi" w:cstheme="minorHAnsi"/>
          <w:spacing w:val="-7"/>
        </w:rPr>
        <w:t xml:space="preserve"> </w:t>
      </w:r>
      <w:r w:rsidRPr="004F40F4">
        <w:rPr>
          <w:rFonts w:asciiTheme="minorHAnsi" w:hAnsiTheme="minorHAnsi" w:cstheme="minorHAnsi"/>
        </w:rPr>
        <w:t>goals</w:t>
      </w:r>
      <w:r w:rsidRPr="004F40F4">
        <w:rPr>
          <w:rFonts w:asciiTheme="minorHAnsi" w:hAnsiTheme="minorHAnsi" w:cstheme="minorHAnsi"/>
          <w:spacing w:val="-9"/>
        </w:rPr>
        <w:t xml:space="preserve"> </w:t>
      </w:r>
      <w:r w:rsidRPr="004F40F4">
        <w:rPr>
          <w:rFonts w:asciiTheme="minorHAnsi" w:hAnsiTheme="minorHAnsi" w:cstheme="minorHAnsi"/>
        </w:rPr>
        <w:t>of</w:t>
      </w:r>
      <w:r w:rsidRPr="004F40F4">
        <w:rPr>
          <w:rFonts w:asciiTheme="minorHAnsi" w:hAnsiTheme="minorHAnsi" w:cstheme="minorHAnsi"/>
          <w:spacing w:val="-7"/>
        </w:rPr>
        <w:t xml:space="preserve"> </w:t>
      </w:r>
      <w:r w:rsidRPr="004F40F4">
        <w:rPr>
          <w:rFonts w:asciiTheme="minorHAnsi" w:hAnsiTheme="minorHAnsi" w:cstheme="minorHAnsi"/>
        </w:rPr>
        <w:t>the</w:t>
      </w:r>
      <w:r w:rsidRPr="004F40F4">
        <w:rPr>
          <w:rFonts w:asciiTheme="minorHAnsi" w:hAnsiTheme="minorHAnsi" w:cstheme="minorHAnsi"/>
          <w:spacing w:val="-7"/>
        </w:rPr>
        <w:t xml:space="preserve"> </w:t>
      </w:r>
      <w:r w:rsidRPr="004F40F4">
        <w:rPr>
          <w:rFonts w:asciiTheme="minorHAnsi" w:hAnsiTheme="minorHAnsi" w:cstheme="minorHAnsi"/>
        </w:rPr>
        <w:t>Union;</w:t>
      </w:r>
      <w:r w:rsidRPr="004F40F4">
        <w:rPr>
          <w:rFonts w:asciiTheme="minorHAnsi" w:hAnsiTheme="minorHAnsi" w:cstheme="minorHAnsi"/>
          <w:spacing w:val="-7"/>
        </w:rPr>
        <w:t xml:space="preserve"> </w:t>
      </w:r>
      <w:r w:rsidRPr="004F40F4">
        <w:rPr>
          <w:rFonts w:asciiTheme="minorHAnsi" w:hAnsiTheme="minorHAnsi" w:cstheme="minorHAnsi"/>
        </w:rPr>
        <w:t>encourage</w:t>
      </w:r>
      <w:r w:rsidRPr="004F40F4">
        <w:rPr>
          <w:rFonts w:asciiTheme="minorHAnsi" w:hAnsiTheme="minorHAnsi" w:cstheme="minorHAnsi"/>
          <w:spacing w:val="-7"/>
        </w:rPr>
        <w:t xml:space="preserve"> </w:t>
      </w:r>
      <w:r w:rsidRPr="004F40F4">
        <w:rPr>
          <w:rFonts w:asciiTheme="minorHAnsi" w:hAnsiTheme="minorHAnsi" w:cstheme="minorHAnsi"/>
        </w:rPr>
        <w:t>the participation</w:t>
      </w:r>
      <w:r w:rsidRPr="004F40F4">
        <w:rPr>
          <w:rFonts w:asciiTheme="minorHAnsi" w:hAnsiTheme="minorHAnsi" w:cstheme="minorHAnsi"/>
          <w:spacing w:val="-8"/>
        </w:rPr>
        <w:t xml:space="preserve"> </w:t>
      </w:r>
      <w:r w:rsidRPr="004F40F4">
        <w:rPr>
          <w:rFonts w:asciiTheme="minorHAnsi" w:hAnsiTheme="minorHAnsi" w:cstheme="minorHAnsi"/>
        </w:rPr>
        <w:t>of</w:t>
      </w:r>
      <w:r w:rsidRPr="004F40F4">
        <w:rPr>
          <w:rFonts w:asciiTheme="minorHAnsi" w:hAnsiTheme="minorHAnsi" w:cstheme="minorHAnsi"/>
          <w:spacing w:val="-7"/>
        </w:rPr>
        <w:t xml:space="preserve"> </w:t>
      </w:r>
      <w:r w:rsidRPr="004F40F4">
        <w:rPr>
          <w:rFonts w:asciiTheme="minorHAnsi" w:hAnsiTheme="minorHAnsi" w:cstheme="minorHAnsi"/>
        </w:rPr>
        <w:t>young</w:t>
      </w:r>
      <w:r w:rsidRPr="004F40F4">
        <w:rPr>
          <w:rFonts w:asciiTheme="minorHAnsi" w:hAnsiTheme="minorHAnsi" w:cstheme="minorHAnsi"/>
          <w:spacing w:val="-8"/>
        </w:rPr>
        <w:t xml:space="preserve"> </w:t>
      </w:r>
      <w:r w:rsidRPr="004F40F4">
        <w:rPr>
          <w:rFonts w:asciiTheme="minorHAnsi" w:hAnsiTheme="minorHAnsi" w:cstheme="minorHAnsi"/>
        </w:rPr>
        <w:t>women</w:t>
      </w:r>
      <w:r w:rsidRPr="004F40F4">
        <w:rPr>
          <w:rFonts w:asciiTheme="minorHAnsi" w:hAnsiTheme="minorHAnsi" w:cstheme="minorHAnsi"/>
          <w:spacing w:val="-7"/>
        </w:rPr>
        <w:t xml:space="preserve"> </w:t>
      </w:r>
      <w:r w:rsidRPr="004F40F4">
        <w:rPr>
          <w:rFonts w:asciiTheme="minorHAnsi" w:hAnsiTheme="minorHAnsi" w:cstheme="minorHAnsi"/>
        </w:rPr>
        <w:t>and</w:t>
      </w:r>
      <w:r w:rsidRPr="004F40F4">
        <w:rPr>
          <w:rFonts w:asciiTheme="minorHAnsi" w:hAnsiTheme="minorHAnsi" w:cstheme="minorHAnsi"/>
          <w:spacing w:val="-9"/>
        </w:rPr>
        <w:t xml:space="preserve"> </w:t>
      </w:r>
      <w:r w:rsidRPr="004F40F4">
        <w:rPr>
          <w:rFonts w:asciiTheme="minorHAnsi" w:hAnsiTheme="minorHAnsi" w:cstheme="minorHAnsi"/>
        </w:rPr>
        <w:t>men</w:t>
      </w:r>
      <w:r w:rsidRPr="004F40F4">
        <w:rPr>
          <w:rFonts w:asciiTheme="minorHAnsi" w:hAnsiTheme="minorHAnsi" w:cstheme="minorHAnsi"/>
          <w:spacing w:val="-7"/>
        </w:rPr>
        <w:t xml:space="preserve"> </w:t>
      </w:r>
      <w:r w:rsidRPr="004F40F4">
        <w:rPr>
          <w:rFonts w:asciiTheme="minorHAnsi" w:hAnsiTheme="minorHAnsi" w:cstheme="minorHAnsi"/>
        </w:rPr>
        <w:t>in</w:t>
      </w:r>
      <w:r w:rsidRPr="004F40F4">
        <w:rPr>
          <w:rFonts w:asciiTheme="minorHAnsi" w:hAnsiTheme="minorHAnsi" w:cstheme="minorHAnsi"/>
          <w:spacing w:val="-8"/>
        </w:rPr>
        <w:t xml:space="preserve"> </w:t>
      </w:r>
      <w:r w:rsidRPr="004F40F4">
        <w:rPr>
          <w:rFonts w:asciiTheme="minorHAnsi" w:hAnsiTheme="minorHAnsi" w:cstheme="minorHAnsi"/>
        </w:rPr>
        <w:t>ITU</w:t>
      </w:r>
      <w:r w:rsidRPr="004F40F4">
        <w:rPr>
          <w:rFonts w:asciiTheme="minorHAnsi" w:hAnsiTheme="minorHAnsi" w:cstheme="minorHAnsi"/>
          <w:spacing w:val="-8"/>
        </w:rPr>
        <w:t xml:space="preserve"> </w:t>
      </w:r>
      <w:r w:rsidRPr="004F40F4">
        <w:rPr>
          <w:rFonts w:asciiTheme="minorHAnsi" w:hAnsiTheme="minorHAnsi" w:cstheme="minorHAnsi"/>
        </w:rPr>
        <w:t>programmes,</w:t>
      </w:r>
      <w:r w:rsidRPr="004F40F4">
        <w:rPr>
          <w:rFonts w:asciiTheme="minorHAnsi" w:hAnsiTheme="minorHAnsi" w:cstheme="minorHAnsi"/>
          <w:spacing w:val="-8"/>
        </w:rPr>
        <w:t xml:space="preserve"> </w:t>
      </w:r>
      <w:r w:rsidRPr="004F40F4">
        <w:rPr>
          <w:rFonts w:asciiTheme="minorHAnsi" w:hAnsiTheme="minorHAnsi" w:cstheme="minorHAnsi"/>
        </w:rPr>
        <w:t>events</w:t>
      </w:r>
      <w:r w:rsidRPr="004F40F4">
        <w:rPr>
          <w:rFonts w:asciiTheme="minorHAnsi" w:hAnsiTheme="minorHAnsi" w:cstheme="minorHAnsi"/>
          <w:spacing w:val="-7"/>
        </w:rPr>
        <w:t xml:space="preserve"> </w:t>
      </w:r>
      <w:r w:rsidRPr="004F40F4">
        <w:rPr>
          <w:rFonts w:asciiTheme="minorHAnsi" w:hAnsiTheme="minorHAnsi" w:cstheme="minorHAnsi"/>
        </w:rPr>
        <w:t>and</w:t>
      </w:r>
      <w:r w:rsidRPr="004F40F4">
        <w:rPr>
          <w:rFonts w:asciiTheme="minorHAnsi" w:hAnsiTheme="minorHAnsi" w:cstheme="minorHAnsi"/>
          <w:spacing w:val="-7"/>
        </w:rPr>
        <w:t xml:space="preserve"> </w:t>
      </w:r>
      <w:r w:rsidRPr="004F40F4">
        <w:rPr>
          <w:rFonts w:asciiTheme="minorHAnsi" w:hAnsiTheme="minorHAnsi" w:cstheme="minorHAnsi"/>
        </w:rPr>
        <w:t>activities;</w:t>
      </w:r>
      <w:r w:rsidRPr="004F40F4">
        <w:rPr>
          <w:rFonts w:asciiTheme="minorHAnsi" w:hAnsiTheme="minorHAnsi" w:cstheme="minorHAnsi"/>
          <w:spacing w:val="-7"/>
        </w:rPr>
        <w:t xml:space="preserve"> </w:t>
      </w:r>
      <w:r w:rsidRPr="004F40F4">
        <w:rPr>
          <w:rFonts w:asciiTheme="minorHAnsi" w:hAnsiTheme="minorHAnsi" w:cstheme="minorHAnsi"/>
        </w:rPr>
        <w:t>and</w:t>
      </w:r>
      <w:r w:rsidRPr="004F40F4">
        <w:rPr>
          <w:rFonts w:asciiTheme="minorHAnsi" w:hAnsiTheme="minorHAnsi" w:cstheme="minorHAnsi"/>
          <w:spacing w:val="-8"/>
        </w:rPr>
        <w:t xml:space="preserve"> </w:t>
      </w:r>
      <w:r w:rsidRPr="004F40F4">
        <w:rPr>
          <w:rFonts w:asciiTheme="minorHAnsi" w:hAnsiTheme="minorHAnsi" w:cstheme="minorHAnsi"/>
        </w:rPr>
        <w:t>contribute</w:t>
      </w:r>
      <w:r w:rsidRPr="004F40F4">
        <w:rPr>
          <w:rFonts w:asciiTheme="minorHAnsi" w:hAnsiTheme="minorHAnsi" w:cstheme="minorHAnsi"/>
          <w:spacing w:val="-8"/>
        </w:rPr>
        <w:t xml:space="preserve"> </w:t>
      </w:r>
      <w:r w:rsidRPr="004F40F4">
        <w:rPr>
          <w:rFonts w:asciiTheme="minorHAnsi" w:hAnsiTheme="minorHAnsi" w:cstheme="minorHAnsi"/>
        </w:rPr>
        <w:t>to promoting ICT policies related to young women and men within ITU Member States;</w:t>
      </w:r>
    </w:p>
    <w:p w14:paraId="7C5F529C" w14:textId="26255502" w:rsidR="00827F71" w:rsidRPr="004F40F4" w:rsidRDefault="00827F71" w:rsidP="0053738D">
      <w:pPr>
        <w:pStyle w:val="ListParagraph"/>
        <w:widowControl w:val="0"/>
        <w:numPr>
          <w:ilvl w:val="0"/>
          <w:numId w:val="21"/>
        </w:numPr>
        <w:tabs>
          <w:tab w:val="left" w:pos="1135"/>
        </w:tabs>
        <w:autoSpaceDE w:val="0"/>
        <w:autoSpaceDN w:val="0"/>
        <w:spacing w:before="1" w:after="240"/>
        <w:ind w:right="138" w:firstLine="0"/>
        <w:contextualSpacing w:val="0"/>
        <w:jc w:val="both"/>
        <w:rPr>
          <w:rFonts w:asciiTheme="minorHAnsi" w:hAnsiTheme="minorHAnsi" w:cstheme="minorHAnsi"/>
        </w:rPr>
      </w:pPr>
      <w:r w:rsidRPr="004F40F4">
        <w:rPr>
          <w:rFonts w:asciiTheme="minorHAnsi" w:hAnsiTheme="minorHAnsi" w:cstheme="minorHAnsi"/>
        </w:rPr>
        <w:t>to encourage innovation and engagement of young women and men to foster sustainable</w:t>
      </w:r>
      <w:r w:rsidRPr="004F40F4">
        <w:rPr>
          <w:rFonts w:asciiTheme="minorHAnsi" w:hAnsiTheme="minorHAnsi" w:cstheme="minorHAnsi"/>
          <w:spacing w:val="-7"/>
        </w:rPr>
        <w:t xml:space="preserve"> </w:t>
      </w:r>
      <w:r w:rsidRPr="004F40F4">
        <w:rPr>
          <w:rFonts w:asciiTheme="minorHAnsi" w:hAnsiTheme="minorHAnsi" w:cstheme="minorHAnsi"/>
        </w:rPr>
        <w:t>development</w:t>
      </w:r>
      <w:r w:rsidRPr="004F40F4">
        <w:rPr>
          <w:rFonts w:asciiTheme="minorHAnsi" w:hAnsiTheme="minorHAnsi" w:cstheme="minorHAnsi"/>
          <w:spacing w:val="-8"/>
        </w:rPr>
        <w:t xml:space="preserve"> </w:t>
      </w:r>
      <w:r w:rsidRPr="004F40F4">
        <w:rPr>
          <w:rFonts w:asciiTheme="minorHAnsi" w:hAnsiTheme="minorHAnsi" w:cstheme="minorHAnsi"/>
        </w:rPr>
        <w:t>and</w:t>
      </w:r>
      <w:r w:rsidRPr="004F40F4">
        <w:rPr>
          <w:rFonts w:asciiTheme="minorHAnsi" w:hAnsiTheme="minorHAnsi" w:cstheme="minorHAnsi"/>
          <w:spacing w:val="-7"/>
        </w:rPr>
        <w:t xml:space="preserve"> </w:t>
      </w:r>
      <w:r w:rsidRPr="004F40F4">
        <w:rPr>
          <w:rFonts w:asciiTheme="minorHAnsi" w:hAnsiTheme="minorHAnsi" w:cstheme="minorHAnsi"/>
        </w:rPr>
        <w:t>address</w:t>
      </w:r>
      <w:r w:rsidRPr="004F40F4">
        <w:rPr>
          <w:rFonts w:asciiTheme="minorHAnsi" w:hAnsiTheme="minorHAnsi" w:cstheme="minorHAnsi"/>
          <w:spacing w:val="-8"/>
        </w:rPr>
        <w:t xml:space="preserve"> </w:t>
      </w:r>
      <w:r w:rsidRPr="004F40F4">
        <w:rPr>
          <w:rFonts w:asciiTheme="minorHAnsi" w:hAnsiTheme="minorHAnsi" w:cstheme="minorHAnsi"/>
        </w:rPr>
        <w:t>current</w:t>
      </w:r>
      <w:r w:rsidRPr="004F40F4">
        <w:rPr>
          <w:rFonts w:asciiTheme="minorHAnsi" w:hAnsiTheme="minorHAnsi" w:cstheme="minorHAnsi"/>
          <w:spacing w:val="-8"/>
        </w:rPr>
        <w:t xml:space="preserve"> </w:t>
      </w:r>
      <w:r w:rsidRPr="004F40F4">
        <w:rPr>
          <w:rFonts w:asciiTheme="minorHAnsi" w:hAnsiTheme="minorHAnsi" w:cstheme="minorHAnsi"/>
        </w:rPr>
        <w:t>and</w:t>
      </w:r>
      <w:r w:rsidRPr="004F40F4">
        <w:rPr>
          <w:rFonts w:asciiTheme="minorHAnsi" w:hAnsiTheme="minorHAnsi" w:cstheme="minorHAnsi"/>
          <w:spacing w:val="-7"/>
        </w:rPr>
        <w:t xml:space="preserve"> </w:t>
      </w:r>
      <w:r w:rsidRPr="004F40F4">
        <w:rPr>
          <w:rFonts w:asciiTheme="minorHAnsi" w:hAnsiTheme="minorHAnsi" w:cstheme="minorHAnsi"/>
        </w:rPr>
        <w:t>future</w:t>
      </w:r>
      <w:r w:rsidRPr="004F40F4">
        <w:rPr>
          <w:rFonts w:asciiTheme="minorHAnsi" w:hAnsiTheme="minorHAnsi" w:cstheme="minorHAnsi"/>
          <w:spacing w:val="-7"/>
        </w:rPr>
        <w:t xml:space="preserve"> </w:t>
      </w:r>
      <w:r w:rsidRPr="004F40F4">
        <w:rPr>
          <w:rFonts w:asciiTheme="minorHAnsi" w:hAnsiTheme="minorHAnsi" w:cstheme="minorHAnsi"/>
        </w:rPr>
        <w:t>challenges</w:t>
      </w:r>
      <w:r w:rsidRPr="004F40F4">
        <w:rPr>
          <w:rFonts w:asciiTheme="minorHAnsi" w:hAnsiTheme="minorHAnsi" w:cstheme="minorHAnsi"/>
          <w:spacing w:val="-8"/>
        </w:rPr>
        <w:t xml:space="preserve"> </w:t>
      </w:r>
      <w:r w:rsidRPr="004F40F4">
        <w:rPr>
          <w:rFonts w:asciiTheme="minorHAnsi" w:hAnsiTheme="minorHAnsi" w:cstheme="minorHAnsi"/>
        </w:rPr>
        <w:t>such</w:t>
      </w:r>
      <w:r w:rsidRPr="004F40F4">
        <w:rPr>
          <w:rFonts w:asciiTheme="minorHAnsi" w:hAnsiTheme="minorHAnsi" w:cstheme="minorHAnsi"/>
          <w:spacing w:val="-7"/>
        </w:rPr>
        <w:t xml:space="preserve"> </w:t>
      </w:r>
      <w:r w:rsidRPr="004F40F4">
        <w:rPr>
          <w:rFonts w:asciiTheme="minorHAnsi" w:hAnsiTheme="minorHAnsi" w:cstheme="minorHAnsi"/>
        </w:rPr>
        <w:t>as</w:t>
      </w:r>
      <w:r w:rsidRPr="004F40F4">
        <w:rPr>
          <w:rFonts w:asciiTheme="minorHAnsi" w:hAnsiTheme="minorHAnsi" w:cstheme="minorHAnsi"/>
          <w:spacing w:val="-8"/>
        </w:rPr>
        <w:t xml:space="preserve"> </w:t>
      </w:r>
      <w:r w:rsidRPr="004F40F4">
        <w:rPr>
          <w:rFonts w:asciiTheme="minorHAnsi" w:hAnsiTheme="minorHAnsi" w:cstheme="minorHAnsi"/>
        </w:rPr>
        <w:t>poverty</w:t>
      </w:r>
      <w:r w:rsidRPr="004F40F4">
        <w:rPr>
          <w:rFonts w:asciiTheme="minorHAnsi" w:hAnsiTheme="minorHAnsi" w:cstheme="minorHAnsi"/>
          <w:spacing w:val="-7"/>
        </w:rPr>
        <w:t xml:space="preserve"> </w:t>
      </w:r>
      <w:r w:rsidRPr="004F40F4">
        <w:rPr>
          <w:rFonts w:asciiTheme="minorHAnsi" w:hAnsiTheme="minorHAnsi" w:cstheme="minorHAnsi"/>
        </w:rPr>
        <w:t>alleviation,</w:t>
      </w:r>
      <w:r w:rsidRPr="004F40F4">
        <w:rPr>
          <w:rFonts w:asciiTheme="minorHAnsi" w:hAnsiTheme="minorHAnsi" w:cstheme="minorHAnsi"/>
          <w:spacing w:val="-7"/>
        </w:rPr>
        <w:t xml:space="preserve"> </w:t>
      </w:r>
      <w:r w:rsidRPr="004F40F4">
        <w:rPr>
          <w:rFonts w:asciiTheme="minorHAnsi" w:hAnsiTheme="minorHAnsi" w:cstheme="minorHAnsi"/>
        </w:rPr>
        <w:t>job creation, gender inequality and cybersecurity,</w:t>
      </w:r>
    </w:p>
    <w:p w14:paraId="10CD534C" w14:textId="77777777" w:rsidR="00827F71" w:rsidRPr="004F40F4" w:rsidRDefault="00827F71" w:rsidP="0053738D">
      <w:pPr>
        <w:pStyle w:val="Call"/>
        <w:spacing w:after="240"/>
        <w:rPr>
          <w:rFonts w:cstheme="minorHAnsi"/>
          <w:szCs w:val="24"/>
        </w:rPr>
      </w:pPr>
      <w:r w:rsidRPr="004F40F4">
        <w:rPr>
          <w:rFonts w:cstheme="minorHAnsi"/>
          <w:szCs w:val="24"/>
        </w:rPr>
        <w:t>resolves further</w:t>
      </w:r>
    </w:p>
    <w:p w14:paraId="61FEC020" w14:textId="77777777" w:rsidR="006851BC" w:rsidRPr="004F40F4" w:rsidRDefault="006851BC" w:rsidP="0053738D">
      <w:pPr>
        <w:spacing w:after="240"/>
        <w:rPr>
          <w:rFonts w:asciiTheme="minorHAnsi" w:hAnsiTheme="minorHAnsi" w:cstheme="minorHAnsi"/>
        </w:rPr>
      </w:pPr>
      <w:r w:rsidRPr="004F40F4">
        <w:rPr>
          <w:rFonts w:asciiTheme="minorHAnsi" w:hAnsiTheme="minorHAnsi" w:cstheme="minorHAnsi"/>
        </w:rPr>
        <w:t>1</w:t>
      </w:r>
      <w:r w:rsidRPr="004F40F4">
        <w:rPr>
          <w:rFonts w:asciiTheme="minorHAnsi" w:hAnsiTheme="minorHAnsi" w:cstheme="minorHAnsi"/>
        </w:rPr>
        <w:tab/>
        <w:t>to establish partnerships with academia concerned with development programmes for young women and men;</w:t>
      </w:r>
    </w:p>
    <w:p w14:paraId="051D79B3" w14:textId="77777777" w:rsidR="006851BC" w:rsidRPr="004F40F4" w:rsidRDefault="006851BC" w:rsidP="0053738D">
      <w:pPr>
        <w:spacing w:after="240"/>
        <w:rPr>
          <w:rFonts w:asciiTheme="minorHAnsi" w:hAnsiTheme="minorHAnsi" w:cstheme="minorHAnsi"/>
        </w:rPr>
      </w:pPr>
      <w:r w:rsidRPr="004F40F4">
        <w:rPr>
          <w:rFonts w:asciiTheme="minorHAnsi" w:hAnsiTheme="minorHAnsi" w:cstheme="minorHAnsi"/>
        </w:rPr>
        <w:t>2</w:t>
      </w:r>
      <w:r w:rsidRPr="004F40F4">
        <w:rPr>
          <w:rFonts w:asciiTheme="minorHAnsi" w:hAnsiTheme="minorHAnsi" w:cstheme="minorHAnsi"/>
        </w:rPr>
        <w:tab/>
        <w:t>to add a dimension related to young women and men to study Questions, wherever possible, and encourage young women and men to contribute to ITU-D study groups,</w:t>
      </w:r>
    </w:p>
    <w:p w14:paraId="56D274FC" w14:textId="77777777" w:rsidR="006851BC" w:rsidRPr="004F40F4" w:rsidRDefault="006851BC" w:rsidP="0053738D">
      <w:pPr>
        <w:pStyle w:val="Call"/>
        <w:spacing w:after="240"/>
        <w:rPr>
          <w:rFonts w:cstheme="minorHAnsi"/>
          <w:szCs w:val="24"/>
        </w:rPr>
      </w:pPr>
      <w:r w:rsidRPr="004F40F4">
        <w:rPr>
          <w:rFonts w:cstheme="minorHAnsi"/>
          <w:szCs w:val="24"/>
        </w:rPr>
        <w:t>instructs the Director of the Telecommunication Development Bureau</w:t>
      </w:r>
    </w:p>
    <w:p w14:paraId="7ADBC6A5" w14:textId="40DA3710" w:rsidR="00827F71" w:rsidRPr="004F40F4" w:rsidRDefault="00827F71" w:rsidP="0053738D">
      <w:pPr>
        <w:pStyle w:val="ListParagraph"/>
        <w:widowControl w:val="0"/>
        <w:numPr>
          <w:ilvl w:val="0"/>
          <w:numId w:val="22"/>
        </w:numPr>
        <w:tabs>
          <w:tab w:val="left" w:pos="1135"/>
        </w:tabs>
        <w:autoSpaceDE w:val="0"/>
        <w:autoSpaceDN w:val="0"/>
        <w:spacing w:after="240"/>
        <w:ind w:right="140" w:firstLine="0"/>
        <w:contextualSpacing w:val="0"/>
        <w:jc w:val="both"/>
        <w:rPr>
          <w:rFonts w:asciiTheme="minorHAnsi" w:hAnsiTheme="minorHAnsi" w:cstheme="minorHAnsi"/>
        </w:rPr>
      </w:pPr>
      <w:r w:rsidRPr="004F40F4">
        <w:rPr>
          <w:rFonts w:asciiTheme="minorHAnsi" w:hAnsiTheme="minorHAnsi" w:cstheme="minorHAnsi"/>
        </w:rPr>
        <w:t>to seek appropriate means to integrate issues related to young women and men into the</w:t>
      </w:r>
      <w:r w:rsidRPr="004F40F4">
        <w:rPr>
          <w:rFonts w:asciiTheme="minorHAnsi" w:hAnsiTheme="minorHAnsi" w:cstheme="minorHAnsi"/>
          <w:spacing w:val="-9"/>
        </w:rPr>
        <w:t xml:space="preserve"> </w:t>
      </w:r>
      <w:r w:rsidRPr="004F40F4">
        <w:rPr>
          <w:rFonts w:asciiTheme="minorHAnsi" w:hAnsiTheme="minorHAnsi" w:cstheme="minorHAnsi"/>
        </w:rPr>
        <w:t>activities</w:t>
      </w:r>
      <w:r w:rsidRPr="004F40F4">
        <w:rPr>
          <w:rFonts w:asciiTheme="minorHAnsi" w:hAnsiTheme="minorHAnsi" w:cstheme="minorHAnsi"/>
          <w:spacing w:val="-10"/>
        </w:rPr>
        <w:t xml:space="preserve"> </w:t>
      </w:r>
      <w:r w:rsidRPr="004F40F4">
        <w:rPr>
          <w:rFonts w:asciiTheme="minorHAnsi" w:hAnsiTheme="minorHAnsi" w:cstheme="minorHAnsi"/>
        </w:rPr>
        <w:t>of</w:t>
      </w:r>
      <w:r w:rsidRPr="004F40F4">
        <w:rPr>
          <w:rFonts w:asciiTheme="minorHAnsi" w:hAnsiTheme="minorHAnsi" w:cstheme="minorHAnsi"/>
          <w:spacing w:val="-9"/>
        </w:rPr>
        <w:t xml:space="preserve"> </w:t>
      </w:r>
      <w:r w:rsidRPr="004F40F4">
        <w:rPr>
          <w:rFonts w:asciiTheme="minorHAnsi" w:hAnsiTheme="minorHAnsi" w:cstheme="minorHAnsi"/>
        </w:rPr>
        <w:t>BDT</w:t>
      </w:r>
      <w:r w:rsidRPr="004F40F4">
        <w:rPr>
          <w:rFonts w:asciiTheme="minorHAnsi" w:hAnsiTheme="minorHAnsi" w:cstheme="minorHAnsi"/>
          <w:spacing w:val="-9"/>
        </w:rPr>
        <w:t xml:space="preserve"> </w:t>
      </w:r>
      <w:r w:rsidRPr="004F40F4">
        <w:rPr>
          <w:rFonts w:asciiTheme="minorHAnsi" w:hAnsiTheme="minorHAnsi" w:cstheme="minorHAnsi"/>
        </w:rPr>
        <w:t>and</w:t>
      </w:r>
      <w:r w:rsidRPr="004F40F4">
        <w:rPr>
          <w:rFonts w:asciiTheme="minorHAnsi" w:hAnsiTheme="minorHAnsi" w:cstheme="minorHAnsi"/>
          <w:spacing w:val="-10"/>
        </w:rPr>
        <w:t xml:space="preserve"> </w:t>
      </w:r>
      <w:r w:rsidRPr="004F40F4">
        <w:rPr>
          <w:rFonts w:asciiTheme="minorHAnsi" w:hAnsiTheme="minorHAnsi" w:cstheme="minorHAnsi"/>
        </w:rPr>
        <w:t>to</w:t>
      </w:r>
      <w:r w:rsidRPr="004F40F4">
        <w:rPr>
          <w:rFonts w:asciiTheme="minorHAnsi" w:hAnsiTheme="minorHAnsi" w:cstheme="minorHAnsi"/>
          <w:spacing w:val="-10"/>
        </w:rPr>
        <w:t xml:space="preserve"> </w:t>
      </w:r>
      <w:r w:rsidRPr="004F40F4">
        <w:rPr>
          <w:rFonts w:asciiTheme="minorHAnsi" w:hAnsiTheme="minorHAnsi" w:cstheme="minorHAnsi"/>
        </w:rPr>
        <w:t>actively</w:t>
      </w:r>
      <w:r w:rsidRPr="004F40F4">
        <w:rPr>
          <w:rFonts w:asciiTheme="minorHAnsi" w:hAnsiTheme="minorHAnsi" w:cstheme="minorHAnsi"/>
          <w:spacing w:val="-9"/>
        </w:rPr>
        <w:t xml:space="preserve"> </w:t>
      </w:r>
      <w:r w:rsidRPr="004F40F4">
        <w:rPr>
          <w:rFonts w:asciiTheme="minorHAnsi" w:hAnsiTheme="minorHAnsi" w:cstheme="minorHAnsi"/>
        </w:rPr>
        <w:t>pursue</w:t>
      </w:r>
      <w:r w:rsidRPr="004F40F4">
        <w:rPr>
          <w:rFonts w:asciiTheme="minorHAnsi" w:hAnsiTheme="minorHAnsi" w:cstheme="minorHAnsi"/>
          <w:spacing w:val="-9"/>
        </w:rPr>
        <w:t xml:space="preserve"> </w:t>
      </w:r>
      <w:r w:rsidRPr="004F40F4">
        <w:rPr>
          <w:rFonts w:asciiTheme="minorHAnsi" w:hAnsiTheme="minorHAnsi" w:cstheme="minorHAnsi"/>
        </w:rPr>
        <w:t>diversity</w:t>
      </w:r>
      <w:r w:rsidRPr="004F40F4">
        <w:rPr>
          <w:rFonts w:asciiTheme="minorHAnsi" w:hAnsiTheme="minorHAnsi" w:cstheme="minorHAnsi"/>
          <w:spacing w:val="-8"/>
        </w:rPr>
        <w:t xml:space="preserve"> </w:t>
      </w:r>
      <w:r w:rsidRPr="004F40F4">
        <w:rPr>
          <w:rFonts w:asciiTheme="minorHAnsi" w:hAnsiTheme="minorHAnsi" w:cstheme="minorHAnsi"/>
        </w:rPr>
        <w:t>through</w:t>
      </w:r>
      <w:r w:rsidRPr="004F40F4">
        <w:rPr>
          <w:rFonts w:asciiTheme="minorHAnsi" w:hAnsiTheme="minorHAnsi" w:cstheme="minorHAnsi"/>
          <w:spacing w:val="-10"/>
        </w:rPr>
        <w:t xml:space="preserve"> </w:t>
      </w:r>
      <w:r w:rsidRPr="004F40F4">
        <w:rPr>
          <w:rFonts w:asciiTheme="minorHAnsi" w:hAnsiTheme="minorHAnsi" w:cstheme="minorHAnsi"/>
        </w:rPr>
        <w:t>the</w:t>
      </w:r>
      <w:r w:rsidRPr="004F40F4">
        <w:rPr>
          <w:rFonts w:asciiTheme="minorHAnsi" w:hAnsiTheme="minorHAnsi" w:cstheme="minorHAnsi"/>
          <w:spacing w:val="-9"/>
        </w:rPr>
        <w:t xml:space="preserve"> </w:t>
      </w:r>
      <w:r w:rsidRPr="004F40F4">
        <w:rPr>
          <w:rFonts w:asciiTheme="minorHAnsi" w:hAnsiTheme="minorHAnsi" w:cstheme="minorHAnsi"/>
        </w:rPr>
        <w:t>ongoing</w:t>
      </w:r>
      <w:r w:rsidRPr="004F40F4">
        <w:rPr>
          <w:rFonts w:asciiTheme="minorHAnsi" w:hAnsiTheme="minorHAnsi" w:cstheme="minorHAnsi"/>
          <w:spacing w:val="-10"/>
        </w:rPr>
        <w:t xml:space="preserve"> </w:t>
      </w:r>
      <w:r w:rsidRPr="004F40F4">
        <w:rPr>
          <w:rFonts w:asciiTheme="minorHAnsi" w:hAnsiTheme="minorHAnsi" w:cstheme="minorHAnsi"/>
        </w:rPr>
        <w:t>implementation</w:t>
      </w:r>
      <w:r w:rsidRPr="004F40F4">
        <w:rPr>
          <w:rFonts w:asciiTheme="minorHAnsi" w:hAnsiTheme="minorHAnsi" w:cstheme="minorHAnsi"/>
          <w:spacing w:val="-9"/>
        </w:rPr>
        <w:t xml:space="preserve"> </w:t>
      </w:r>
      <w:r w:rsidRPr="004F40F4">
        <w:rPr>
          <w:rFonts w:asciiTheme="minorHAnsi" w:hAnsiTheme="minorHAnsi" w:cstheme="minorHAnsi"/>
        </w:rPr>
        <w:t>of</w:t>
      </w:r>
      <w:r w:rsidRPr="004F40F4">
        <w:rPr>
          <w:rFonts w:asciiTheme="minorHAnsi" w:hAnsiTheme="minorHAnsi" w:cstheme="minorHAnsi"/>
          <w:spacing w:val="-9"/>
        </w:rPr>
        <w:t xml:space="preserve"> </w:t>
      </w:r>
      <w:r w:rsidRPr="004F40F4">
        <w:rPr>
          <w:rFonts w:asciiTheme="minorHAnsi" w:hAnsiTheme="minorHAnsi" w:cstheme="minorHAnsi"/>
        </w:rPr>
        <w:t>the</w:t>
      </w:r>
      <w:r w:rsidRPr="004F40F4">
        <w:rPr>
          <w:rFonts w:asciiTheme="minorHAnsi" w:hAnsiTheme="minorHAnsi" w:cstheme="minorHAnsi"/>
          <w:spacing w:val="-9"/>
        </w:rPr>
        <w:t xml:space="preserve"> </w:t>
      </w:r>
      <w:r w:rsidRPr="004F40F4">
        <w:rPr>
          <w:rFonts w:asciiTheme="minorHAnsi" w:hAnsiTheme="minorHAnsi" w:cstheme="minorHAnsi"/>
        </w:rPr>
        <w:t>ITU Youth Strategy;</w:t>
      </w:r>
    </w:p>
    <w:p w14:paraId="5C60A884" w14:textId="77777777" w:rsidR="00827F71" w:rsidRPr="004F40F4" w:rsidRDefault="00827F71" w:rsidP="0053738D">
      <w:pPr>
        <w:pStyle w:val="ListParagraph"/>
        <w:widowControl w:val="0"/>
        <w:numPr>
          <w:ilvl w:val="0"/>
          <w:numId w:val="22"/>
        </w:numPr>
        <w:tabs>
          <w:tab w:val="left" w:pos="1135"/>
        </w:tabs>
        <w:autoSpaceDE w:val="0"/>
        <w:autoSpaceDN w:val="0"/>
        <w:spacing w:after="240"/>
        <w:ind w:right="141" w:firstLine="0"/>
        <w:contextualSpacing w:val="0"/>
        <w:jc w:val="both"/>
        <w:rPr>
          <w:rFonts w:asciiTheme="minorHAnsi" w:hAnsiTheme="minorHAnsi" w:cstheme="minorHAnsi"/>
        </w:rPr>
      </w:pPr>
      <w:r w:rsidRPr="004F40F4">
        <w:rPr>
          <w:rFonts w:asciiTheme="minorHAnsi" w:hAnsiTheme="minorHAnsi" w:cstheme="minorHAnsi"/>
        </w:rPr>
        <w:t>to continue to engage with all ITU Sectors in order to coordinate the ongoing implementation of the Youth Strategy throughout the Union;</w:t>
      </w:r>
    </w:p>
    <w:p w14:paraId="0A69FD58" w14:textId="4E6911D7" w:rsidR="00827F71" w:rsidRPr="004F40F4" w:rsidRDefault="00827F71" w:rsidP="0053738D">
      <w:pPr>
        <w:pStyle w:val="ListParagraph"/>
        <w:widowControl w:val="0"/>
        <w:numPr>
          <w:ilvl w:val="0"/>
          <w:numId w:val="22"/>
        </w:numPr>
        <w:tabs>
          <w:tab w:val="left" w:pos="1135"/>
        </w:tabs>
        <w:autoSpaceDE w:val="0"/>
        <w:autoSpaceDN w:val="0"/>
        <w:spacing w:before="42" w:after="240"/>
        <w:ind w:right="144" w:firstLine="0"/>
        <w:contextualSpacing w:val="0"/>
        <w:jc w:val="both"/>
        <w:rPr>
          <w:rFonts w:asciiTheme="minorHAnsi" w:hAnsiTheme="minorHAnsi" w:cstheme="minorHAnsi"/>
        </w:rPr>
      </w:pPr>
      <w:r w:rsidRPr="004F40F4">
        <w:rPr>
          <w:rFonts w:asciiTheme="minorHAnsi" w:hAnsiTheme="minorHAnsi" w:cstheme="minorHAnsi"/>
        </w:rPr>
        <w:t xml:space="preserve">to ensure that the necessary resources, within budgetary limits, are allocated to these </w:t>
      </w:r>
      <w:r w:rsidRPr="004F40F4">
        <w:rPr>
          <w:rFonts w:asciiTheme="minorHAnsi" w:hAnsiTheme="minorHAnsi" w:cstheme="minorHAnsi"/>
          <w:spacing w:val="-2"/>
        </w:rPr>
        <w:t>activities;</w:t>
      </w:r>
    </w:p>
    <w:p w14:paraId="79EA9216" w14:textId="3A193313" w:rsidR="00827F71" w:rsidRPr="004F40F4" w:rsidRDefault="00827F71" w:rsidP="0053738D">
      <w:pPr>
        <w:pStyle w:val="ListParagraph"/>
        <w:widowControl w:val="0"/>
        <w:numPr>
          <w:ilvl w:val="0"/>
          <w:numId w:val="22"/>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to promote ICTs among young women and men and their social and economic development and empowerment;</w:t>
      </w:r>
    </w:p>
    <w:p w14:paraId="2D13F262" w14:textId="15169E22" w:rsidR="00827F71" w:rsidRPr="004F40F4" w:rsidRDefault="00827F71" w:rsidP="0053738D">
      <w:pPr>
        <w:pStyle w:val="ListParagraph"/>
        <w:widowControl w:val="0"/>
        <w:numPr>
          <w:ilvl w:val="0"/>
          <w:numId w:val="22"/>
        </w:numPr>
        <w:tabs>
          <w:tab w:val="left" w:pos="1135"/>
        </w:tabs>
        <w:autoSpaceDE w:val="0"/>
        <w:autoSpaceDN w:val="0"/>
        <w:spacing w:after="240"/>
        <w:ind w:right="144" w:firstLine="0"/>
        <w:contextualSpacing w:val="0"/>
        <w:jc w:val="both"/>
        <w:rPr>
          <w:rFonts w:asciiTheme="minorHAnsi" w:hAnsiTheme="minorHAnsi" w:cstheme="minorHAnsi"/>
        </w:rPr>
      </w:pPr>
      <w:r w:rsidRPr="004F40F4">
        <w:rPr>
          <w:rFonts w:asciiTheme="minorHAnsi" w:hAnsiTheme="minorHAnsi" w:cstheme="minorHAnsi"/>
        </w:rPr>
        <w:t>to provide guidance on measuring the extent of the empowerment of young women and men at national and international levels;</w:t>
      </w:r>
    </w:p>
    <w:p w14:paraId="33B10B4A" w14:textId="35289799" w:rsidR="00827F71" w:rsidRPr="004F40F4" w:rsidRDefault="00827F71" w:rsidP="0053738D">
      <w:pPr>
        <w:pStyle w:val="ListParagraph"/>
        <w:widowControl w:val="0"/>
        <w:numPr>
          <w:ilvl w:val="0"/>
          <w:numId w:val="22"/>
        </w:numPr>
        <w:tabs>
          <w:tab w:val="left" w:pos="1135"/>
        </w:tabs>
        <w:autoSpaceDE w:val="0"/>
        <w:autoSpaceDN w:val="0"/>
        <w:spacing w:before="1" w:after="240"/>
        <w:ind w:right="141" w:firstLine="0"/>
        <w:contextualSpacing w:val="0"/>
        <w:jc w:val="both"/>
        <w:rPr>
          <w:rFonts w:asciiTheme="minorHAnsi" w:hAnsiTheme="minorHAnsi" w:cstheme="minorHAnsi"/>
        </w:rPr>
      </w:pPr>
      <w:r w:rsidRPr="004F40F4">
        <w:rPr>
          <w:rFonts w:asciiTheme="minorHAnsi" w:hAnsiTheme="minorHAnsi" w:cstheme="minorHAnsi"/>
        </w:rPr>
        <w:t>to provide guidance on digital citizenship among young women and men, including digital government services;</w:t>
      </w:r>
    </w:p>
    <w:p w14:paraId="2A0ADDBE" w14:textId="15143652" w:rsidR="00827F71" w:rsidRPr="004F40F4" w:rsidRDefault="00A0692B" w:rsidP="0053738D">
      <w:pPr>
        <w:pStyle w:val="ListParagraph"/>
        <w:widowControl w:val="0"/>
        <w:tabs>
          <w:tab w:val="left" w:pos="1135"/>
        </w:tabs>
        <w:autoSpaceDE w:val="0"/>
        <w:autoSpaceDN w:val="0"/>
        <w:spacing w:after="240"/>
        <w:ind w:left="1" w:right="145"/>
        <w:contextualSpacing w:val="0"/>
        <w:jc w:val="both"/>
        <w:rPr>
          <w:ins w:id="92" w:author="INS" w:date="2025-08-27T12:38:00Z"/>
          <w:rFonts w:asciiTheme="minorHAnsi" w:hAnsiTheme="minorHAnsi" w:cstheme="minorHAnsi"/>
          <w:lang w:eastAsia="ko-KR"/>
        </w:rPr>
      </w:pPr>
      <w:r w:rsidRPr="004F40F4">
        <w:rPr>
          <w:rFonts w:asciiTheme="minorHAnsi" w:hAnsiTheme="minorHAnsi" w:cstheme="minorHAnsi"/>
        </w:rPr>
        <w:t>7</w:t>
      </w:r>
      <w:r w:rsidRPr="004F40F4">
        <w:rPr>
          <w:rFonts w:asciiTheme="minorHAnsi" w:hAnsiTheme="minorHAnsi" w:cstheme="minorHAnsi"/>
        </w:rPr>
        <w:tab/>
      </w:r>
      <w:r w:rsidR="00827F71" w:rsidRPr="004F40F4">
        <w:rPr>
          <w:rFonts w:asciiTheme="minorHAnsi" w:hAnsiTheme="minorHAnsi" w:cstheme="minorHAnsi"/>
        </w:rPr>
        <w:t>to amplify the representation and participation of young women and men in BDT activities and initiatives</w:t>
      </w:r>
      <w:del w:id="93" w:author="Jongbong PARK" w:date="2025-09-19T00:36:00Z">
        <w:r w:rsidR="00827F71" w:rsidRPr="004F40F4" w:rsidDel="00154A58">
          <w:rPr>
            <w:rFonts w:asciiTheme="minorHAnsi" w:hAnsiTheme="minorHAnsi" w:cstheme="minorHAnsi"/>
          </w:rPr>
          <w:delText>,</w:delText>
        </w:r>
      </w:del>
      <w:ins w:id="94" w:author="Jongbong PARK" w:date="2025-09-19T00:36:00Z">
        <w:r w:rsidR="00154A58" w:rsidRPr="004F40F4">
          <w:rPr>
            <w:rFonts w:asciiTheme="minorHAnsi" w:hAnsiTheme="minorHAnsi" w:cstheme="minorHAnsi"/>
            <w:lang w:eastAsia="ko-KR"/>
          </w:rPr>
          <w:t>;</w:t>
        </w:r>
      </w:ins>
    </w:p>
    <w:p w14:paraId="016A145F" w14:textId="2078E92A" w:rsidR="00827F71" w:rsidRPr="004F40F4" w:rsidRDefault="003F778A" w:rsidP="0053738D">
      <w:pPr>
        <w:pStyle w:val="ListParagraph"/>
        <w:widowControl w:val="0"/>
        <w:tabs>
          <w:tab w:val="left" w:pos="1135"/>
        </w:tabs>
        <w:autoSpaceDE w:val="0"/>
        <w:autoSpaceDN w:val="0"/>
        <w:spacing w:after="240"/>
        <w:ind w:left="1" w:right="145"/>
        <w:contextualSpacing w:val="0"/>
        <w:jc w:val="both"/>
        <w:rPr>
          <w:rFonts w:asciiTheme="minorHAnsi" w:hAnsiTheme="minorHAnsi" w:cstheme="minorHAnsi"/>
          <w:lang w:eastAsia="ko-KR"/>
        </w:rPr>
      </w:pPr>
      <w:ins w:id="95" w:author="Nidup Gyeltshen" w:date="2025-09-18T22:21:00Z">
        <w:r w:rsidRPr="004F40F4">
          <w:rPr>
            <w:rFonts w:asciiTheme="minorHAnsi" w:hAnsiTheme="minorHAnsi" w:cstheme="minorHAnsi"/>
          </w:rPr>
          <w:t>8</w:t>
        </w:r>
        <w:r w:rsidRPr="004F40F4">
          <w:rPr>
            <w:rFonts w:asciiTheme="minorHAnsi" w:hAnsiTheme="minorHAnsi" w:cstheme="minorHAnsi"/>
          </w:rPr>
          <w:tab/>
        </w:r>
      </w:ins>
      <w:ins w:id="96" w:author="INS" w:date="2025-08-27T12:38:00Z">
        <w:r w:rsidR="00827F71" w:rsidRPr="004F40F4">
          <w:rPr>
            <w:rFonts w:asciiTheme="minorHAnsi" w:hAnsiTheme="minorHAnsi" w:cstheme="minorHAnsi"/>
          </w:rPr>
          <w:t xml:space="preserve">To </w:t>
        </w:r>
      </w:ins>
      <w:ins w:id="97" w:author="INS" w:date="2025-09-17T08:29:00Z">
        <w:r w:rsidR="00EB4E69" w:rsidRPr="004F40F4">
          <w:rPr>
            <w:rFonts w:asciiTheme="minorHAnsi" w:hAnsiTheme="minorHAnsi" w:cstheme="minorHAnsi"/>
          </w:rPr>
          <w:t>collaborate</w:t>
        </w:r>
      </w:ins>
      <w:ins w:id="98" w:author="INS" w:date="2025-08-27T12:38:00Z">
        <w:r w:rsidR="00827F71" w:rsidRPr="004F40F4">
          <w:rPr>
            <w:rFonts w:asciiTheme="minorHAnsi" w:hAnsiTheme="minorHAnsi" w:cstheme="minorHAnsi"/>
          </w:rPr>
          <w:t xml:space="preserve"> with</w:t>
        </w:r>
      </w:ins>
      <w:ins w:id="99" w:author="INS" w:date="2025-09-17T08:29:00Z">
        <w:r w:rsidR="00EB4E69" w:rsidRPr="004F40F4">
          <w:rPr>
            <w:rFonts w:asciiTheme="minorHAnsi" w:hAnsiTheme="minorHAnsi" w:cstheme="minorHAnsi"/>
          </w:rPr>
          <w:t xml:space="preserve"> other relevant</w:t>
        </w:r>
      </w:ins>
      <w:ins w:id="100" w:author="INS" w:date="2025-08-27T12:38:00Z">
        <w:r w:rsidR="00827F71" w:rsidRPr="004F40F4">
          <w:rPr>
            <w:rFonts w:asciiTheme="minorHAnsi" w:hAnsiTheme="minorHAnsi" w:cstheme="minorHAnsi"/>
          </w:rPr>
          <w:t xml:space="preserve"> UN agencies, youth networks, and other stakeholders to advance the digital inclusion of youth</w:t>
        </w:r>
      </w:ins>
      <w:ins w:id="101" w:author="Jongbong PARK" w:date="2025-09-19T00:35:00Z">
        <w:r w:rsidR="00154A58" w:rsidRPr="004F40F4">
          <w:rPr>
            <w:rFonts w:asciiTheme="minorHAnsi" w:hAnsiTheme="minorHAnsi" w:cstheme="minorHAnsi"/>
            <w:lang w:eastAsia="ko-KR"/>
          </w:rPr>
          <w:t>,</w:t>
        </w:r>
      </w:ins>
    </w:p>
    <w:p w14:paraId="48AD7B15" w14:textId="77777777" w:rsidR="00827F71" w:rsidRPr="004F40F4" w:rsidRDefault="00827F71" w:rsidP="0053738D">
      <w:pPr>
        <w:spacing w:after="240"/>
        <w:ind w:left="1135"/>
        <w:rPr>
          <w:rFonts w:asciiTheme="minorHAnsi" w:hAnsiTheme="minorHAnsi" w:cstheme="minorHAnsi"/>
          <w:i/>
          <w:spacing w:val="-2"/>
        </w:rPr>
      </w:pPr>
      <w:r w:rsidRPr="004F40F4">
        <w:rPr>
          <w:rFonts w:asciiTheme="minorHAnsi" w:hAnsiTheme="minorHAnsi" w:cstheme="minorHAnsi"/>
          <w:i/>
        </w:rPr>
        <w:t>invites</w:t>
      </w:r>
      <w:r w:rsidRPr="004F40F4">
        <w:rPr>
          <w:rFonts w:asciiTheme="minorHAnsi" w:hAnsiTheme="minorHAnsi" w:cstheme="minorHAnsi"/>
          <w:i/>
          <w:spacing w:val="-7"/>
        </w:rPr>
        <w:t xml:space="preserve"> </w:t>
      </w:r>
      <w:r w:rsidRPr="004F40F4">
        <w:rPr>
          <w:rFonts w:asciiTheme="minorHAnsi" w:hAnsiTheme="minorHAnsi" w:cstheme="minorHAnsi"/>
          <w:i/>
        </w:rPr>
        <w:t>the</w:t>
      </w:r>
      <w:r w:rsidRPr="004F40F4">
        <w:rPr>
          <w:rFonts w:asciiTheme="minorHAnsi" w:hAnsiTheme="minorHAnsi" w:cstheme="minorHAnsi"/>
          <w:i/>
          <w:spacing w:val="-4"/>
        </w:rPr>
        <w:t xml:space="preserve"> </w:t>
      </w:r>
      <w:r w:rsidRPr="004F40F4">
        <w:rPr>
          <w:rFonts w:asciiTheme="minorHAnsi" w:hAnsiTheme="minorHAnsi" w:cstheme="minorHAnsi"/>
          <w:i/>
        </w:rPr>
        <w:t>Director</w:t>
      </w:r>
      <w:r w:rsidRPr="004F40F4">
        <w:rPr>
          <w:rFonts w:asciiTheme="minorHAnsi" w:hAnsiTheme="minorHAnsi" w:cstheme="minorHAnsi"/>
          <w:i/>
          <w:spacing w:val="-4"/>
        </w:rPr>
        <w:t xml:space="preserve"> </w:t>
      </w:r>
      <w:r w:rsidRPr="004F40F4">
        <w:rPr>
          <w:rFonts w:asciiTheme="minorHAnsi" w:hAnsiTheme="minorHAnsi" w:cstheme="minorHAnsi"/>
          <w:i/>
        </w:rPr>
        <w:t>of</w:t>
      </w:r>
      <w:r w:rsidRPr="004F40F4">
        <w:rPr>
          <w:rFonts w:asciiTheme="minorHAnsi" w:hAnsiTheme="minorHAnsi" w:cstheme="minorHAnsi"/>
          <w:i/>
          <w:spacing w:val="-5"/>
        </w:rPr>
        <w:t xml:space="preserve"> </w:t>
      </w:r>
      <w:r w:rsidRPr="004F40F4">
        <w:rPr>
          <w:rFonts w:asciiTheme="minorHAnsi" w:hAnsiTheme="minorHAnsi" w:cstheme="minorHAnsi"/>
          <w:i/>
        </w:rPr>
        <w:t>the</w:t>
      </w:r>
      <w:r w:rsidRPr="004F40F4">
        <w:rPr>
          <w:rFonts w:asciiTheme="minorHAnsi" w:hAnsiTheme="minorHAnsi" w:cstheme="minorHAnsi"/>
          <w:i/>
          <w:spacing w:val="-4"/>
        </w:rPr>
        <w:t xml:space="preserve"> </w:t>
      </w:r>
      <w:r w:rsidRPr="004F40F4">
        <w:rPr>
          <w:rFonts w:asciiTheme="minorHAnsi" w:hAnsiTheme="minorHAnsi" w:cstheme="minorHAnsi"/>
          <w:i/>
        </w:rPr>
        <w:t>Telecommunication</w:t>
      </w:r>
      <w:r w:rsidRPr="004F40F4">
        <w:rPr>
          <w:rFonts w:asciiTheme="minorHAnsi" w:hAnsiTheme="minorHAnsi" w:cstheme="minorHAnsi"/>
          <w:i/>
          <w:spacing w:val="-5"/>
        </w:rPr>
        <w:t xml:space="preserve"> </w:t>
      </w:r>
      <w:r w:rsidRPr="004F40F4">
        <w:rPr>
          <w:rFonts w:asciiTheme="minorHAnsi" w:hAnsiTheme="minorHAnsi" w:cstheme="minorHAnsi"/>
          <w:i/>
        </w:rPr>
        <w:t>Development</w:t>
      </w:r>
      <w:r w:rsidRPr="004F40F4">
        <w:rPr>
          <w:rFonts w:asciiTheme="minorHAnsi" w:hAnsiTheme="minorHAnsi" w:cstheme="minorHAnsi"/>
          <w:i/>
          <w:spacing w:val="-4"/>
        </w:rPr>
        <w:t xml:space="preserve"> </w:t>
      </w:r>
      <w:r w:rsidRPr="004F40F4">
        <w:rPr>
          <w:rFonts w:asciiTheme="minorHAnsi" w:hAnsiTheme="minorHAnsi" w:cstheme="minorHAnsi"/>
          <w:i/>
          <w:spacing w:val="-2"/>
        </w:rPr>
        <w:t>Bureau</w:t>
      </w:r>
    </w:p>
    <w:p w14:paraId="3A53F1AE" w14:textId="77777777" w:rsidR="00827F71" w:rsidRPr="004F40F4" w:rsidRDefault="00827F71" w:rsidP="0053738D">
      <w:pPr>
        <w:pStyle w:val="BodyText"/>
        <w:spacing w:before="1" w:after="240"/>
        <w:ind w:left="1"/>
        <w:rPr>
          <w:rFonts w:asciiTheme="minorHAnsi" w:hAnsiTheme="minorHAnsi" w:cstheme="minorHAnsi"/>
        </w:rPr>
      </w:pPr>
      <w:r w:rsidRPr="004F40F4">
        <w:rPr>
          <w:rFonts w:asciiTheme="minorHAnsi" w:hAnsiTheme="minorHAnsi" w:cstheme="minorHAnsi"/>
        </w:rPr>
        <w:t>to</w:t>
      </w:r>
      <w:r w:rsidRPr="004F40F4">
        <w:rPr>
          <w:rFonts w:asciiTheme="minorHAnsi" w:hAnsiTheme="minorHAnsi" w:cstheme="minorHAnsi"/>
          <w:spacing w:val="-2"/>
        </w:rPr>
        <w:t xml:space="preserve"> </w:t>
      </w:r>
      <w:r w:rsidRPr="004F40F4">
        <w:rPr>
          <w:rFonts w:asciiTheme="minorHAnsi" w:hAnsiTheme="minorHAnsi" w:cstheme="minorHAnsi"/>
        </w:rPr>
        <w:t>assist</w:t>
      </w:r>
      <w:r w:rsidRPr="004F40F4">
        <w:rPr>
          <w:rFonts w:asciiTheme="minorHAnsi" w:hAnsiTheme="minorHAnsi" w:cstheme="minorHAnsi"/>
          <w:spacing w:val="-2"/>
        </w:rPr>
        <w:t xml:space="preserve"> </w:t>
      </w:r>
      <w:r w:rsidRPr="004F40F4">
        <w:rPr>
          <w:rFonts w:asciiTheme="minorHAnsi" w:hAnsiTheme="minorHAnsi" w:cstheme="minorHAnsi"/>
        </w:rPr>
        <w:t>Member</w:t>
      </w:r>
      <w:r w:rsidRPr="004F40F4">
        <w:rPr>
          <w:rFonts w:asciiTheme="minorHAnsi" w:hAnsiTheme="minorHAnsi" w:cstheme="minorHAnsi"/>
          <w:spacing w:val="-2"/>
        </w:rPr>
        <w:t xml:space="preserve"> States:</w:t>
      </w:r>
    </w:p>
    <w:p w14:paraId="4FA3FF85" w14:textId="77777777" w:rsidR="00827F71" w:rsidRPr="004F40F4" w:rsidRDefault="00827F71" w:rsidP="0053738D">
      <w:pPr>
        <w:pStyle w:val="ListParagraph"/>
        <w:widowControl w:val="0"/>
        <w:numPr>
          <w:ilvl w:val="0"/>
          <w:numId w:val="23"/>
        </w:numPr>
        <w:tabs>
          <w:tab w:val="left" w:pos="1135"/>
        </w:tabs>
        <w:autoSpaceDE w:val="0"/>
        <w:autoSpaceDN w:val="0"/>
        <w:spacing w:after="240"/>
        <w:ind w:right="138" w:firstLine="0"/>
        <w:contextualSpacing w:val="0"/>
        <w:jc w:val="both"/>
        <w:rPr>
          <w:rFonts w:asciiTheme="minorHAnsi" w:hAnsiTheme="minorHAnsi" w:cstheme="minorHAnsi"/>
        </w:rPr>
      </w:pPr>
      <w:r w:rsidRPr="004F40F4">
        <w:rPr>
          <w:rFonts w:asciiTheme="minorHAnsi" w:hAnsiTheme="minorHAnsi" w:cstheme="minorHAnsi"/>
        </w:rPr>
        <w:t>to promote enrolment in ICT-oriented education programmes, including from early education, and to promote ICTs and science, technology, engineering and mathematics (STEM) careers for the social and economic development and empowerment of young women and men, taking into account the 2030 Agenda for Sustainable Development;</w:t>
      </w:r>
    </w:p>
    <w:p w14:paraId="308C2560" w14:textId="77777777" w:rsidR="00827F71" w:rsidRPr="004F40F4" w:rsidRDefault="00827F71" w:rsidP="0053738D">
      <w:pPr>
        <w:pStyle w:val="ListParagraph"/>
        <w:widowControl w:val="0"/>
        <w:numPr>
          <w:ilvl w:val="0"/>
          <w:numId w:val="23"/>
        </w:numPr>
        <w:tabs>
          <w:tab w:val="left" w:pos="1135"/>
        </w:tabs>
        <w:autoSpaceDE w:val="0"/>
        <w:autoSpaceDN w:val="0"/>
        <w:spacing w:before="1" w:after="240"/>
        <w:ind w:right="144" w:firstLine="0"/>
        <w:contextualSpacing w:val="0"/>
        <w:jc w:val="both"/>
        <w:rPr>
          <w:rFonts w:asciiTheme="minorHAnsi" w:hAnsiTheme="minorHAnsi" w:cstheme="minorHAnsi"/>
        </w:rPr>
      </w:pPr>
      <w:r w:rsidRPr="004F40F4">
        <w:rPr>
          <w:rFonts w:asciiTheme="minorHAnsi" w:hAnsiTheme="minorHAnsi" w:cstheme="minorHAnsi"/>
        </w:rPr>
        <w:lastRenderedPageBreak/>
        <w:t>to provide concrete advice, in the form of guidelines, to integrate young women and men in the information</w:t>
      </w:r>
      <w:ins w:id="102" w:author="INS" w:date="2025-08-28T11:51:00Z">
        <w:r w:rsidRPr="004F40F4">
          <w:rPr>
            <w:rFonts w:asciiTheme="minorHAnsi" w:hAnsiTheme="minorHAnsi" w:cstheme="minorHAnsi"/>
          </w:rPr>
          <w:t xml:space="preserve"> and knowledge</w:t>
        </w:r>
      </w:ins>
      <w:r w:rsidRPr="004F40F4">
        <w:rPr>
          <w:rFonts w:asciiTheme="minorHAnsi" w:hAnsiTheme="minorHAnsi" w:cstheme="minorHAnsi"/>
        </w:rPr>
        <w:t xml:space="preserve"> society;</w:t>
      </w:r>
    </w:p>
    <w:p w14:paraId="2E4C62CB" w14:textId="77777777" w:rsidR="00827F71" w:rsidRPr="004F40F4" w:rsidRDefault="00827F71" w:rsidP="0053738D">
      <w:pPr>
        <w:pStyle w:val="ListParagraph"/>
        <w:widowControl w:val="0"/>
        <w:numPr>
          <w:ilvl w:val="0"/>
          <w:numId w:val="23"/>
        </w:numPr>
        <w:tabs>
          <w:tab w:val="left" w:pos="1135"/>
        </w:tabs>
        <w:autoSpaceDE w:val="0"/>
        <w:autoSpaceDN w:val="0"/>
        <w:spacing w:after="240"/>
        <w:ind w:right="139" w:firstLine="0"/>
        <w:contextualSpacing w:val="0"/>
        <w:jc w:val="both"/>
        <w:rPr>
          <w:rFonts w:asciiTheme="minorHAnsi" w:hAnsiTheme="minorHAnsi" w:cstheme="minorHAnsi"/>
        </w:rPr>
      </w:pPr>
      <w:r w:rsidRPr="004F40F4">
        <w:rPr>
          <w:rFonts w:asciiTheme="minorHAnsi" w:hAnsiTheme="minorHAnsi" w:cstheme="minorHAnsi"/>
        </w:rPr>
        <w:t>to establish partnerships with Sector Members, in order to develop and/or support specific</w:t>
      </w:r>
      <w:r w:rsidRPr="004F40F4">
        <w:rPr>
          <w:rFonts w:asciiTheme="minorHAnsi" w:hAnsiTheme="minorHAnsi" w:cstheme="minorHAnsi"/>
          <w:spacing w:val="-9"/>
        </w:rPr>
        <w:t xml:space="preserve"> </w:t>
      </w:r>
      <w:r w:rsidRPr="004F40F4">
        <w:rPr>
          <w:rFonts w:asciiTheme="minorHAnsi" w:hAnsiTheme="minorHAnsi" w:cstheme="minorHAnsi"/>
        </w:rPr>
        <w:t>ICT</w:t>
      </w:r>
      <w:r w:rsidRPr="004F40F4">
        <w:rPr>
          <w:rFonts w:asciiTheme="minorHAnsi" w:hAnsiTheme="minorHAnsi" w:cstheme="minorHAnsi"/>
          <w:spacing w:val="-11"/>
        </w:rPr>
        <w:t xml:space="preserve"> </w:t>
      </w:r>
      <w:r w:rsidRPr="004F40F4">
        <w:rPr>
          <w:rFonts w:asciiTheme="minorHAnsi" w:hAnsiTheme="minorHAnsi" w:cstheme="minorHAnsi"/>
        </w:rPr>
        <w:t>projects</w:t>
      </w:r>
      <w:r w:rsidRPr="004F40F4">
        <w:rPr>
          <w:rFonts w:asciiTheme="minorHAnsi" w:hAnsiTheme="minorHAnsi" w:cstheme="minorHAnsi"/>
          <w:spacing w:val="-10"/>
        </w:rPr>
        <w:t xml:space="preserve"> </w:t>
      </w:r>
      <w:r w:rsidRPr="004F40F4">
        <w:rPr>
          <w:rFonts w:asciiTheme="minorHAnsi" w:hAnsiTheme="minorHAnsi" w:cstheme="minorHAnsi"/>
        </w:rPr>
        <w:t>for</w:t>
      </w:r>
      <w:r w:rsidRPr="004F40F4">
        <w:rPr>
          <w:rFonts w:asciiTheme="minorHAnsi" w:hAnsiTheme="minorHAnsi" w:cstheme="minorHAnsi"/>
          <w:spacing w:val="-11"/>
        </w:rPr>
        <w:t xml:space="preserve"> </w:t>
      </w:r>
      <w:r w:rsidRPr="004F40F4">
        <w:rPr>
          <w:rFonts w:asciiTheme="minorHAnsi" w:hAnsiTheme="minorHAnsi" w:cstheme="minorHAnsi"/>
        </w:rPr>
        <w:t>the</w:t>
      </w:r>
      <w:r w:rsidRPr="004F40F4">
        <w:rPr>
          <w:rFonts w:asciiTheme="minorHAnsi" w:hAnsiTheme="minorHAnsi" w:cstheme="minorHAnsi"/>
          <w:spacing w:val="-9"/>
        </w:rPr>
        <w:t xml:space="preserve"> </w:t>
      </w:r>
      <w:r w:rsidRPr="004F40F4">
        <w:rPr>
          <w:rFonts w:asciiTheme="minorHAnsi" w:hAnsiTheme="minorHAnsi" w:cstheme="minorHAnsi"/>
        </w:rPr>
        <w:t>implementation</w:t>
      </w:r>
      <w:r w:rsidRPr="004F40F4">
        <w:rPr>
          <w:rFonts w:asciiTheme="minorHAnsi" w:hAnsiTheme="minorHAnsi" w:cstheme="minorHAnsi"/>
          <w:spacing w:val="-11"/>
        </w:rPr>
        <w:t xml:space="preserve"> </w:t>
      </w:r>
      <w:r w:rsidRPr="004F40F4">
        <w:rPr>
          <w:rFonts w:asciiTheme="minorHAnsi" w:hAnsiTheme="minorHAnsi" w:cstheme="minorHAnsi"/>
        </w:rPr>
        <w:t>of</w:t>
      </w:r>
      <w:r w:rsidRPr="004F40F4">
        <w:rPr>
          <w:rFonts w:asciiTheme="minorHAnsi" w:hAnsiTheme="minorHAnsi" w:cstheme="minorHAnsi"/>
          <w:spacing w:val="-9"/>
        </w:rPr>
        <w:t xml:space="preserve"> </w:t>
      </w:r>
      <w:r w:rsidRPr="004F40F4">
        <w:rPr>
          <w:rFonts w:asciiTheme="minorHAnsi" w:hAnsiTheme="minorHAnsi" w:cstheme="minorHAnsi"/>
        </w:rPr>
        <w:t>the</w:t>
      </w:r>
      <w:r w:rsidRPr="004F40F4">
        <w:rPr>
          <w:rFonts w:asciiTheme="minorHAnsi" w:hAnsiTheme="minorHAnsi" w:cstheme="minorHAnsi"/>
          <w:spacing w:val="-9"/>
        </w:rPr>
        <w:t xml:space="preserve"> </w:t>
      </w:r>
      <w:r w:rsidRPr="004F40F4">
        <w:rPr>
          <w:rFonts w:asciiTheme="minorHAnsi" w:hAnsiTheme="minorHAnsi" w:cstheme="minorHAnsi"/>
        </w:rPr>
        <w:t>ITU</w:t>
      </w:r>
      <w:r w:rsidRPr="004F40F4">
        <w:rPr>
          <w:rFonts w:asciiTheme="minorHAnsi" w:hAnsiTheme="minorHAnsi" w:cstheme="minorHAnsi"/>
          <w:spacing w:val="-10"/>
        </w:rPr>
        <w:t xml:space="preserve"> </w:t>
      </w:r>
      <w:r w:rsidRPr="004F40F4">
        <w:rPr>
          <w:rFonts w:asciiTheme="minorHAnsi" w:hAnsiTheme="minorHAnsi" w:cstheme="minorHAnsi"/>
        </w:rPr>
        <w:t>Youth</w:t>
      </w:r>
      <w:r w:rsidRPr="004F40F4">
        <w:rPr>
          <w:rFonts w:asciiTheme="minorHAnsi" w:hAnsiTheme="minorHAnsi" w:cstheme="minorHAnsi"/>
          <w:spacing w:val="-10"/>
        </w:rPr>
        <w:t xml:space="preserve"> </w:t>
      </w:r>
      <w:r w:rsidRPr="004F40F4">
        <w:rPr>
          <w:rFonts w:asciiTheme="minorHAnsi" w:hAnsiTheme="minorHAnsi" w:cstheme="minorHAnsi"/>
        </w:rPr>
        <w:t>Strategy</w:t>
      </w:r>
      <w:r w:rsidRPr="004F40F4">
        <w:rPr>
          <w:rFonts w:asciiTheme="minorHAnsi" w:hAnsiTheme="minorHAnsi" w:cstheme="minorHAnsi"/>
          <w:spacing w:val="-10"/>
        </w:rPr>
        <w:t xml:space="preserve"> </w:t>
      </w:r>
      <w:r w:rsidRPr="004F40F4">
        <w:rPr>
          <w:rFonts w:asciiTheme="minorHAnsi" w:hAnsiTheme="minorHAnsi" w:cstheme="minorHAnsi"/>
        </w:rPr>
        <w:t>that</w:t>
      </w:r>
      <w:r w:rsidRPr="004F40F4">
        <w:rPr>
          <w:rFonts w:asciiTheme="minorHAnsi" w:hAnsiTheme="minorHAnsi" w:cstheme="minorHAnsi"/>
          <w:spacing w:val="-10"/>
        </w:rPr>
        <w:t xml:space="preserve"> </w:t>
      </w:r>
      <w:r w:rsidRPr="004F40F4">
        <w:rPr>
          <w:rFonts w:asciiTheme="minorHAnsi" w:hAnsiTheme="minorHAnsi" w:cstheme="minorHAnsi"/>
        </w:rPr>
        <w:t>target</w:t>
      </w:r>
      <w:r w:rsidRPr="004F40F4">
        <w:rPr>
          <w:rFonts w:asciiTheme="minorHAnsi" w:hAnsiTheme="minorHAnsi" w:cstheme="minorHAnsi"/>
          <w:spacing w:val="-11"/>
        </w:rPr>
        <w:t xml:space="preserve"> </w:t>
      </w:r>
      <w:r w:rsidRPr="004F40F4">
        <w:rPr>
          <w:rFonts w:asciiTheme="minorHAnsi" w:hAnsiTheme="minorHAnsi" w:cstheme="minorHAnsi"/>
        </w:rPr>
        <w:t>young</w:t>
      </w:r>
      <w:r w:rsidRPr="004F40F4">
        <w:rPr>
          <w:rFonts w:asciiTheme="minorHAnsi" w:hAnsiTheme="minorHAnsi" w:cstheme="minorHAnsi"/>
          <w:spacing w:val="-10"/>
        </w:rPr>
        <w:t xml:space="preserve"> </w:t>
      </w:r>
      <w:r w:rsidRPr="004F40F4">
        <w:rPr>
          <w:rFonts w:asciiTheme="minorHAnsi" w:hAnsiTheme="minorHAnsi" w:cstheme="minorHAnsi"/>
        </w:rPr>
        <w:t>women</w:t>
      </w:r>
      <w:r w:rsidRPr="004F40F4">
        <w:rPr>
          <w:rFonts w:asciiTheme="minorHAnsi" w:hAnsiTheme="minorHAnsi" w:cstheme="minorHAnsi"/>
          <w:spacing w:val="-10"/>
        </w:rPr>
        <w:t xml:space="preserve"> </w:t>
      </w:r>
      <w:r w:rsidRPr="004F40F4">
        <w:rPr>
          <w:rFonts w:asciiTheme="minorHAnsi" w:hAnsiTheme="minorHAnsi" w:cstheme="minorHAnsi"/>
        </w:rPr>
        <w:t>and men in developing countries, including countries with economies in transition, taking into account the 2030 Agenda for Sustainable Development;</w:t>
      </w:r>
    </w:p>
    <w:p w14:paraId="407265ED" w14:textId="77777777" w:rsidR="00827F71" w:rsidRPr="004F40F4" w:rsidRDefault="00827F71" w:rsidP="0053738D">
      <w:pPr>
        <w:pStyle w:val="ListParagraph"/>
        <w:widowControl w:val="0"/>
        <w:numPr>
          <w:ilvl w:val="0"/>
          <w:numId w:val="23"/>
        </w:numPr>
        <w:tabs>
          <w:tab w:val="left" w:pos="1135"/>
        </w:tabs>
        <w:autoSpaceDE w:val="0"/>
        <w:autoSpaceDN w:val="0"/>
        <w:spacing w:after="240"/>
        <w:ind w:right="146" w:firstLine="0"/>
        <w:contextualSpacing w:val="0"/>
        <w:jc w:val="both"/>
        <w:rPr>
          <w:rFonts w:asciiTheme="minorHAnsi" w:hAnsiTheme="minorHAnsi" w:cstheme="minorHAnsi"/>
        </w:rPr>
      </w:pPr>
      <w:r w:rsidRPr="004F40F4">
        <w:rPr>
          <w:rFonts w:asciiTheme="minorHAnsi" w:hAnsiTheme="minorHAnsi" w:cstheme="minorHAnsi"/>
        </w:rPr>
        <w:t>to include a component related to young women and men in BDT activities aimed at raising awareness of the challenges that young women and men are facing in the ICT area, and calling for implementation of concrete solutions;</w:t>
      </w:r>
    </w:p>
    <w:p w14:paraId="1257A5D9" w14:textId="77777777" w:rsidR="00827F71" w:rsidRPr="004F40F4" w:rsidRDefault="00827F71" w:rsidP="0053738D">
      <w:pPr>
        <w:pStyle w:val="ListParagraph"/>
        <w:widowControl w:val="0"/>
        <w:numPr>
          <w:ilvl w:val="0"/>
          <w:numId w:val="23"/>
        </w:numPr>
        <w:tabs>
          <w:tab w:val="left" w:pos="1135"/>
        </w:tabs>
        <w:autoSpaceDE w:val="0"/>
        <w:autoSpaceDN w:val="0"/>
        <w:spacing w:before="1" w:after="240"/>
        <w:ind w:right="141" w:firstLine="0"/>
        <w:contextualSpacing w:val="0"/>
        <w:jc w:val="both"/>
        <w:rPr>
          <w:rFonts w:asciiTheme="minorHAnsi" w:hAnsiTheme="minorHAnsi" w:cstheme="minorHAnsi"/>
        </w:rPr>
      </w:pPr>
      <w:r w:rsidRPr="004F40F4">
        <w:rPr>
          <w:rFonts w:asciiTheme="minorHAnsi" w:hAnsiTheme="minorHAnsi" w:cstheme="minorHAnsi"/>
        </w:rPr>
        <w:t>to promote ICT-friendly frameworks in education and careers for young women and men without gender discrimination, and thus encourage young girls and women to be part of the ICT sector,</w:t>
      </w:r>
    </w:p>
    <w:p w14:paraId="66411B56" w14:textId="77777777" w:rsidR="00827F71" w:rsidRPr="004F40F4" w:rsidRDefault="00827F71" w:rsidP="0053738D">
      <w:pPr>
        <w:spacing w:before="41" w:after="240"/>
        <w:ind w:left="1135"/>
        <w:rPr>
          <w:rFonts w:asciiTheme="minorHAnsi" w:hAnsiTheme="minorHAnsi" w:cstheme="minorHAnsi"/>
          <w:i/>
        </w:rPr>
      </w:pPr>
      <w:r w:rsidRPr="004F40F4">
        <w:rPr>
          <w:rFonts w:asciiTheme="minorHAnsi" w:hAnsiTheme="minorHAnsi" w:cstheme="minorHAnsi"/>
          <w:i/>
        </w:rPr>
        <w:t>encourages</w:t>
      </w:r>
      <w:r w:rsidRPr="004F40F4">
        <w:rPr>
          <w:rFonts w:asciiTheme="minorHAnsi" w:hAnsiTheme="minorHAnsi" w:cstheme="minorHAnsi"/>
          <w:i/>
          <w:spacing w:val="-3"/>
        </w:rPr>
        <w:t xml:space="preserve"> </w:t>
      </w:r>
      <w:r w:rsidRPr="004F40F4">
        <w:rPr>
          <w:rFonts w:asciiTheme="minorHAnsi" w:hAnsiTheme="minorHAnsi" w:cstheme="minorHAnsi"/>
          <w:i/>
        </w:rPr>
        <w:t xml:space="preserve">Member </w:t>
      </w:r>
      <w:r w:rsidRPr="004F40F4">
        <w:rPr>
          <w:rFonts w:asciiTheme="minorHAnsi" w:hAnsiTheme="minorHAnsi" w:cstheme="minorHAnsi"/>
          <w:i/>
          <w:spacing w:val="-2"/>
        </w:rPr>
        <w:t>States</w:t>
      </w:r>
    </w:p>
    <w:p w14:paraId="47E8EC3F" w14:textId="77777777" w:rsidR="00827F71" w:rsidRPr="004F40F4" w:rsidRDefault="00827F71" w:rsidP="0053738D">
      <w:pPr>
        <w:pStyle w:val="ListParagraph"/>
        <w:widowControl w:val="0"/>
        <w:numPr>
          <w:ilvl w:val="0"/>
          <w:numId w:val="25"/>
        </w:numPr>
        <w:tabs>
          <w:tab w:val="left" w:pos="1135"/>
        </w:tabs>
        <w:autoSpaceDE w:val="0"/>
        <w:autoSpaceDN w:val="0"/>
        <w:spacing w:after="240"/>
        <w:ind w:right="140" w:firstLine="0"/>
        <w:contextualSpacing w:val="0"/>
        <w:jc w:val="both"/>
        <w:rPr>
          <w:rFonts w:asciiTheme="minorHAnsi" w:hAnsiTheme="minorHAnsi" w:cstheme="minorHAnsi"/>
        </w:rPr>
      </w:pPr>
      <w:r w:rsidRPr="004F40F4">
        <w:rPr>
          <w:rFonts w:asciiTheme="minorHAnsi" w:hAnsiTheme="minorHAnsi" w:cstheme="minorHAnsi"/>
        </w:rPr>
        <w:t xml:space="preserve">to share best practices on national approaches targeting the use of ICTs for the </w:t>
      </w:r>
      <w:ins w:id="103" w:author="INS" w:date="2025-09-01T14:26:00Z">
        <w:r w:rsidRPr="004F40F4">
          <w:rPr>
            <w:rFonts w:asciiTheme="minorHAnsi" w:hAnsiTheme="minorHAnsi" w:cstheme="minorHAnsi"/>
          </w:rPr>
          <w:t xml:space="preserve">educational, </w:t>
        </w:r>
      </w:ins>
      <w:r w:rsidRPr="004F40F4">
        <w:rPr>
          <w:rFonts w:asciiTheme="minorHAnsi" w:hAnsiTheme="minorHAnsi" w:cstheme="minorHAnsi"/>
        </w:rPr>
        <w:t>social and economic development of young women and men, taking into account the 2030 Agenda for Sustainable Development;</w:t>
      </w:r>
    </w:p>
    <w:p w14:paraId="3EBFFD3F" w14:textId="77777777" w:rsidR="00827F71" w:rsidRPr="004F40F4" w:rsidRDefault="00827F71" w:rsidP="0053738D">
      <w:pPr>
        <w:pStyle w:val="ListParagraph"/>
        <w:widowControl w:val="0"/>
        <w:numPr>
          <w:ilvl w:val="0"/>
          <w:numId w:val="25"/>
        </w:numPr>
        <w:tabs>
          <w:tab w:val="left" w:pos="1135"/>
        </w:tabs>
        <w:autoSpaceDE w:val="0"/>
        <w:autoSpaceDN w:val="0"/>
        <w:spacing w:before="1" w:after="240"/>
        <w:ind w:right="146" w:firstLine="0"/>
        <w:contextualSpacing w:val="0"/>
        <w:jc w:val="both"/>
        <w:rPr>
          <w:rFonts w:asciiTheme="minorHAnsi" w:hAnsiTheme="minorHAnsi" w:cstheme="minorHAnsi"/>
        </w:rPr>
      </w:pPr>
      <w:r w:rsidRPr="004F40F4">
        <w:rPr>
          <w:rFonts w:asciiTheme="minorHAnsi" w:hAnsiTheme="minorHAnsi" w:cstheme="minorHAnsi"/>
        </w:rPr>
        <w:t>to develop national strategies for increasing access to and use of ICTs as a tool for the educational, social and economic development of young women and men;</w:t>
      </w:r>
    </w:p>
    <w:p w14:paraId="063FFE32" w14:textId="77777777" w:rsidR="00827F71" w:rsidRPr="004F40F4" w:rsidRDefault="00827F71" w:rsidP="0053738D">
      <w:pPr>
        <w:pStyle w:val="ListParagraph"/>
        <w:widowControl w:val="0"/>
        <w:numPr>
          <w:ilvl w:val="0"/>
          <w:numId w:val="25"/>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to</w:t>
      </w:r>
      <w:r w:rsidRPr="004F40F4">
        <w:rPr>
          <w:rFonts w:asciiTheme="minorHAnsi" w:hAnsiTheme="minorHAnsi" w:cstheme="minorHAnsi"/>
          <w:spacing w:val="-5"/>
        </w:rPr>
        <w:t xml:space="preserve"> </w:t>
      </w:r>
      <w:r w:rsidRPr="004F40F4">
        <w:rPr>
          <w:rFonts w:asciiTheme="minorHAnsi" w:hAnsiTheme="minorHAnsi" w:cstheme="minorHAnsi"/>
        </w:rPr>
        <w:t>promote</w:t>
      </w:r>
      <w:r w:rsidRPr="004F40F4">
        <w:rPr>
          <w:rFonts w:asciiTheme="minorHAnsi" w:hAnsiTheme="minorHAnsi" w:cstheme="minorHAnsi"/>
          <w:spacing w:val="-5"/>
        </w:rPr>
        <w:t xml:space="preserve"> </w:t>
      </w:r>
      <w:r w:rsidRPr="004F40F4">
        <w:rPr>
          <w:rFonts w:asciiTheme="minorHAnsi" w:hAnsiTheme="minorHAnsi" w:cstheme="minorHAnsi"/>
        </w:rPr>
        <w:t>ICTs</w:t>
      </w:r>
      <w:r w:rsidRPr="004F40F4">
        <w:rPr>
          <w:rFonts w:asciiTheme="minorHAnsi" w:hAnsiTheme="minorHAnsi" w:cstheme="minorHAnsi"/>
          <w:spacing w:val="-5"/>
        </w:rPr>
        <w:t xml:space="preserve"> </w:t>
      </w:r>
      <w:r w:rsidRPr="004F40F4">
        <w:rPr>
          <w:rFonts w:asciiTheme="minorHAnsi" w:hAnsiTheme="minorHAnsi" w:cstheme="minorHAnsi"/>
        </w:rPr>
        <w:t>for</w:t>
      </w:r>
      <w:r w:rsidRPr="004F40F4">
        <w:rPr>
          <w:rFonts w:asciiTheme="minorHAnsi" w:hAnsiTheme="minorHAnsi" w:cstheme="minorHAnsi"/>
          <w:spacing w:val="-4"/>
        </w:rPr>
        <w:t xml:space="preserve"> </w:t>
      </w:r>
      <w:r w:rsidRPr="004F40F4">
        <w:rPr>
          <w:rFonts w:asciiTheme="minorHAnsi" w:hAnsiTheme="minorHAnsi" w:cstheme="minorHAnsi"/>
        </w:rPr>
        <w:t>the</w:t>
      </w:r>
      <w:r w:rsidRPr="004F40F4">
        <w:rPr>
          <w:rFonts w:asciiTheme="minorHAnsi" w:hAnsiTheme="minorHAnsi" w:cstheme="minorHAnsi"/>
          <w:spacing w:val="-5"/>
        </w:rPr>
        <w:t xml:space="preserve"> </w:t>
      </w:r>
      <w:r w:rsidRPr="004F40F4">
        <w:rPr>
          <w:rFonts w:asciiTheme="minorHAnsi" w:hAnsiTheme="minorHAnsi" w:cstheme="minorHAnsi"/>
        </w:rPr>
        <w:t>engagement</w:t>
      </w:r>
      <w:r w:rsidRPr="004F40F4">
        <w:rPr>
          <w:rFonts w:asciiTheme="minorHAnsi" w:hAnsiTheme="minorHAnsi" w:cstheme="minorHAnsi"/>
          <w:spacing w:val="-5"/>
        </w:rPr>
        <w:t xml:space="preserve"> </w:t>
      </w:r>
      <w:r w:rsidRPr="004F40F4">
        <w:rPr>
          <w:rFonts w:asciiTheme="minorHAnsi" w:hAnsiTheme="minorHAnsi" w:cstheme="minorHAnsi"/>
        </w:rPr>
        <w:t>and</w:t>
      </w:r>
      <w:r w:rsidRPr="004F40F4">
        <w:rPr>
          <w:rFonts w:asciiTheme="minorHAnsi" w:hAnsiTheme="minorHAnsi" w:cstheme="minorHAnsi"/>
          <w:spacing w:val="-5"/>
        </w:rPr>
        <w:t xml:space="preserve"> </w:t>
      </w:r>
      <w:r w:rsidRPr="004F40F4">
        <w:rPr>
          <w:rFonts w:asciiTheme="minorHAnsi" w:hAnsiTheme="minorHAnsi" w:cstheme="minorHAnsi"/>
        </w:rPr>
        <w:t>empowerment</w:t>
      </w:r>
      <w:r w:rsidRPr="004F40F4">
        <w:rPr>
          <w:rFonts w:asciiTheme="minorHAnsi" w:hAnsiTheme="minorHAnsi" w:cstheme="minorHAnsi"/>
          <w:spacing w:val="-5"/>
        </w:rPr>
        <w:t xml:space="preserve"> </w:t>
      </w:r>
      <w:r w:rsidRPr="004F40F4">
        <w:rPr>
          <w:rFonts w:asciiTheme="minorHAnsi" w:hAnsiTheme="minorHAnsi" w:cstheme="minorHAnsi"/>
        </w:rPr>
        <w:t>of</w:t>
      </w:r>
      <w:r w:rsidRPr="004F40F4">
        <w:rPr>
          <w:rFonts w:asciiTheme="minorHAnsi" w:hAnsiTheme="minorHAnsi" w:cstheme="minorHAnsi"/>
          <w:spacing w:val="-4"/>
        </w:rPr>
        <w:t xml:space="preserve"> </w:t>
      </w:r>
      <w:r w:rsidRPr="004F40F4">
        <w:rPr>
          <w:rFonts w:asciiTheme="minorHAnsi" w:hAnsiTheme="minorHAnsi" w:cstheme="minorHAnsi"/>
        </w:rPr>
        <w:t>young</w:t>
      </w:r>
      <w:r w:rsidRPr="004F40F4">
        <w:rPr>
          <w:rFonts w:asciiTheme="minorHAnsi" w:hAnsiTheme="minorHAnsi" w:cstheme="minorHAnsi"/>
          <w:spacing w:val="-5"/>
        </w:rPr>
        <w:t xml:space="preserve"> </w:t>
      </w:r>
      <w:r w:rsidRPr="004F40F4">
        <w:rPr>
          <w:rFonts w:asciiTheme="minorHAnsi" w:hAnsiTheme="minorHAnsi" w:cstheme="minorHAnsi"/>
        </w:rPr>
        <w:t>women</w:t>
      </w:r>
      <w:r w:rsidRPr="004F40F4">
        <w:rPr>
          <w:rFonts w:asciiTheme="minorHAnsi" w:hAnsiTheme="minorHAnsi" w:cstheme="minorHAnsi"/>
          <w:spacing w:val="-6"/>
        </w:rPr>
        <w:t xml:space="preserve"> </w:t>
      </w:r>
      <w:r w:rsidRPr="004F40F4">
        <w:rPr>
          <w:rFonts w:asciiTheme="minorHAnsi" w:hAnsiTheme="minorHAnsi" w:cstheme="minorHAnsi"/>
        </w:rPr>
        <w:t>and</w:t>
      </w:r>
      <w:r w:rsidRPr="004F40F4">
        <w:rPr>
          <w:rFonts w:asciiTheme="minorHAnsi" w:hAnsiTheme="minorHAnsi" w:cstheme="minorHAnsi"/>
          <w:spacing w:val="-5"/>
        </w:rPr>
        <w:t xml:space="preserve"> </w:t>
      </w:r>
      <w:r w:rsidRPr="004F40F4">
        <w:rPr>
          <w:rFonts w:asciiTheme="minorHAnsi" w:hAnsiTheme="minorHAnsi" w:cstheme="minorHAnsi"/>
        </w:rPr>
        <w:t>men</w:t>
      </w:r>
      <w:r w:rsidRPr="004F40F4">
        <w:rPr>
          <w:rFonts w:asciiTheme="minorHAnsi" w:hAnsiTheme="minorHAnsi" w:cstheme="minorHAnsi"/>
          <w:spacing w:val="-5"/>
        </w:rPr>
        <w:t xml:space="preserve"> </w:t>
      </w:r>
      <w:r w:rsidRPr="004F40F4">
        <w:rPr>
          <w:rFonts w:asciiTheme="minorHAnsi" w:hAnsiTheme="minorHAnsi" w:cstheme="minorHAnsi"/>
        </w:rPr>
        <w:t>and their involvement in the decision-making processes of the ICT sector;</w:t>
      </w:r>
    </w:p>
    <w:p w14:paraId="191E24E9" w14:textId="77777777" w:rsidR="00827F71" w:rsidRPr="004F40F4" w:rsidRDefault="00827F71" w:rsidP="0053738D">
      <w:pPr>
        <w:pStyle w:val="ListParagraph"/>
        <w:widowControl w:val="0"/>
        <w:numPr>
          <w:ilvl w:val="0"/>
          <w:numId w:val="25"/>
        </w:numPr>
        <w:tabs>
          <w:tab w:val="left" w:pos="1135"/>
        </w:tabs>
        <w:autoSpaceDE w:val="0"/>
        <w:autoSpaceDN w:val="0"/>
        <w:spacing w:before="1" w:after="240"/>
        <w:ind w:right="140" w:firstLine="0"/>
        <w:contextualSpacing w:val="0"/>
        <w:jc w:val="both"/>
        <w:rPr>
          <w:rFonts w:asciiTheme="minorHAnsi" w:hAnsiTheme="minorHAnsi" w:cstheme="minorHAnsi"/>
        </w:rPr>
      </w:pPr>
      <w:r w:rsidRPr="004F40F4">
        <w:rPr>
          <w:rFonts w:asciiTheme="minorHAnsi" w:hAnsiTheme="minorHAnsi" w:cstheme="minorHAnsi"/>
        </w:rPr>
        <w:t xml:space="preserve">to support ITU-D activities in the field of ICTs for the </w:t>
      </w:r>
      <w:ins w:id="104" w:author="INS" w:date="2025-09-01T14:27:00Z">
        <w:r w:rsidRPr="004F40F4">
          <w:rPr>
            <w:rFonts w:asciiTheme="minorHAnsi" w:hAnsiTheme="minorHAnsi" w:cstheme="minorHAnsi"/>
          </w:rPr>
          <w:t xml:space="preserve">educational, </w:t>
        </w:r>
      </w:ins>
      <w:r w:rsidRPr="004F40F4">
        <w:rPr>
          <w:rFonts w:asciiTheme="minorHAnsi" w:hAnsiTheme="minorHAnsi" w:cstheme="minorHAnsi"/>
        </w:rPr>
        <w:t>social and economic development of young women and men, through the ongoing implementation of the ITU Youth Strategy;</w:t>
      </w:r>
    </w:p>
    <w:p w14:paraId="613B6A81" w14:textId="77777777" w:rsidR="00827F71" w:rsidRPr="004F40F4" w:rsidRDefault="00827F71" w:rsidP="0053738D">
      <w:pPr>
        <w:pStyle w:val="ListParagraph"/>
        <w:widowControl w:val="0"/>
        <w:numPr>
          <w:ilvl w:val="0"/>
          <w:numId w:val="25"/>
        </w:numPr>
        <w:tabs>
          <w:tab w:val="left" w:pos="1135"/>
        </w:tabs>
        <w:autoSpaceDE w:val="0"/>
        <w:autoSpaceDN w:val="0"/>
        <w:spacing w:after="240"/>
        <w:ind w:right="140" w:firstLine="0"/>
        <w:contextualSpacing w:val="0"/>
        <w:jc w:val="both"/>
        <w:rPr>
          <w:rFonts w:asciiTheme="minorHAnsi" w:hAnsiTheme="minorHAnsi" w:cstheme="minorHAnsi"/>
        </w:rPr>
      </w:pPr>
      <w:r w:rsidRPr="004F40F4">
        <w:rPr>
          <w:rFonts w:asciiTheme="minorHAnsi" w:hAnsiTheme="minorHAnsi" w:cstheme="minorHAnsi"/>
          <w:spacing w:val="-2"/>
        </w:rPr>
        <w:t>to</w:t>
      </w:r>
      <w:r w:rsidRPr="004F40F4">
        <w:rPr>
          <w:rFonts w:asciiTheme="minorHAnsi" w:hAnsiTheme="minorHAnsi" w:cstheme="minorHAnsi"/>
          <w:spacing w:val="-6"/>
        </w:rPr>
        <w:t xml:space="preserve"> </w:t>
      </w:r>
      <w:r w:rsidRPr="004F40F4">
        <w:rPr>
          <w:rFonts w:asciiTheme="minorHAnsi" w:hAnsiTheme="minorHAnsi" w:cstheme="minorHAnsi"/>
          <w:spacing w:val="-2"/>
        </w:rPr>
        <w:t>promote</w:t>
      </w:r>
      <w:r w:rsidRPr="004F40F4">
        <w:rPr>
          <w:rFonts w:asciiTheme="minorHAnsi" w:hAnsiTheme="minorHAnsi" w:cstheme="minorHAnsi"/>
          <w:spacing w:val="-4"/>
        </w:rPr>
        <w:t xml:space="preserve"> </w:t>
      </w:r>
      <w:r w:rsidRPr="004F40F4">
        <w:rPr>
          <w:rFonts w:asciiTheme="minorHAnsi" w:hAnsiTheme="minorHAnsi" w:cstheme="minorHAnsi"/>
          <w:spacing w:val="-2"/>
        </w:rPr>
        <w:t>the</w:t>
      </w:r>
      <w:r w:rsidRPr="004F40F4">
        <w:rPr>
          <w:rFonts w:asciiTheme="minorHAnsi" w:hAnsiTheme="minorHAnsi" w:cstheme="minorHAnsi"/>
          <w:spacing w:val="-4"/>
        </w:rPr>
        <w:t xml:space="preserve"> </w:t>
      </w:r>
      <w:r w:rsidRPr="004F40F4">
        <w:rPr>
          <w:rFonts w:asciiTheme="minorHAnsi" w:hAnsiTheme="minorHAnsi" w:cstheme="minorHAnsi"/>
          <w:spacing w:val="-2"/>
        </w:rPr>
        <w:t>relevance</w:t>
      </w:r>
      <w:r w:rsidRPr="004F40F4">
        <w:rPr>
          <w:rFonts w:asciiTheme="minorHAnsi" w:hAnsiTheme="minorHAnsi" w:cstheme="minorHAnsi"/>
          <w:spacing w:val="-6"/>
        </w:rPr>
        <w:t xml:space="preserve"> </w:t>
      </w:r>
      <w:r w:rsidRPr="004F40F4">
        <w:rPr>
          <w:rFonts w:asciiTheme="minorHAnsi" w:hAnsiTheme="minorHAnsi" w:cstheme="minorHAnsi"/>
          <w:spacing w:val="-2"/>
        </w:rPr>
        <w:t>of</w:t>
      </w:r>
      <w:r w:rsidRPr="004F40F4">
        <w:rPr>
          <w:rFonts w:asciiTheme="minorHAnsi" w:hAnsiTheme="minorHAnsi" w:cstheme="minorHAnsi"/>
          <w:spacing w:val="-4"/>
        </w:rPr>
        <w:t xml:space="preserve"> </w:t>
      </w:r>
      <w:r w:rsidRPr="004F40F4">
        <w:rPr>
          <w:rFonts w:asciiTheme="minorHAnsi" w:hAnsiTheme="minorHAnsi" w:cstheme="minorHAnsi"/>
          <w:spacing w:val="-2"/>
        </w:rPr>
        <w:t>ICTs</w:t>
      </w:r>
      <w:r w:rsidRPr="004F40F4">
        <w:rPr>
          <w:rFonts w:asciiTheme="minorHAnsi" w:hAnsiTheme="minorHAnsi" w:cstheme="minorHAnsi"/>
          <w:spacing w:val="-6"/>
        </w:rPr>
        <w:t xml:space="preserve"> </w:t>
      </w:r>
      <w:r w:rsidRPr="004F40F4">
        <w:rPr>
          <w:rFonts w:asciiTheme="minorHAnsi" w:hAnsiTheme="minorHAnsi" w:cstheme="minorHAnsi"/>
          <w:spacing w:val="-2"/>
        </w:rPr>
        <w:t>as</w:t>
      </w:r>
      <w:r w:rsidRPr="004F40F4">
        <w:rPr>
          <w:rFonts w:asciiTheme="minorHAnsi" w:hAnsiTheme="minorHAnsi" w:cstheme="minorHAnsi"/>
          <w:spacing w:val="-6"/>
        </w:rPr>
        <w:t xml:space="preserve"> </w:t>
      </w:r>
      <w:r w:rsidRPr="004F40F4">
        <w:rPr>
          <w:rFonts w:asciiTheme="minorHAnsi" w:hAnsiTheme="minorHAnsi" w:cstheme="minorHAnsi"/>
          <w:spacing w:val="-2"/>
        </w:rPr>
        <w:t>facilitators</w:t>
      </w:r>
      <w:r w:rsidRPr="004F40F4">
        <w:rPr>
          <w:rFonts w:asciiTheme="minorHAnsi" w:hAnsiTheme="minorHAnsi" w:cstheme="minorHAnsi"/>
          <w:spacing w:val="-6"/>
        </w:rPr>
        <w:t xml:space="preserve"> </w:t>
      </w:r>
      <w:r w:rsidRPr="004F40F4">
        <w:rPr>
          <w:rFonts w:asciiTheme="minorHAnsi" w:hAnsiTheme="minorHAnsi" w:cstheme="minorHAnsi"/>
          <w:spacing w:val="-2"/>
        </w:rPr>
        <w:t>of</w:t>
      </w:r>
      <w:r w:rsidRPr="004F40F4">
        <w:rPr>
          <w:rFonts w:asciiTheme="minorHAnsi" w:hAnsiTheme="minorHAnsi" w:cstheme="minorHAnsi"/>
          <w:spacing w:val="-6"/>
        </w:rPr>
        <w:t xml:space="preserve"> </w:t>
      </w:r>
      <w:r w:rsidRPr="004F40F4">
        <w:rPr>
          <w:rFonts w:asciiTheme="minorHAnsi" w:hAnsiTheme="minorHAnsi" w:cstheme="minorHAnsi"/>
          <w:spacing w:val="-2"/>
        </w:rPr>
        <w:t>new</w:t>
      </w:r>
      <w:r w:rsidRPr="004F40F4">
        <w:rPr>
          <w:rFonts w:asciiTheme="minorHAnsi" w:hAnsiTheme="minorHAnsi" w:cstheme="minorHAnsi"/>
          <w:spacing w:val="-4"/>
        </w:rPr>
        <w:t xml:space="preserve"> </w:t>
      </w:r>
      <w:r w:rsidRPr="004F40F4">
        <w:rPr>
          <w:rFonts w:asciiTheme="minorHAnsi" w:hAnsiTheme="minorHAnsi" w:cstheme="minorHAnsi"/>
          <w:spacing w:val="-2"/>
        </w:rPr>
        <w:t>ideas</w:t>
      </w:r>
      <w:r w:rsidRPr="004F40F4">
        <w:rPr>
          <w:rFonts w:asciiTheme="minorHAnsi" w:hAnsiTheme="minorHAnsi" w:cstheme="minorHAnsi"/>
          <w:spacing w:val="-6"/>
        </w:rPr>
        <w:t xml:space="preserve"> </w:t>
      </w:r>
      <w:r w:rsidRPr="004F40F4">
        <w:rPr>
          <w:rFonts w:asciiTheme="minorHAnsi" w:hAnsiTheme="minorHAnsi" w:cstheme="minorHAnsi"/>
          <w:spacing w:val="-2"/>
        </w:rPr>
        <w:t>for</w:t>
      </w:r>
      <w:r w:rsidRPr="004F40F4">
        <w:rPr>
          <w:rFonts w:asciiTheme="minorHAnsi" w:hAnsiTheme="minorHAnsi" w:cstheme="minorHAnsi"/>
          <w:spacing w:val="-4"/>
        </w:rPr>
        <w:t xml:space="preserve"> </w:t>
      </w:r>
      <w:r w:rsidRPr="004F40F4">
        <w:rPr>
          <w:rFonts w:asciiTheme="minorHAnsi" w:hAnsiTheme="minorHAnsi" w:cstheme="minorHAnsi"/>
          <w:spacing w:val="-2"/>
        </w:rPr>
        <w:t>creating</w:t>
      </w:r>
      <w:r w:rsidRPr="004F40F4">
        <w:rPr>
          <w:rFonts w:asciiTheme="minorHAnsi" w:hAnsiTheme="minorHAnsi" w:cstheme="minorHAnsi"/>
          <w:spacing w:val="-6"/>
        </w:rPr>
        <w:t xml:space="preserve"> </w:t>
      </w:r>
      <w:r w:rsidRPr="004F40F4">
        <w:rPr>
          <w:rFonts w:asciiTheme="minorHAnsi" w:hAnsiTheme="minorHAnsi" w:cstheme="minorHAnsi"/>
          <w:spacing w:val="-2"/>
        </w:rPr>
        <w:t>alternative</w:t>
      </w:r>
      <w:r w:rsidRPr="004F40F4">
        <w:rPr>
          <w:rFonts w:asciiTheme="minorHAnsi" w:hAnsiTheme="minorHAnsi" w:cstheme="minorHAnsi"/>
          <w:spacing w:val="-6"/>
        </w:rPr>
        <w:t xml:space="preserve"> </w:t>
      </w:r>
      <w:r w:rsidRPr="004F40F4">
        <w:rPr>
          <w:rFonts w:asciiTheme="minorHAnsi" w:hAnsiTheme="minorHAnsi" w:cstheme="minorHAnsi"/>
          <w:spacing w:val="-2"/>
        </w:rPr>
        <w:t>work options;</w:t>
      </w:r>
    </w:p>
    <w:p w14:paraId="0738BF34" w14:textId="449D031B" w:rsidR="00827F71" w:rsidRPr="004F40F4" w:rsidRDefault="00DB131C" w:rsidP="0053738D">
      <w:pPr>
        <w:pStyle w:val="ListParagraph"/>
        <w:widowControl w:val="0"/>
        <w:tabs>
          <w:tab w:val="left" w:pos="1135"/>
        </w:tabs>
        <w:autoSpaceDE w:val="0"/>
        <w:autoSpaceDN w:val="0"/>
        <w:spacing w:after="240"/>
        <w:ind w:left="1" w:right="143"/>
        <w:contextualSpacing w:val="0"/>
        <w:jc w:val="both"/>
        <w:rPr>
          <w:rFonts w:asciiTheme="minorHAnsi" w:hAnsiTheme="minorHAnsi" w:cstheme="minorHAnsi"/>
        </w:rPr>
      </w:pPr>
      <w:r w:rsidRPr="004F40F4">
        <w:rPr>
          <w:rFonts w:asciiTheme="minorHAnsi" w:hAnsiTheme="minorHAnsi" w:cstheme="minorHAnsi"/>
        </w:rPr>
        <w:t>6</w:t>
      </w:r>
      <w:r w:rsidRPr="004F40F4">
        <w:rPr>
          <w:rFonts w:asciiTheme="minorHAnsi" w:hAnsiTheme="minorHAnsi" w:cstheme="minorHAnsi"/>
        </w:rPr>
        <w:tab/>
      </w:r>
      <w:r w:rsidR="00827F71" w:rsidRPr="004F40F4">
        <w:rPr>
          <w:rFonts w:asciiTheme="minorHAnsi" w:hAnsiTheme="minorHAnsi" w:cstheme="minorHAnsi"/>
        </w:rPr>
        <w:t>to acknowledge the importance of entrepreneurship among young women and men, particularly in innovative sectors and new technology, for adding social and economic value and helping to create skilled jobs by promoting the use of ICTs among young women and men;</w:t>
      </w:r>
    </w:p>
    <w:p w14:paraId="104448A1" w14:textId="234AF880" w:rsidR="00827F71" w:rsidRPr="004F40F4" w:rsidRDefault="00DB131C" w:rsidP="0053738D">
      <w:pPr>
        <w:widowControl w:val="0"/>
        <w:tabs>
          <w:tab w:val="left" w:pos="1135"/>
        </w:tabs>
        <w:autoSpaceDE w:val="0"/>
        <w:autoSpaceDN w:val="0"/>
        <w:spacing w:after="240"/>
        <w:ind w:right="143"/>
        <w:jc w:val="both"/>
        <w:rPr>
          <w:rFonts w:asciiTheme="minorHAnsi" w:hAnsiTheme="minorHAnsi" w:cstheme="minorHAnsi"/>
        </w:rPr>
      </w:pPr>
      <w:ins w:id="105" w:author="Nidup Gyeltshen" w:date="2025-09-18T22:29:00Z">
        <w:r w:rsidRPr="004F40F4">
          <w:rPr>
            <w:rFonts w:asciiTheme="minorHAnsi" w:hAnsiTheme="minorHAnsi" w:cstheme="minorHAnsi"/>
          </w:rPr>
          <w:t>7</w:t>
        </w:r>
        <w:r w:rsidRPr="004F40F4">
          <w:rPr>
            <w:rFonts w:asciiTheme="minorHAnsi" w:hAnsiTheme="minorHAnsi" w:cstheme="minorHAnsi"/>
          </w:rPr>
          <w:tab/>
        </w:r>
      </w:ins>
      <w:ins w:id="106" w:author="INS" w:date="2025-08-27T12:55:00Z">
        <w:r w:rsidR="00827F71" w:rsidRPr="004F40F4">
          <w:rPr>
            <w:rFonts w:asciiTheme="minorHAnsi" w:hAnsiTheme="minorHAnsi" w:cstheme="minorHAnsi"/>
          </w:rPr>
          <w:t>t</w:t>
        </w:r>
      </w:ins>
      <w:ins w:id="107" w:author="INS" w:date="2025-08-27T12:54:00Z">
        <w:r w:rsidR="00827F71" w:rsidRPr="004F40F4">
          <w:rPr>
            <w:rFonts w:asciiTheme="minorHAnsi" w:hAnsiTheme="minorHAnsi" w:cstheme="minorHAnsi"/>
          </w:rPr>
          <w:t xml:space="preserve">o promote equitable opportunities for young women and men to harness ICTs for their social and economic empowerment, with particular attention to those living in </w:t>
        </w:r>
      </w:ins>
      <w:ins w:id="108" w:author="INS" w:date="2025-09-17T08:30:00Z">
        <w:r w:rsidR="00EB4E69" w:rsidRPr="004F40F4">
          <w:rPr>
            <w:rFonts w:asciiTheme="minorHAnsi" w:hAnsiTheme="minorHAnsi" w:cstheme="minorHAnsi"/>
          </w:rPr>
          <w:t xml:space="preserve">rural, isolated, or </w:t>
        </w:r>
      </w:ins>
      <w:ins w:id="109" w:author="INS" w:date="2025-08-27T12:54:00Z">
        <w:r w:rsidR="00827F71" w:rsidRPr="004F40F4">
          <w:rPr>
            <w:rFonts w:asciiTheme="minorHAnsi" w:hAnsiTheme="minorHAnsi" w:cstheme="minorHAnsi"/>
          </w:rPr>
          <w:t>unserved and underserved areas who face barriers to access and participation</w:t>
        </w:r>
      </w:ins>
      <w:ins w:id="110" w:author="INS" w:date="2025-08-27T12:55:00Z">
        <w:r w:rsidR="00827F71" w:rsidRPr="004F40F4">
          <w:rPr>
            <w:rFonts w:asciiTheme="minorHAnsi" w:hAnsiTheme="minorHAnsi" w:cstheme="minorHAnsi"/>
          </w:rPr>
          <w:t>;</w:t>
        </w:r>
      </w:ins>
    </w:p>
    <w:p w14:paraId="58F05EA3" w14:textId="0750286A" w:rsidR="00827F71" w:rsidRPr="004F40F4" w:rsidRDefault="00C057B7" w:rsidP="0053738D">
      <w:pPr>
        <w:widowControl w:val="0"/>
        <w:tabs>
          <w:tab w:val="left" w:pos="1135"/>
        </w:tabs>
        <w:autoSpaceDE w:val="0"/>
        <w:autoSpaceDN w:val="0"/>
        <w:spacing w:after="240"/>
        <w:ind w:right="142"/>
        <w:jc w:val="both"/>
        <w:rPr>
          <w:rFonts w:asciiTheme="minorHAnsi" w:hAnsiTheme="minorHAnsi" w:cstheme="minorHAnsi"/>
        </w:rPr>
      </w:pPr>
      <w:del w:id="111" w:author="Nidup Gyeltshen" w:date="2025-09-18T22:30:00Z">
        <w:r w:rsidRPr="004F40F4" w:rsidDel="00C057B7">
          <w:rPr>
            <w:rFonts w:asciiTheme="minorHAnsi" w:hAnsiTheme="minorHAnsi" w:cstheme="minorHAnsi"/>
          </w:rPr>
          <w:delText>7</w:delText>
        </w:r>
      </w:del>
      <w:ins w:id="112" w:author="Nidup Gyeltshen" w:date="2025-09-18T22:30:00Z">
        <w:r w:rsidRPr="004F40F4">
          <w:rPr>
            <w:rFonts w:asciiTheme="minorHAnsi" w:hAnsiTheme="minorHAnsi" w:cstheme="minorHAnsi"/>
          </w:rPr>
          <w:t>8</w:t>
        </w:r>
        <w:r w:rsidRPr="004F40F4">
          <w:rPr>
            <w:rFonts w:asciiTheme="minorHAnsi" w:hAnsiTheme="minorHAnsi" w:cstheme="minorHAnsi"/>
          </w:rPr>
          <w:tab/>
        </w:r>
      </w:ins>
      <w:r w:rsidR="00827F71" w:rsidRPr="004F40F4">
        <w:rPr>
          <w:rFonts w:asciiTheme="minorHAnsi" w:hAnsiTheme="minorHAnsi" w:cstheme="minorHAnsi"/>
        </w:rPr>
        <w:t>to aim to have an impact on the lives of young women and men around the world and to ensure meaningful participation of young women and men in ITU as key stakeholders in the implementation of the 2030 Agenda for Sustainable Development,</w:t>
      </w:r>
    </w:p>
    <w:p w14:paraId="6FD59AA1" w14:textId="77777777" w:rsidR="00827F71" w:rsidRPr="004F40F4" w:rsidRDefault="00827F71" w:rsidP="0053738D">
      <w:pPr>
        <w:spacing w:after="240"/>
        <w:ind w:left="1135"/>
        <w:rPr>
          <w:rFonts w:asciiTheme="minorHAnsi" w:hAnsiTheme="minorHAnsi" w:cstheme="minorHAnsi"/>
          <w:i/>
        </w:rPr>
      </w:pPr>
      <w:r w:rsidRPr="004F40F4">
        <w:rPr>
          <w:rFonts w:asciiTheme="minorHAnsi" w:hAnsiTheme="minorHAnsi" w:cstheme="minorHAnsi"/>
          <w:i/>
        </w:rPr>
        <w:t>encourages</w:t>
      </w:r>
      <w:r w:rsidRPr="004F40F4">
        <w:rPr>
          <w:rFonts w:asciiTheme="minorHAnsi" w:hAnsiTheme="minorHAnsi" w:cstheme="minorHAnsi"/>
          <w:i/>
          <w:spacing w:val="-4"/>
        </w:rPr>
        <w:t xml:space="preserve"> </w:t>
      </w:r>
      <w:r w:rsidRPr="004F40F4">
        <w:rPr>
          <w:rFonts w:asciiTheme="minorHAnsi" w:hAnsiTheme="minorHAnsi" w:cstheme="minorHAnsi"/>
          <w:i/>
        </w:rPr>
        <w:t>Member</w:t>
      </w:r>
      <w:r w:rsidRPr="004F40F4">
        <w:rPr>
          <w:rFonts w:asciiTheme="minorHAnsi" w:hAnsiTheme="minorHAnsi" w:cstheme="minorHAnsi"/>
          <w:i/>
          <w:spacing w:val="-2"/>
        </w:rPr>
        <w:t xml:space="preserve"> </w:t>
      </w:r>
      <w:r w:rsidRPr="004F40F4">
        <w:rPr>
          <w:rFonts w:asciiTheme="minorHAnsi" w:hAnsiTheme="minorHAnsi" w:cstheme="minorHAnsi"/>
          <w:i/>
        </w:rPr>
        <w:t>States,</w:t>
      </w:r>
      <w:r w:rsidRPr="004F40F4">
        <w:rPr>
          <w:rFonts w:asciiTheme="minorHAnsi" w:hAnsiTheme="minorHAnsi" w:cstheme="minorHAnsi"/>
          <w:i/>
          <w:spacing w:val="-2"/>
        </w:rPr>
        <w:t xml:space="preserve"> </w:t>
      </w:r>
      <w:r w:rsidRPr="004F40F4">
        <w:rPr>
          <w:rFonts w:asciiTheme="minorHAnsi" w:hAnsiTheme="minorHAnsi" w:cstheme="minorHAnsi"/>
          <w:i/>
        </w:rPr>
        <w:t>Sector</w:t>
      </w:r>
      <w:r w:rsidRPr="004F40F4">
        <w:rPr>
          <w:rFonts w:asciiTheme="minorHAnsi" w:hAnsiTheme="minorHAnsi" w:cstheme="minorHAnsi"/>
          <w:i/>
          <w:spacing w:val="-3"/>
        </w:rPr>
        <w:t xml:space="preserve"> </w:t>
      </w:r>
      <w:r w:rsidRPr="004F40F4">
        <w:rPr>
          <w:rFonts w:asciiTheme="minorHAnsi" w:hAnsiTheme="minorHAnsi" w:cstheme="minorHAnsi"/>
          <w:i/>
        </w:rPr>
        <w:t>Members</w:t>
      </w:r>
      <w:r w:rsidRPr="004F40F4">
        <w:rPr>
          <w:rFonts w:asciiTheme="minorHAnsi" w:hAnsiTheme="minorHAnsi" w:cstheme="minorHAnsi"/>
          <w:i/>
          <w:spacing w:val="-3"/>
        </w:rPr>
        <w:t xml:space="preserve"> </w:t>
      </w:r>
      <w:r w:rsidRPr="004F40F4">
        <w:rPr>
          <w:rFonts w:asciiTheme="minorHAnsi" w:hAnsiTheme="minorHAnsi" w:cstheme="minorHAnsi"/>
          <w:i/>
        </w:rPr>
        <w:t>and</w:t>
      </w:r>
      <w:r w:rsidRPr="004F40F4">
        <w:rPr>
          <w:rFonts w:asciiTheme="minorHAnsi" w:hAnsiTheme="minorHAnsi" w:cstheme="minorHAnsi"/>
          <w:i/>
          <w:spacing w:val="-2"/>
        </w:rPr>
        <w:t xml:space="preserve"> Academia</w:t>
      </w:r>
    </w:p>
    <w:p w14:paraId="7D776069" w14:textId="4FD511D1" w:rsidR="00827F71" w:rsidRPr="004F40F4" w:rsidRDefault="00827F71" w:rsidP="0053738D">
      <w:pPr>
        <w:pStyle w:val="ListParagraph"/>
        <w:widowControl w:val="0"/>
        <w:numPr>
          <w:ilvl w:val="0"/>
          <w:numId w:val="24"/>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 xml:space="preserve">to coordinate global and regional forums and other initiatives dedicated to young </w:t>
      </w:r>
      <w:r w:rsidRPr="004F40F4">
        <w:rPr>
          <w:rFonts w:asciiTheme="minorHAnsi" w:hAnsiTheme="minorHAnsi" w:cstheme="minorHAnsi"/>
        </w:rPr>
        <w:lastRenderedPageBreak/>
        <w:t>women and men, considering available resources, taking into account the 2030 Agenda for Sustainable Development;</w:t>
      </w:r>
    </w:p>
    <w:p w14:paraId="7C8B79F8" w14:textId="41AFE0D2" w:rsidR="00827F71" w:rsidRPr="004F40F4" w:rsidRDefault="00827F71" w:rsidP="0053738D">
      <w:pPr>
        <w:pStyle w:val="ListParagraph"/>
        <w:widowControl w:val="0"/>
        <w:numPr>
          <w:ilvl w:val="0"/>
          <w:numId w:val="24"/>
        </w:numPr>
        <w:tabs>
          <w:tab w:val="left" w:pos="1135"/>
        </w:tabs>
        <w:autoSpaceDE w:val="0"/>
        <w:autoSpaceDN w:val="0"/>
        <w:spacing w:after="240"/>
        <w:ind w:right="137" w:firstLine="0"/>
        <w:contextualSpacing w:val="0"/>
        <w:jc w:val="both"/>
        <w:rPr>
          <w:rFonts w:asciiTheme="minorHAnsi" w:hAnsiTheme="minorHAnsi" w:cstheme="minorHAnsi"/>
        </w:rPr>
      </w:pPr>
      <w:r w:rsidRPr="004F40F4">
        <w:rPr>
          <w:rFonts w:asciiTheme="minorHAnsi" w:hAnsiTheme="minorHAnsi" w:cstheme="minorHAnsi"/>
        </w:rPr>
        <w:t xml:space="preserve">to provide access to telecommunications/ICTs and provide up-to-date digital-skills </w:t>
      </w:r>
      <w:ins w:id="113" w:author="INS" w:date="2025-09-01T14:27:00Z">
        <w:r w:rsidRPr="004F40F4">
          <w:rPr>
            <w:rFonts w:asciiTheme="minorHAnsi" w:hAnsiTheme="minorHAnsi" w:cstheme="minorHAnsi"/>
          </w:rPr>
          <w:t xml:space="preserve">and literacy </w:t>
        </w:r>
      </w:ins>
      <w:r w:rsidRPr="004F40F4">
        <w:rPr>
          <w:rFonts w:asciiTheme="minorHAnsi" w:hAnsiTheme="minorHAnsi" w:cstheme="minorHAnsi"/>
        </w:rPr>
        <w:t>training and opportunities for young women and men;</w:t>
      </w:r>
    </w:p>
    <w:p w14:paraId="0DD3266B" w14:textId="77777777" w:rsidR="00827F71" w:rsidRPr="004F40F4" w:rsidRDefault="00827F71" w:rsidP="0053738D">
      <w:pPr>
        <w:pStyle w:val="ListParagraph"/>
        <w:widowControl w:val="0"/>
        <w:numPr>
          <w:ilvl w:val="0"/>
          <w:numId w:val="24"/>
        </w:numPr>
        <w:tabs>
          <w:tab w:val="left" w:pos="1135"/>
        </w:tabs>
        <w:autoSpaceDE w:val="0"/>
        <w:autoSpaceDN w:val="0"/>
        <w:spacing w:after="240"/>
        <w:ind w:right="143" w:firstLine="0"/>
        <w:contextualSpacing w:val="0"/>
        <w:jc w:val="both"/>
        <w:rPr>
          <w:rFonts w:asciiTheme="minorHAnsi" w:hAnsiTheme="minorHAnsi" w:cstheme="minorHAnsi"/>
        </w:rPr>
      </w:pPr>
      <w:r w:rsidRPr="004F40F4">
        <w:rPr>
          <w:rFonts w:asciiTheme="minorHAnsi" w:hAnsiTheme="minorHAnsi" w:cstheme="minorHAnsi"/>
        </w:rPr>
        <w:t>to foster collaboration with civil society and the private sector in order to provide specialized training for young innovators;</w:t>
      </w:r>
    </w:p>
    <w:p w14:paraId="508E46E6" w14:textId="77777777" w:rsidR="00827F71" w:rsidRPr="004F40F4" w:rsidRDefault="00827F71" w:rsidP="0053738D">
      <w:pPr>
        <w:pStyle w:val="ListParagraph"/>
        <w:widowControl w:val="0"/>
        <w:numPr>
          <w:ilvl w:val="0"/>
          <w:numId w:val="24"/>
        </w:numPr>
        <w:tabs>
          <w:tab w:val="left" w:pos="1135"/>
        </w:tabs>
        <w:autoSpaceDE w:val="0"/>
        <w:autoSpaceDN w:val="0"/>
        <w:spacing w:before="42" w:after="240"/>
        <w:ind w:right="139" w:firstLine="0"/>
        <w:contextualSpacing w:val="0"/>
        <w:jc w:val="both"/>
        <w:rPr>
          <w:rFonts w:asciiTheme="minorHAnsi" w:hAnsiTheme="minorHAnsi" w:cstheme="minorHAnsi"/>
        </w:rPr>
      </w:pPr>
      <w:r w:rsidRPr="004F40F4">
        <w:rPr>
          <w:rFonts w:asciiTheme="minorHAnsi" w:hAnsiTheme="minorHAnsi" w:cstheme="minorHAnsi"/>
        </w:rPr>
        <w:t>to promote participation of young women and men in work related to ITU-D, including in the composition of delegations to ITU-D meetings,</w:t>
      </w:r>
    </w:p>
    <w:p w14:paraId="704BDE3E" w14:textId="6C216BAA" w:rsidR="00830E03" w:rsidRDefault="00830E03" w:rsidP="0053738D">
      <w:pPr>
        <w:spacing w:after="240"/>
        <w:ind w:firstLine="720"/>
        <w:rPr>
          <w:rFonts w:asciiTheme="minorHAnsi" w:hAnsiTheme="minorHAnsi" w:cstheme="minorHAnsi"/>
          <w:i/>
          <w:iCs/>
          <w:lang w:val="en-GB"/>
        </w:rPr>
      </w:pPr>
      <w:r w:rsidRPr="004F40F4">
        <w:rPr>
          <w:rFonts w:asciiTheme="minorHAnsi" w:hAnsiTheme="minorHAnsi" w:cstheme="minorHAnsi"/>
          <w:i/>
          <w:iCs/>
          <w:lang w:val="en-GB"/>
          <w:rPrChange w:id="114" w:author="Jongbong PARK" w:date="2025-09-19T07:21:00Z">
            <w:rPr>
              <w:rFonts w:asciiTheme="minorHAnsi" w:eastAsia="Times New Roman" w:hAnsiTheme="minorHAnsi"/>
              <w:szCs w:val="20"/>
              <w:highlight w:val="yellow"/>
              <w:lang w:val="en-GB"/>
            </w:rPr>
          </w:rPrChange>
        </w:rPr>
        <w:t xml:space="preserve">invites Academia </w:t>
      </w:r>
    </w:p>
    <w:p w14:paraId="2999E45D" w14:textId="51432521" w:rsidR="00830E03" w:rsidRPr="004F40F4" w:rsidRDefault="00830E03" w:rsidP="0053738D">
      <w:pPr>
        <w:spacing w:after="240"/>
        <w:rPr>
          <w:rFonts w:asciiTheme="minorHAnsi" w:hAnsiTheme="minorHAnsi" w:cstheme="minorHAnsi"/>
        </w:rPr>
      </w:pPr>
      <w:r w:rsidRPr="004F40F4">
        <w:rPr>
          <w:rFonts w:asciiTheme="minorHAnsi" w:hAnsiTheme="minorHAnsi" w:cstheme="minorHAnsi"/>
        </w:rPr>
        <w:t>1</w:t>
      </w:r>
      <w:r w:rsidRPr="004F40F4">
        <w:rPr>
          <w:rFonts w:asciiTheme="minorHAnsi" w:hAnsiTheme="minorHAnsi" w:cstheme="minorHAnsi"/>
        </w:rPr>
        <w:tab/>
        <w:t>to equip young women and men with job-ready digital skills and, thereby, foster their empowerment and ability to compete in the global labour market to improve their quality of life, including through academic exchange programmes;</w:t>
      </w:r>
    </w:p>
    <w:p w14:paraId="0FDA96BC" w14:textId="13607991" w:rsidR="00830E03" w:rsidRPr="004F40F4" w:rsidRDefault="00830E03" w:rsidP="0053738D">
      <w:pPr>
        <w:spacing w:after="240"/>
        <w:rPr>
          <w:rFonts w:asciiTheme="minorHAnsi" w:hAnsiTheme="minorHAnsi" w:cstheme="minorHAnsi"/>
        </w:rPr>
      </w:pPr>
      <w:r w:rsidRPr="004F40F4">
        <w:rPr>
          <w:rFonts w:asciiTheme="minorHAnsi" w:hAnsiTheme="minorHAnsi" w:cstheme="minorHAnsi"/>
        </w:rPr>
        <w:t>2</w:t>
      </w:r>
      <w:r w:rsidRPr="004F40F4">
        <w:rPr>
          <w:rFonts w:asciiTheme="minorHAnsi" w:hAnsiTheme="minorHAnsi" w:cstheme="minorHAnsi"/>
        </w:rPr>
        <w:tab/>
        <w:t>to promote ICT-related research by university students;</w:t>
      </w:r>
    </w:p>
    <w:p w14:paraId="4FD560B2" w14:textId="48FFAC38" w:rsidR="00830E03" w:rsidRPr="004F40F4" w:rsidRDefault="00830E03" w:rsidP="0053738D">
      <w:pPr>
        <w:spacing w:after="240"/>
        <w:rPr>
          <w:rFonts w:asciiTheme="minorHAnsi" w:hAnsiTheme="minorHAnsi" w:cstheme="minorHAnsi"/>
          <w:i/>
        </w:rPr>
      </w:pPr>
      <w:r w:rsidRPr="004F40F4">
        <w:rPr>
          <w:rFonts w:asciiTheme="minorHAnsi" w:hAnsiTheme="minorHAnsi" w:cstheme="minorHAnsi"/>
        </w:rPr>
        <w:t>3</w:t>
      </w:r>
      <w:r w:rsidRPr="004F40F4">
        <w:rPr>
          <w:rFonts w:asciiTheme="minorHAnsi" w:hAnsiTheme="minorHAnsi" w:cstheme="minorHAnsi"/>
        </w:rPr>
        <w:tab/>
        <w:t>to encourage young women and men to use the opportunity of the ITU internship programme to gain their first work experiences,</w:t>
      </w:r>
    </w:p>
    <w:p w14:paraId="1DAD2007" w14:textId="51D004C0" w:rsidR="00830E03" w:rsidRPr="004F40F4" w:rsidRDefault="00830E03" w:rsidP="0053738D">
      <w:pPr>
        <w:spacing w:after="240"/>
        <w:ind w:firstLine="720"/>
        <w:rPr>
          <w:rFonts w:asciiTheme="minorHAnsi" w:hAnsiTheme="minorHAnsi" w:cstheme="minorHAnsi"/>
          <w:i/>
          <w:iCs/>
        </w:rPr>
      </w:pPr>
      <w:r w:rsidRPr="004F40F4">
        <w:rPr>
          <w:rFonts w:asciiTheme="minorHAnsi" w:hAnsiTheme="minorHAnsi" w:cstheme="minorHAnsi"/>
          <w:i/>
          <w:iCs/>
          <w:lang w:val="en-GB"/>
        </w:rPr>
        <w:t>requests the Secretary-General</w:t>
      </w:r>
      <w:r w:rsidRPr="004F40F4">
        <w:rPr>
          <w:rFonts w:asciiTheme="minorHAnsi" w:hAnsiTheme="minorHAnsi" w:cstheme="minorHAnsi"/>
          <w:i/>
          <w:iCs/>
        </w:rPr>
        <w:t> </w:t>
      </w:r>
    </w:p>
    <w:p w14:paraId="15B26F4F" w14:textId="2ECB742C" w:rsidR="00830E03" w:rsidRPr="004F40F4" w:rsidRDefault="00830E03" w:rsidP="0053738D">
      <w:pPr>
        <w:spacing w:after="240"/>
        <w:rPr>
          <w:rFonts w:asciiTheme="minorHAnsi" w:hAnsiTheme="minorHAnsi" w:cstheme="minorHAnsi"/>
        </w:rPr>
      </w:pPr>
      <w:r w:rsidRPr="004F40F4">
        <w:rPr>
          <w:rFonts w:asciiTheme="minorHAnsi" w:hAnsiTheme="minorHAnsi" w:cstheme="minorHAnsi"/>
          <w:lang w:val="en-GB"/>
        </w:rPr>
        <w:t>1</w:t>
      </w:r>
      <w:r w:rsidRPr="004F40F4">
        <w:rPr>
          <w:rFonts w:asciiTheme="minorHAnsi" w:hAnsiTheme="minorHAnsi" w:cstheme="minorHAnsi"/>
        </w:rPr>
        <w:tab/>
      </w:r>
      <w:r w:rsidRPr="004F40F4">
        <w:rPr>
          <w:rFonts w:asciiTheme="minorHAnsi" w:hAnsiTheme="minorHAnsi" w:cstheme="minorHAnsi"/>
          <w:lang w:val="en-GB"/>
        </w:rPr>
        <w:t>to bring this resolution to the attention of the Plenipotentiary Conference with a view to releasing appropriate resources, within the budgetary limits, for the corresponding activities and functions;</w:t>
      </w:r>
      <w:r w:rsidRPr="004F40F4">
        <w:rPr>
          <w:rFonts w:asciiTheme="minorHAnsi" w:hAnsiTheme="minorHAnsi" w:cstheme="minorHAnsi"/>
        </w:rPr>
        <w:t> </w:t>
      </w:r>
    </w:p>
    <w:p w14:paraId="7964D71A" w14:textId="796409D4" w:rsidR="00830E03" w:rsidRPr="004F40F4" w:rsidRDefault="00830E03" w:rsidP="0053738D">
      <w:pPr>
        <w:spacing w:after="240"/>
        <w:rPr>
          <w:rFonts w:asciiTheme="minorHAnsi" w:hAnsiTheme="minorHAnsi" w:cstheme="minorHAnsi"/>
        </w:rPr>
      </w:pPr>
      <w:r w:rsidRPr="004F40F4">
        <w:rPr>
          <w:rFonts w:asciiTheme="minorHAnsi" w:hAnsiTheme="minorHAnsi" w:cstheme="minorHAnsi"/>
          <w:lang w:val="en-GB"/>
        </w:rPr>
        <w:t>2</w:t>
      </w:r>
      <w:r w:rsidRPr="004F40F4">
        <w:rPr>
          <w:rFonts w:asciiTheme="minorHAnsi" w:hAnsiTheme="minorHAnsi" w:cstheme="minorHAnsi"/>
        </w:rPr>
        <w:tab/>
      </w:r>
      <w:r w:rsidRPr="004F40F4">
        <w:rPr>
          <w:rFonts w:asciiTheme="minorHAnsi" w:hAnsiTheme="minorHAnsi" w:cstheme="minorHAnsi"/>
          <w:lang w:val="en-GB"/>
        </w:rPr>
        <w:t>to bring this resolution to the attention of the United Nations Secretary-General in an effort to promote increased coordination and cooperation for development policies, programmes and projects that link ICTs to the promotion and empowerment of young women and men.</w:t>
      </w:r>
      <w:r w:rsidRPr="004F40F4">
        <w:rPr>
          <w:rFonts w:asciiTheme="minorHAnsi" w:hAnsiTheme="minorHAnsi" w:cstheme="minorHAnsi"/>
        </w:rPr>
        <w:t> </w:t>
      </w:r>
    </w:p>
    <w:p w14:paraId="68584D7A" w14:textId="77777777" w:rsidR="00FF2BDA" w:rsidRPr="004F40F4" w:rsidRDefault="00FF2BDA" w:rsidP="00FF2BDA">
      <w:pPr>
        <w:rPr>
          <w:ins w:id="115" w:author="Nidup Gyeltshen" w:date="2025-09-18T22:22:00Z"/>
          <w:rFonts w:asciiTheme="minorHAnsi" w:hAnsiTheme="minorHAnsi" w:cstheme="minorHAnsi"/>
        </w:rPr>
      </w:pPr>
    </w:p>
    <w:p w14:paraId="62D9B9B5" w14:textId="77777777" w:rsidR="00603DA6" w:rsidRPr="004F40F4" w:rsidRDefault="00603DA6" w:rsidP="002E2B2D">
      <w:pPr>
        <w:rPr>
          <w:rFonts w:asciiTheme="minorHAnsi" w:hAnsiTheme="minorHAnsi" w:cstheme="minorHAnsi"/>
          <w:rPrChange w:id="116" w:author="Nidup Gyeltshen" w:date="2025-09-17T10:26:00Z">
            <w:rPr>
              <w:lang w:val="de-DE"/>
            </w:rPr>
          </w:rPrChange>
        </w:rPr>
      </w:pPr>
    </w:p>
    <w:sectPr w:rsidR="00603DA6" w:rsidRPr="004F40F4" w:rsidSect="0042077F">
      <w:headerReference w:type="default" r:id="rId14"/>
      <w:footerReference w:type="even" r:id="rId15"/>
      <w:footerReference w:type="default" r:id="rId16"/>
      <w:footerReference w:type="first" r:id="rId17"/>
      <w:pgSz w:w="11909" w:h="16834" w:code="9"/>
      <w:pgMar w:top="1152" w:right="1296" w:bottom="1134" w:left="1440" w:header="720" w:footer="5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ED206" w14:textId="77777777" w:rsidR="006961ED" w:rsidRDefault="006961ED">
      <w:r>
        <w:separator/>
      </w:r>
    </w:p>
  </w:endnote>
  <w:endnote w:type="continuationSeparator" w:id="0">
    <w:p w14:paraId="7CAF94F7" w14:textId="77777777" w:rsidR="006961ED" w:rsidRDefault="0069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051AD" w14:textId="01239FFC" w:rsidR="009B2089" w:rsidRDefault="009B2089">
    <w:pPr>
      <w:pStyle w:val="Footer"/>
      <w:jc w:val="right"/>
    </w:pPr>
    <w:r>
      <w:t>APT WTDC25-5/</w:t>
    </w:r>
    <w:r w:rsidR="00F43D0E">
      <w:t>TMP</w:t>
    </w:r>
    <w:r>
      <w:t>-0</w:t>
    </w:r>
    <w:r w:rsidR="00F43D0E">
      <w:t>9</w:t>
    </w:r>
    <w:r>
      <w:t xml:space="preserve">                                                                                                        </w:t>
    </w:r>
    <w:sdt>
      <w:sdtPr>
        <w:id w:val="-164088098"/>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sdtContent>
        </w:sdt>
      </w:sdtContent>
    </w:sdt>
  </w:p>
  <w:p w14:paraId="4BF68C57" w14:textId="77777777" w:rsidR="00F5520D" w:rsidRDefault="00F552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2A27EA" w:rsidRPr="003E12C0" w14:paraId="2163C9DE" w14:textId="77777777" w:rsidTr="0067504F">
      <w:trPr>
        <w:cantSplit/>
        <w:trHeight w:val="204"/>
        <w:jc w:val="center"/>
      </w:trPr>
      <w:tc>
        <w:tcPr>
          <w:tcW w:w="1152" w:type="dxa"/>
        </w:tcPr>
        <w:p w14:paraId="3D0D8FE0" w14:textId="77777777" w:rsidR="002A27EA" w:rsidRPr="003E12C0" w:rsidRDefault="002A27EA" w:rsidP="002A27EA">
          <w:pPr>
            <w:rPr>
              <w:b/>
              <w:bCs/>
            </w:rPr>
          </w:pPr>
          <w:r w:rsidRPr="003E12C0">
            <w:rPr>
              <w:b/>
              <w:bCs/>
            </w:rPr>
            <w:t>Contact:</w:t>
          </w:r>
        </w:p>
      </w:tc>
      <w:tc>
        <w:tcPr>
          <w:tcW w:w="4944" w:type="dxa"/>
        </w:tcPr>
        <w:p w14:paraId="7E745F08" w14:textId="14DEBB2D" w:rsidR="002A27EA" w:rsidRPr="003E12C0" w:rsidRDefault="002A27EA" w:rsidP="002A27EA">
          <w:pPr>
            <w:rPr>
              <w:rFonts w:eastAsia="SimSun"/>
              <w:lang w:eastAsia="zh-CN"/>
            </w:rPr>
          </w:pPr>
        </w:p>
      </w:tc>
      <w:tc>
        <w:tcPr>
          <w:tcW w:w="3192" w:type="dxa"/>
        </w:tcPr>
        <w:p w14:paraId="516EC40B" w14:textId="3FBF5DFA" w:rsidR="002A27EA" w:rsidRPr="003E12C0" w:rsidRDefault="002A27EA" w:rsidP="002A27EA">
          <w:pPr>
            <w:rPr>
              <w:rFonts w:eastAsiaTheme="minorEastAsia"/>
              <w:lang w:eastAsia="ja-JP"/>
            </w:rPr>
          </w:pPr>
          <w:r w:rsidRPr="003E12C0">
            <w:t xml:space="preserve">Email: </w:t>
          </w:r>
        </w:p>
      </w:tc>
    </w:tr>
  </w:tbl>
  <w:p w14:paraId="5D89CC39" w14:textId="77777777" w:rsidR="009B2089" w:rsidRDefault="009B20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3171A48D" w:rsidR="0097693B" w:rsidRDefault="00E83FD5" w:rsidP="00341CD0">
    <w:pPr>
      <w:pStyle w:val="Footer"/>
      <w:tabs>
        <w:tab w:val="clear" w:pos="4320"/>
        <w:tab w:val="clear" w:pos="8640"/>
        <w:tab w:val="right" w:pos="9180"/>
      </w:tabs>
      <w:ind w:right="-7"/>
      <w:jc w:val="right"/>
    </w:pPr>
    <w:r w:rsidRPr="00E83FD5">
      <w:rPr>
        <w:rStyle w:val="PageNumber"/>
      </w:rPr>
      <w:t xml:space="preserve">PACP-23                                                                                                                       </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891490"/>
      <w:docPartObj>
        <w:docPartGallery w:val="Page Numbers (Bottom of Page)"/>
        <w:docPartUnique/>
      </w:docPartObj>
    </w:sdtPr>
    <w:sdtContent>
      <w:sdt>
        <w:sdtPr>
          <w:id w:val="-1868282926"/>
          <w:docPartObj>
            <w:docPartGallery w:val="Page Numbers (Top of Page)"/>
            <w:docPartUnique/>
          </w:docPartObj>
        </w:sdtPr>
        <w:sdtContent>
          <w:p w14:paraId="1542A249" w14:textId="6D52310A" w:rsidR="00DC56B7" w:rsidRDefault="00E83FD5" w:rsidP="00E83FD5">
            <w:pPr>
              <w:pStyle w:val="Footer"/>
            </w:pPr>
            <w:r>
              <w:t>PACP-23</w:t>
            </w:r>
            <w:r w:rsidR="00DC56B7">
              <w:t xml:space="preserve">                                                                                           </w:t>
            </w:r>
            <w:r>
              <w:t xml:space="preserve">                           </w:t>
            </w:r>
            <w:r w:rsidR="00DC56B7">
              <w:t xml:space="preserve"> Page </w:t>
            </w:r>
            <w:r w:rsidR="00DC56B7">
              <w:rPr>
                <w:b/>
                <w:bCs/>
              </w:rPr>
              <w:fldChar w:fldCharType="begin"/>
            </w:r>
            <w:r w:rsidR="00DC56B7">
              <w:rPr>
                <w:b/>
                <w:bCs/>
              </w:rPr>
              <w:instrText xml:space="preserve"> PAGE </w:instrText>
            </w:r>
            <w:r w:rsidR="00DC56B7">
              <w:rPr>
                <w:b/>
                <w:bCs/>
              </w:rPr>
              <w:fldChar w:fldCharType="separate"/>
            </w:r>
            <w:r w:rsidR="00DC56B7">
              <w:rPr>
                <w:b/>
                <w:bCs/>
                <w:noProof/>
              </w:rPr>
              <w:t>2</w:t>
            </w:r>
            <w:r w:rsidR="00DC56B7">
              <w:rPr>
                <w:b/>
                <w:bCs/>
              </w:rPr>
              <w:fldChar w:fldCharType="end"/>
            </w:r>
            <w:r w:rsidR="00DC56B7">
              <w:t xml:space="preserve"> of </w:t>
            </w:r>
            <w:r w:rsidR="00DC56B7">
              <w:rPr>
                <w:b/>
                <w:bCs/>
              </w:rPr>
              <w:fldChar w:fldCharType="begin"/>
            </w:r>
            <w:r w:rsidR="00DC56B7">
              <w:rPr>
                <w:b/>
                <w:bCs/>
              </w:rPr>
              <w:instrText xml:space="preserve"> NUMPAGES  </w:instrText>
            </w:r>
            <w:r w:rsidR="00DC56B7">
              <w:rPr>
                <w:b/>
                <w:bCs/>
              </w:rPr>
              <w:fldChar w:fldCharType="separate"/>
            </w:r>
            <w:r w:rsidR="00DC56B7">
              <w:rPr>
                <w:b/>
                <w:bCs/>
                <w:noProof/>
              </w:rPr>
              <w:t>2</w:t>
            </w:r>
            <w:r w:rsidR="00DC56B7">
              <w:rPr>
                <w:b/>
                <w:bCs/>
              </w:rPr>
              <w:fldChar w:fldCharType="end"/>
            </w:r>
          </w:p>
        </w:sdtContent>
      </w:sdt>
    </w:sdtContent>
  </w:sdt>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B12B0" w14:textId="77777777" w:rsidR="006961ED" w:rsidRDefault="006961ED">
      <w:r>
        <w:separator/>
      </w:r>
    </w:p>
  </w:footnote>
  <w:footnote w:type="continuationSeparator" w:id="0">
    <w:p w14:paraId="3A02C68C" w14:textId="77777777" w:rsidR="006961ED" w:rsidRDefault="006961ED">
      <w:r>
        <w:continuationSeparator/>
      </w:r>
    </w:p>
  </w:footnote>
  <w:footnote w:id="1">
    <w:p w14:paraId="0716BBF3" w14:textId="741ABEF3" w:rsidR="00827F71" w:rsidRPr="00290D1E" w:rsidRDefault="00827F71" w:rsidP="00827F71">
      <w:pPr>
        <w:pStyle w:val="FootnoteText"/>
        <w:rPr>
          <w:lang w:val="en-US"/>
        </w:rPr>
      </w:pPr>
      <w:r>
        <w:rPr>
          <w:rStyle w:val="FootnoteReference"/>
        </w:rPr>
        <w:footnoteRef/>
      </w:r>
      <w:r>
        <w:t xml:space="preserve"> Source:</w:t>
      </w:r>
      <w:r>
        <w:rPr>
          <w:spacing w:val="-7"/>
        </w:rPr>
        <w:t xml:space="preserve"> </w:t>
      </w:r>
      <w:r>
        <w:t>ITU</w:t>
      </w:r>
      <w:r>
        <w:rPr>
          <w:spacing w:val="-7"/>
        </w:rPr>
        <w:t xml:space="preserve"> </w:t>
      </w:r>
      <w:r>
        <w:t>Measuring</w:t>
      </w:r>
      <w:r>
        <w:rPr>
          <w:spacing w:val="-7"/>
        </w:rPr>
        <w:t xml:space="preserve"> </w:t>
      </w:r>
      <w:r>
        <w:t>digital</w:t>
      </w:r>
      <w:r>
        <w:rPr>
          <w:spacing w:val="-6"/>
        </w:rPr>
        <w:t xml:space="preserve"> </w:t>
      </w:r>
      <w:r>
        <w:t>development:</w:t>
      </w:r>
      <w:r>
        <w:rPr>
          <w:spacing w:val="-6"/>
        </w:rPr>
        <w:t xml:space="preserve"> </w:t>
      </w:r>
      <w:r>
        <w:t>Facts</w:t>
      </w:r>
      <w:r>
        <w:rPr>
          <w:spacing w:val="-7"/>
        </w:rPr>
        <w:t xml:space="preserve"> </w:t>
      </w:r>
      <w:r>
        <w:t>and</w:t>
      </w:r>
      <w:r>
        <w:rPr>
          <w:spacing w:val="-7"/>
        </w:rPr>
        <w:t xml:space="preserve"> </w:t>
      </w:r>
      <w:r>
        <w:t>figures</w:t>
      </w:r>
      <w:r>
        <w:rPr>
          <w:spacing w:val="-6"/>
        </w:rPr>
        <w:t xml:space="preserve"> </w:t>
      </w:r>
      <w:r>
        <w:rPr>
          <w:spacing w:val="-4"/>
        </w:rPr>
        <w:t>202</w:t>
      </w:r>
      <w:ins w:id="49" w:author="INS" w:date="2025-09-02T15:02:00Z">
        <w:r>
          <w:rPr>
            <w:spacing w:val="-4"/>
          </w:rPr>
          <w:t>4</w:t>
        </w:r>
      </w:ins>
      <w:del w:id="50" w:author="INS" w:date="2025-09-02T15:02:00Z">
        <w:r w:rsidDel="00827F71">
          <w:rPr>
            <w:spacing w:val="-4"/>
          </w:rPr>
          <w:delText>1</w:delText>
        </w:r>
      </w:del>
    </w:p>
  </w:footnote>
  <w:footnote w:id="2">
    <w:p w14:paraId="0E351526" w14:textId="77777777" w:rsidR="00827F71" w:rsidRPr="004F40F4" w:rsidRDefault="00827F71" w:rsidP="00827F71">
      <w:pPr>
        <w:spacing w:before="229"/>
        <w:ind w:left="1"/>
        <w:rPr>
          <w:rFonts w:asciiTheme="minorHAnsi" w:hAnsiTheme="minorHAnsi" w:cstheme="minorHAnsi"/>
          <w:sz w:val="22"/>
          <w:szCs w:val="22"/>
        </w:rPr>
      </w:pPr>
      <w:r w:rsidRPr="004F40F4">
        <w:rPr>
          <w:rStyle w:val="FootnoteReference"/>
          <w:rFonts w:cstheme="minorHAnsi"/>
          <w:sz w:val="22"/>
          <w:szCs w:val="22"/>
        </w:rPr>
        <w:footnoteRef/>
      </w:r>
      <w:r w:rsidRPr="004F40F4">
        <w:rPr>
          <w:rFonts w:asciiTheme="minorHAnsi" w:hAnsiTheme="minorHAnsi" w:cstheme="minorHAnsi"/>
          <w:sz w:val="22"/>
          <w:szCs w:val="22"/>
        </w:rPr>
        <w:t xml:space="preserve"> Source:</w:t>
      </w:r>
      <w:r w:rsidRPr="004F40F4">
        <w:rPr>
          <w:rFonts w:asciiTheme="minorHAnsi" w:hAnsiTheme="minorHAnsi" w:cstheme="minorHAnsi"/>
          <w:spacing w:val="-12"/>
          <w:sz w:val="22"/>
          <w:szCs w:val="22"/>
        </w:rPr>
        <w:t xml:space="preserve"> </w:t>
      </w:r>
      <w:hyperlink r:id="rId1">
        <w:r w:rsidRPr="004F40F4">
          <w:rPr>
            <w:rFonts w:asciiTheme="minorHAnsi" w:hAnsiTheme="minorHAnsi" w:cstheme="minorHAnsi"/>
            <w:color w:val="0000FF"/>
            <w:sz w:val="22"/>
            <w:szCs w:val="22"/>
            <w:u w:val="single" w:color="0000FF"/>
          </w:rPr>
          <w:t>https://www.itu.int/women-and-girls/girls-in-</w:t>
        </w:r>
        <w:r w:rsidRPr="004F40F4">
          <w:rPr>
            <w:rFonts w:asciiTheme="minorHAnsi" w:hAnsiTheme="minorHAnsi" w:cstheme="minorHAnsi"/>
            <w:color w:val="0000FF"/>
            <w:spacing w:val="-2"/>
            <w:sz w:val="22"/>
            <w:szCs w:val="22"/>
            <w:u w:val="single" w:color="0000FF"/>
          </w:rPr>
          <w:t>ict/home/history/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1C533" w14:textId="77777777" w:rsidR="00827F71" w:rsidRDefault="00827F71">
    <w:pPr>
      <w:pStyle w:val="BodyText"/>
      <w:spacing w:line="14" w:lineRule="auto"/>
      <w:rPr>
        <w:sz w:val="20"/>
      </w:rPr>
    </w:pPr>
    <w:r>
      <w:rPr>
        <w:noProof/>
        <w:sz w:val="20"/>
      </w:rPr>
      <mc:AlternateContent>
        <mc:Choice Requires="wps">
          <w:drawing>
            <wp:anchor distT="0" distB="0" distL="0" distR="0" simplePos="0" relativeHeight="251658241" behindDoc="1" locked="0" layoutInCell="1" allowOverlap="1" wp14:anchorId="63CC9C28" wp14:editId="3B8FA9AF">
              <wp:simplePos x="0" y="0"/>
              <wp:positionH relativeFrom="page">
                <wp:posOffset>681990</wp:posOffset>
              </wp:positionH>
              <wp:positionV relativeFrom="page">
                <wp:posOffset>465264</wp:posOffset>
              </wp:positionV>
              <wp:extent cx="140335" cy="1270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27000"/>
                      </a:xfrm>
                      <a:prstGeom prst="rect">
                        <a:avLst/>
                      </a:prstGeom>
                    </wps:spPr>
                    <wps:txbx>
                      <w:txbxContent>
                        <w:p w14:paraId="25790B4D" w14:textId="77777777" w:rsidR="00827F71" w:rsidRDefault="00827F71">
                          <w:pPr>
                            <w:spacing w:line="183"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63CC9C28" id="_x0000_t202" coordsize="21600,21600" o:spt="202" path="m,l,21600r21600,l21600,xe">
              <v:stroke joinstyle="miter"/>
              <v:path gradientshapeok="t" o:connecttype="rect"/>
            </v:shapetype>
            <v:shape id="Textbox 3" o:spid="_x0000_s1026" type="#_x0000_t202" style="position:absolute;margin-left:53.7pt;margin-top:36.65pt;width:11.05pt;height:10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" filled="f" stroked="f">
              <v:textbox inset="0,0,0,0">
                <w:txbxContent>
                  <w:p w14:paraId="25790B4D" w14:textId="77777777" w:rsidR="00827F71" w:rsidRDefault="00827F71">
                    <w:pPr>
                      <w:spacing w:line="183"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251658242" behindDoc="1" locked="0" layoutInCell="1" allowOverlap="1" wp14:anchorId="116D81C8" wp14:editId="31189C04">
              <wp:simplePos x="0" y="0"/>
              <wp:positionH relativeFrom="page">
                <wp:posOffset>1068069</wp:posOffset>
              </wp:positionH>
              <wp:positionV relativeFrom="page">
                <wp:posOffset>465264</wp:posOffset>
              </wp:positionV>
              <wp:extent cx="1974850" cy="1270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4850" cy="127000"/>
                      </a:xfrm>
                      <a:prstGeom prst="rect">
                        <a:avLst/>
                      </a:prstGeom>
                    </wps:spPr>
                    <wps:txbx>
                      <w:txbxContent>
                        <w:p w14:paraId="2FB3612A" w14:textId="77777777" w:rsidR="00827F71" w:rsidRDefault="00827F71">
                          <w:pPr>
                            <w:spacing w:line="183" w:lineRule="exact"/>
                            <w:ind w:left="20"/>
                            <w:rPr>
                              <w:sz w:val="16"/>
                            </w:rPr>
                          </w:pPr>
                          <w:r>
                            <w:rPr>
                              <w:sz w:val="16"/>
                            </w:rPr>
                            <w:t>WTDC-22</w:t>
                          </w:r>
                          <w:r>
                            <w:rPr>
                              <w:spacing w:val="-6"/>
                              <w:sz w:val="16"/>
                            </w:rPr>
                            <w:t xml:space="preserve"> </w:t>
                          </w:r>
                          <w:r>
                            <w:rPr>
                              <w:sz w:val="16"/>
                            </w:rPr>
                            <w:t>Final</w:t>
                          </w:r>
                          <w:r>
                            <w:rPr>
                              <w:spacing w:val="-4"/>
                              <w:sz w:val="16"/>
                            </w:rPr>
                            <w:t xml:space="preserve"> </w:t>
                          </w:r>
                          <w:r>
                            <w:rPr>
                              <w:sz w:val="16"/>
                            </w:rPr>
                            <w:t>Report</w:t>
                          </w:r>
                          <w:r>
                            <w:rPr>
                              <w:spacing w:val="-4"/>
                              <w:sz w:val="16"/>
                            </w:rPr>
                            <w:t xml:space="preserve"> </w:t>
                          </w:r>
                          <w:r>
                            <w:rPr>
                              <w:sz w:val="16"/>
                            </w:rPr>
                            <w:t>–</w:t>
                          </w:r>
                          <w:r>
                            <w:rPr>
                              <w:spacing w:val="-6"/>
                              <w:sz w:val="16"/>
                            </w:rPr>
                            <w:t xml:space="preserve"> </w:t>
                          </w:r>
                          <w:r>
                            <w:rPr>
                              <w:sz w:val="16"/>
                            </w:rPr>
                            <w:t>Part</w:t>
                          </w:r>
                          <w:r>
                            <w:rPr>
                              <w:spacing w:val="-4"/>
                              <w:sz w:val="16"/>
                            </w:rPr>
                            <w:t xml:space="preserve"> </w:t>
                          </w:r>
                          <w:r>
                            <w:rPr>
                              <w:sz w:val="16"/>
                            </w:rPr>
                            <w:t>IV</w:t>
                          </w:r>
                          <w:r>
                            <w:rPr>
                              <w:spacing w:val="-5"/>
                              <w:sz w:val="16"/>
                            </w:rPr>
                            <w:t xml:space="preserve"> </w:t>
                          </w:r>
                          <w:r>
                            <w:rPr>
                              <w:sz w:val="16"/>
                            </w:rPr>
                            <w:t>–</w:t>
                          </w:r>
                          <w:r>
                            <w:rPr>
                              <w:spacing w:val="-4"/>
                              <w:sz w:val="16"/>
                            </w:rPr>
                            <w:t xml:space="preserve"> </w:t>
                          </w:r>
                          <w:r>
                            <w:rPr>
                              <w:sz w:val="16"/>
                            </w:rPr>
                            <w:t>Resolution</w:t>
                          </w:r>
                          <w:r>
                            <w:rPr>
                              <w:spacing w:val="-5"/>
                              <w:sz w:val="16"/>
                            </w:rPr>
                            <w:t xml:space="preserve"> 76</w:t>
                          </w:r>
                        </w:p>
                      </w:txbxContent>
                    </wps:txbx>
                    <wps:bodyPr wrap="square" lIns="0" tIns="0" rIns="0" bIns="0" rtlCol="0">
                      <a:noAutofit/>
                    </wps:bodyPr>
                  </wps:wsp>
                </a:graphicData>
              </a:graphic>
            </wp:anchor>
          </w:drawing>
        </mc:Choice>
        <mc:Fallback>
          <w:pict>
            <v:shape w14:anchorId="116D81C8" id="Textbox 4" o:spid="_x0000_s1027" type="#_x0000_t202" style="position:absolute;margin-left:84.1pt;margin-top:36.65pt;width:155.5pt;height:10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" filled="f" stroked="f">
              <v:textbox inset="0,0,0,0">
                <w:txbxContent>
                  <w:p w14:paraId="2FB3612A" w14:textId="77777777" w:rsidR="00827F71" w:rsidRDefault="00827F71">
                    <w:pPr>
                      <w:spacing w:line="183" w:lineRule="exact"/>
                      <w:ind w:left="20"/>
                      <w:rPr>
                        <w:sz w:val="16"/>
                      </w:rPr>
                    </w:pPr>
                    <w:r>
                      <w:rPr>
                        <w:sz w:val="16"/>
                      </w:rPr>
                      <w:t>WTDC-22</w:t>
                    </w:r>
                    <w:r>
                      <w:rPr>
                        <w:spacing w:val="-6"/>
                        <w:sz w:val="16"/>
                      </w:rPr>
                      <w:t xml:space="preserve"> </w:t>
                    </w:r>
                    <w:r>
                      <w:rPr>
                        <w:sz w:val="16"/>
                      </w:rPr>
                      <w:t>Final</w:t>
                    </w:r>
                    <w:r>
                      <w:rPr>
                        <w:spacing w:val="-4"/>
                        <w:sz w:val="16"/>
                      </w:rPr>
                      <w:t xml:space="preserve"> </w:t>
                    </w:r>
                    <w:r>
                      <w:rPr>
                        <w:sz w:val="16"/>
                      </w:rPr>
                      <w:t>Report</w:t>
                    </w:r>
                    <w:r>
                      <w:rPr>
                        <w:spacing w:val="-4"/>
                        <w:sz w:val="16"/>
                      </w:rPr>
                      <w:t xml:space="preserve"> </w:t>
                    </w:r>
                    <w:r>
                      <w:rPr>
                        <w:sz w:val="16"/>
                      </w:rPr>
                      <w:t>–</w:t>
                    </w:r>
                    <w:r>
                      <w:rPr>
                        <w:spacing w:val="-6"/>
                        <w:sz w:val="16"/>
                      </w:rPr>
                      <w:t xml:space="preserve"> </w:t>
                    </w:r>
                    <w:r>
                      <w:rPr>
                        <w:sz w:val="16"/>
                      </w:rPr>
                      <w:t>Part</w:t>
                    </w:r>
                    <w:r>
                      <w:rPr>
                        <w:spacing w:val="-4"/>
                        <w:sz w:val="16"/>
                      </w:rPr>
                      <w:t xml:space="preserve"> </w:t>
                    </w:r>
                    <w:r>
                      <w:rPr>
                        <w:sz w:val="16"/>
                      </w:rPr>
                      <w:t>IV</w:t>
                    </w:r>
                    <w:r>
                      <w:rPr>
                        <w:spacing w:val="-5"/>
                        <w:sz w:val="16"/>
                      </w:rPr>
                      <w:t xml:space="preserve"> </w:t>
                    </w:r>
                    <w:r>
                      <w:rPr>
                        <w:sz w:val="16"/>
                      </w:rPr>
                      <w:t>–</w:t>
                    </w:r>
                    <w:r>
                      <w:rPr>
                        <w:spacing w:val="-4"/>
                        <w:sz w:val="16"/>
                      </w:rPr>
                      <w:t xml:space="preserve"> </w:t>
                    </w:r>
                    <w:r>
                      <w:rPr>
                        <w:sz w:val="16"/>
                      </w:rPr>
                      <w:t>Resolution</w:t>
                    </w:r>
                    <w:r>
                      <w:rPr>
                        <w:spacing w:val="-5"/>
                        <w:sz w:val="16"/>
                      </w:rPr>
                      <w:t xml:space="preserve"> 76</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56FA1" w14:textId="355BEAB2" w:rsidR="00827F71" w:rsidRDefault="00827F71">
    <w:pPr>
      <w:pStyle w:val="BodyText"/>
      <w:spacing w:line="14" w:lineRule="auto"/>
      <w:rPr>
        <w:sz w:val="20"/>
      </w:rPr>
    </w:pPr>
    <w:r>
      <w:rPr>
        <w:noProof/>
        <w:sz w:val="20"/>
      </w:rPr>
      <mc:AlternateContent>
        <mc:Choice Requires="wps">
          <w:drawing>
            <wp:anchor distT="0" distB="0" distL="0" distR="0" simplePos="0" relativeHeight="251658240" behindDoc="1" locked="0" layoutInCell="1" allowOverlap="1" wp14:anchorId="54EF6C5C" wp14:editId="224786A2">
              <wp:simplePos x="0" y="0"/>
              <wp:positionH relativeFrom="page">
                <wp:posOffset>6751319</wp:posOffset>
              </wp:positionH>
              <wp:positionV relativeFrom="page">
                <wp:posOffset>465264</wp:posOffset>
              </wp:positionV>
              <wp:extent cx="140335" cy="127000"/>
              <wp:effectExtent l="0" t="0" r="0" b="0"/>
              <wp:wrapNone/>
              <wp:docPr id="1922613286"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27000"/>
                      </a:xfrm>
                      <a:prstGeom prst="rect">
                        <a:avLst/>
                      </a:prstGeom>
                    </wps:spPr>
                    <wps:txbx>
                      <w:txbxContent>
                        <w:p w14:paraId="08C39898" w14:textId="4D381CC6" w:rsidR="00827F71" w:rsidRDefault="00827F71">
                          <w:pPr>
                            <w:spacing w:line="183" w:lineRule="exact"/>
                            <w:ind w:left="60"/>
                            <w:rPr>
                              <w:sz w:val="16"/>
                            </w:rPr>
                          </w:pPr>
                        </w:p>
                      </w:txbxContent>
                    </wps:txbx>
                    <wps:bodyPr wrap="square" lIns="0" tIns="0" rIns="0" bIns="0" rtlCol="0">
                      <a:noAutofit/>
                    </wps:bodyPr>
                  </wps:wsp>
                </a:graphicData>
              </a:graphic>
            </wp:anchor>
          </w:drawing>
        </mc:Choice>
        <mc:Fallback>
          <w:pict>
            <v:shapetype w14:anchorId="54EF6C5C" id="_x0000_t202" coordsize="21600,21600" o:spt="202" path="m,l,21600r21600,l21600,xe">
              <v:stroke joinstyle="miter"/>
              <v:path gradientshapeok="t" o:connecttype="rect"/>
            </v:shapetype>
            <v:shape id="Textbox 2" o:spid="_x0000_s1028" type="#_x0000_t202" style="position:absolute;margin-left:531.6pt;margin-top:36.65pt;width:11.05pt;height:10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" filled="f" stroked="f">
              <v:textbox inset="0,0,0,0">
                <w:txbxContent>
                  <w:p w14:paraId="08C39898" w14:textId="4D381CC6" w:rsidR="00827F71" w:rsidRDefault="00827F71">
                    <w:pPr>
                      <w:spacing w:line="183" w:lineRule="exact"/>
                      <w:ind w:left="60"/>
                      <w:rPr>
                        <w:sz w:val="16"/>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716BD7"/>
    <w:multiLevelType w:val="hybridMultilevel"/>
    <w:tmpl w:val="D1761546"/>
    <w:lvl w:ilvl="0" w:tplc="78781E72">
      <w:start w:val="1"/>
      <w:numFmt w:val="decimal"/>
      <w:lvlText w:val="%1"/>
      <w:lvlJc w:val="left"/>
      <w:pPr>
        <w:ind w:left="1" w:hanging="1135"/>
      </w:pPr>
      <w:rPr>
        <w:rFonts w:ascii="Calibri" w:eastAsia="Calibri" w:hAnsi="Calibri" w:cs="Calibri" w:hint="default"/>
        <w:b w:val="0"/>
        <w:bCs w:val="0"/>
        <w:i w:val="0"/>
        <w:iCs w:val="0"/>
        <w:spacing w:val="0"/>
        <w:w w:val="100"/>
        <w:sz w:val="24"/>
        <w:szCs w:val="24"/>
        <w:lang w:val="en-US" w:eastAsia="en-US" w:bidi="ar-SA"/>
      </w:rPr>
    </w:lvl>
    <w:lvl w:ilvl="1" w:tplc="5818F882">
      <w:numFmt w:val="bullet"/>
      <w:lvlText w:val="•"/>
      <w:lvlJc w:val="left"/>
      <w:pPr>
        <w:ind w:left="978" w:hanging="1135"/>
      </w:pPr>
      <w:rPr>
        <w:rFonts w:hint="default"/>
        <w:lang w:val="en-US" w:eastAsia="en-US" w:bidi="ar-SA"/>
      </w:rPr>
    </w:lvl>
    <w:lvl w:ilvl="2" w:tplc="484E4250">
      <w:numFmt w:val="bullet"/>
      <w:lvlText w:val="•"/>
      <w:lvlJc w:val="left"/>
      <w:pPr>
        <w:ind w:left="1956" w:hanging="1135"/>
      </w:pPr>
      <w:rPr>
        <w:rFonts w:hint="default"/>
        <w:lang w:val="en-US" w:eastAsia="en-US" w:bidi="ar-SA"/>
      </w:rPr>
    </w:lvl>
    <w:lvl w:ilvl="3" w:tplc="64520E70">
      <w:numFmt w:val="bullet"/>
      <w:lvlText w:val="•"/>
      <w:lvlJc w:val="left"/>
      <w:pPr>
        <w:ind w:left="2934" w:hanging="1135"/>
      </w:pPr>
      <w:rPr>
        <w:rFonts w:hint="default"/>
        <w:lang w:val="en-US" w:eastAsia="en-US" w:bidi="ar-SA"/>
      </w:rPr>
    </w:lvl>
    <w:lvl w:ilvl="4" w:tplc="33000F84">
      <w:numFmt w:val="bullet"/>
      <w:lvlText w:val="•"/>
      <w:lvlJc w:val="left"/>
      <w:pPr>
        <w:ind w:left="3912" w:hanging="1135"/>
      </w:pPr>
      <w:rPr>
        <w:rFonts w:hint="default"/>
        <w:lang w:val="en-US" w:eastAsia="en-US" w:bidi="ar-SA"/>
      </w:rPr>
    </w:lvl>
    <w:lvl w:ilvl="5" w:tplc="A78411A0">
      <w:numFmt w:val="bullet"/>
      <w:lvlText w:val="•"/>
      <w:lvlJc w:val="left"/>
      <w:pPr>
        <w:ind w:left="4890" w:hanging="1135"/>
      </w:pPr>
      <w:rPr>
        <w:rFonts w:hint="default"/>
        <w:lang w:val="en-US" w:eastAsia="en-US" w:bidi="ar-SA"/>
      </w:rPr>
    </w:lvl>
    <w:lvl w:ilvl="6" w:tplc="8172569A">
      <w:numFmt w:val="bullet"/>
      <w:lvlText w:val="•"/>
      <w:lvlJc w:val="left"/>
      <w:pPr>
        <w:ind w:left="5868" w:hanging="1135"/>
      </w:pPr>
      <w:rPr>
        <w:rFonts w:hint="default"/>
        <w:lang w:val="en-US" w:eastAsia="en-US" w:bidi="ar-SA"/>
      </w:rPr>
    </w:lvl>
    <w:lvl w:ilvl="7" w:tplc="C0900C74">
      <w:numFmt w:val="bullet"/>
      <w:lvlText w:val="•"/>
      <w:lvlJc w:val="left"/>
      <w:pPr>
        <w:ind w:left="6846" w:hanging="1135"/>
      </w:pPr>
      <w:rPr>
        <w:rFonts w:hint="default"/>
        <w:lang w:val="en-US" w:eastAsia="en-US" w:bidi="ar-SA"/>
      </w:rPr>
    </w:lvl>
    <w:lvl w:ilvl="8" w:tplc="17B8408A">
      <w:numFmt w:val="bullet"/>
      <w:lvlText w:val="•"/>
      <w:lvlJc w:val="left"/>
      <w:pPr>
        <w:ind w:left="7825" w:hanging="1135"/>
      </w:pPr>
      <w:rPr>
        <w:rFonts w:hint="default"/>
        <w:lang w:val="en-US" w:eastAsia="en-US" w:bidi="ar-SA"/>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2B30BC7"/>
    <w:multiLevelType w:val="hybridMultilevel"/>
    <w:tmpl w:val="20BAE94A"/>
    <w:lvl w:ilvl="0" w:tplc="4272811A">
      <w:start w:val="1"/>
      <w:numFmt w:val="decimal"/>
      <w:lvlText w:val="%1"/>
      <w:lvlJc w:val="left"/>
      <w:pPr>
        <w:ind w:left="1" w:hanging="1135"/>
      </w:pPr>
      <w:rPr>
        <w:rFonts w:ascii="Calibri" w:eastAsia="Calibri" w:hAnsi="Calibri" w:cs="Calibri" w:hint="default"/>
        <w:b w:val="0"/>
        <w:bCs w:val="0"/>
        <w:i w:val="0"/>
        <w:iCs w:val="0"/>
        <w:spacing w:val="0"/>
        <w:w w:val="100"/>
        <w:sz w:val="24"/>
        <w:szCs w:val="24"/>
        <w:lang w:val="en-US" w:eastAsia="en-US" w:bidi="ar-SA"/>
      </w:rPr>
    </w:lvl>
    <w:lvl w:ilvl="1" w:tplc="4506782A">
      <w:numFmt w:val="bullet"/>
      <w:lvlText w:val="•"/>
      <w:lvlJc w:val="left"/>
      <w:pPr>
        <w:ind w:left="978" w:hanging="1135"/>
      </w:pPr>
      <w:rPr>
        <w:rFonts w:hint="default"/>
        <w:lang w:val="en-US" w:eastAsia="en-US" w:bidi="ar-SA"/>
      </w:rPr>
    </w:lvl>
    <w:lvl w:ilvl="2" w:tplc="68C4B666">
      <w:numFmt w:val="bullet"/>
      <w:lvlText w:val="•"/>
      <w:lvlJc w:val="left"/>
      <w:pPr>
        <w:ind w:left="1956" w:hanging="1135"/>
      </w:pPr>
      <w:rPr>
        <w:rFonts w:hint="default"/>
        <w:lang w:val="en-US" w:eastAsia="en-US" w:bidi="ar-SA"/>
      </w:rPr>
    </w:lvl>
    <w:lvl w:ilvl="3" w:tplc="FA88B71E">
      <w:numFmt w:val="bullet"/>
      <w:lvlText w:val="•"/>
      <w:lvlJc w:val="left"/>
      <w:pPr>
        <w:ind w:left="2934" w:hanging="1135"/>
      </w:pPr>
      <w:rPr>
        <w:rFonts w:hint="default"/>
        <w:lang w:val="en-US" w:eastAsia="en-US" w:bidi="ar-SA"/>
      </w:rPr>
    </w:lvl>
    <w:lvl w:ilvl="4" w:tplc="87E859A0">
      <w:numFmt w:val="bullet"/>
      <w:lvlText w:val="•"/>
      <w:lvlJc w:val="left"/>
      <w:pPr>
        <w:ind w:left="3912" w:hanging="1135"/>
      </w:pPr>
      <w:rPr>
        <w:rFonts w:hint="default"/>
        <w:lang w:val="en-US" w:eastAsia="en-US" w:bidi="ar-SA"/>
      </w:rPr>
    </w:lvl>
    <w:lvl w:ilvl="5" w:tplc="C402239C">
      <w:numFmt w:val="bullet"/>
      <w:lvlText w:val="•"/>
      <w:lvlJc w:val="left"/>
      <w:pPr>
        <w:ind w:left="4890" w:hanging="1135"/>
      </w:pPr>
      <w:rPr>
        <w:rFonts w:hint="default"/>
        <w:lang w:val="en-US" w:eastAsia="en-US" w:bidi="ar-SA"/>
      </w:rPr>
    </w:lvl>
    <w:lvl w:ilvl="6" w:tplc="8C7A9936">
      <w:numFmt w:val="bullet"/>
      <w:lvlText w:val="•"/>
      <w:lvlJc w:val="left"/>
      <w:pPr>
        <w:ind w:left="5868" w:hanging="1135"/>
      </w:pPr>
      <w:rPr>
        <w:rFonts w:hint="default"/>
        <w:lang w:val="en-US" w:eastAsia="en-US" w:bidi="ar-SA"/>
      </w:rPr>
    </w:lvl>
    <w:lvl w:ilvl="7" w:tplc="24D8C93E">
      <w:numFmt w:val="bullet"/>
      <w:lvlText w:val="•"/>
      <w:lvlJc w:val="left"/>
      <w:pPr>
        <w:ind w:left="6846" w:hanging="1135"/>
      </w:pPr>
      <w:rPr>
        <w:rFonts w:hint="default"/>
        <w:lang w:val="en-US" w:eastAsia="en-US" w:bidi="ar-SA"/>
      </w:rPr>
    </w:lvl>
    <w:lvl w:ilvl="8" w:tplc="E99EDEE0">
      <w:numFmt w:val="bullet"/>
      <w:lvlText w:val="•"/>
      <w:lvlJc w:val="left"/>
      <w:pPr>
        <w:ind w:left="7825" w:hanging="1135"/>
      </w:pPr>
      <w:rPr>
        <w:rFonts w:hint="default"/>
        <w:lang w:val="en-US" w:eastAsia="en-US" w:bidi="ar-SA"/>
      </w:rPr>
    </w:lvl>
  </w:abstractNum>
  <w:abstractNum w:abstractNumId="4"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4A445825"/>
    <w:multiLevelType w:val="hybridMultilevel"/>
    <w:tmpl w:val="AB9E3BE0"/>
    <w:lvl w:ilvl="0" w:tplc="7034D5C8">
      <w:start w:val="1"/>
      <w:numFmt w:val="lowerLetter"/>
      <w:lvlText w:val="%1)"/>
      <w:lvlJc w:val="left"/>
      <w:pPr>
        <w:ind w:left="1" w:hanging="1135"/>
      </w:pPr>
      <w:rPr>
        <w:rFonts w:ascii="Calibri" w:eastAsia="Calibri" w:hAnsi="Calibri" w:cs="Calibri" w:hint="default"/>
        <w:b w:val="0"/>
        <w:bCs w:val="0"/>
        <w:i/>
        <w:iCs/>
        <w:spacing w:val="0"/>
        <w:w w:val="100"/>
        <w:sz w:val="24"/>
        <w:szCs w:val="24"/>
        <w:lang w:val="en-US" w:eastAsia="en-US" w:bidi="ar-SA"/>
      </w:rPr>
    </w:lvl>
    <w:lvl w:ilvl="1" w:tplc="FB9ACD6C">
      <w:numFmt w:val="bullet"/>
      <w:lvlText w:val="•"/>
      <w:lvlJc w:val="left"/>
      <w:pPr>
        <w:ind w:left="978" w:hanging="1135"/>
      </w:pPr>
      <w:rPr>
        <w:rFonts w:hint="default"/>
        <w:lang w:val="en-US" w:eastAsia="en-US" w:bidi="ar-SA"/>
      </w:rPr>
    </w:lvl>
    <w:lvl w:ilvl="2" w:tplc="1DAE0726">
      <w:numFmt w:val="bullet"/>
      <w:lvlText w:val="•"/>
      <w:lvlJc w:val="left"/>
      <w:pPr>
        <w:ind w:left="1956" w:hanging="1135"/>
      </w:pPr>
      <w:rPr>
        <w:rFonts w:hint="default"/>
        <w:lang w:val="en-US" w:eastAsia="en-US" w:bidi="ar-SA"/>
      </w:rPr>
    </w:lvl>
    <w:lvl w:ilvl="3" w:tplc="B09A6F42">
      <w:numFmt w:val="bullet"/>
      <w:lvlText w:val="•"/>
      <w:lvlJc w:val="left"/>
      <w:pPr>
        <w:ind w:left="2934" w:hanging="1135"/>
      </w:pPr>
      <w:rPr>
        <w:rFonts w:hint="default"/>
        <w:lang w:val="en-US" w:eastAsia="en-US" w:bidi="ar-SA"/>
      </w:rPr>
    </w:lvl>
    <w:lvl w:ilvl="4" w:tplc="A524C39C">
      <w:numFmt w:val="bullet"/>
      <w:lvlText w:val="•"/>
      <w:lvlJc w:val="left"/>
      <w:pPr>
        <w:ind w:left="3912" w:hanging="1135"/>
      </w:pPr>
      <w:rPr>
        <w:rFonts w:hint="default"/>
        <w:lang w:val="en-US" w:eastAsia="en-US" w:bidi="ar-SA"/>
      </w:rPr>
    </w:lvl>
    <w:lvl w:ilvl="5" w:tplc="B0C86ED2">
      <w:numFmt w:val="bullet"/>
      <w:lvlText w:val="•"/>
      <w:lvlJc w:val="left"/>
      <w:pPr>
        <w:ind w:left="4890" w:hanging="1135"/>
      </w:pPr>
      <w:rPr>
        <w:rFonts w:hint="default"/>
        <w:lang w:val="en-US" w:eastAsia="en-US" w:bidi="ar-SA"/>
      </w:rPr>
    </w:lvl>
    <w:lvl w:ilvl="6" w:tplc="ED42ADB6">
      <w:numFmt w:val="bullet"/>
      <w:lvlText w:val="•"/>
      <w:lvlJc w:val="left"/>
      <w:pPr>
        <w:ind w:left="5868" w:hanging="1135"/>
      </w:pPr>
      <w:rPr>
        <w:rFonts w:hint="default"/>
        <w:lang w:val="en-US" w:eastAsia="en-US" w:bidi="ar-SA"/>
      </w:rPr>
    </w:lvl>
    <w:lvl w:ilvl="7" w:tplc="B4CA23B8">
      <w:numFmt w:val="bullet"/>
      <w:lvlText w:val="•"/>
      <w:lvlJc w:val="left"/>
      <w:pPr>
        <w:ind w:left="6846" w:hanging="1135"/>
      </w:pPr>
      <w:rPr>
        <w:rFonts w:hint="default"/>
        <w:lang w:val="en-US" w:eastAsia="en-US" w:bidi="ar-SA"/>
      </w:rPr>
    </w:lvl>
    <w:lvl w:ilvl="8" w:tplc="A48C1726">
      <w:numFmt w:val="bullet"/>
      <w:lvlText w:val="•"/>
      <w:lvlJc w:val="left"/>
      <w:pPr>
        <w:ind w:left="7825" w:hanging="1135"/>
      </w:pPr>
      <w:rPr>
        <w:rFonts w:hint="default"/>
        <w:lang w:val="en-US" w:eastAsia="en-US" w:bidi="ar-SA"/>
      </w:rPr>
    </w:lvl>
  </w:abstractNum>
  <w:abstractNum w:abstractNumId="14"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156390"/>
    <w:multiLevelType w:val="hybridMultilevel"/>
    <w:tmpl w:val="33AE2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750FE"/>
    <w:multiLevelType w:val="hybridMultilevel"/>
    <w:tmpl w:val="BA4EEA3C"/>
    <w:lvl w:ilvl="0" w:tplc="7D82561A">
      <w:start w:val="1"/>
      <w:numFmt w:val="decimal"/>
      <w:lvlText w:val="%1"/>
      <w:lvlJc w:val="left"/>
      <w:pPr>
        <w:ind w:left="1" w:hanging="1135"/>
      </w:pPr>
      <w:rPr>
        <w:rFonts w:ascii="Calibri" w:eastAsia="Calibri" w:hAnsi="Calibri" w:cs="Calibri" w:hint="default"/>
        <w:b w:val="0"/>
        <w:bCs w:val="0"/>
        <w:i w:val="0"/>
        <w:iCs w:val="0"/>
        <w:spacing w:val="0"/>
        <w:w w:val="100"/>
        <w:sz w:val="24"/>
        <w:szCs w:val="24"/>
        <w:lang w:val="en-US" w:eastAsia="en-US" w:bidi="ar-SA"/>
      </w:rPr>
    </w:lvl>
    <w:lvl w:ilvl="1" w:tplc="8362E2D8">
      <w:numFmt w:val="bullet"/>
      <w:lvlText w:val="•"/>
      <w:lvlJc w:val="left"/>
      <w:pPr>
        <w:ind w:left="978" w:hanging="1135"/>
      </w:pPr>
      <w:rPr>
        <w:rFonts w:hint="default"/>
        <w:lang w:val="en-US" w:eastAsia="en-US" w:bidi="ar-SA"/>
      </w:rPr>
    </w:lvl>
    <w:lvl w:ilvl="2" w:tplc="20826F04">
      <w:numFmt w:val="bullet"/>
      <w:lvlText w:val="•"/>
      <w:lvlJc w:val="left"/>
      <w:pPr>
        <w:ind w:left="1956" w:hanging="1135"/>
      </w:pPr>
      <w:rPr>
        <w:rFonts w:hint="default"/>
        <w:lang w:val="en-US" w:eastAsia="en-US" w:bidi="ar-SA"/>
      </w:rPr>
    </w:lvl>
    <w:lvl w:ilvl="3" w:tplc="54CA5B96">
      <w:numFmt w:val="bullet"/>
      <w:lvlText w:val="•"/>
      <w:lvlJc w:val="left"/>
      <w:pPr>
        <w:ind w:left="2934" w:hanging="1135"/>
      </w:pPr>
      <w:rPr>
        <w:rFonts w:hint="default"/>
        <w:lang w:val="en-US" w:eastAsia="en-US" w:bidi="ar-SA"/>
      </w:rPr>
    </w:lvl>
    <w:lvl w:ilvl="4" w:tplc="E72E62E8">
      <w:numFmt w:val="bullet"/>
      <w:lvlText w:val="•"/>
      <w:lvlJc w:val="left"/>
      <w:pPr>
        <w:ind w:left="3912" w:hanging="1135"/>
      </w:pPr>
      <w:rPr>
        <w:rFonts w:hint="default"/>
        <w:lang w:val="en-US" w:eastAsia="en-US" w:bidi="ar-SA"/>
      </w:rPr>
    </w:lvl>
    <w:lvl w:ilvl="5" w:tplc="CFDCC5E6">
      <w:numFmt w:val="bullet"/>
      <w:lvlText w:val="•"/>
      <w:lvlJc w:val="left"/>
      <w:pPr>
        <w:ind w:left="4890" w:hanging="1135"/>
      </w:pPr>
      <w:rPr>
        <w:rFonts w:hint="default"/>
        <w:lang w:val="en-US" w:eastAsia="en-US" w:bidi="ar-SA"/>
      </w:rPr>
    </w:lvl>
    <w:lvl w:ilvl="6" w:tplc="7F30E940">
      <w:numFmt w:val="bullet"/>
      <w:lvlText w:val="•"/>
      <w:lvlJc w:val="left"/>
      <w:pPr>
        <w:ind w:left="5868" w:hanging="1135"/>
      </w:pPr>
      <w:rPr>
        <w:rFonts w:hint="default"/>
        <w:lang w:val="en-US" w:eastAsia="en-US" w:bidi="ar-SA"/>
      </w:rPr>
    </w:lvl>
    <w:lvl w:ilvl="7" w:tplc="BFE683E4">
      <w:numFmt w:val="bullet"/>
      <w:lvlText w:val="•"/>
      <w:lvlJc w:val="left"/>
      <w:pPr>
        <w:ind w:left="6846" w:hanging="1135"/>
      </w:pPr>
      <w:rPr>
        <w:rFonts w:hint="default"/>
        <w:lang w:val="en-US" w:eastAsia="en-US" w:bidi="ar-SA"/>
      </w:rPr>
    </w:lvl>
    <w:lvl w:ilvl="8" w:tplc="34A4C5EE">
      <w:numFmt w:val="bullet"/>
      <w:lvlText w:val="•"/>
      <w:lvlJc w:val="left"/>
      <w:pPr>
        <w:ind w:left="7825" w:hanging="1135"/>
      </w:pPr>
      <w:rPr>
        <w:rFonts w:hint="default"/>
        <w:lang w:val="en-US" w:eastAsia="en-US" w:bidi="ar-SA"/>
      </w:rPr>
    </w:lvl>
  </w:abstractNum>
  <w:abstractNum w:abstractNumId="17"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285A2D"/>
    <w:multiLevelType w:val="hybridMultilevel"/>
    <w:tmpl w:val="9168B472"/>
    <w:lvl w:ilvl="0" w:tplc="22C66E6A">
      <w:start w:val="1"/>
      <w:numFmt w:val="decimal"/>
      <w:lvlText w:val="%1"/>
      <w:lvlJc w:val="left"/>
      <w:pPr>
        <w:ind w:left="1" w:hanging="1135"/>
      </w:pPr>
      <w:rPr>
        <w:rFonts w:ascii="Calibri" w:eastAsia="Calibri" w:hAnsi="Calibri" w:cs="Calibri" w:hint="default"/>
        <w:b w:val="0"/>
        <w:bCs w:val="0"/>
        <w:i w:val="0"/>
        <w:iCs w:val="0"/>
        <w:spacing w:val="0"/>
        <w:w w:val="100"/>
        <w:sz w:val="24"/>
        <w:szCs w:val="24"/>
        <w:lang w:val="en-US" w:eastAsia="en-US" w:bidi="ar-SA"/>
      </w:rPr>
    </w:lvl>
    <w:lvl w:ilvl="1" w:tplc="3E361E60">
      <w:numFmt w:val="bullet"/>
      <w:lvlText w:val="•"/>
      <w:lvlJc w:val="left"/>
      <w:pPr>
        <w:ind w:left="978" w:hanging="1135"/>
      </w:pPr>
      <w:rPr>
        <w:rFonts w:hint="default"/>
        <w:lang w:val="en-US" w:eastAsia="en-US" w:bidi="ar-SA"/>
      </w:rPr>
    </w:lvl>
    <w:lvl w:ilvl="2" w:tplc="C762A39A">
      <w:numFmt w:val="bullet"/>
      <w:lvlText w:val="•"/>
      <w:lvlJc w:val="left"/>
      <w:pPr>
        <w:ind w:left="1956" w:hanging="1135"/>
      </w:pPr>
      <w:rPr>
        <w:rFonts w:hint="default"/>
        <w:lang w:val="en-US" w:eastAsia="en-US" w:bidi="ar-SA"/>
      </w:rPr>
    </w:lvl>
    <w:lvl w:ilvl="3" w:tplc="BADABE0A">
      <w:numFmt w:val="bullet"/>
      <w:lvlText w:val="•"/>
      <w:lvlJc w:val="left"/>
      <w:pPr>
        <w:ind w:left="2934" w:hanging="1135"/>
      </w:pPr>
      <w:rPr>
        <w:rFonts w:hint="default"/>
        <w:lang w:val="en-US" w:eastAsia="en-US" w:bidi="ar-SA"/>
      </w:rPr>
    </w:lvl>
    <w:lvl w:ilvl="4" w:tplc="1EDC338A">
      <w:numFmt w:val="bullet"/>
      <w:lvlText w:val="•"/>
      <w:lvlJc w:val="left"/>
      <w:pPr>
        <w:ind w:left="3912" w:hanging="1135"/>
      </w:pPr>
      <w:rPr>
        <w:rFonts w:hint="default"/>
        <w:lang w:val="en-US" w:eastAsia="en-US" w:bidi="ar-SA"/>
      </w:rPr>
    </w:lvl>
    <w:lvl w:ilvl="5" w:tplc="7C8451B4">
      <w:numFmt w:val="bullet"/>
      <w:lvlText w:val="•"/>
      <w:lvlJc w:val="left"/>
      <w:pPr>
        <w:ind w:left="4890" w:hanging="1135"/>
      </w:pPr>
      <w:rPr>
        <w:rFonts w:hint="default"/>
        <w:lang w:val="en-US" w:eastAsia="en-US" w:bidi="ar-SA"/>
      </w:rPr>
    </w:lvl>
    <w:lvl w:ilvl="6" w:tplc="CA780E7A">
      <w:numFmt w:val="bullet"/>
      <w:lvlText w:val="•"/>
      <w:lvlJc w:val="left"/>
      <w:pPr>
        <w:ind w:left="5868" w:hanging="1135"/>
      </w:pPr>
      <w:rPr>
        <w:rFonts w:hint="default"/>
        <w:lang w:val="en-US" w:eastAsia="en-US" w:bidi="ar-SA"/>
      </w:rPr>
    </w:lvl>
    <w:lvl w:ilvl="7" w:tplc="C3DA390E">
      <w:numFmt w:val="bullet"/>
      <w:lvlText w:val="•"/>
      <w:lvlJc w:val="left"/>
      <w:pPr>
        <w:ind w:left="6846" w:hanging="1135"/>
      </w:pPr>
      <w:rPr>
        <w:rFonts w:hint="default"/>
        <w:lang w:val="en-US" w:eastAsia="en-US" w:bidi="ar-SA"/>
      </w:rPr>
    </w:lvl>
    <w:lvl w:ilvl="8" w:tplc="602617B6">
      <w:numFmt w:val="bullet"/>
      <w:lvlText w:val="•"/>
      <w:lvlJc w:val="left"/>
      <w:pPr>
        <w:ind w:left="7825" w:hanging="1135"/>
      </w:pPr>
      <w:rPr>
        <w:rFonts w:hint="default"/>
        <w:lang w:val="en-US" w:eastAsia="en-US" w:bidi="ar-SA"/>
      </w:rPr>
    </w:lvl>
  </w:abstractNum>
  <w:abstractNum w:abstractNumId="22" w15:restartNumberingAfterBreak="0">
    <w:nsid w:val="7648716D"/>
    <w:multiLevelType w:val="hybridMultilevel"/>
    <w:tmpl w:val="80DA91CA"/>
    <w:lvl w:ilvl="0" w:tplc="7F58F4EC">
      <w:start w:val="1"/>
      <w:numFmt w:val="decimal"/>
      <w:lvlText w:val="%1"/>
      <w:lvlJc w:val="left"/>
      <w:pPr>
        <w:ind w:left="1" w:hanging="1135"/>
      </w:pPr>
      <w:rPr>
        <w:rFonts w:ascii="Calibri" w:eastAsia="Calibri" w:hAnsi="Calibri" w:cs="Calibri" w:hint="default"/>
        <w:b w:val="0"/>
        <w:bCs w:val="0"/>
        <w:i w:val="0"/>
        <w:iCs w:val="0"/>
        <w:spacing w:val="0"/>
        <w:w w:val="100"/>
        <w:sz w:val="24"/>
        <w:szCs w:val="24"/>
        <w:lang w:val="en-US" w:eastAsia="en-US" w:bidi="ar-SA"/>
      </w:rPr>
    </w:lvl>
    <w:lvl w:ilvl="1" w:tplc="93907910">
      <w:numFmt w:val="bullet"/>
      <w:lvlText w:val="•"/>
      <w:lvlJc w:val="left"/>
      <w:pPr>
        <w:ind w:left="978" w:hanging="1135"/>
      </w:pPr>
      <w:rPr>
        <w:rFonts w:hint="default"/>
        <w:lang w:val="en-US" w:eastAsia="en-US" w:bidi="ar-SA"/>
      </w:rPr>
    </w:lvl>
    <w:lvl w:ilvl="2" w:tplc="014E6860">
      <w:numFmt w:val="bullet"/>
      <w:lvlText w:val="•"/>
      <w:lvlJc w:val="left"/>
      <w:pPr>
        <w:ind w:left="1956" w:hanging="1135"/>
      </w:pPr>
      <w:rPr>
        <w:rFonts w:hint="default"/>
        <w:lang w:val="en-US" w:eastAsia="en-US" w:bidi="ar-SA"/>
      </w:rPr>
    </w:lvl>
    <w:lvl w:ilvl="3" w:tplc="999C7EDA">
      <w:numFmt w:val="bullet"/>
      <w:lvlText w:val="•"/>
      <w:lvlJc w:val="left"/>
      <w:pPr>
        <w:ind w:left="2934" w:hanging="1135"/>
      </w:pPr>
      <w:rPr>
        <w:rFonts w:hint="default"/>
        <w:lang w:val="en-US" w:eastAsia="en-US" w:bidi="ar-SA"/>
      </w:rPr>
    </w:lvl>
    <w:lvl w:ilvl="4" w:tplc="EE2A4B86">
      <w:numFmt w:val="bullet"/>
      <w:lvlText w:val="•"/>
      <w:lvlJc w:val="left"/>
      <w:pPr>
        <w:ind w:left="3912" w:hanging="1135"/>
      </w:pPr>
      <w:rPr>
        <w:rFonts w:hint="default"/>
        <w:lang w:val="en-US" w:eastAsia="en-US" w:bidi="ar-SA"/>
      </w:rPr>
    </w:lvl>
    <w:lvl w:ilvl="5" w:tplc="A3F0BAC2">
      <w:numFmt w:val="bullet"/>
      <w:lvlText w:val="•"/>
      <w:lvlJc w:val="left"/>
      <w:pPr>
        <w:ind w:left="4890" w:hanging="1135"/>
      </w:pPr>
      <w:rPr>
        <w:rFonts w:hint="default"/>
        <w:lang w:val="en-US" w:eastAsia="en-US" w:bidi="ar-SA"/>
      </w:rPr>
    </w:lvl>
    <w:lvl w:ilvl="6" w:tplc="16D41162">
      <w:numFmt w:val="bullet"/>
      <w:lvlText w:val="•"/>
      <w:lvlJc w:val="left"/>
      <w:pPr>
        <w:ind w:left="5868" w:hanging="1135"/>
      </w:pPr>
      <w:rPr>
        <w:rFonts w:hint="default"/>
        <w:lang w:val="en-US" w:eastAsia="en-US" w:bidi="ar-SA"/>
      </w:rPr>
    </w:lvl>
    <w:lvl w:ilvl="7" w:tplc="47B8C242">
      <w:numFmt w:val="bullet"/>
      <w:lvlText w:val="•"/>
      <w:lvlJc w:val="left"/>
      <w:pPr>
        <w:ind w:left="6846" w:hanging="1135"/>
      </w:pPr>
      <w:rPr>
        <w:rFonts w:hint="default"/>
        <w:lang w:val="en-US" w:eastAsia="en-US" w:bidi="ar-SA"/>
      </w:rPr>
    </w:lvl>
    <w:lvl w:ilvl="8" w:tplc="F16A271A">
      <w:numFmt w:val="bullet"/>
      <w:lvlText w:val="•"/>
      <w:lvlJc w:val="left"/>
      <w:pPr>
        <w:ind w:left="7825" w:hanging="1135"/>
      </w:pPr>
      <w:rPr>
        <w:rFonts w:hint="default"/>
        <w:lang w:val="en-US" w:eastAsia="en-US" w:bidi="ar-SA"/>
      </w:rPr>
    </w:lvl>
  </w:abstractNum>
  <w:abstractNum w:abstractNumId="23" w15:restartNumberingAfterBreak="0">
    <w:nsid w:val="7672382F"/>
    <w:multiLevelType w:val="hybridMultilevel"/>
    <w:tmpl w:val="290052D4"/>
    <w:lvl w:ilvl="0" w:tplc="1A1E77A2">
      <w:start w:val="1"/>
      <w:numFmt w:val="lowerLetter"/>
      <w:lvlText w:val="%1)"/>
      <w:lvlJc w:val="left"/>
      <w:pPr>
        <w:ind w:left="1" w:hanging="1135"/>
      </w:pPr>
      <w:rPr>
        <w:rFonts w:ascii="Calibri" w:eastAsia="Calibri" w:hAnsi="Calibri" w:cs="Calibri" w:hint="default"/>
        <w:b w:val="0"/>
        <w:bCs w:val="0"/>
        <w:i/>
        <w:iCs/>
        <w:spacing w:val="0"/>
        <w:w w:val="100"/>
        <w:sz w:val="24"/>
        <w:szCs w:val="24"/>
        <w:lang w:val="en-US" w:eastAsia="en-US" w:bidi="ar-SA"/>
      </w:rPr>
    </w:lvl>
    <w:lvl w:ilvl="1" w:tplc="025CE4F8">
      <w:numFmt w:val="bullet"/>
      <w:lvlText w:val="•"/>
      <w:lvlJc w:val="left"/>
      <w:pPr>
        <w:ind w:left="978" w:hanging="1135"/>
      </w:pPr>
      <w:rPr>
        <w:rFonts w:hint="default"/>
        <w:lang w:val="en-US" w:eastAsia="en-US" w:bidi="ar-SA"/>
      </w:rPr>
    </w:lvl>
    <w:lvl w:ilvl="2" w:tplc="8160C20C">
      <w:numFmt w:val="bullet"/>
      <w:lvlText w:val="•"/>
      <w:lvlJc w:val="left"/>
      <w:pPr>
        <w:ind w:left="1956" w:hanging="1135"/>
      </w:pPr>
      <w:rPr>
        <w:rFonts w:hint="default"/>
        <w:lang w:val="en-US" w:eastAsia="en-US" w:bidi="ar-SA"/>
      </w:rPr>
    </w:lvl>
    <w:lvl w:ilvl="3" w:tplc="E3327AB0">
      <w:numFmt w:val="bullet"/>
      <w:lvlText w:val="•"/>
      <w:lvlJc w:val="left"/>
      <w:pPr>
        <w:ind w:left="2934" w:hanging="1135"/>
      </w:pPr>
      <w:rPr>
        <w:rFonts w:hint="default"/>
        <w:lang w:val="en-US" w:eastAsia="en-US" w:bidi="ar-SA"/>
      </w:rPr>
    </w:lvl>
    <w:lvl w:ilvl="4" w:tplc="5094D70E">
      <w:numFmt w:val="bullet"/>
      <w:lvlText w:val="•"/>
      <w:lvlJc w:val="left"/>
      <w:pPr>
        <w:ind w:left="3912" w:hanging="1135"/>
      </w:pPr>
      <w:rPr>
        <w:rFonts w:hint="default"/>
        <w:lang w:val="en-US" w:eastAsia="en-US" w:bidi="ar-SA"/>
      </w:rPr>
    </w:lvl>
    <w:lvl w:ilvl="5" w:tplc="F732FB96">
      <w:numFmt w:val="bullet"/>
      <w:lvlText w:val="•"/>
      <w:lvlJc w:val="left"/>
      <w:pPr>
        <w:ind w:left="4890" w:hanging="1135"/>
      </w:pPr>
      <w:rPr>
        <w:rFonts w:hint="default"/>
        <w:lang w:val="en-US" w:eastAsia="en-US" w:bidi="ar-SA"/>
      </w:rPr>
    </w:lvl>
    <w:lvl w:ilvl="6" w:tplc="63508DC0">
      <w:numFmt w:val="bullet"/>
      <w:lvlText w:val="•"/>
      <w:lvlJc w:val="left"/>
      <w:pPr>
        <w:ind w:left="5868" w:hanging="1135"/>
      </w:pPr>
      <w:rPr>
        <w:rFonts w:hint="default"/>
        <w:lang w:val="en-US" w:eastAsia="en-US" w:bidi="ar-SA"/>
      </w:rPr>
    </w:lvl>
    <w:lvl w:ilvl="7" w:tplc="756E8B1C">
      <w:numFmt w:val="bullet"/>
      <w:lvlText w:val="•"/>
      <w:lvlJc w:val="left"/>
      <w:pPr>
        <w:ind w:left="6846" w:hanging="1135"/>
      </w:pPr>
      <w:rPr>
        <w:rFonts w:hint="default"/>
        <w:lang w:val="en-US" w:eastAsia="en-US" w:bidi="ar-SA"/>
      </w:rPr>
    </w:lvl>
    <w:lvl w:ilvl="8" w:tplc="54F6F1D8">
      <w:numFmt w:val="bullet"/>
      <w:lvlText w:val="•"/>
      <w:lvlJc w:val="left"/>
      <w:pPr>
        <w:ind w:left="7825" w:hanging="1135"/>
      </w:pPr>
      <w:rPr>
        <w:rFonts w:hint="default"/>
        <w:lang w:val="en-US" w:eastAsia="en-US" w:bidi="ar-SA"/>
      </w:rPr>
    </w:lvl>
  </w:abstractNum>
  <w:abstractNum w:abstractNumId="24" w15:restartNumberingAfterBreak="0">
    <w:nsid w:val="7B8A274D"/>
    <w:multiLevelType w:val="hybridMultilevel"/>
    <w:tmpl w:val="DCE61944"/>
    <w:lvl w:ilvl="0" w:tplc="9F7283D2">
      <w:start w:val="1"/>
      <w:numFmt w:val="lowerLetter"/>
      <w:lvlText w:val="%1)"/>
      <w:lvlJc w:val="left"/>
      <w:pPr>
        <w:ind w:left="1" w:hanging="1135"/>
      </w:pPr>
      <w:rPr>
        <w:rFonts w:ascii="Calibri" w:eastAsia="Calibri" w:hAnsi="Calibri" w:cs="Calibri" w:hint="default"/>
        <w:b w:val="0"/>
        <w:bCs w:val="0"/>
        <w:i/>
        <w:iCs/>
        <w:spacing w:val="0"/>
        <w:w w:val="100"/>
        <w:sz w:val="24"/>
        <w:szCs w:val="24"/>
        <w:lang w:val="en-US" w:eastAsia="en-US" w:bidi="ar-SA"/>
      </w:rPr>
    </w:lvl>
    <w:lvl w:ilvl="1" w:tplc="90D48270">
      <w:numFmt w:val="bullet"/>
      <w:lvlText w:val="•"/>
      <w:lvlJc w:val="left"/>
      <w:pPr>
        <w:ind w:left="978" w:hanging="1135"/>
      </w:pPr>
      <w:rPr>
        <w:rFonts w:hint="default"/>
        <w:lang w:val="en-US" w:eastAsia="en-US" w:bidi="ar-SA"/>
      </w:rPr>
    </w:lvl>
    <w:lvl w:ilvl="2" w:tplc="7E6A1060">
      <w:numFmt w:val="bullet"/>
      <w:lvlText w:val="•"/>
      <w:lvlJc w:val="left"/>
      <w:pPr>
        <w:ind w:left="1956" w:hanging="1135"/>
      </w:pPr>
      <w:rPr>
        <w:rFonts w:hint="default"/>
        <w:lang w:val="en-US" w:eastAsia="en-US" w:bidi="ar-SA"/>
      </w:rPr>
    </w:lvl>
    <w:lvl w:ilvl="3" w:tplc="AFC8390A">
      <w:numFmt w:val="bullet"/>
      <w:lvlText w:val="•"/>
      <w:lvlJc w:val="left"/>
      <w:pPr>
        <w:ind w:left="2934" w:hanging="1135"/>
      </w:pPr>
      <w:rPr>
        <w:rFonts w:hint="default"/>
        <w:lang w:val="en-US" w:eastAsia="en-US" w:bidi="ar-SA"/>
      </w:rPr>
    </w:lvl>
    <w:lvl w:ilvl="4" w:tplc="8FDC79B8">
      <w:numFmt w:val="bullet"/>
      <w:lvlText w:val="•"/>
      <w:lvlJc w:val="left"/>
      <w:pPr>
        <w:ind w:left="3912" w:hanging="1135"/>
      </w:pPr>
      <w:rPr>
        <w:rFonts w:hint="default"/>
        <w:lang w:val="en-US" w:eastAsia="en-US" w:bidi="ar-SA"/>
      </w:rPr>
    </w:lvl>
    <w:lvl w:ilvl="5" w:tplc="F2B4A594">
      <w:numFmt w:val="bullet"/>
      <w:lvlText w:val="•"/>
      <w:lvlJc w:val="left"/>
      <w:pPr>
        <w:ind w:left="4890" w:hanging="1135"/>
      </w:pPr>
      <w:rPr>
        <w:rFonts w:hint="default"/>
        <w:lang w:val="en-US" w:eastAsia="en-US" w:bidi="ar-SA"/>
      </w:rPr>
    </w:lvl>
    <w:lvl w:ilvl="6" w:tplc="CCEE6CF2">
      <w:numFmt w:val="bullet"/>
      <w:lvlText w:val="•"/>
      <w:lvlJc w:val="left"/>
      <w:pPr>
        <w:ind w:left="5868" w:hanging="1135"/>
      </w:pPr>
      <w:rPr>
        <w:rFonts w:hint="default"/>
        <w:lang w:val="en-US" w:eastAsia="en-US" w:bidi="ar-SA"/>
      </w:rPr>
    </w:lvl>
    <w:lvl w:ilvl="7" w:tplc="DB8062FC">
      <w:numFmt w:val="bullet"/>
      <w:lvlText w:val="•"/>
      <w:lvlJc w:val="left"/>
      <w:pPr>
        <w:ind w:left="6846" w:hanging="1135"/>
      </w:pPr>
      <w:rPr>
        <w:rFonts w:hint="default"/>
        <w:lang w:val="en-US" w:eastAsia="en-US" w:bidi="ar-SA"/>
      </w:rPr>
    </w:lvl>
    <w:lvl w:ilvl="8" w:tplc="E2CAF0F2">
      <w:numFmt w:val="bullet"/>
      <w:lvlText w:val="•"/>
      <w:lvlJc w:val="left"/>
      <w:pPr>
        <w:ind w:left="7825" w:hanging="1135"/>
      </w:pPr>
      <w:rPr>
        <w:rFonts w:hint="default"/>
        <w:lang w:val="en-US" w:eastAsia="en-US" w:bidi="ar-SA"/>
      </w:rPr>
    </w:lvl>
  </w:abstractNum>
  <w:num w:numId="1" w16cid:durableId="1679430455">
    <w:abstractNumId w:val="11"/>
  </w:num>
  <w:num w:numId="2" w16cid:durableId="1524512517">
    <w:abstractNumId w:val="8"/>
  </w:num>
  <w:num w:numId="3" w16cid:durableId="1837499930">
    <w:abstractNumId w:val="7"/>
  </w:num>
  <w:num w:numId="4" w16cid:durableId="2074426673">
    <w:abstractNumId w:val="19"/>
  </w:num>
  <w:num w:numId="5" w16cid:durableId="698508379">
    <w:abstractNumId w:val="10"/>
  </w:num>
  <w:num w:numId="6" w16cid:durableId="1660887254">
    <w:abstractNumId w:val="12"/>
  </w:num>
  <w:num w:numId="7" w16cid:durableId="2143691350">
    <w:abstractNumId w:val="5"/>
  </w:num>
  <w:num w:numId="8" w16cid:durableId="1702393668">
    <w:abstractNumId w:val="2"/>
  </w:num>
  <w:num w:numId="9" w16cid:durableId="829908592">
    <w:abstractNumId w:val="20"/>
  </w:num>
  <w:num w:numId="10" w16cid:durableId="1064766102">
    <w:abstractNumId w:val="0"/>
  </w:num>
  <w:num w:numId="11" w16cid:durableId="800999475">
    <w:abstractNumId w:val="18"/>
  </w:num>
  <w:num w:numId="12" w16cid:durableId="2094275357">
    <w:abstractNumId w:val="14"/>
  </w:num>
  <w:num w:numId="13" w16cid:durableId="1396929541">
    <w:abstractNumId w:val="9"/>
  </w:num>
  <w:num w:numId="14" w16cid:durableId="1270357498">
    <w:abstractNumId w:val="6"/>
  </w:num>
  <w:num w:numId="15" w16cid:durableId="1825270238">
    <w:abstractNumId w:val="17"/>
  </w:num>
  <w:num w:numId="16" w16cid:durableId="321861201">
    <w:abstractNumId w:val="4"/>
  </w:num>
  <w:num w:numId="17" w16cid:durableId="2076000833">
    <w:abstractNumId w:val="15"/>
  </w:num>
  <w:num w:numId="18" w16cid:durableId="758797764">
    <w:abstractNumId w:val="23"/>
  </w:num>
  <w:num w:numId="19" w16cid:durableId="56637453">
    <w:abstractNumId w:val="24"/>
  </w:num>
  <w:num w:numId="20" w16cid:durableId="1213734924">
    <w:abstractNumId w:val="13"/>
  </w:num>
  <w:num w:numId="21" w16cid:durableId="1019546542">
    <w:abstractNumId w:val="16"/>
  </w:num>
  <w:num w:numId="22" w16cid:durableId="1007169379">
    <w:abstractNumId w:val="22"/>
  </w:num>
  <w:num w:numId="23" w16cid:durableId="2027711466">
    <w:abstractNumId w:val="1"/>
  </w:num>
  <w:num w:numId="24" w16cid:durableId="649988980">
    <w:abstractNumId w:val="21"/>
  </w:num>
  <w:num w:numId="25" w16cid:durableId="185063594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S">
    <w15:presenceInfo w15:providerId="None" w15:userId="INS"/>
  </w15:person>
  <w15:person w15:author="Microsoft Office User">
    <w15:presenceInfo w15:providerId="None" w15:userId="Microsoft Office User"/>
  </w15:person>
  <w15:person w15:author="Jongbong PARK">
    <w15:presenceInfo w15:providerId="AD" w15:userId="S::Jongbong@APT.INT::7a06c041-347b-4679-8c1e-f9b74e8b383f"/>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3E8F"/>
    <w:rsid w:val="0003595B"/>
    <w:rsid w:val="00050C11"/>
    <w:rsid w:val="0006669E"/>
    <w:rsid w:val="000713CF"/>
    <w:rsid w:val="00073AA4"/>
    <w:rsid w:val="00090630"/>
    <w:rsid w:val="00090720"/>
    <w:rsid w:val="00094B87"/>
    <w:rsid w:val="000A4826"/>
    <w:rsid w:val="000A5418"/>
    <w:rsid w:val="000C15F0"/>
    <w:rsid w:val="000D01C7"/>
    <w:rsid w:val="000D4339"/>
    <w:rsid w:val="000F517C"/>
    <w:rsid w:val="000F5540"/>
    <w:rsid w:val="001019F0"/>
    <w:rsid w:val="00103C8B"/>
    <w:rsid w:val="00104ACB"/>
    <w:rsid w:val="001539DD"/>
    <w:rsid w:val="00154A58"/>
    <w:rsid w:val="00167EA9"/>
    <w:rsid w:val="001715E9"/>
    <w:rsid w:val="00182505"/>
    <w:rsid w:val="00182C10"/>
    <w:rsid w:val="00184519"/>
    <w:rsid w:val="00187177"/>
    <w:rsid w:val="0019389F"/>
    <w:rsid w:val="00196568"/>
    <w:rsid w:val="001A2F16"/>
    <w:rsid w:val="001A7545"/>
    <w:rsid w:val="001B18C2"/>
    <w:rsid w:val="001C158B"/>
    <w:rsid w:val="001C2B9C"/>
    <w:rsid w:val="001C78A5"/>
    <w:rsid w:val="001D5D7E"/>
    <w:rsid w:val="001E08FB"/>
    <w:rsid w:val="001E63A3"/>
    <w:rsid w:val="001F2466"/>
    <w:rsid w:val="001F6258"/>
    <w:rsid w:val="00203082"/>
    <w:rsid w:val="0020769A"/>
    <w:rsid w:val="00213077"/>
    <w:rsid w:val="00213A54"/>
    <w:rsid w:val="0021588B"/>
    <w:rsid w:val="002216AC"/>
    <w:rsid w:val="00243D9E"/>
    <w:rsid w:val="00250CFE"/>
    <w:rsid w:val="00254A1B"/>
    <w:rsid w:val="00254E60"/>
    <w:rsid w:val="00261350"/>
    <w:rsid w:val="002624D9"/>
    <w:rsid w:val="00266899"/>
    <w:rsid w:val="0028454D"/>
    <w:rsid w:val="00291C9E"/>
    <w:rsid w:val="002926D4"/>
    <w:rsid w:val="00294C06"/>
    <w:rsid w:val="002A27EA"/>
    <w:rsid w:val="002B4101"/>
    <w:rsid w:val="002C07DA"/>
    <w:rsid w:val="002C7EA9"/>
    <w:rsid w:val="002E2B2D"/>
    <w:rsid w:val="002F5401"/>
    <w:rsid w:val="00325342"/>
    <w:rsid w:val="00341CD0"/>
    <w:rsid w:val="00342F20"/>
    <w:rsid w:val="003478EF"/>
    <w:rsid w:val="003500E0"/>
    <w:rsid w:val="0035222B"/>
    <w:rsid w:val="003539D6"/>
    <w:rsid w:val="00356989"/>
    <w:rsid w:val="003669CB"/>
    <w:rsid w:val="0037139F"/>
    <w:rsid w:val="003809C7"/>
    <w:rsid w:val="00382004"/>
    <w:rsid w:val="00390180"/>
    <w:rsid w:val="00397451"/>
    <w:rsid w:val="003A0939"/>
    <w:rsid w:val="003A3B9E"/>
    <w:rsid w:val="003A7F16"/>
    <w:rsid w:val="003B4469"/>
    <w:rsid w:val="003B6263"/>
    <w:rsid w:val="003C11A1"/>
    <w:rsid w:val="003C167B"/>
    <w:rsid w:val="003C64A7"/>
    <w:rsid w:val="003D3FDA"/>
    <w:rsid w:val="003E1AB8"/>
    <w:rsid w:val="003F778A"/>
    <w:rsid w:val="00407978"/>
    <w:rsid w:val="00417015"/>
    <w:rsid w:val="0042077F"/>
    <w:rsid w:val="00420822"/>
    <w:rsid w:val="00441AF1"/>
    <w:rsid w:val="0045458F"/>
    <w:rsid w:val="00460753"/>
    <w:rsid w:val="00461D09"/>
    <w:rsid w:val="004633B4"/>
    <w:rsid w:val="00470093"/>
    <w:rsid w:val="00473BBB"/>
    <w:rsid w:val="004745C7"/>
    <w:rsid w:val="00491442"/>
    <w:rsid w:val="00493F99"/>
    <w:rsid w:val="00495E04"/>
    <w:rsid w:val="004A223C"/>
    <w:rsid w:val="004A3B46"/>
    <w:rsid w:val="004A77F7"/>
    <w:rsid w:val="004B3553"/>
    <w:rsid w:val="004B6106"/>
    <w:rsid w:val="004C057E"/>
    <w:rsid w:val="004D362A"/>
    <w:rsid w:val="004E2BC4"/>
    <w:rsid w:val="004F40F4"/>
    <w:rsid w:val="004F79AA"/>
    <w:rsid w:val="004F7C35"/>
    <w:rsid w:val="005154C0"/>
    <w:rsid w:val="00530E8C"/>
    <w:rsid w:val="00532959"/>
    <w:rsid w:val="0053738D"/>
    <w:rsid w:val="00545933"/>
    <w:rsid w:val="00557544"/>
    <w:rsid w:val="00565FA2"/>
    <w:rsid w:val="005820B7"/>
    <w:rsid w:val="00583F55"/>
    <w:rsid w:val="00587875"/>
    <w:rsid w:val="005939B5"/>
    <w:rsid w:val="00595E16"/>
    <w:rsid w:val="00595F1B"/>
    <w:rsid w:val="00596770"/>
    <w:rsid w:val="005A561F"/>
    <w:rsid w:val="005F20CF"/>
    <w:rsid w:val="00603DA6"/>
    <w:rsid w:val="00607E2B"/>
    <w:rsid w:val="006139D6"/>
    <w:rsid w:val="00615134"/>
    <w:rsid w:val="00623CE1"/>
    <w:rsid w:val="0062465E"/>
    <w:rsid w:val="00626A1E"/>
    <w:rsid w:val="00627A63"/>
    <w:rsid w:val="0063062B"/>
    <w:rsid w:val="0064269D"/>
    <w:rsid w:val="00643B73"/>
    <w:rsid w:val="00662815"/>
    <w:rsid w:val="00667229"/>
    <w:rsid w:val="00682BE5"/>
    <w:rsid w:val="006851BC"/>
    <w:rsid w:val="00690FED"/>
    <w:rsid w:val="006939A5"/>
    <w:rsid w:val="006961ED"/>
    <w:rsid w:val="00696442"/>
    <w:rsid w:val="006B190B"/>
    <w:rsid w:val="006B335F"/>
    <w:rsid w:val="006C2DAB"/>
    <w:rsid w:val="006C5A78"/>
    <w:rsid w:val="006F09C5"/>
    <w:rsid w:val="00712451"/>
    <w:rsid w:val="007305E2"/>
    <w:rsid w:val="00731041"/>
    <w:rsid w:val="007319FC"/>
    <w:rsid w:val="00732F08"/>
    <w:rsid w:val="0074190C"/>
    <w:rsid w:val="00754B88"/>
    <w:rsid w:val="00762576"/>
    <w:rsid w:val="00770EED"/>
    <w:rsid w:val="00772F3C"/>
    <w:rsid w:val="007866AA"/>
    <w:rsid w:val="00787212"/>
    <w:rsid w:val="00791060"/>
    <w:rsid w:val="00795A97"/>
    <w:rsid w:val="00796084"/>
    <w:rsid w:val="007A6A04"/>
    <w:rsid w:val="007B5626"/>
    <w:rsid w:val="007C1E20"/>
    <w:rsid w:val="007E4F30"/>
    <w:rsid w:val="007F3D5D"/>
    <w:rsid w:val="007F4ECE"/>
    <w:rsid w:val="0080570B"/>
    <w:rsid w:val="008148E1"/>
    <w:rsid w:val="00827F71"/>
    <w:rsid w:val="00830E03"/>
    <w:rsid w:val="008319BF"/>
    <w:rsid w:val="008655EC"/>
    <w:rsid w:val="00883393"/>
    <w:rsid w:val="008833E3"/>
    <w:rsid w:val="008841F1"/>
    <w:rsid w:val="008A396A"/>
    <w:rsid w:val="008C3D35"/>
    <w:rsid w:val="008C7BA1"/>
    <w:rsid w:val="008D0E09"/>
    <w:rsid w:val="008D1DB6"/>
    <w:rsid w:val="008E3045"/>
    <w:rsid w:val="008E6B7B"/>
    <w:rsid w:val="008F0F70"/>
    <w:rsid w:val="008F1EE6"/>
    <w:rsid w:val="009121CA"/>
    <w:rsid w:val="009306F4"/>
    <w:rsid w:val="00942816"/>
    <w:rsid w:val="00943AF3"/>
    <w:rsid w:val="0097693B"/>
    <w:rsid w:val="00992351"/>
    <w:rsid w:val="00993355"/>
    <w:rsid w:val="009A4A6D"/>
    <w:rsid w:val="009B1C18"/>
    <w:rsid w:val="009B2089"/>
    <w:rsid w:val="009C05C2"/>
    <w:rsid w:val="009E4B48"/>
    <w:rsid w:val="009E5BCA"/>
    <w:rsid w:val="009E7ACB"/>
    <w:rsid w:val="009F5B17"/>
    <w:rsid w:val="00A066DA"/>
    <w:rsid w:val="00A0692B"/>
    <w:rsid w:val="00A13265"/>
    <w:rsid w:val="00A260DD"/>
    <w:rsid w:val="00A4164C"/>
    <w:rsid w:val="00A41F75"/>
    <w:rsid w:val="00A552AE"/>
    <w:rsid w:val="00A55820"/>
    <w:rsid w:val="00A62A20"/>
    <w:rsid w:val="00A71136"/>
    <w:rsid w:val="00A72DBB"/>
    <w:rsid w:val="00A849DD"/>
    <w:rsid w:val="00A84E86"/>
    <w:rsid w:val="00AA474C"/>
    <w:rsid w:val="00AA6C59"/>
    <w:rsid w:val="00AC46E5"/>
    <w:rsid w:val="00AC5F7C"/>
    <w:rsid w:val="00AD7E5F"/>
    <w:rsid w:val="00AE6E55"/>
    <w:rsid w:val="00AF4C64"/>
    <w:rsid w:val="00B00A8E"/>
    <w:rsid w:val="00B01AA1"/>
    <w:rsid w:val="00B02527"/>
    <w:rsid w:val="00B05FE5"/>
    <w:rsid w:val="00B12141"/>
    <w:rsid w:val="00B213EA"/>
    <w:rsid w:val="00B25B90"/>
    <w:rsid w:val="00B30C81"/>
    <w:rsid w:val="00B4793B"/>
    <w:rsid w:val="00B53AE4"/>
    <w:rsid w:val="00B60228"/>
    <w:rsid w:val="00B623AD"/>
    <w:rsid w:val="00B73740"/>
    <w:rsid w:val="00B864C5"/>
    <w:rsid w:val="00B90441"/>
    <w:rsid w:val="00B90D0A"/>
    <w:rsid w:val="00BA70D3"/>
    <w:rsid w:val="00BC6D6B"/>
    <w:rsid w:val="00BE75A2"/>
    <w:rsid w:val="00BF5ABC"/>
    <w:rsid w:val="00C041D2"/>
    <w:rsid w:val="00C057B7"/>
    <w:rsid w:val="00C05BD2"/>
    <w:rsid w:val="00C06CE0"/>
    <w:rsid w:val="00C10614"/>
    <w:rsid w:val="00C12364"/>
    <w:rsid w:val="00C15633"/>
    <w:rsid w:val="00C15799"/>
    <w:rsid w:val="00C357AD"/>
    <w:rsid w:val="00C3695D"/>
    <w:rsid w:val="00C4785B"/>
    <w:rsid w:val="00C6069C"/>
    <w:rsid w:val="00C72A51"/>
    <w:rsid w:val="00C85119"/>
    <w:rsid w:val="00C87B49"/>
    <w:rsid w:val="00C900BC"/>
    <w:rsid w:val="00CA478D"/>
    <w:rsid w:val="00CB75C8"/>
    <w:rsid w:val="00CC4B55"/>
    <w:rsid w:val="00CD5431"/>
    <w:rsid w:val="00CF2491"/>
    <w:rsid w:val="00CF53BB"/>
    <w:rsid w:val="00D06C0C"/>
    <w:rsid w:val="00D1252E"/>
    <w:rsid w:val="00D348D1"/>
    <w:rsid w:val="00D421BD"/>
    <w:rsid w:val="00D4307D"/>
    <w:rsid w:val="00D43E8F"/>
    <w:rsid w:val="00D52305"/>
    <w:rsid w:val="00D57772"/>
    <w:rsid w:val="00D643DC"/>
    <w:rsid w:val="00D715CA"/>
    <w:rsid w:val="00D72AE3"/>
    <w:rsid w:val="00D75244"/>
    <w:rsid w:val="00D75A4D"/>
    <w:rsid w:val="00D76479"/>
    <w:rsid w:val="00D76F29"/>
    <w:rsid w:val="00D8355B"/>
    <w:rsid w:val="00D8478B"/>
    <w:rsid w:val="00D86151"/>
    <w:rsid w:val="00DA7595"/>
    <w:rsid w:val="00DB0A68"/>
    <w:rsid w:val="00DB131C"/>
    <w:rsid w:val="00DB2BAD"/>
    <w:rsid w:val="00DC43A3"/>
    <w:rsid w:val="00DC56B7"/>
    <w:rsid w:val="00DD0603"/>
    <w:rsid w:val="00DD7C09"/>
    <w:rsid w:val="00DF5964"/>
    <w:rsid w:val="00E0124F"/>
    <w:rsid w:val="00E06EEF"/>
    <w:rsid w:val="00E06FEB"/>
    <w:rsid w:val="00E2344A"/>
    <w:rsid w:val="00E347B4"/>
    <w:rsid w:val="00E37840"/>
    <w:rsid w:val="00E414B9"/>
    <w:rsid w:val="00E534CE"/>
    <w:rsid w:val="00E668C0"/>
    <w:rsid w:val="00E674D3"/>
    <w:rsid w:val="00E70FD0"/>
    <w:rsid w:val="00E82230"/>
    <w:rsid w:val="00E83FD5"/>
    <w:rsid w:val="00E86073"/>
    <w:rsid w:val="00E931C2"/>
    <w:rsid w:val="00EA6162"/>
    <w:rsid w:val="00EB49C2"/>
    <w:rsid w:val="00EB4DC0"/>
    <w:rsid w:val="00EB4E69"/>
    <w:rsid w:val="00EC7F2B"/>
    <w:rsid w:val="00ED10DD"/>
    <w:rsid w:val="00ED7C64"/>
    <w:rsid w:val="00EE47CA"/>
    <w:rsid w:val="00EF042F"/>
    <w:rsid w:val="00EF0D63"/>
    <w:rsid w:val="00EF189C"/>
    <w:rsid w:val="00F11135"/>
    <w:rsid w:val="00F14BA8"/>
    <w:rsid w:val="00F21038"/>
    <w:rsid w:val="00F21C70"/>
    <w:rsid w:val="00F36FD6"/>
    <w:rsid w:val="00F402F6"/>
    <w:rsid w:val="00F43D0E"/>
    <w:rsid w:val="00F51A81"/>
    <w:rsid w:val="00F5520D"/>
    <w:rsid w:val="00F66584"/>
    <w:rsid w:val="00F72430"/>
    <w:rsid w:val="00F8030D"/>
    <w:rsid w:val="00F84067"/>
    <w:rsid w:val="00F9112A"/>
    <w:rsid w:val="00FC6EC3"/>
    <w:rsid w:val="00FE3DE5"/>
    <w:rsid w:val="00FF2BDA"/>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C4FD8B22-6615-4851-8842-8DBAD431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uiPriority w:val="99"/>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1"/>
    <w:qFormat/>
    <w:rsid w:val="00D06C0C"/>
    <w:pPr>
      <w:ind w:left="720"/>
      <w:contextualSpacing/>
    </w:pPr>
  </w:style>
  <w:style w:type="character" w:customStyle="1" w:styleId="ListParagraphChar">
    <w:name w:val="List Paragraph Char"/>
    <w:link w:val="ListParagraph"/>
    <w:uiPriority w:val="1"/>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NormalWeb">
    <w:name w:val="Normal (Web)"/>
    <w:basedOn w:val="Normal"/>
    <w:uiPriority w:val="99"/>
    <w:semiHidden/>
    <w:unhideWhenUsed/>
    <w:rsid w:val="00B73740"/>
    <w:pPr>
      <w:spacing w:before="100" w:beforeAutospacing="1" w:after="100" w:afterAutospacing="1"/>
    </w:pPr>
    <w:rPr>
      <w:rFonts w:eastAsia="Times New Roman"/>
    </w:rPr>
  </w:style>
  <w:style w:type="paragraph" w:customStyle="1" w:styleId="Call">
    <w:name w:val="Call"/>
    <w:basedOn w:val="Normal"/>
    <w:next w:val="Normal"/>
    <w:link w:val="CallChar"/>
    <w:rsid w:val="00827F71"/>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styleId="FootnoteReference">
    <w:name w:val="footnote reference"/>
    <w:basedOn w:val="DefaultParagraphFont"/>
    <w:rsid w:val="00827F71"/>
    <w:rPr>
      <w:rFonts w:asciiTheme="minorHAnsi" w:hAnsiTheme="minorHAnsi"/>
      <w:position w:val="6"/>
      <w:sz w:val="18"/>
    </w:rPr>
  </w:style>
  <w:style w:type="paragraph" w:styleId="FootnoteText">
    <w:name w:val="footnote text"/>
    <w:basedOn w:val="Normal"/>
    <w:link w:val="FootnoteTextChar"/>
    <w:rsid w:val="00827F71"/>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rsid w:val="00827F71"/>
    <w:rPr>
      <w:rFonts w:asciiTheme="minorHAnsi" w:eastAsia="Times New Roman" w:hAnsiTheme="minorHAnsi"/>
      <w:sz w:val="22"/>
      <w:lang w:val="en-GB"/>
    </w:rPr>
  </w:style>
  <w:style w:type="paragraph" w:customStyle="1" w:styleId="Normalaftertitle">
    <w:name w:val="Normal after title"/>
    <w:basedOn w:val="Normal"/>
    <w:next w:val="Normal"/>
    <w:link w:val="NormalaftertitleChar"/>
    <w:rsid w:val="00827F71"/>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827F71"/>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rsid w:val="00827F71"/>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827F71"/>
    <w:rPr>
      <w:rFonts w:asciiTheme="minorHAnsi" w:eastAsia="Times New Roman" w:hAnsiTheme="minorHAnsi"/>
      <w:sz w:val="24"/>
      <w:lang w:val="en-GB"/>
    </w:rPr>
  </w:style>
  <w:style w:type="character" w:customStyle="1" w:styleId="href">
    <w:name w:val="href"/>
    <w:basedOn w:val="DefaultParagraphFont"/>
    <w:rsid w:val="00827F71"/>
    <w:rPr>
      <w:color w:val="auto"/>
    </w:rPr>
  </w:style>
  <w:style w:type="character" w:customStyle="1" w:styleId="CallChar">
    <w:name w:val="Call Char"/>
    <w:basedOn w:val="DefaultParagraphFont"/>
    <w:link w:val="Call"/>
    <w:locked/>
    <w:rsid w:val="00827F71"/>
    <w:rPr>
      <w:rFonts w:asciiTheme="minorHAnsi" w:eastAsia="Times New Roman" w:hAnsiTheme="minorHAnsi"/>
      <w:i/>
      <w:sz w:val="24"/>
      <w:lang w:val="en-GB"/>
    </w:rPr>
  </w:style>
  <w:style w:type="character" w:customStyle="1" w:styleId="RestitleChar">
    <w:name w:val="Res_title Char"/>
    <w:basedOn w:val="DefaultParagraphFont"/>
    <w:link w:val="Restitle"/>
    <w:rsid w:val="00827F71"/>
    <w:rPr>
      <w:rFonts w:asciiTheme="minorHAnsi" w:eastAsia="Times New Roman" w:hAnsiTheme="minorHAnsi"/>
      <w:b/>
      <w:sz w:val="28"/>
      <w:lang w:val="en-GB"/>
    </w:rPr>
  </w:style>
  <w:style w:type="character" w:customStyle="1" w:styleId="ResNoChar">
    <w:name w:val="Res_No Char"/>
    <w:basedOn w:val="DefaultParagraphFont"/>
    <w:link w:val="ResNo"/>
    <w:rsid w:val="00827F71"/>
    <w:rPr>
      <w:rFonts w:asciiTheme="minorHAnsi" w:eastAsia="Times New Roman" w:hAnsiTheme="minorHAnsi"/>
      <w:sz w:val="28"/>
      <w:lang w:val="en-GB"/>
    </w:rPr>
  </w:style>
  <w:style w:type="paragraph" w:styleId="BodyText">
    <w:name w:val="Body Text"/>
    <w:basedOn w:val="Normal"/>
    <w:link w:val="BodyTextChar"/>
    <w:uiPriority w:val="1"/>
    <w:qFormat/>
    <w:rsid w:val="00827F71"/>
    <w:pPr>
      <w:widowControl w:val="0"/>
      <w:autoSpaceDE w:val="0"/>
      <w:autoSpaceDN w:val="0"/>
    </w:pPr>
    <w:rPr>
      <w:rFonts w:ascii="Calibri" w:eastAsia="Calibri" w:hAnsi="Calibri" w:cs="Calibri"/>
    </w:rPr>
  </w:style>
  <w:style w:type="character" w:customStyle="1" w:styleId="BodyTextChar">
    <w:name w:val="Body Text Char"/>
    <w:basedOn w:val="DefaultParagraphFont"/>
    <w:link w:val="BodyText"/>
    <w:uiPriority w:val="1"/>
    <w:rsid w:val="00827F71"/>
    <w:rPr>
      <w:rFonts w:ascii="Calibri" w:eastAsia="Calibri" w:hAnsi="Calibri" w:cs="Calibri"/>
      <w:sz w:val="24"/>
      <w:szCs w:val="24"/>
    </w:rPr>
  </w:style>
  <w:style w:type="paragraph" w:styleId="Revision">
    <w:name w:val="Revision"/>
    <w:hidden/>
    <w:uiPriority w:val="99"/>
    <w:semiHidden/>
    <w:rsid w:val="00827F71"/>
    <w:rPr>
      <w:rFonts w:eastAsia="BatangChe"/>
      <w:sz w:val="24"/>
      <w:szCs w:val="24"/>
    </w:rPr>
  </w:style>
  <w:style w:type="character" w:customStyle="1" w:styleId="FooterChar">
    <w:name w:val="Footer Char"/>
    <w:basedOn w:val="DefaultParagraphFont"/>
    <w:link w:val="Footer"/>
    <w:uiPriority w:val="99"/>
    <w:rsid w:val="00F5520D"/>
    <w:rPr>
      <w:rFonts w:eastAsia="BatangChe"/>
      <w:sz w:val="24"/>
      <w:szCs w:val="24"/>
    </w:rPr>
  </w:style>
  <w:style w:type="character" w:customStyle="1" w:styleId="HeaderChar">
    <w:name w:val="Header Char"/>
    <w:basedOn w:val="DefaultParagraphFont"/>
    <w:link w:val="Header"/>
    <w:uiPriority w:val="99"/>
    <w:rsid w:val="00DC56B7"/>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women-and-girls/girls-in-ict/home/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 xmlns="8398743d-f1a1-4553-a233-ec1bd5105832">deletions without track changes. </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Props1.xml><?xml version="1.0" encoding="utf-8"?>
<ds:datastoreItem xmlns:ds="http://schemas.openxmlformats.org/officeDocument/2006/customXml" ds:itemID="{EFE918D1-ED60-482D-8EFF-72CA8FF91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75C838-E3CC-4D10-B9D6-A4D0F3D40A7C}">
  <ds:schemaRefs>
    <ds:schemaRef ds:uri="http://schemas.microsoft.com/sharepoint/v3/contenttype/forms"/>
  </ds:schemaRefs>
</ds:datastoreItem>
</file>

<file path=customXml/itemProps3.xml><?xml version="1.0" encoding="utf-8"?>
<ds:datastoreItem xmlns:ds="http://schemas.openxmlformats.org/officeDocument/2006/customXml" ds:itemID="{A977E3A8-7127-4CC6-BE25-B6AA8B19016A}">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2363</Words>
  <Characters>13471</Characters>
  <Application>Microsoft Office Word</Application>
  <DocSecurity>0</DocSecurity>
  <Lines>112</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Nidup Gyeltshen</cp:lastModifiedBy>
  <cp:revision>44</cp:revision>
  <cp:lastPrinted>2004-07-28T02:14:00Z</cp:lastPrinted>
  <dcterms:created xsi:type="dcterms:W3CDTF">2025-09-17T08:01:00Z</dcterms:created>
  <dcterms:modified xsi:type="dcterms:W3CDTF">2025-09-24T01:33:00Z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