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554F8475" w:rsidR="00F72430" w:rsidRPr="00AB0D60" w:rsidRDefault="00F72430" w:rsidP="00EE47CA">
      <w:pPr>
        <w:rPr>
          <w:rFonts w:asciiTheme="minorHAnsi" w:eastAsiaTheme="minorEastAsia" w:hAnsiTheme="minorHAnsi" w:cstheme="minorHAnsi"/>
          <w:bCs/>
          <w:lang w:eastAsia="ja-JP"/>
        </w:rPr>
      </w:pPr>
      <w:bookmarkStart w:id="0" w:name="_Hlk203634290"/>
    </w:p>
    <w:p w14:paraId="74620315" w14:textId="3443C517" w:rsidR="00C74C72" w:rsidRPr="00C6068A" w:rsidRDefault="00C6068A" w:rsidP="00C6068A">
      <w:pPr>
        <w:jc w:val="right"/>
        <w:rPr>
          <w:rFonts w:asciiTheme="minorHAnsi" w:eastAsiaTheme="minorEastAsia" w:hAnsiTheme="minorHAnsi" w:cstheme="minorHAnsi"/>
          <w:b/>
          <w:u w:val="single"/>
          <w:lang w:eastAsia="ja-JP"/>
        </w:rPr>
      </w:pPr>
      <w:bookmarkStart w:id="1" w:name="_Hlk203634347"/>
      <w:r w:rsidRPr="00C6068A">
        <w:rPr>
          <w:rFonts w:asciiTheme="minorHAnsi" w:eastAsiaTheme="minorEastAsia" w:hAnsiTheme="minorHAnsi" w:cstheme="minorHAnsi"/>
          <w:b/>
          <w:u w:val="single"/>
          <w:lang w:eastAsia="ja-JP"/>
        </w:rPr>
        <w:t>PACP-24</w:t>
      </w:r>
    </w:p>
    <w:p w14:paraId="4C4985A1" w14:textId="77777777" w:rsidR="00BF5ABC" w:rsidRPr="00AB0D60" w:rsidRDefault="00BF5ABC" w:rsidP="009C05C2">
      <w:pPr>
        <w:jc w:val="center"/>
        <w:rPr>
          <w:rFonts w:asciiTheme="minorHAnsi" w:eastAsiaTheme="minorEastAsia" w:hAnsiTheme="minorHAnsi" w:cstheme="minorHAnsi"/>
          <w:bCs/>
          <w:lang w:eastAsia="ja-JP"/>
        </w:rPr>
      </w:pPr>
    </w:p>
    <w:p w14:paraId="74CB7236" w14:textId="582713C2" w:rsidR="00E71374" w:rsidRPr="00C6068A" w:rsidRDefault="00EF53C3" w:rsidP="009C05C2">
      <w:pPr>
        <w:jc w:val="center"/>
        <w:rPr>
          <w:rFonts w:eastAsiaTheme="minorEastAsia"/>
          <w:b/>
          <w:lang w:eastAsia="ja-JP"/>
        </w:rPr>
      </w:pPr>
      <w:r w:rsidRPr="00C6068A">
        <w:rPr>
          <w:rFonts w:eastAsiaTheme="minorEastAsia"/>
          <w:b/>
          <w:lang w:eastAsia="ja-JP"/>
        </w:rPr>
        <w:t>PRELIMINARY APT COMMON PROPOSAL</w:t>
      </w:r>
    </w:p>
    <w:p w14:paraId="06AAB81C" w14:textId="77777777" w:rsidR="00E71374" w:rsidRPr="00C6068A" w:rsidRDefault="00E71374" w:rsidP="009C05C2">
      <w:pPr>
        <w:jc w:val="center"/>
        <w:rPr>
          <w:rFonts w:eastAsiaTheme="minorEastAsia"/>
          <w:b/>
          <w:lang w:eastAsia="ja-JP"/>
        </w:rPr>
      </w:pPr>
    </w:p>
    <w:p w14:paraId="3B98499B" w14:textId="2C0015D4" w:rsidR="009C05C2" w:rsidRDefault="00EF53C3" w:rsidP="009C05C2">
      <w:pPr>
        <w:jc w:val="center"/>
        <w:rPr>
          <w:rFonts w:eastAsiaTheme="minorEastAsia"/>
          <w:b/>
          <w:lang w:eastAsia="ja-JP"/>
        </w:rPr>
      </w:pPr>
      <w:r w:rsidRPr="00C6068A">
        <w:rPr>
          <w:rFonts w:eastAsiaTheme="minorEastAsia"/>
          <w:b/>
          <w:lang w:eastAsia="ja-JP"/>
        </w:rPr>
        <w:t>MODIFICATIONS</w:t>
      </w:r>
      <w:r w:rsidR="00CE278C" w:rsidRPr="00C6068A">
        <w:rPr>
          <w:rFonts w:eastAsiaTheme="minorEastAsia"/>
          <w:b/>
          <w:lang w:eastAsia="ja-JP"/>
        </w:rPr>
        <w:t xml:space="preserve"> </w:t>
      </w:r>
      <w:r w:rsidRPr="00C6068A">
        <w:rPr>
          <w:rFonts w:eastAsiaTheme="minorEastAsia"/>
          <w:b/>
          <w:lang w:eastAsia="ja-JP"/>
        </w:rPr>
        <w:t xml:space="preserve">TO WTDC RESOLUTION </w:t>
      </w:r>
      <w:r w:rsidR="00C613B0" w:rsidRPr="00C6068A">
        <w:rPr>
          <w:rFonts w:eastAsiaTheme="minorEastAsia"/>
          <w:b/>
          <w:lang w:eastAsia="ja-JP"/>
        </w:rPr>
        <w:t>77</w:t>
      </w:r>
    </w:p>
    <w:p w14:paraId="309A8BEA" w14:textId="02464DEA" w:rsidR="00C31443" w:rsidRPr="00C31443" w:rsidRDefault="00C31443" w:rsidP="00C31443">
      <w:pPr>
        <w:jc w:val="center"/>
        <w:rPr>
          <w:b/>
        </w:rPr>
      </w:pPr>
      <w:r w:rsidRPr="00C31443">
        <w:rPr>
          <w:b/>
        </w:rPr>
        <w:t>BROADBAND TECHNOLOGY AND APPLICATIONS FOR GREATER GROWTH</w:t>
      </w:r>
    </w:p>
    <w:p w14:paraId="33F656BE" w14:textId="337248AF" w:rsidR="00C31443" w:rsidRPr="00C31443" w:rsidRDefault="00C31443" w:rsidP="00C31443">
      <w:pPr>
        <w:jc w:val="center"/>
        <w:rPr>
          <w:b/>
        </w:rPr>
      </w:pPr>
      <w:r w:rsidRPr="00C31443">
        <w:rPr>
          <w:b/>
        </w:rPr>
        <w:t>AND DEVELOPMENT OF TELECOMMUNICATION/INFORMATION AND</w:t>
      </w:r>
    </w:p>
    <w:p w14:paraId="2990B097" w14:textId="3D1AD030" w:rsidR="00C6068A" w:rsidRPr="00C6068A" w:rsidRDefault="00C31443" w:rsidP="00C31443">
      <w:pPr>
        <w:jc w:val="center"/>
        <w:rPr>
          <w:b/>
        </w:rPr>
      </w:pPr>
      <w:r w:rsidRPr="00C31443">
        <w:rPr>
          <w:b/>
        </w:rPr>
        <w:t>COMMUNICATION SERVICES AND BROADBAND CONNECTIVITY</w:t>
      </w:r>
    </w:p>
    <w:p w14:paraId="5C4C8A29" w14:textId="77777777" w:rsidR="00BF5ABC" w:rsidRPr="00AB0D60" w:rsidRDefault="00BF5ABC" w:rsidP="009C05C2">
      <w:pPr>
        <w:jc w:val="center"/>
        <w:rPr>
          <w:rFonts w:asciiTheme="minorHAnsi" w:hAnsiTheme="minorHAnsi" w:cstheme="minorHAnsi"/>
          <w:bCs/>
        </w:rPr>
      </w:pPr>
    </w:p>
    <w:p w14:paraId="7F5D3257" w14:textId="77777777" w:rsidR="00B53AE4" w:rsidRPr="00AB0D60"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3F6CC3" w14:paraId="5A3E3298" w14:textId="77777777" w:rsidTr="058A0796">
        <w:tc>
          <w:tcPr>
            <w:tcW w:w="9163" w:type="dxa"/>
          </w:tcPr>
          <w:p w14:paraId="2520D537" w14:textId="6CDD1FC1" w:rsidR="00261350" w:rsidRPr="00AB0D60" w:rsidRDefault="00261350" w:rsidP="058A0796">
            <w:pPr>
              <w:rPr>
                <w:rFonts w:asciiTheme="minorHAnsi" w:hAnsiTheme="minorHAnsi" w:cstheme="minorHAnsi"/>
              </w:rPr>
            </w:pPr>
          </w:p>
          <w:p w14:paraId="77A0626A" w14:textId="77777777" w:rsidR="00261350" w:rsidRPr="00C6068A" w:rsidRDefault="00261350" w:rsidP="009C05C2">
            <w:pPr>
              <w:rPr>
                <w:b/>
                <w:bCs/>
              </w:rPr>
            </w:pPr>
            <w:r w:rsidRPr="00C6068A">
              <w:rPr>
                <w:b/>
                <w:bCs/>
              </w:rPr>
              <w:t>Summary:</w:t>
            </w:r>
          </w:p>
          <w:p w14:paraId="6E7AA106" w14:textId="77777777" w:rsidR="00385942" w:rsidRPr="00C6068A" w:rsidRDefault="00385942" w:rsidP="00FD1208">
            <w:pPr>
              <w:jc w:val="both"/>
              <w:rPr>
                <w:b/>
                <w:bCs/>
              </w:rPr>
            </w:pPr>
          </w:p>
          <w:p w14:paraId="61442875" w14:textId="0E368A88" w:rsidR="00385942" w:rsidRPr="00C6068A" w:rsidRDefault="00385942" w:rsidP="00FD1208">
            <w:pPr>
              <w:jc w:val="both"/>
            </w:pPr>
            <w:r w:rsidRPr="00C6068A">
              <w:t xml:space="preserve">It is proposed to amend </w:t>
            </w:r>
            <w:r w:rsidR="0047472B" w:rsidRPr="00C6068A">
              <w:t xml:space="preserve">the </w:t>
            </w:r>
            <w:r w:rsidRPr="00C6068A">
              <w:t xml:space="preserve">text of Resolution </w:t>
            </w:r>
            <w:r w:rsidR="00C613B0" w:rsidRPr="00C6068A">
              <w:t>77</w:t>
            </w:r>
            <w:r w:rsidRPr="00C6068A">
              <w:t xml:space="preserve"> of WTDC</w:t>
            </w:r>
            <w:r w:rsidR="0047472B" w:rsidRPr="00C6068A">
              <w:t>. The proposed amendments include editorial refinements and updated references to ensure consistency with current terminology and reinforce the alignment between ITU efforts and the latest international frameworks</w:t>
            </w:r>
            <w:r w:rsidR="000A104C" w:rsidRPr="00C6068A">
              <w:t xml:space="preserve"> and efforts </w:t>
            </w:r>
            <w:r w:rsidR="0047472B" w:rsidRPr="00C6068A">
              <w:t>on ICTs for development.</w:t>
            </w:r>
            <w:r w:rsidR="00EA21AA" w:rsidRPr="00C6068A">
              <w:t xml:space="preserve"> </w:t>
            </w:r>
            <w:r w:rsidR="009C23CA" w:rsidRPr="00C6068A">
              <w:t>The proposed amendment also considers streamlining with Resolution under PP (particularly Resolution 203).</w:t>
            </w:r>
          </w:p>
          <w:p w14:paraId="5EEC68A1" w14:textId="77777777" w:rsidR="00261350" w:rsidRPr="00C6068A" w:rsidRDefault="00261350" w:rsidP="009C05C2">
            <w:pPr>
              <w:rPr>
                <w:b/>
                <w:bCs/>
              </w:rPr>
            </w:pPr>
          </w:p>
          <w:p w14:paraId="2E76C686" w14:textId="77777777" w:rsidR="00261350" w:rsidRPr="00C6068A" w:rsidRDefault="00261350" w:rsidP="009C05C2">
            <w:pPr>
              <w:rPr>
                <w:b/>
                <w:bCs/>
              </w:rPr>
            </w:pPr>
            <w:r w:rsidRPr="00C6068A">
              <w:rPr>
                <w:b/>
                <w:bCs/>
              </w:rPr>
              <w:t>Expected Results:</w:t>
            </w:r>
          </w:p>
          <w:p w14:paraId="22300C3B" w14:textId="3D864ADF" w:rsidR="00385942" w:rsidRPr="00C6068A" w:rsidRDefault="00385942" w:rsidP="009C05C2">
            <w:pPr>
              <w:rPr>
                <w:b/>
                <w:bCs/>
              </w:rPr>
            </w:pPr>
          </w:p>
          <w:p w14:paraId="730BF542" w14:textId="47CA2C8B" w:rsidR="00385942" w:rsidRPr="00C6068A" w:rsidRDefault="00385942" w:rsidP="005D36CD">
            <w:pPr>
              <w:jc w:val="both"/>
            </w:pPr>
            <w:r w:rsidRPr="00C6068A">
              <w:t xml:space="preserve">APT Member administrations invite WTDC to examine the proposal and approve the changes to Resolution </w:t>
            </w:r>
            <w:r w:rsidR="00C613B0" w:rsidRPr="00C6068A">
              <w:t>77</w:t>
            </w:r>
            <w:r w:rsidRPr="00C6068A">
              <w:t>.</w:t>
            </w:r>
            <w:r w:rsidR="0010532E" w:rsidRPr="00C6068A">
              <w:t xml:space="preserve"> </w:t>
            </w:r>
            <w:r w:rsidR="00690C43" w:rsidRPr="00C6068A">
              <w:t>The proposal aims to ensure that the Resolution remains relevant and responsive to evolving international frameworks and priorities on ICTs for development. Ultimately, this will strengthen ITU’s role in supporting global digital development efforts.</w:t>
            </w:r>
          </w:p>
          <w:p w14:paraId="6A44FC9B" w14:textId="77777777" w:rsidR="00385942" w:rsidRPr="00C6068A" w:rsidRDefault="00385942" w:rsidP="009C05C2">
            <w:pPr>
              <w:rPr>
                <w:b/>
                <w:bCs/>
              </w:rPr>
            </w:pPr>
          </w:p>
          <w:p w14:paraId="2995517B" w14:textId="45476366" w:rsidR="006666B7" w:rsidRPr="00C6068A" w:rsidRDefault="008833E3" w:rsidP="006666B7">
            <w:pPr>
              <w:jc w:val="both"/>
              <w:rPr>
                <w:i/>
                <w:iCs/>
              </w:rPr>
            </w:pPr>
            <w:r w:rsidRPr="00C6068A">
              <w:rPr>
                <w:b/>
                <w:bCs/>
              </w:rPr>
              <w:t>References:</w:t>
            </w:r>
            <w:r w:rsidR="000920E0" w:rsidRPr="00C6068A">
              <w:rPr>
                <w:b/>
                <w:bCs/>
              </w:rPr>
              <w:br/>
            </w:r>
            <w:r w:rsidR="000920E0" w:rsidRPr="00C6068A">
              <w:rPr>
                <w:b/>
                <w:bCs/>
              </w:rPr>
              <w:br/>
            </w:r>
            <w:r w:rsidR="00EB5414" w:rsidRPr="00C6068A">
              <w:rPr>
                <w:i/>
                <w:iCs/>
              </w:rPr>
              <w:t xml:space="preserve">1. </w:t>
            </w:r>
            <w:r w:rsidR="00963BAC" w:rsidRPr="00C6068A">
              <w:rPr>
                <w:i/>
                <w:iCs/>
              </w:rPr>
              <w:t xml:space="preserve">WTDC 2022 </w:t>
            </w:r>
            <w:r w:rsidR="00EB5414" w:rsidRPr="00C6068A">
              <w:rPr>
                <w:i/>
                <w:iCs/>
              </w:rPr>
              <w:t xml:space="preserve">RESOLUTION </w:t>
            </w:r>
            <w:r w:rsidR="00EC6E9C" w:rsidRPr="00C6068A">
              <w:rPr>
                <w:i/>
                <w:iCs/>
              </w:rPr>
              <w:t>77</w:t>
            </w:r>
            <w:r w:rsidR="00EB5414" w:rsidRPr="00C6068A">
              <w:rPr>
                <w:i/>
                <w:iCs/>
              </w:rPr>
              <w:t xml:space="preserve"> </w:t>
            </w:r>
            <w:r w:rsidR="00EC6E9C" w:rsidRPr="00C6068A">
              <w:rPr>
                <w:i/>
                <w:iCs/>
              </w:rPr>
              <w:t xml:space="preserve">(Rev. Buenos Aires, 2017) - </w:t>
            </w:r>
            <w:r w:rsidR="006666B7" w:rsidRPr="00C6068A">
              <w:rPr>
                <w:i/>
                <w:iCs/>
              </w:rPr>
              <w:t>Broadband technology and applications for greater growth and development of telecommunication/information and communication services and broadband connectivity</w:t>
            </w:r>
          </w:p>
          <w:p w14:paraId="613F1407" w14:textId="77777777" w:rsidR="00BE2DF7" w:rsidRPr="00C6068A" w:rsidRDefault="00BE2DF7" w:rsidP="00FD1208">
            <w:pPr>
              <w:jc w:val="both"/>
              <w:rPr>
                <w:b/>
                <w:bCs/>
              </w:rPr>
            </w:pPr>
            <w:r w:rsidRPr="00C6068A">
              <w:rPr>
                <w:i/>
                <w:iCs/>
              </w:rPr>
              <w:t xml:space="preserve">2. </w:t>
            </w:r>
            <w:r w:rsidR="00EC6E9C" w:rsidRPr="00C6068A">
              <w:rPr>
                <w:i/>
                <w:iCs/>
              </w:rPr>
              <w:t>PP 2022 RESOLUTION 203</w:t>
            </w:r>
            <w:r w:rsidR="001B00AB" w:rsidRPr="00C6068A">
              <w:rPr>
                <w:i/>
                <w:iCs/>
              </w:rPr>
              <w:t xml:space="preserve"> (R</w:t>
            </w:r>
            <w:r w:rsidR="00EC6E9C" w:rsidRPr="00C6068A">
              <w:rPr>
                <w:i/>
                <w:iCs/>
              </w:rPr>
              <w:t>ev</w:t>
            </w:r>
            <w:r w:rsidR="001B00AB" w:rsidRPr="00C6068A">
              <w:rPr>
                <w:i/>
                <w:iCs/>
              </w:rPr>
              <w:t>. B</w:t>
            </w:r>
            <w:r w:rsidR="00EC6E9C" w:rsidRPr="00C6068A">
              <w:rPr>
                <w:i/>
                <w:iCs/>
              </w:rPr>
              <w:t>ucharest</w:t>
            </w:r>
            <w:r w:rsidR="001B00AB" w:rsidRPr="00C6068A">
              <w:rPr>
                <w:i/>
                <w:iCs/>
              </w:rPr>
              <w:t xml:space="preserve">, 2022) – </w:t>
            </w:r>
            <w:r w:rsidR="00EC6E9C" w:rsidRPr="00C6068A">
              <w:rPr>
                <w:i/>
                <w:iCs/>
              </w:rPr>
              <w:t>Connectivity to broadband networks</w:t>
            </w:r>
          </w:p>
          <w:p w14:paraId="3E9E4EB4" w14:textId="7B6B32ED" w:rsidR="006666B7" w:rsidRPr="00AB0D60" w:rsidRDefault="006666B7" w:rsidP="00FD1208">
            <w:pPr>
              <w:jc w:val="both"/>
              <w:rPr>
                <w:rFonts w:asciiTheme="minorHAnsi" w:hAnsiTheme="minorHAnsi" w:cstheme="minorHAnsi"/>
                <w:b/>
                <w:bCs/>
              </w:rPr>
            </w:pPr>
          </w:p>
        </w:tc>
      </w:tr>
    </w:tbl>
    <w:p w14:paraId="1F27DDF1" w14:textId="77777777" w:rsidR="009C05C2" w:rsidRPr="003F6CC3" w:rsidRDefault="009C05C2" w:rsidP="009C05C2">
      <w:pPr>
        <w:rPr>
          <w:rFonts w:asciiTheme="minorHAnsi" w:hAnsiTheme="minorHAnsi" w:cstheme="minorHAnsi"/>
          <w:rPrChange w:id="2" w:author="Nidup Gyeltshen" w:date="2025-09-22T12:45:00Z" w16du:dateUtc="2025-09-22T05:45:00Z">
            <w:rPr/>
          </w:rPrChange>
        </w:rPr>
      </w:pPr>
    </w:p>
    <w:p w14:paraId="26EA33A3" w14:textId="77777777" w:rsidR="00BE75A2" w:rsidRPr="003F6CC3" w:rsidRDefault="00BE75A2" w:rsidP="00BF5ABC">
      <w:pPr>
        <w:rPr>
          <w:rFonts w:asciiTheme="minorHAnsi" w:hAnsiTheme="minorHAnsi" w:cstheme="minorHAnsi"/>
          <w:rPrChange w:id="3" w:author="Nidup Gyeltshen" w:date="2025-09-22T12:45:00Z" w16du:dateUtc="2025-09-22T05:45:00Z">
            <w:rPr/>
          </w:rPrChange>
        </w:rPr>
      </w:pPr>
    </w:p>
    <w:p w14:paraId="01CBAF43" w14:textId="77777777" w:rsidR="009C05C2" w:rsidRPr="009C07E6" w:rsidRDefault="00A62A20" w:rsidP="009C05C2">
      <w:pPr>
        <w:pStyle w:val="Level1"/>
        <w:numPr>
          <w:ilvl w:val="0"/>
          <w:numId w:val="9"/>
        </w:numPr>
        <w:ind w:left="360"/>
        <w:rPr>
          <w:rFonts w:cs="Times New Roman"/>
          <w:b/>
          <w:bCs/>
          <w:szCs w:val="24"/>
        </w:rPr>
      </w:pPr>
      <w:r w:rsidRPr="009C07E6">
        <w:rPr>
          <w:rFonts w:cs="Times New Roman"/>
          <w:b/>
          <w:bCs/>
          <w:szCs w:val="24"/>
        </w:rPr>
        <w:t>PROPOSALS</w:t>
      </w:r>
    </w:p>
    <w:p w14:paraId="7E0F55E8" w14:textId="77777777" w:rsidR="009C05C2" w:rsidRPr="00C6068A" w:rsidRDefault="009C05C2" w:rsidP="009C05C2"/>
    <w:p w14:paraId="2D5FAACF" w14:textId="1C0A331B" w:rsidR="00BE75A2" w:rsidRPr="00C6068A" w:rsidRDefault="00E708F3" w:rsidP="009C05C2">
      <w:r w:rsidRPr="00C6068A">
        <w:t xml:space="preserve">APT Member administrations propose to modify WTDC Resolution </w:t>
      </w:r>
      <w:r w:rsidR="0010797A" w:rsidRPr="00C6068A">
        <w:t>77</w:t>
      </w:r>
      <w:r w:rsidRPr="00C6068A">
        <w:t xml:space="preserve">, according to the annex below. </w:t>
      </w:r>
    </w:p>
    <w:bookmarkEnd w:id="0"/>
    <w:bookmarkEnd w:id="1"/>
    <w:p w14:paraId="4A28859D" w14:textId="77777777" w:rsidR="00A62A20" w:rsidRPr="00C6068A" w:rsidRDefault="00A62A20" w:rsidP="002E2B2D"/>
    <w:p w14:paraId="0F9ABDA4" w14:textId="77777777" w:rsidR="00A62A20" w:rsidRPr="003F6CC3" w:rsidRDefault="00A62A20" w:rsidP="002E2B2D">
      <w:pPr>
        <w:rPr>
          <w:rFonts w:asciiTheme="minorHAnsi" w:hAnsiTheme="minorHAnsi" w:cstheme="minorHAnsi"/>
          <w:rPrChange w:id="4" w:author="Nidup Gyeltshen" w:date="2025-09-22T12:45:00Z" w16du:dateUtc="2025-09-22T05:45:00Z">
            <w:rPr/>
          </w:rPrChange>
        </w:rPr>
      </w:pPr>
    </w:p>
    <w:p w14:paraId="60313B7C" w14:textId="77777777" w:rsidR="00F45345" w:rsidRDefault="00F45345" w:rsidP="00F45345">
      <w:pPr>
        <w:rPr>
          <w:rFonts w:asciiTheme="minorHAnsi" w:hAnsiTheme="minorHAnsi" w:cstheme="minorHAnsi"/>
        </w:rPr>
      </w:pPr>
    </w:p>
    <w:p w14:paraId="463520CB" w14:textId="77777777" w:rsidR="00AB0D60" w:rsidRPr="00AB0D60" w:rsidRDefault="00AB0D60" w:rsidP="00F45345">
      <w:pPr>
        <w:rPr>
          <w:rFonts w:asciiTheme="minorHAnsi" w:hAnsiTheme="minorHAnsi" w:cstheme="minorHAnsi"/>
        </w:rPr>
      </w:pPr>
    </w:p>
    <w:p w14:paraId="7810A3E5" w14:textId="77777777" w:rsidR="00692385" w:rsidRPr="00AB0D60" w:rsidRDefault="00692385" w:rsidP="00F45345">
      <w:pPr>
        <w:rPr>
          <w:rFonts w:asciiTheme="minorHAnsi" w:hAnsiTheme="minorHAnsi" w:cstheme="minorHAnsi"/>
        </w:rPr>
      </w:pPr>
    </w:p>
    <w:p w14:paraId="2BF5B9A6" w14:textId="77777777" w:rsidR="00692385" w:rsidRPr="00AB0D60" w:rsidRDefault="00692385" w:rsidP="00F45345">
      <w:pPr>
        <w:rPr>
          <w:rFonts w:asciiTheme="minorHAnsi" w:hAnsiTheme="minorHAnsi" w:cstheme="minorHAnsi"/>
        </w:rPr>
      </w:pPr>
    </w:p>
    <w:p w14:paraId="5737ABFA" w14:textId="77777777" w:rsidR="00692385" w:rsidRPr="00AB0D60" w:rsidRDefault="00692385" w:rsidP="00F45345">
      <w:pPr>
        <w:rPr>
          <w:rFonts w:asciiTheme="minorHAnsi" w:hAnsiTheme="minorHAnsi" w:cstheme="minorHAnsi"/>
        </w:rPr>
      </w:pPr>
    </w:p>
    <w:p w14:paraId="55CEF7BA" w14:textId="77777777" w:rsidR="00692385" w:rsidRPr="00AB0D60" w:rsidRDefault="00692385" w:rsidP="00F45345">
      <w:pPr>
        <w:rPr>
          <w:rFonts w:asciiTheme="minorHAnsi" w:hAnsiTheme="minorHAnsi" w:cstheme="minorHAnsi"/>
        </w:rPr>
      </w:pPr>
    </w:p>
    <w:p w14:paraId="100ADCE8" w14:textId="77777777" w:rsidR="00692385" w:rsidRDefault="00692385" w:rsidP="00F45345">
      <w:pPr>
        <w:rPr>
          <w:rFonts w:asciiTheme="minorHAnsi" w:hAnsiTheme="minorHAnsi" w:cstheme="minorHAnsi"/>
        </w:rPr>
      </w:pPr>
    </w:p>
    <w:p w14:paraId="42C19D2E" w14:textId="77777777" w:rsidR="00AB0D60" w:rsidRPr="00AB0D60" w:rsidRDefault="00AB0D60" w:rsidP="00F45345">
      <w:pPr>
        <w:rPr>
          <w:rFonts w:asciiTheme="minorHAnsi" w:hAnsiTheme="minorHAnsi" w:cstheme="minorHAnsi"/>
        </w:rPr>
      </w:pPr>
    </w:p>
    <w:p w14:paraId="5E491B17" w14:textId="77777777" w:rsidR="00692385" w:rsidRPr="00AB0D60" w:rsidRDefault="00692385" w:rsidP="00F45345">
      <w:pPr>
        <w:rPr>
          <w:rFonts w:asciiTheme="minorHAnsi" w:hAnsiTheme="minorHAnsi" w:cstheme="minorHAnsi"/>
        </w:rPr>
      </w:pPr>
    </w:p>
    <w:p w14:paraId="62BEB1B6" w14:textId="56C33E22" w:rsidR="00692385" w:rsidRPr="00C31443" w:rsidRDefault="00692385" w:rsidP="00F45345">
      <w:pPr>
        <w:rPr>
          <w:rFonts w:asciiTheme="minorHAnsi" w:hAnsiTheme="minorHAnsi" w:cstheme="minorHAnsi"/>
          <w:b/>
          <w:bCs/>
          <w:sz w:val="28"/>
          <w:szCs w:val="28"/>
        </w:rPr>
      </w:pP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AB0D60">
        <w:rPr>
          <w:rFonts w:asciiTheme="minorHAnsi" w:hAnsiTheme="minorHAnsi" w:cstheme="minorHAnsi"/>
        </w:rPr>
        <w:tab/>
      </w:r>
      <w:r w:rsidRPr="00C31443">
        <w:rPr>
          <w:rFonts w:asciiTheme="minorHAnsi" w:hAnsiTheme="minorHAnsi" w:cstheme="minorHAnsi"/>
          <w:b/>
          <w:bCs/>
          <w:sz w:val="28"/>
          <w:szCs w:val="28"/>
        </w:rPr>
        <w:t>ANNEX</w:t>
      </w:r>
    </w:p>
    <w:p w14:paraId="6B59669B" w14:textId="146ADD76" w:rsidR="00692385" w:rsidRPr="00C31443" w:rsidRDefault="00692385" w:rsidP="00F45345">
      <w:pPr>
        <w:rPr>
          <w:rFonts w:asciiTheme="minorHAnsi" w:hAnsiTheme="minorHAnsi" w:cstheme="minorHAnsi"/>
          <w:b/>
          <w:bCs/>
          <w:sz w:val="28"/>
          <w:szCs w:val="28"/>
        </w:rPr>
      </w:pPr>
      <w:r w:rsidRPr="00C31443">
        <w:rPr>
          <w:rFonts w:asciiTheme="minorHAnsi" w:hAnsiTheme="minorHAnsi" w:cstheme="minorHAnsi"/>
          <w:b/>
          <w:bCs/>
          <w:sz w:val="28"/>
          <w:szCs w:val="28"/>
        </w:rPr>
        <w:t>MOD</w:t>
      </w:r>
      <w:r w:rsidRPr="00C31443">
        <w:rPr>
          <w:rFonts w:asciiTheme="minorHAnsi" w:hAnsiTheme="minorHAnsi" w:cstheme="minorHAnsi"/>
          <w:b/>
          <w:bCs/>
          <w:sz w:val="28"/>
          <w:szCs w:val="28"/>
        </w:rPr>
        <w:tab/>
      </w:r>
    </w:p>
    <w:p w14:paraId="5ED3C365" w14:textId="77777777" w:rsidR="0090174A" w:rsidRPr="003F6CC3" w:rsidRDefault="0090174A" w:rsidP="0090174A">
      <w:pPr>
        <w:pStyle w:val="ResNo"/>
        <w:rPr>
          <w:rFonts w:cstheme="minorHAnsi"/>
          <w:sz w:val="24"/>
          <w:szCs w:val="24"/>
          <w:rPrChange w:id="5" w:author="Nidup Gyeltshen" w:date="2025-09-22T12:45:00Z" w16du:dateUtc="2025-09-22T05:45:00Z">
            <w:rPr/>
          </w:rPrChange>
        </w:rPr>
      </w:pPr>
      <w:bookmarkStart w:id="6" w:name="_Toc116556759"/>
      <w:bookmarkStart w:id="7" w:name="_Toc116557312"/>
      <w:bookmarkStart w:id="8" w:name="_Toc116636556"/>
      <w:r w:rsidRPr="003F6CC3">
        <w:rPr>
          <w:rFonts w:cstheme="minorHAnsi"/>
          <w:sz w:val="24"/>
          <w:szCs w:val="24"/>
          <w:rPrChange w:id="9" w:author="Nidup Gyeltshen" w:date="2025-09-22T12:45:00Z" w16du:dateUtc="2025-09-22T05:45:00Z">
            <w:rPr/>
          </w:rPrChange>
        </w:rPr>
        <w:t xml:space="preserve">RESOLUTION </w:t>
      </w:r>
      <w:r w:rsidRPr="003F6CC3">
        <w:rPr>
          <w:rStyle w:val="href"/>
          <w:rFonts w:eastAsia="BatangChe" w:cstheme="minorHAnsi"/>
          <w:sz w:val="24"/>
          <w:szCs w:val="24"/>
          <w:rPrChange w:id="10" w:author="Nidup Gyeltshen" w:date="2025-09-22T12:45:00Z" w16du:dateUtc="2025-09-22T05:45:00Z">
            <w:rPr>
              <w:rStyle w:val="href"/>
              <w:rFonts w:eastAsia="BatangChe"/>
            </w:rPr>
          </w:rPrChange>
        </w:rPr>
        <w:t>77</w:t>
      </w:r>
      <w:r w:rsidRPr="003F6CC3">
        <w:rPr>
          <w:rFonts w:cstheme="minorHAnsi"/>
          <w:sz w:val="24"/>
          <w:szCs w:val="24"/>
          <w:rPrChange w:id="11" w:author="Nidup Gyeltshen" w:date="2025-09-22T12:45:00Z" w16du:dateUtc="2025-09-22T05:45:00Z">
            <w:rPr/>
          </w:rPrChange>
        </w:rPr>
        <w:t xml:space="preserve"> (Rev. </w:t>
      </w:r>
      <w:del w:id="12" w:author="Irdina Zafirah Azahar" w:date="2025-06-24T11:26:00Z">
        <w:r w:rsidRPr="003F6CC3" w:rsidDel="001E5296">
          <w:rPr>
            <w:rFonts w:cstheme="minorHAnsi"/>
            <w:bCs/>
            <w:sz w:val="24"/>
            <w:szCs w:val="24"/>
            <w:rPrChange w:id="13" w:author="Nidup Gyeltshen" w:date="2025-09-22T12:45:00Z" w16du:dateUtc="2025-09-22T05:45:00Z">
              <w:rPr>
                <w:bCs/>
                <w:szCs w:val="28"/>
              </w:rPr>
            </w:rPrChange>
          </w:rPr>
          <w:delText>Buenos Aires</w:delText>
        </w:r>
      </w:del>
      <w:ins w:id="14" w:author="Irdina Zafirah Azahar" w:date="2025-06-24T11:26:00Z">
        <w:r w:rsidRPr="003F6CC3">
          <w:rPr>
            <w:rFonts w:cstheme="minorHAnsi"/>
            <w:bCs/>
            <w:sz w:val="24"/>
            <w:szCs w:val="24"/>
            <w:rPrChange w:id="15" w:author="Nidup Gyeltshen" w:date="2025-09-22T12:45:00Z" w16du:dateUtc="2025-09-22T05:45:00Z">
              <w:rPr>
                <w:bCs/>
                <w:szCs w:val="28"/>
              </w:rPr>
            </w:rPrChange>
          </w:rPr>
          <w:t>Baku</w:t>
        </w:r>
      </w:ins>
      <w:r w:rsidRPr="003F6CC3">
        <w:rPr>
          <w:rFonts w:cstheme="minorHAnsi"/>
          <w:bCs/>
          <w:sz w:val="24"/>
          <w:szCs w:val="24"/>
          <w:rPrChange w:id="16" w:author="Nidup Gyeltshen" w:date="2025-09-22T12:45:00Z" w16du:dateUtc="2025-09-22T05:45:00Z">
            <w:rPr>
              <w:bCs/>
              <w:szCs w:val="28"/>
            </w:rPr>
          </w:rPrChange>
        </w:rPr>
        <w:t xml:space="preserve">, </w:t>
      </w:r>
      <w:del w:id="17" w:author="Irdina Zafirah Azahar" w:date="2025-06-24T11:26:00Z">
        <w:r w:rsidRPr="003F6CC3" w:rsidDel="001E5296">
          <w:rPr>
            <w:rFonts w:cstheme="minorHAnsi"/>
            <w:bCs/>
            <w:sz w:val="24"/>
            <w:szCs w:val="24"/>
            <w:rPrChange w:id="18" w:author="Nidup Gyeltshen" w:date="2025-09-22T12:45:00Z" w16du:dateUtc="2025-09-22T05:45:00Z">
              <w:rPr>
                <w:bCs/>
                <w:szCs w:val="28"/>
              </w:rPr>
            </w:rPrChange>
          </w:rPr>
          <w:delText>2017</w:delText>
        </w:r>
      </w:del>
      <w:ins w:id="19" w:author="Irdina Zafirah Azahar" w:date="2025-06-24T11:26:00Z">
        <w:r w:rsidRPr="003F6CC3">
          <w:rPr>
            <w:rFonts w:cstheme="minorHAnsi"/>
            <w:bCs/>
            <w:sz w:val="24"/>
            <w:szCs w:val="24"/>
            <w:rPrChange w:id="20" w:author="Nidup Gyeltshen" w:date="2025-09-22T12:45:00Z" w16du:dateUtc="2025-09-22T05:45:00Z">
              <w:rPr>
                <w:bCs/>
                <w:szCs w:val="28"/>
              </w:rPr>
            </w:rPrChange>
          </w:rPr>
          <w:t>2025</w:t>
        </w:r>
      </w:ins>
      <w:r w:rsidRPr="003F6CC3">
        <w:rPr>
          <w:rFonts w:cstheme="minorHAnsi"/>
          <w:sz w:val="24"/>
          <w:szCs w:val="24"/>
          <w:rPrChange w:id="21" w:author="Nidup Gyeltshen" w:date="2025-09-22T12:45:00Z" w16du:dateUtc="2025-09-22T05:45:00Z">
            <w:rPr/>
          </w:rPrChange>
        </w:rPr>
        <w:t>)</w:t>
      </w:r>
      <w:bookmarkEnd w:id="6"/>
      <w:bookmarkEnd w:id="7"/>
      <w:bookmarkEnd w:id="8"/>
    </w:p>
    <w:p w14:paraId="7CFBE0CA" w14:textId="77777777" w:rsidR="0090174A" w:rsidRPr="003F6CC3" w:rsidRDefault="0090174A" w:rsidP="0090174A">
      <w:pPr>
        <w:pStyle w:val="Restitle"/>
        <w:rPr>
          <w:rFonts w:cstheme="minorHAnsi"/>
          <w:sz w:val="24"/>
          <w:szCs w:val="24"/>
          <w:rPrChange w:id="22" w:author="Nidup Gyeltshen" w:date="2025-09-22T12:45:00Z" w16du:dateUtc="2025-09-22T05:45:00Z">
            <w:rPr/>
          </w:rPrChange>
        </w:rPr>
      </w:pPr>
      <w:bookmarkStart w:id="23" w:name="_Toc116556760"/>
      <w:bookmarkStart w:id="24" w:name="_Toc116557313"/>
      <w:bookmarkStart w:id="25" w:name="_Toc116636557"/>
      <w:r w:rsidRPr="003F6CC3">
        <w:rPr>
          <w:rFonts w:cstheme="minorHAnsi"/>
          <w:sz w:val="24"/>
          <w:szCs w:val="24"/>
          <w:lang w:eastAsia="de-DE"/>
          <w:rPrChange w:id="26" w:author="Nidup Gyeltshen" w:date="2025-09-22T12:45:00Z" w16du:dateUtc="2025-09-22T05:45:00Z">
            <w:rPr>
              <w:lang w:eastAsia="de-DE"/>
            </w:rPr>
          </w:rPrChange>
        </w:rPr>
        <w:t>Broadband technology and applications for greater growth</w:t>
      </w:r>
      <w:r w:rsidRPr="003F6CC3">
        <w:rPr>
          <w:rFonts w:cstheme="minorHAnsi"/>
          <w:sz w:val="24"/>
          <w:szCs w:val="24"/>
          <w:lang w:eastAsia="de-DE"/>
          <w:rPrChange w:id="27" w:author="Nidup Gyeltshen" w:date="2025-09-22T12:45:00Z" w16du:dateUtc="2025-09-22T05:45:00Z">
            <w:rPr>
              <w:lang w:eastAsia="de-DE"/>
            </w:rPr>
          </w:rPrChange>
        </w:rPr>
        <w:br/>
        <w:t>and development of telecommunication/information and</w:t>
      </w:r>
      <w:r w:rsidRPr="003F6CC3">
        <w:rPr>
          <w:rFonts w:cstheme="minorHAnsi"/>
          <w:sz w:val="24"/>
          <w:szCs w:val="24"/>
          <w:lang w:eastAsia="de-DE"/>
          <w:rPrChange w:id="28" w:author="Nidup Gyeltshen" w:date="2025-09-22T12:45:00Z" w16du:dateUtc="2025-09-22T05:45:00Z">
            <w:rPr>
              <w:lang w:eastAsia="de-DE"/>
            </w:rPr>
          </w:rPrChange>
        </w:rPr>
        <w:br/>
        <w:t>communication services and broadband connectivity</w:t>
      </w:r>
      <w:bookmarkEnd w:id="23"/>
      <w:bookmarkEnd w:id="24"/>
      <w:bookmarkEnd w:id="25"/>
    </w:p>
    <w:p w14:paraId="65EBA32F" w14:textId="77777777" w:rsidR="0090174A" w:rsidRPr="009C07E6" w:rsidRDefault="0090174A" w:rsidP="0090174A">
      <w:pPr>
        <w:pStyle w:val="Normalaftertitle"/>
        <w:rPr>
          <w:rFonts w:cstheme="minorHAnsi"/>
          <w:szCs w:val="24"/>
        </w:rPr>
      </w:pPr>
      <w:r w:rsidRPr="009C07E6">
        <w:rPr>
          <w:rFonts w:cstheme="minorHAnsi"/>
          <w:szCs w:val="24"/>
        </w:rPr>
        <w:t>The World Telecommunication Development Conference (</w:t>
      </w:r>
      <w:del w:id="29" w:author="SoftBank" w:date="2025-09-02T07:49:00Z">
        <w:r w:rsidRPr="003F6CC3" w:rsidDel="00D31D37">
          <w:rPr>
            <w:rFonts w:cstheme="minorHAnsi"/>
            <w:szCs w:val="24"/>
            <w:rPrChange w:id="30" w:author="Nidup Gyeltshen" w:date="2025-09-22T12:45:00Z" w16du:dateUtc="2025-09-22T05:45:00Z">
              <w:rPr>
                <w:szCs w:val="24"/>
              </w:rPr>
            </w:rPrChange>
          </w:rPr>
          <w:delText>Buenos Aires</w:delText>
        </w:r>
      </w:del>
      <w:ins w:id="31" w:author="SoftBank" w:date="2025-09-02T07:49:00Z">
        <w:r w:rsidRPr="003F6CC3">
          <w:rPr>
            <w:rFonts w:eastAsiaTheme="minorEastAsia" w:cstheme="minorHAnsi"/>
            <w:szCs w:val="24"/>
            <w:lang w:eastAsia="ja-JP"/>
            <w:rPrChange w:id="32" w:author="Nidup Gyeltshen" w:date="2025-09-22T12:45:00Z" w16du:dateUtc="2025-09-22T05:45:00Z">
              <w:rPr>
                <w:rFonts w:eastAsiaTheme="minorEastAsia"/>
                <w:szCs w:val="24"/>
                <w:lang w:eastAsia="ja-JP"/>
              </w:rPr>
            </w:rPrChange>
          </w:rPr>
          <w:t>Baku</w:t>
        </w:r>
      </w:ins>
      <w:r w:rsidRPr="009C07E6">
        <w:rPr>
          <w:rFonts w:cstheme="minorHAnsi"/>
          <w:szCs w:val="24"/>
        </w:rPr>
        <w:t xml:space="preserve">, </w:t>
      </w:r>
      <w:del w:id="33" w:author="SoftBank" w:date="2025-09-02T07:49:00Z">
        <w:r w:rsidRPr="003F6CC3" w:rsidDel="00D31D37">
          <w:rPr>
            <w:rFonts w:cstheme="minorHAnsi"/>
            <w:szCs w:val="24"/>
            <w:rPrChange w:id="34" w:author="Nidup Gyeltshen" w:date="2025-09-22T12:45:00Z" w16du:dateUtc="2025-09-22T05:45:00Z">
              <w:rPr>
                <w:szCs w:val="24"/>
              </w:rPr>
            </w:rPrChange>
          </w:rPr>
          <w:delText>2017</w:delText>
        </w:r>
      </w:del>
      <w:ins w:id="35" w:author="SoftBank" w:date="2025-09-02T07:49:00Z">
        <w:r w:rsidRPr="003F6CC3">
          <w:rPr>
            <w:rFonts w:eastAsiaTheme="minorEastAsia" w:cstheme="minorHAnsi"/>
            <w:szCs w:val="24"/>
            <w:lang w:eastAsia="ja-JP"/>
            <w:rPrChange w:id="36" w:author="Nidup Gyeltshen" w:date="2025-09-22T12:45:00Z" w16du:dateUtc="2025-09-22T05:45:00Z">
              <w:rPr>
                <w:rFonts w:eastAsiaTheme="minorEastAsia"/>
                <w:szCs w:val="24"/>
                <w:lang w:eastAsia="ja-JP"/>
              </w:rPr>
            </w:rPrChange>
          </w:rPr>
          <w:t>2025</w:t>
        </w:r>
      </w:ins>
      <w:r w:rsidRPr="009C07E6">
        <w:rPr>
          <w:rFonts w:cstheme="minorHAnsi"/>
          <w:szCs w:val="24"/>
        </w:rPr>
        <w:t>),</w:t>
      </w:r>
    </w:p>
    <w:p w14:paraId="0538F105" w14:textId="7EA8B6A8" w:rsidR="0090174A" w:rsidRPr="009C07E6" w:rsidRDefault="0090174A" w:rsidP="00565224">
      <w:pPr>
        <w:pStyle w:val="Call"/>
        <w:tabs>
          <w:tab w:val="left" w:pos="4200"/>
        </w:tabs>
        <w:rPr>
          <w:rFonts w:cstheme="minorHAnsi"/>
          <w:szCs w:val="24"/>
        </w:rPr>
      </w:pPr>
      <w:r w:rsidRPr="009C07E6">
        <w:rPr>
          <w:rFonts w:cstheme="minorHAnsi"/>
          <w:szCs w:val="24"/>
        </w:rPr>
        <w:t>recalling</w:t>
      </w:r>
    </w:p>
    <w:p w14:paraId="74830AEE"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37" w:author="Nidup Gyeltshen" w:date="2025-09-22T12:45:00Z" w16du:dateUtc="2025-09-22T05:45:00Z">
            <w:rPr/>
          </w:rPrChange>
        </w:rPr>
      </w:pPr>
      <w:r w:rsidRPr="003F6CC3">
        <w:rPr>
          <w:rFonts w:asciiTheme="minorHAnsi" w:hAnsiTheme="minorHAnsi" w:cstheme="minorHAnsi"/>
          <w:i/>
          <w:iCs/>
          <w:rPrChange w:id="38" w:author="Nidup Gyeltshen" w:date="2025-09-22T12:45:00Z" w16du:dateUtc="2025-09-22T05:45:00Z">
            <w:rPr>
              <w:i/>
              <w:iCs/>
            </w:rPr>
          </w:rPrChange>
        </w:rPr>
        <w:t>a)</w:t>
      </w:r>
      <w:r w:rsidRPr="003F6CC3">
        <w:rPr>
          <w:rFonts w:asciiTheme="minorHAnsi" w:hAnsiTheme="minorHAnsi" w:cstheme="minorHAnsi"/>
          <w:rPrChange w:id="39" w:author="Nidup Gyeltshen" w:date="2025-09-22T12:45:00Z" w16du:dateUtc="2025-09-22T05:45:00Z">
            <w:rPr/>
          </w:rPrChange>
        </w:rPr>
        <w:tab/>
      </w:r>
      <w:r w:rsidRPr="00E05AF1">
        <w:rPr>
          <w:rFonts w:asciiTheme="minorHAnsi" w:eastAsia="Times New Roman" w:hAnsiTheme="minorHAnsi"/>
          <w:lang w:val="en-GB"/>
          <w:rPrChange w:id="40" w:author="Nidup Gyeltshen" w:date="2025-09-22T12:45:00Z" w16du:dateUtc="2025-09-22T05:45:00Z">
            <w:rPr/>
          </w:rPrChange>
        </w:rPr>
        <w:t>Resolution 71 (Rev.</w:t>
      </w:r>
      <w:del w:id="41" w:author="Irdina Zafirah Azahar" w:date="2025-06-23T11:52:00Z">
        <w:r w:rsidRPr="00E05AF1" w:rsidDel="00450AB2">
          <w:rPr>
            <w:rFonts w:asciiTheme="minorHAnsi" w:eastAsia="Times New Roman" w:hAnsiTheme="minorHAnsi"/>
            <w:lang w:val="en-GB"/>
            <w:rPrChange w:id="42" w:author="Nidup Gyeltshen" w:date="2025-09-22T12:45:00Z" w16du:dateUtc="2025-09-22T05:45:00Z">
              <w:rPr/>
            </w:rPrChange>
          </w:rPr>
          <w:delText xml:space="preserve"> Busan, 2014</w:delText>
        </w:r>
      </w:del>
      <w:ins w:id="43" w:author="Irdina Zafirah Azahar" w:date="2025-06-23T11:53:00Z">
        <w:r w:rsidRPr="00E05AF1">
          <w:rPr>
            <w:rFonts w:asciiTheme="minorHAnsi" w:eastAsia="Times New Roman" w:hAnsiTheme="minorHAnsi"/>
            <w:lang w:val="en-GB"/>
            <w:rPrChange w:id="44" w:author="Nidup Gyeltshen" w:date="2025-09-22T12:45:00Z" w16du:dateUtc="2025-09-22T05:45:00Z">
              <w:rPr/>
            </w:rPrChange>
          </w:rPr>
          <w:t xml:space="preserve"> Bucharest, 2022</w:t>
        </w:r>
      </w:ins>
      <w:r w:rsidRPr="00E05AF1">
        <w:rPr>
          <w:rFonts w:asciiTheme="minorHAnsi" w:eastAsia="Times New Roman" w:hAnsiTheme="minorHAnsi"/>
          <w:lang w:val="en-GB"/>
          <w:rPrChange w:id="45" w:author="Nidup Gyeltshen" w:date="2025-09-22T12:45:00Z" w16du:dateUtc="2025-09-22T05:45:00Z">
            <w:rPr/>
          </w:rPrChange>
        </w:rPr>
        <w:t>) of the Plenipotentiary Conference, on the strategic plan for the Union;</w:t>
      </w:r>
    </w:p>
    <w:p w14:paraId="62473C8D"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46" w:author="Nidup Gyeltshen" w:date="2025-09-22T12:45:00Z" w16du:dateUtc="2025-09-22T05:45:00Z">
            <w:rPr/>
          </w:rPrChange>
        </w:rPr>
      </w:pPr>
      <w:r w:rsidRPr="00463739">
        <w:rPr>
          <w:rFonts w:asciiTheme="minorHAnsi" w:eastAsia="Times New Roman" w:hAnsiTheme="minorHAnsi"/>
          <w:i/>
          <w:iCs/>
          <w:lang w:val="en-GB"/>
          <w:rPrChange w:id="47" w:author="Nidup Gyeltshen" w:date="2025-09-22T12:45:00Z" w16du:dateUtc="2025-09-22T05:45:00Z">
            <w:rPr>
              <w:i/>
              <w:iCs/>
            </w:rPr>
          </w:rPrChange>
        </w:rPr>
        <w:t>b)</w:t>
      </w:r>
      <w:r w:rsidRPr="00E05AF1">
        <w:rPr>
          <w:rFonts w:asciiTheme="minorHAnsi" w:eastAsia="Times New Roman" w:hAnsiTheme="minorHAnsi"/>
          <w:lang w:val="en-GB"/>
          <w:rPrChange w:id="48" w:author="Nidup Gyeltshen" w:date="2025-09-22T12:45:00Z" w16du:dateUtc="2025-09-22T05:45:00Z">
            <w:rPr/>
          </w:rPrChange>
        </w:rPr>
        <w:tab/>
        <w:t>Resolution 139 (Rev.</w:t>
      </w:r>
      <w:del w:id="49" w:author="Irdina Zafirah Azahar" w:date="2025-06-23T11:53:00Z">
        <w:r w:rsidRPr="00E05AF1" w:rsidDel="00AD1831">
          <w:rPr>
            <w:rFonts w:asciiTheme="minorHAnsi" w:eastAsia="Times New Roman" w:hAnsiTheme="minorHAnsi"/>
            <w:lang w:val="en-GB"/>
            <w:rPrChange w:id="50" w:author="Nidup Gyeltshen" w:date="2025-09-22T12:45:00Z" w16du:dateUtc="2025-09-22T05:45:00Z">
              <w:rPr/>
            </w:rPrChange>
          </w:rPr>
          <w:delText xml:space="preserve"> </w:delText>
        </w:r>
        <w:r w:rsidRPr="00E05AF1" w:rsidDel="00AD1831">
          <w:rPr>
            <w:rFonts w:asciiTheme="minorHAnsi" w:eastAsia="Times New Roman" w:hAnsiTheme="minorHAnsi"/>
            <w:lang w:val="en-GB"/>
            <w:rPrChange w:id="51" w:author="Nidup Gyeltshen" w:date="2025-09-22T12:45:00Z" w16du:dateUtc="2025-09-22T05:45:00Z">
              <w:rPr>
                <w:rFonts w:cs="Calibri"/>
                <w:color w:val="000000"/>
              </w:rPr>
            </w:rPrChange>
          </w:rPr>
          <w:delText>Busan</w:delText>
        </w:r>
        <w:r w:rsidRPr="00E05AF1" w:rsidDel="00AD1831">
          <w:rPr>
            <w:rFonts w:asciiTheme="minorHAnsi" w:eastAsia="Times New Roman" w:hAnsiTheme="minorHAnsi"/>
            <w:lang w:val="en-GB"/>
            <w:rPrChange w:id="52" w:author="Nidup Gyeltshen" w:date="2025-09-22T12:45:00Z" w16du:dateUtc="2025-09-22T05:45:00Z">
              <w:rPr/>
            </w:rPrChange>
          </w:rPr>
          <w:delText>, 2014</w:delText>
        </w:r>
      </w:del>
      <w:ins w:id="53" w:author="Irdina Zafirah Azahar" w:date="2025-06-23T11:53:00Z">
        <w:r w:rsidRPr="00E05AF1">
          <w:rPr>
            <w:rFonts w:asciiTheme="minorHAnsi" w:eastAsia="Times New Roman" w:hAnsiTheme="minorHAnsi"/>
            <w:lang w:val="en-GB"/>
            <w:rPrChange w:id="54" w:author="Nidup Gyeltshen" w:date="2025-09-22T12:45:00Z" w16du:dateUtc="2025-09-22T05:45:00Z">
              <w:rPr/>
            </w:rPrChange>
          </w:rPr>
          <w:t xml:space="preserve"> Bucharest, 2022</w:t>
        </w:r>
      </w:ins>
      <w:r w:rsidRPr="00E05AF1">
        <w:rPr>
          <w:rFonts w:asciiTheme="minorHAnsi" w:eastAsia="Times New Roman" w:hAnsiTheme="minorHAnsi"/>
          <w:lang w:val="en-GB"/>
          <w:rPrChange w:id="55" w:author="Nidup Gyeltshen" w:date="2025-09-22T12:45:00Z" w16du:dateUtc="2025-09-22T05:45:00Z">
            <w:rPr/>
          </w:rPrChange>
        </w:rPr>
        <w:t xml:space="preserve">) of the Plenipotentiary Conference, on telecommunications/information and communication technologies (ICTs) to bridge the digital divide and build an inclusive information </w:t>
      </w:r>
      <w:proofErr w:type="gramStart"/>
      <w:r w:rsidRPr="00E05AF1">
        <w:rPr>
          <w:rFonts w:asciiTheme="minorHAnsi" w:eastAsia="Times New Roman" w:hAnsiTheme="minorHAnsi"/>
          <w:lang w:val="en-GB"/>
          <w:rPrChange w:id="56" w:author="Nidup Gyeltshen" w:date="2025-09-22T12:45:00Z" w16du:dateUtc="2025-09-22T05:45:00Z">
            <w:rPr/>
          </w:rPrChange>
        </w:rPr>
        <w:t>society;</w:t>
      </w:r>
      <w:proofErr w:type="gramEnd"/>
      <w:r w:rsidRPr="00E05AF1">
        <w:rPr>
          <w:rFonts w:asciiTheme="minorHAnsi" w:eastAsia="Times New Roman" w:hAnsiTheme="minorHAnsi"/>
          <w:lang w:val="en-GB"/>
          <w:rPrChange w:id="57" w:author="Nidup Gyeltshen" w:date="2025-09-22T12:45:00Z" w16du:dateUtc="2025-09-22T05:45:00Z">
            <w:rPr/>
          </w:rPrChange>
        </w:rPr>
        <w:t xml:space="preserve"> </w:t>
      </w:r>
    </w:p>
    <w:p w14:paraId="61EAE33C"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58" w:author="Nidup Gyeltshen" w:date="2025-09-22T12:45:00Z" w16du:dateUtc="2025-09-22T05:45:00Z">
            <w:rPr/>
          </w:rPrChange>
        </w:rPr>
      </w:pPr>
      <w:r w:rsidRPr="00463739">
        <w:rPr>
          <w:rFonts w:asciiTheme="minorHAnsi" w:eastAsia="Times New Roman" w:hAnsiTheme="minorHAnsi"/>
          <w:i/>
          <w:iCs/>
          <w:lang w:val="en-GB"/>
          <w:rPrChange w:id="59" w:author="Nidup Gyeltshen" w:date="2025-09-22T12:45:00Z" w16du:dateUtc="2025-09-22T05:45:00Z">
            <w:rPr>
              <w:i/>
              <w:iCs/>
            </w:rPr>
          </w:rPrChange>
        </w:rPr>
        <w:t>c)</w:t>
      </w:r>
      <w:r w:rsidRPr="00E05AF1">
        <w:rPr>
          <w:rFonts w:asciiTheme="minorHAnsi" w:eastAsia="Times New Roman" w:hAnsiTheme="minorHAnsi"/>
          <w:lang w:val="en-GB"/>
          <w:rPrChange w:id="60" w:author="Nidup Gyeltshen" w:date="2025-09-22T12:45:00Z" w16du:dateUtc="2025-09-22T05:45:00Z">
            <w:rPr/>
          </w:rPrChange>
        </w:rPr>
        <w:tab/>
        <w:t xml:space="preserve">the outcome documents of the </w:t>
      </w:r>
      <w:del w:id="61" w:author="Irdina Zafirah Azahar" w:date="2025-06-23T11:53:00Z">
        <w:r w:rsidRPr="00E05AF1" w:rsidDel="00AD1831">
          <w:rPr>
            <w:rFonts w:asciiTheme="minorHAnsi" w:eastAsia="Times New Roman" w:hAnsiTheme="minorHAnsi"/>
            <w:lang w:val="en-GB"/>
            <w:rPrChange w:id="62" w:author="Nidup Gyeltshen" w:date="2025-09-22T12:45:00Z" w16du:dateUtc="2025-09-22T05:45:00Z">
              <w:rPr/>
            </w:rPrChange>
          </w:rPr>
          <w:delText>2005 phase</w:delText>
        </w:r>
      </w:del>
      <w:ins w:id="63" w:author="Irdina Zafirah Azahar" w:date="2025-06-23T11:53:00Z">
        <w:r w:rsidRPr="00E05AF1">
          <w:rPr>
            <w:rFonts w:asciiTheme="minorHAnsi" w:eastAsia="Times New Roman" w:hAnsiTheme="minorHAnsi"/>
            <w:lang w:val="en-GB"/>
            <w:rPrChange w:id="64" w:author="Nidup Gyeltshen" w:date="2025-09-22T12:45:00Z" w16du:dateUtc="2025-09-22T05:45:00Z">
              <w:rPr/>
            </w:rPrChange>
          </w:rPr>
          <w:t>2015</w:t>
        </w:r>
      </w:ins>
      <w:r w:rsidRPr="00E05AF1">
        <w:rPr>
          <w:rFonts w:asciiTheme="minorHAnsi" w:eastAsia="Times New Roman" w:hAnsiTheme="minorHAnsi"/>
          <w:lang w:val="en-GB"/>
          <w:rPrChange w:id="65" w:author="Nidup Gyeltshen" w:date="2025-09-22T12:45:00Z" w16du:dateUtc="2025-09-22T05:45:00Z">
            <w:rPr/>
          </w:rPrChange>
        </w:rPr>
        <w:t xml:space="preserve"> </w:t>
      </w:r>
      <w:del w:id="66" w:author="Irdina Zafirah Azahar" w:date="2025-06-23T11:54:00Z">
        <w:r w:rsidRPr="00E05AF1" w:rsidDel="00AD1831">
          <w:rPr>
            <w:rFonts w:asciiTheme="minorHAnsi" w:eastAsia="Times New Roman" w:hAnsiTheme="minorHAnsi"/>
            <w:lang w:val="en-GB"/>
            <w:rPrChange w:id="67" w:author="Nidup Gyeltshen" w:date="2025-09-22T12:45:00Z" w16du:dateUtc="2025-09-22T05:45:00Z">
              <w:rPr/>
            </w:rPrChange>
          </w:rPr>
          <w:delText xml:space="preserve">of the </w:delText>
        </w:r>
      </w:del>
      <w:r w:rsidRPr="00E05AF1">
        <w:rPr>
          <w:rFonts w:asciiTheme="minorHAnsi" w:eastAsia="Times New Roman" w:hAnsiTheme="minorHAnsi"/>
          <w:lang w:val="en-GB"/>
          <w:rPrChange w:id="68" w:author="Nidup Gyeltshen" w:date="2025-09-22T12:45:00Z" w16du:dateUtc="2025-09-22T05:45:00Z">
            <w:rPr/>
          </w:rPrChange>
        </w:rPr>
        <w:t>World Summit on the Information Society (WSIS)</w:t>
      </w:r>
      <w:ins w:id="69" w:author="Irdina Zafirah Azahar" w:date="2025-06-23T11:54:00Z">
        <w:r w:rsidRPr="00E05AF1">
          <w:rPr>
            <w:rFonts w:asciiTheme="minorHAnsi" w:eastAsia="Times New Roman" w:hAnsiTheme="minorHAnsi"/>
            <w:lang w:val="en-GB"/>
            <w:rPrChange w:id="70" w:author="Nidup Gyeltshen" w:date="2025-09-22T12:45:00Z" w16du:dateUtc="2025-09-22T05:45:00Z">
              <w:rPr/>
            </w:rPrChange>
          </w:rPr>
          <w:t xml:space="preserve"> </w:t>
        </w:r>
        <w:proofErr w:type="gramStart"/>
        <w:r w:rsidRPr="00E05AF1">
          <w:rPr>
            <w:rFonts w:asciiTheme="minorHAnsi" w:eastAsia="Times New Roman" w:hAnsiTheme="minorHAnsi"/>
            <w:lang w:val="en-GB"/>
            <w:rPrChange w:id="71" w:author="Nidup Gyeltshen" w:date="2025-09-22T12:45:00Z" w16du:dateUtc="2025-09-22T05:45:00Z">
              <w:rPr/>
            </w:rPrChange>
          </w:rPr>
          <w:t>Forum</w:t>
        </w:r>
      </w:ins>
      <w:r w:rsidRPr="00E05AF1">
        <w:rPr>
          <w:rFonts w:asciiTheme="minorHAnsi" w:eastAsia="Times New Roman" w:hAnsiTheme="minorHAnsi"/>
          <w:lang w:val="en-GB"/>
          <w:rPrChange w:id="72" w:author="Nidup Gyeltshen" w:date="2025-09-22T12:45:00Z" w16du:dateUtc="2025-09-22T05:45:00Z">
            <w:rPr/>
          </w:rPrChange>
        </w:rPr>
        <w:t>;</w:t>
      </w:r>
      <w:proofErr w:type="gramEnd"/>
      <w:r w:rsidRPr="00E05AF1">
        <w:rPr>
          <w:rFonts w:asciiTheme="minorHAnsi" w:eastAsia="Times New Roman" w:hAnsiTheme="minorHAnsi"/>
          <w:lang w:val="en-GB"/>
          <w:rPrChange w:id="73" w:author="Nidup Gyeltshen" w:date="2025-09-22T12:45:00Z" w16du:dateUtc="2025-09-22T05:45:00Z">
            <w:rPr/>
          </w:rPrChange>
        </w:rPr>
        <w:t xml:space="preserve"> </w:t>
      </w:r>
    </w:p>
    <w:p w14:paraId="0B1C51DD"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74" w:author="Nidup Gyeltshen" w:date="2025-09-22T12:45:00Z" w16du:dateUtc="2025-09-22T05:45:00Z">
            <w:rPr/>
          </w:rPrChange>
        </w:rPr>
      </w:pPr>
      <w:r w:rsidRPr="00463739">
        <w:rPr>
          <w:rFonts w:asciiTheme="minorHAnsi" w:eastAsia="Times New Roman" w:hAnsiTheme="minorHAnsi"/>
          <w:i/>
          <w:iCs/>
          <w:lang w:val="en-GB"/>
          <w:rPrChange w:id="75" w:author="Nidup Gyeltshen" w:date="2025-09-22T12:45:00Z" w16du:dateUtc="2025-09-22T05:45:00Z">
            <w:rPr>
              <w:i/>
              <w:iCs/>
            </w:rPr>
          </w:rPrChange>
        </w:rPr>
        <w:t>d)</w:t>
      </w:r>
      <w:r w:rsidRPr="00E05AF1">
        <w:rPr>
          <w:rFonts w:asciiTheme="minorHAnsi" w:eastAsia="Times New Roman" w:hAnsiTheme="minorHAnsi"/>
          <w:lang w:val="en-GB"/>
          <w:rPrChange w:id="76" w:author="Nidup Gyeltshen" w:date="2025-09-22T12:45:00Z" w16du:dateUtc="2025-09-22T05:45:00Z">
            <w:rPr/>
          </w:rPrChange>
        </w:rPr>
        <w:tab/>
        <w:t>Resolution 135 (Rev.</w:t>
      </w:r>
      <w:del w:id="77" w:author="Irdina Zafirah Azahar" w:date="2025-06-23T11:54:00Z">
        <w:r w:rsidRPr="00E05AF1" w:rsidDel="000E67F5">
          <w:rPr>
            <w:rFonts w:asciiTheme="minorHAnsi" w:eastAsia="Times New Roman" w:hAnsiTheme="minorHAnsi"/>
            <w:lang w:val="en-GB"/>
            <w:rPrChange w:id="78" w:author="Nidup Gyeltshen" w:date="2025-09-22T12:45:00Z" w16du:dateUtc="2025-09-22T05:45:00Z">
              <w:rPr/>
            </w:rPrChange>
          </w:rPr>
          <w:delText xml:space="preserve"> Busan, 2014</w:delText>
        </w:r>
      </w:del>
      <w:ins w:id="79" w:author="Irdina Zafirah Azahar" w:date="2025-06-23T11:54:00Z">
        <w:r w:rsidRPr="00E05AF1">
          <w:rPr>
            <w:rFonts w:asciiTheme="minorHAnsi" w:eastAsia="Times New Roman" w:hAnsiTheme="minorHAnsi"/>
            <w:lang w:val="en-GB"/>
            <w:rPrChange w:id="80" w:author="Nidup Gyeltshen" w:date="2025-09-22T12:45:00Z" w16du:dateUtc="2025-09-22T05:45:00Z">
              <w:rPr/>
            </w:rPrChange>
          </w:rPr>
          <w:t xml:space="preserve"> Bucharest, 2022</w:t>
        </w:r>
      </w:ins>
      <w:r w:rsidRPr="00E05AF1">
        <w:rPr>
          <w:rFonts w:asciiTheme="minorHAnsi" w:eastAsia="Times New Roman" w:hAnsiTheme="minorHAnsi"/>
          <w:lang w:val="en-GB"/>
          <w:rPrChange w:id="81" w:author="Nidup Gyeltshen" w:date="2025-09-22T12:45:00Z" w16du:dateUtc="2025-09-22T05:45:00Z">
            <w:rPr/>
          </w:rPrChange>
        </w:rPr>
        <w:t>) of the Plenipotentiary Conference, on ITU's role in the</w:t>
      </w:r>
      <w:ins w:id="82" w:author="Irdina Zafirah Azahar" w:date="2025-06-23T11:54:00Z">
        <w:r w:rsidRPr="00E05AF1">
          <w:rPr>
            <w:rFonts w:asciiTheme="minorHAnsi" w:eastAsia="Times New Roman" w:hAnsiTheme="minorHAnsi"/>
            <w:lang w:val="en-GB"/>
            <w:rPrChange w:id="83" w:author="Nidup Gyeltshen" w:date="2025-09-22T12:45:00Z" w16du:dateUtc="2025-09-22T05:45:00Z">
              <w:rPr/>
            </w:rPrChange>
          </w:rPr>
          <w:t xml:space="preserve"> durable and sustainable</w:t>
        </w:r>
      </w:ins>
      <w:r w:rsidRPr="00E05AF1">
        <w:rPr>
          <w:rFonts w:asciiTheme="minorHAnsi" w:eastAsia="Times New Roman" w:hAnsiTheme="minorHAnsi"/>
          <w:lang w:val="en-GB"/>
          <w:rPrChange w:id="84" w:author="Nidup Gyeltshen" w:date="2025-09-22T12:45:00Z" w16du:dateUtc="2025-09-22T05:45:00Z">
            <w:rPr/>
          </w:rPrChange>
        </w:rPr>
        <w:t xml:space="preserve"> development of telecommunications/ICTs, and the importance of telecommunications/ICTs for economic and social </w:t>
      </w:r>
      <w:proofErr w:type="gramStart"/>
      <w:r w:rsidRPr="00E05AF1">
        <w:rPr>
          <w:rFonts w:asciiTheme="minorHAnsi" w:eastAsia="Times New Roman" w:hAnsiTheme="minorHAnsi"/>
          <w:lang w:val="en-GB"/>
          <w:rPrChange w:id="85" w:author="Nidup Gyeltshen" w:date="2025-09-22T12:45:00Z" w16du:dateUtc="2025-09-22T05:45:00Z">
            <w:rPr/>
          </w:rPrChange>
        </w:rPr>
        <w:t>progress;</w:t>
      </w:r>
      <w:proofErr w:type="gramEnd"/>
    </w:p>
    <w:p w14:paraId="587D2F53"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86" w:author="Nidup Gyeltshen" w:date="2025-09-22T12:45:00Z" w16du:dateUtc="2025-09-22T05:45:00Z">
            <w:rPr/>
          </w:rPrChange>
        </w:rPr>
      </w:pPr>
      <w:r w:rsidRPr="00463739">
        <w:rPr>
          <w:rFonts w:asciiTheme="minorHAnsi" w:eastAsia="Times New Roman" w:hAnsiTheme="minorHAnsi"/>
          <w:i/>
          <w:iCs/>
          <w:lang w:val="en-GB"/>
          <w:rPrChange w:id="87" w:author="Nidup Gyeltshen" w:date="2025-09-22T12:45:00Z" w16du:dateUtc="2025-09-22T05:45:00Z">
            <w:rPr>
              <w:i/>
              <w:iCs/>
            </w:rPr>
          </w:rPrChange>
        </w:rPr>
        <w:t>e)</w:t>
      </w:r>
      <w:r w:rsidRPr="00E05AF1">
        <w:rPr>
          <w:rFonts w:asciiTheme="minorHAnsi" w:eastAsia="Times New Roman" w:hAnsiTheme="minorHAnsi"/>
          <w:lang w:val="en-GB"/>
          <w:rPrChange w:id="88" w:author="Nidup Gyeltshen" w:date="2025-09-22T12:45:00Z" w16du:dateUtc="2025-09-22T05:45:00Z">
            <w:rPr/>
          </w:rPrChange>
        </w:rPr>
        <w:tab/>
        <w:t xml:space="preserve">Opinion 2 (Geneva, </w:t>
      </w:r>
      <w:del w:id="89" w:author="Irdina Zafirah Azahar" w:date="2025-06-23T11:55:00Z">
        <w:r w:rsidRPr="00E05AF1" w:rsidDel="00E60AD1">
          <w:rPr>
            <w:rFonts w:asciiTheme="minorHAnsi" w:eastAsia="Times New Roman" w:hAnsiTheme="minorHAnsi"/>
            <w:lang w:val="en-GB"/>
            <w:rPrChange w:id="90" w:author="Nidup Gyeltshen" w:date="2025-09-22T12:45:00Z" w16du:dateUtc="2025-09-22T05:45:00Z">
              <w:rPr/>
            </w:rPrChange>
          </w:rPr>
          <w:delText>2014</w:delText>
        </w:r>
      </w:del>
      <w:ins w:id="91" w:author="Irdina Zafirah Azahar" w:date="2025-06-23T11:55:00Z">
        <w:r w:rsidRPr="00E05AF1">
          <w:rPr>
            <w:rFonts w:asciiTheme="minorHAnsi" w:eastAsia="Times New Roman" w:hAnsiTheme="minorHAnsi"/>
            <w:lang w:val="en-GB"/>
            <w:rPrChange w:id="92" w:author="Nidup Gyeltshen" w:date="2025-09-22T12:45:00Z" w16du:dateUtc="2025-09-22T05:45:00Z">
              <w:rPr/>
            </w:rPrChange>
          </w:rPr>
          <w:t>2021</w:t>
        </w:r>
      </w:ins>
      <w:r w:rsidRPr="00E05AF1">
        <w:rPr>
          <w:rFonts w:asciiTheme="minorHAnsi" w:eastAsia="Times New Roman" w:hAnsiTheme="minorHAnsi"/>
          <w:lang w:val="en-GB"/>
          <w:rPrChange w:id="93" w:author="Nidup Gyeltshen" w:date="2025-09-22T12:45:00Z" w16du:dateUtc="2025-09-22T05:45:00Z">
            <w:rPr/>
          </w:rPrChange>
        </w:rPr>
        <w:t xml:space="preserve">) of the World Telecommunication/ICT Policy Forum, on </w:t>
      </w:r>
      <w:ins w:id="94" w:author="Irdina Zafirah Azahar" w:date="2025-06-23T11:55:00Z">
        <w:r w:rsidRPr="00E05AF1">
          <w:rPr>
            <w:rFonts w:asciiTheme="minorHAnsi" w:eastAsia="Times New Roman" w:hAnsiTheme="minorHAnsi"/>
            <w:lang w:val="en-GB"/>
            <w:rPrChange w:id="95" w:author="Nidup Gyeltshen" w:date="2025-09-22T12:45:00Z" w16du:dateUtc="2025-09-22T05:45:00Z">
              <w:rPr/>
            </w:rPrChange>
          </w:rPr>
          <w:t>affordable and secure connectivity in mobilising new and emerging telecommunications/ICTs for sustainable development</w:t>
        </w:r>
      </w:ins>
      <w:del w:id="96" w:author="Irdina Zafirah Azahar" w:date="2025-06-23T11:55:00Z">
        <w:r w:rsidRPr="00E05AF1" w:rsidDel="00365FFF">
          <w:rPr>
            <w:rFonts w:asciiTheme="minorHAnsi" w:eastAsia="Times New Roman" w:hAnsiTheme="minorHAnsi"/>
            <w:lang w:val="en-GB"/>
            <w:rPrChange w:id="97" w:author="Nidup Gyeltshen" w:date="2025-09-22T12:45:00Z" w16du:dateUtc="2025-09-22T05:45:00Z">
              <w:rPr/>
            </w:rPrChange>
          </w:rPr>
          <w:delText>fostering an enabling environment for the greater growth and development of broadband connectivity</w:delText>
        </w:r>
      </w:del>
      <w:r w:rsidRPr="00E05AF1">
        <w:rPr>
          <w:rFonts w:asciiTheme="minorHAnsi" w:eastAsia="Times New Roman" w:hAnsiTheme="minorHAnsi"/>
          <w:lang w:val="en-GB"/>
          <w:rPrChange w:id="98" w:author="Nidup Gyeltshen" w:date="2025-09-22T12:45:00Z" w16du:dateUtc="2025-09-22T05:45:00Z">
            <w:rPr/>
          </w:rPrChange>
        </w:rPr>
        <w:t>;</w:t>
      </w:r>
    </w:p>
    <w:p w14:paraId="558D6B27"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99" w:author="Nidup Gyeltshen" w:date="2025-09-22T12:45:00Z" w16du:dateUtc="2025-09-22T05:45:00Z">
            <w:rPr/>
          </w:rPrChange>
        </w:rPr>
      </w:pPr>
      <w:r w:rsidRPr="00463739">
        <w:rPr>
          <w:rFonts w:asciiTheme="minorHAnsi" w:eastAsia="Times New Roman" w:hAnsiTheme="minorHAnsi"/>
          <w:i/>
          <w:iCs/>
          <w:lang w:val="en-GB"/>
          <w:rPrChange w:id="100" w:author="Nidup Gyeltshen" w:date="2025-09-22T12:45:00Z" w16du:dateUtc="2025-09-22T05:45:00Z">
            <w:rPr>
              <w:i/>
              <w:iCs/>
            </w:rPr>
          </w:rPrChange>
        </w:rPr>
        <w:t>f)</w:t>
      </w:r>
      <w:r w:rsidRPr="00E05AF1">
        <w:rPr>
          <w:rFonts w:asciiTheme="minorHAnsi" w:eastAsia="Times New Roman" w:hAnsiTheme="minorHAnsi"/>
          <w:lang w:val="en-GB"/>
          <w:rPrChange w:id="101" w:author="Nidup Gyeltshen" w:date="2025-09-22T12:45:00Z" w16du:dateUtc="2025-09-22T05:45:00Z">
            <w:rPr/>
          </w:rPrChange>
        </w:rPr>
        <w:tab/>
        <w:t xml:space="preserve">Resolution 20 (Rev. Buenos Aires, 2017) of this conference, on non-discriminatory access to modern telecommunication/ICT facilities, services and related </w:t>
      </w:r>
      <w:proofErr w:type="gramStart"/>
      <w:r w:rsidRPr="00E05AF1">
        <w:rPr>
          <w:rFonts w:asciiTheme="minorHAnsi" w:eastAsia="Times New Roman" w:hAnsiTheme="minorHAnsi"/>
          <w:lang w:val="en-GB"/>
          <w:rPrChange w:id="102" w:author="Nidup Gyeltshen" w:date="2025-09-22T12:45:00Z" w16du:dateUtc="2025-09-22T05:45:00Z">
            <w:rPr/>
          </w:rPrChange>
        </w:rPr>
        <w:t>applications;</w:t>
      </w:r>
      <w:proofErr w:type="gramEnd"/>
    </w:p>
    <w:p w14:paraId="2D549581"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03" w:author="Nidup Gyeltshen" w:date="2025-09-22T12:45:00Z" w16du:dateUtc="2025-09-22T05:45:00Z">
            <w:rPr/>
          </w:rPrChange>
        </w:rPr>
      </w:pPr>
      <w:r w:rsidRPr="00463739">
        <w:rPr>
          <w:rFonts w:asciiTheme="minorHAnsi" w:eastAsia="Times New Roman" w:hAnsiTheme="minorHAnsi"/>
          <w:i/>
          <w:iCs/>
          <w:lang w:val="en-GB"/>
          <w:rPrChange w:id="104" w:author="Nidup Gyeltshen" w:date="2025-09-22T12:45:00Z" w16du:dateUtc="2025-09-22T05:45:00Z">
            <w:rPr>
              <w:i/>
              <w:iCs/>
            </w:rPr>
          </w:rPrChange>
        </w:rPr>
        <w:t>g)</w:t>
      </w:r>
      <w:r w:rsidRPr="00E05AF1">
        <w:rPr>
          <w:rFonts w:asciiTheme="minorHAnsi" w:eastAsia="Times New Roman" w:hAnsiTheme="minorHAnsi"/>
          <w:lang w:val="en-GB"/>
          <w:rPrChange w:id="105" w:author="Nidup Gyeltshen" w:date="2025-09-22T12:45:00Z" w16du:dateUtc="2025-09-22T05:45:00Z">
            <w:rPr/>
          </w:rPrChange>
        </w:rPr>
        <w:tab/>
      </w:r>
      <w:r w:rsidRPr="00E05AF1">
        <w:rPr>
          <w:rFonts w:asciiTheme="minorHAnsi" w:eastAsia="Times New Roman" w:hAnsiTheme="minorHAnsi"/>
          <w:lang w:val="en-GB"/>
          <w:rPrChange w:id="106" w:author="Nidup Gyeltshen" w:date="2025-09-22T12:45:00Z" w16du:dateUtc="2025-09-22T05:45:00Z">
            <w:rPr>
              <w:rFonts w:ascii="Calibri" w:hAnsi="Calibri" w:cs="Calibri"/>
            </w:rPr>
          </w:rPrChange>
        </w:rPr>
        <w:t xml:space="preserve">Resolution 37 (Rev. </w:t>
      </w:r>
      <w:del w:id="107" w:author="Irdina Zafirah Azahar" w:date="2025-06-23T11:57:00Z">
        <w:r w:rsidRPr="00E05AF1" w:rsidDel="002E1D77">
          <w:rPr>
            <w:rFonts w:asciiTheme="minorHAnsi" w:eastAsia="Times New Roman" w:hAnsiTheme="minorHAnsi"/>
            <w:lang w:val="en-GB"/>
            <w:rPrChange w:id="108" w:author="Nidup Gyeltshen" w:date="2025-09-22T12:45:00Z" w16du:dateUtc="2025-09-22T05:45:00Z">
              <w:rPr>
                <w:rFonts w:ascii="Calibri" w:hAnsi="Calibri" w:cs="Calibri"/>
              </w:rPr>
            </w:rPrChange>
          </w:rPr>
          <w:delText>Buenos Aires, 2017</w:delText>
        </w:r>
      </w:del>
      <w:ins w:id="109" w:author="Irdina Zafirah Azahar" w:date="2025-06-23T11:57:00Z">
        <w:r w:rsidRPr="00E05AF1">
          <w:rPr>
            <w:rFonts w:asciiTheme="minorHAnsi" w:eastAsia="Times New Roman" w:hAnsiTheme="minorHAnsi"/>
            <w:lang w:val="en-GB"/>
            <w:rPrChange w:id="110" w:author="Nidup Gyeltshen" w:date="2025-09-22T12:45:00Z" w16du:dateUtc="2025-09-22T05:45:00Z">
              <w:rPr>
                <w:rFonts w:ascii="Calibri" w:hAnsi="Calibri" w:cs="Calibri"/>
              </w:rPr>
            </w:rPrChange>
          </w:rPr>
          <w:t>Kigali, 2022</w:t>
        </w:r>
      </w:ins>
      <w:r w:rsidRPr="00E05AF1">
        <w:rPr>
          <w:rFonts w:asciiTheme="minorHAnsi" w:eastAsia="Times New Roman" w:hAnsiTheme="minorHAnsi"/>
          <w:lang w:val="en-GB"/>
          <w:rPrChange w:id="111" w:author="Nidup Gyeltshen" w:date="2025-09-22T12:45:00Z" w16du:dateUtc="2025-09-22T05:45:00Z">
            <w:rPr>
              <w:rFonts w:ascii="Calibri" w:hAnsi="Calibri" w:cs="Calibri"/>
            </w:rPr>
          </w:rPrChange>
        </w:rPr>
        <w:t xml:space="preserve">) of this conference, on bridging the digital </w:t>
      </w:r>
      <w:proofErr w:type="gramStart"/>
      <w:r w:rsidRPr="00E05AF1">
        <w:rPr>
          <w:rFonts w:asciiTheme="minorHAnsi" w:eastAsia="Times New Roman" w:hAnsiTheme="minorHAnsi"/>
          <w:lang w:val="en-GB"/>
          <w:rPrChange w:id="112" w:author="Nidup Gyeltshen" w:date="2025-09-22T12:45:00Z" w16du:dateUtc="2025-09-22T05:45:00Z">
            <w:rPr>
              <w:rFonts w:ascii="Calibri" w:hAnsi="Calibri" w:cs="Calibri"/>
            </w:rPr>
          </w:rPrChange>
        </w:rPr>
        <w:t>divide;</w:t>
      </w:r>
      <w:proofErr w:type="gramEnd"/>
      <w:r w:rsidRPr="00E05AF1">
        <w:rPr>
          <w:rFonts w:asciiTheme="minorHAnsi" w:eastAsia="Times New Roman" w:hAnsiTheme="minorHAnsi"/>
          <w:lang w:val="en-GB"/>
          <w:rPrChange w:id="113" w:author="Nidup Gyeltshen" w:date="2025-09-22T12:45:00Z" w16du:dateUtc="2025-09-22T05:45:00Z">
            <w:rPr/>
          </w:rPrChange>
        </w:rPr>
        <w:t xml:space="preserve"> </w:t>
      </w:r>
    </w:p>
    <w:p w14:paraId="20F843A4"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14" w:author="Nidup Gyeltshen" w:date="2025-09-22T12:45:00Z" w16du:dateUtc="2025-09-22T05:45:00Z">
            <w:rPr/>
          </w:rPrChange>
        </w:rPr>
      </w:pPr>
      <w:r w:rsidRPr="00463739">
        <w:rPr>
          <w:rFonts w:asciiTheme="minorHAnsi" w:eastAsia="Times New Roman" w:hAnsiTheme="minorHAnsi"/>
          <w:i/>
          <w:iCs/>
          <w:lang w:val="en-GB"/>
          <w:rPrChange w:id="115" w:author="Nidup Gyeltshen" w:date="2025-09-22T12:45:00Z" w16du:dateUtc="2025-09-22T05:45:00Z">
            <w:rPr>
              <w:i/>
              <w:iCs/>
            </w:rPr>
          </w:rPrChange>
        </w:rPr>
        <w:t>h)</w:t>
      </w:r>
      <w:r w:rsidRPr="00E05AF1">
        <w:rPr>
          <w:rFonts w:asciiTheme="minorHAnsi" w:eastAsia="Times New Roman" w:hAnsiTheme="minorHAnsi"/>
          <w:lang w:val="en-GB"/>
          <w:rPrChange w:id="116" w:author="Nidup Gyeltshen" w:date="2025-09-22T12:45:00Z" w16du:dateUtc="2025-09-22T05:45:00Z">
            <w:rPr/>
          </w:rPrChange>
        </w:rPr>
        <w:tab/>
        <w:t>Resolution 43 (Rev. Buenos Aires, 2017) of this conference, on assistance for implementing international mobile telecommunications (IMT</w:t>
      </w:r>
      <w:proofErr w:type="gramStart"/>
      <w:r w:rsidRPr="00E05AF1">
        <w:rPr>
          <w:rFonts w:asciiTheme="minorHAnsi" w:eastAsia="Times New Roman" w:hAnsiTheme="minorHAnsi"/>
          <w:lang w:val="en-GB"/>
          <w:rPrChange w:id="117" w:author="Nidup Gyeltshen" w:date="2025-09-22T12:45:00Z" w16du:dateUtc="2025-09-22T05:45:00Z">
            <w:rPr/>
          </w:rPrChange>
        </w:rPr>
        <w:t>);</w:t>
      </w:r>
      <w:proofErr w:type="gramEnd"/>
    </w:p>
    <w:p w14:paraId="6F47B2E2"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18" w:author="Nidup Gyeltshen" w:date="2025-09-22T12:45:00Z" w16du:dateUtc="2025-09-22T05:45:00Z">
            <w:rPr/>
          </w:rPrChange>
        </w:rPr>
      </w:pPr>
      <w:r w:rsidRPr="00463739">
        <w:rPr>
          <w:rFonts w:asciiTheme="minorHAnsi" w:eastAsia="Times New Roman" w:hAnsiTheme="minorHAnsi"/>
          <w:i/>
          <w:iCs/>
          <w:lang w:val="en-GB"/>
          <w:rPrChange w:id="119" w:author="Nidup Gyeltshen" w:date="2025-09-22T12:45:00Z" w16du:dateUtc="2025-09-22T05:45:00Z">
            <w:rPr>
              <w:i/>
            </w:rPr>
          </w:rPrChange>
        </w:rPr>
        <w:t>i)</w:t>
      </w:r>
      <w:r w:rsidRPr="00E05AF1">
        <w:rPr>
          <w:rFonts w:asciiTheme="minorHAnsi" w:eastAsia="Times New Roman" w:hAnsiTheme="minorHAnsi"/>
          <w:lang w:val="en-GB"/>
          <w:rPrChange w:id="120" w:author="Nidup Gyeltshen" w:date="2025-09-22T12:45:00Z" w16du:dateUtc="2025-09-22T05:45:00Z">
            <w:rPr>
              <w:i/>
            </w:rPr>
          </w:rPrChange>
        </w:rPr>
        <w:tab/>
      </w:r>
      <w:r w:rsidRPr="00E05AF1">
        <w:rPr>
          <w:rFonts w:asciiTheme="minorHAnsi" w:eastAsia="Times New Roman" w:hAnsiTheme="minorHAnsi"/>
          <w:lang w:val="en-GB"/>
          <w:rPrChange w:id="121" w:author="Nidup Gyeltshen" w:date="2025-09-22T12:45:00Z" w16du:dateUtc="2025-09-22T05:45:00Z">
            <w:rPr/>
          </w:rPrChange>
        </w:rPr>
        <w:t>Resolution 203 (</w:t>
      </w:r>
      <w:ins w:id="122" w:author="Irdina Zafirah Azahar" w:date="2025-06-23T11:57:00Z">
        <w:r w:rsidRPr="00E05AF1">
          <w:rPr>
            <w:rFonts w:asciiTheme="minorHAnsi" w:eastAsia="Times New Roman" w:hAnsiTheme="minorHAnsi"/>
            <w:lang w:val="en-GB"/>
            <w:rPrChange w:id="123" w:author="Nidup Gyeltshen" w:date="2025-09-22T12:45:00Z" w16du:dateUtc="2025-09-22T05:45:00Z">
              <w:rPr/>
            </w:rPrChange>
          </w:rPr>
          <w:t>Bucharest, 2022</w:t>
        </w:r>
      </w:ins>
      <w:del w:id="124" w:author="Irdina Zafirah Azahar" w:date="2025-06-23T11:57:00Z">
        <w:r w:rsidRPr="00E05AF1" w:rsidDel="00CE3A4F">
          <w:rPr>
            <w:rFonts w:asciiTheme="minorHAnsi" w:eastAsia="Times New Roman" w:hAnsiTheme="minorHAnsi"/>
            <w:lang w:val="en-GB"/>
            <w:rPrChange w:id="125" w:author="Nidup Gyeltshen" w:date="2025-09-22T12:45:00Z" w16du:dateUtc="2025-09-22T05:45:00Z">
              <w:rPr/>
            </w:rPrChange>
          </w:rPr>
          <w:delText>Busan, 2014</w:delText>
        </w:r>
      </w:del>
      <w:r w:rsidRPr="00E05AF1">
        <w:rPr>
          <w:rFonts w:asciiTheme="minorHAnsi" w:eastAsia="Times New Roman" w:hAnsiTheme="minorHAnsi"/>
          <w:lang w:val="en-GB"/>
          <w:rPrChange w:id="126" w:author="Nidup Gyeltshen" w:date="2025-09-22T12:45:00Z" w16du:dateUtc="2025-09-22T05:45:00Z">
            <w:rPr/>
          </w:rPrChange>
        </w:rPr>
        <w:t xml:space="preserve">) of the Plenipotentiary Conference, on connectivity to broadband </w:t>
      </w:r>
      <w:proofErr w:type="gramStart"/>
      <w:r w:rsidRPr="00E05AF1">
        <w:rPr>
          <w:rFonts w:asciiTheme="minorHAnsi" w:eastAsia="Times New Roman" w:hAnsiTheme="minorHAnsi"/>
          <w:lang w:val="en-GB"/>
          <w:rPrChange w:id="127" w:author="Nidup Gyeltshen" w:date="2025-09-22T12:45:00Z" w16du:dateUtc="2025-09-22T05:45:00Z">
            <w:rPr/>
          </w:rPrChange>
        </w:rPr>
        <w:t>networks;</w:t>
      </w:r>
      <w:proofErr w:type="gramEnd"/>
    </w:p>
    <w:p w14:paraId="2CA66CCF"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28" w:author="Nidup Gyeltshen" w:date="2025-09-22T12:45:00Z" w16du:dateUtc="2025-09-22T05:45:00Z">
            <w:rPr/>
          </w:rPrChange>
        </w:rPr>
      </w:pPr>
      <w:r w:rsidRPr="00463739">
        <w:rPr>
          <w:rFonts w:asciiTheme="minorHAnsi" w:eastAsia="Times New Roman" w:hAnsiTheme="minorHAnsi"/>
          <w:i/>
          <w:iCs/>
          <w:lang w:val="en-GB"/>
          <w:rPrChange w:id="129" w:author="Nidup Gyeltshen" w:date="2025-09-22T12:45:00Z" w16du:dateUtc="2025-09-22T05:45:00Z">
            <w:rPr>
              <w:i/>
            </w:rPr>
          </w:rPrChange>
        </w:rPr>
        <w:t>j)</w:t>
      </w:r>
      <w:r w:rsidRPr="00E05AF1">
        <w:rPr>
          <w:rFonts w:asciiTheme="minorHAnsi" w:eastAsia="Times New Roman" w:hAnsiTheme="minorHAnsi"/>
          <w:lang w:val="en-GB"/>
          <w:rPrChange w:id="130" w:author="Nidup Gyeltshen" w:date="2025-09-22T12:45:00Z" w16du:dateUtc="2025-09-22T05:45:00Z">
            <w:rPr>
              <w:i/>
            </w:rPr>
          </w:rPrChange>
        </w:rPr>
        <w:tab/>
      </w:r>
      <w:r w:rsidRPr="00E05AF1">
        <w:rPr>
          <w:rFonts w:asciiTheme="minorHAnsi" w:eastAsia="Times New Roman" w:hAnsiTheme="minorHAnsi"/>
          <w:lang w:val="en-GB"/>
          <w:rPrChange w:id="131" w:author="Nidup Gyeltshen" w:date="2025-09-22T12:45:00Z" w16du:dateUtc="2025-09-22T05:45:00Z">
            <w:rPr/>
          </w:rPrChange>
        </w:rPr>
        <w:t>Resolution ITU-R 65 (</w:t>
      </w:r>
      <w:ins w:id="132" w:author="Irdina Zafirah Azahar" w:date="2025-06-23T11:58:00Z">
        <w:r w:rsidRPr="00E05AF1">
          <w:rPr>
            <w:rFonts w:asciiTheme="minorHAnsi" w:eastAsia="Times New Roman" w:hAnsiTheme="minorHAnsi"/>
            <w:lang w:val="en-GB"/>
            <w:rPrChange w:id="133" w:author="Nidup Gyeltshen" w:date="2025-09-22T12:45:00Z" w16du:dateUtc="2025-09-22T05:45:00Z">
              <w:rPr/>
            </w:rPrChange>
          </w:rPr>
          <w:t>United Arab Emirates, 2023</w:t>
        </w:r>
      </w:ins>
      <w:del w:id="134" w:author="Irdina Zafirah Azahar" w:date="2025-06-23T11:58:00Z">
        <w:r w:rsidRPr="00E05AF1" w:rsidDel="00E82D24">
          <w:rPr>
            <w:rFonts w:asciiTheme="minorHAnsi" w:eastAsia="Times New Roman" w:hAnsiTheme="minorHAnsi"/>
            <w:lang w:val="en-GB"/>
            <w:rPrChange w:id="135" w:author="Nidup Gyeltshen" w:date="2025-09-22T12:45:00Z" w16du:dateUtc="2025-09-22T05:45:00Z">
              <w:rPr/>
            </w:rPrChange>
          </w:rPr>
          <w:delText>Geneva, 2015</w:delText>
        </w:r>
      </w:del>
      <w:r w:rsidRPr="00E05AF1">
        <w:rPr>
          <w:rFonts w:asciiTheme="minorHAnsi" w:eastAsia="Times New Roman" w:hAnsiTheme="minorHAnsi"/>
          <w:lang w:val="en-GB"/>
          <w:rPrChange w:id="136" w:author="Nidup Gyeltshen" w:date="2025-09-22T12:45:00Z" w16du:dateUtc="2025-09-22T05:45:00Z">
            <w:rPr/>
          </w:rPrChange>
        </w:rPr>
        <w:t xml:space="preserve">) of the Radiocommunication Assembly, on principles for the process of future development of </w:t>
      </w:r>
      <w:ins w:id="137" w:author="Irdina Zafirah Azahar" w:date="2025-06-23T11:58:00Z">
        <w:r w:rsidRPr="00E05AF1">
          <w:rPr>
            <w:rFonts w:asciiTheme="minorHAnsi" w:eastAsia="Times New Roman" w:hAnsiTheme="minorHAnsi"/>
            <w:lang w:val="en-GB"/>
            <w:rPrChange w:id="138" w:author="Nidup Gyeltshen" w:date="2025-09-22T12:45:00Z" w16du:dateUtc="2025-09-22T05:45:00Z">
              <w:rPr/>
            </w:rPrChange>
          </w:rPr>
          <w:t>IMT-2020 and IMT-2030</w:t>
        </w:r>
      </w:ins>
      <w:del w:id="139" w:author="Irdina Zafirah Azahar" w:date="2025-06-23T11:58:00Z">
        <w:r w:rsidRPr="00E05AF1" w:rsidDel="008B2222">
          <w:rPr>
            <w:rFonts w:asciiTheme="minorHAnsi" w:eastAsia="Times New Roman" w:hAnsiTheme="minorHAnsi"/>
            <w:lang w:val="en-GB"/>
            <w:rPrChange w:id="140" w:author="Nidup Gyeltshen" w:date="2025-09-22T12:45:00Z" w16du:dateUtc="2025-09-22T05:45:00Z">
              <w:rPr/>
            </w:rPrChange>
          </w:rPr>
          <w:delText>IMT for 2020 and beyond</w:delText>
        </w:r>
      </w:del>
      <w:r w:rsidRPr="00E05AF1">
        <w:rPr>
          <w:rFonts w:asciiTheme="minorHAnsi" w:eastAsia="Times New Roman" w:hAnsiTheme="minorHAnsi"/>
          <w:lang w:val="en-GB"/>
          <w:rPrChange w:id="141" w:author="Nidup Gyeltshen" w:date="2025-09-22T12:45:00Z" w16du:dateUtc="2025-09-22T05:45:00Z">
            <w:rPr/>
          </w:rPrChange>
        </w:rPr>
        <w:t>;</w:t>
      </w:r>
    </w:p>
    <w:p w14:paraId="07A8F979"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42" w:author="Nidup Gyeltshen" w:date="2025-09-22T12:45:00Z" w16du:dateUtc="2025-09-22T05:45:00Z">
            <w:rPr/>
          </w:rPrChange>
        </w:rPr>
      </w:pPr>
      <w:r w:rsidRPr="00463739">
        <w:rPr>
          <w:rFonts w:asciiTheme="minorHAnsi" w:eastAsia="Times New Roman" w:hAnsiTheme="minorHAnsi"/>
          <w:i/>
          <w:iCs/>
          <w:lang w:val="en-GB"/>
          <w:rPrChange w:id="143" w:author="Nidup Gyeltshen" w:date="2025-09-22T12:45:00Z" w16du:dateUtc="2025-09-22T05:45:00Z">
            <w:rPr>
              <w:i/>
            </w:rPr>
          </w:rPrChange>
        </w:rPr>
        <w:t>k)</w:t>
      </w:r>
      <w:r w:rsidRPr="00E05AF1">
        <w:rPr>
          <w:rFonts w:asciiTheme="minorHAnsi" w:eastAsia="Times New Roman" w:hAnsiTheme="minorHAnsi"/>
          <w:lang w:val="en-GB"/>
          <w:rPrChange w:id="144" w:author="Nidup Gyeltshen" w:date="2025-09-22T12:45:00Z" w16du:dateUtc="2025-09-22T05:45:00Z">
            <w:rPr>
              <w:i/>
            </w:rPr>
          </w:rPrChange>
        </w:rPr>
        <w:tab/>
      </w:r>
      <w:r w:rsidRPr="00E05AF1">
        <w:rPr>
          <w:rFonts w:asciiTheme="minorHAnsi" w:eastAsia="Times New Roman" w:hAnsiTheme="minorHAnsi"/>
          <w:lang w:val="en-GB"/>
          <w:rPrChange w:id="145" w:author="Nidup Gyeltshen" w:date="2025-09-22T12:45:00Z" w16du:dateUtc="2025-09-22T05:45:00Z">
            <w:rPr/>
          </w:rPrChange>
        </w:rPr>
        <w:t>Resolution 92 (</w:t>
      </w:r>
      <w:proofErr w:type="spellStart"/>
      <w:r w:rsidRPr="00E05AF1">
        <w:rPr>
          <w:rFonts w:asciiTheme="minorHAnsi" w:eastAsia="Times New Roman" w:hAnsiTheme="minorHAnsi"/>
          <w:lang w:val="en-GB"/>
          <w:rPrChange w:id="146" w:author="Nidup Gyeltshen" w:date="2025-09-22T12:45:00Z" w16du:dateUtc="2025-09-22T05:45:00Z">
            <w:rPr/>
          </w:rPrChange>
        </w:rPr>
        <w:t>Hammamet</w:t>
      </w:r>
      <w:proofErr w:type="spellEnd"/>
      <w:r w:rsidRPr="00E05AF1">
        <w:rPr>
          <w:rFonts w:asciiTheme="minorHAnsi" w:eastAsia="Times New Roman" w:hAnsiTheme="minorHAnsi"/>
          <w:lang w:val="en-GB"/>
          <w:rPrChange w:id="147" w:author="Nidup Gyeltshen" w:date="2025-09-22T12:45:00Z" w16du:dateUtc="2025-09-22T05:45:00Z">
            <w:rPr/>
          </w:rPrChange>
        </w:rPr>
        <w:t xml:space="preserve">, 2016) of the World Telecommunication Standardization Assembly (WTSA), on enhancing the standardization activities of the ITU Telecommunication Standardization Sector (ITU-T) related to non-radio aspects of </w:t>
      </w:r>
      <w:proofErr w:type="gramStart"/>
      <w:r w:rsidRPr="00E05AF1">
        <w:rPr>
          <w:rFonts w:asciiTheme="minorHAnsi" w:eastAsia="Times New Roman" w:hAnsiTheme="minorHAnsi"/>
          <w:lang w:val="en-GB"/>
          <w:rPrChange w:id="148" w:author="Nidup Gyeltshen" w:date="2025-09-22T12:45:00Z" w16du:dateUtc="2025-09-22T05:45:00Z">
            <w:rPr/>
          </w:rPrChange>
        </w:rPr>
        <w:t>IMT;</w:t>
      </w:r>
      <w:proofErr w:type="gramEnd"/>
    </w:p>
    <w:p w14:paraId="78775A3D"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49" w:author="Nidup Gyeltshen" w:date="2025-09-22T12:45:00Z" w16du:dateUtc="2025-09-22T05:45:00Z">
            <w:rPr/>
          </w:rPrChange>
        </w:rPr>
      </w:pPr>
      <w:r w:rsidRPr="00463739">
        <w:rPr>
          <w:rFonts w:asciiTheme="minorHAnsi" w:eastAsia="Times New Roman" w:hAnsiTheme="minorHAnsi"/>
          <w:i/>
          <w:iCs/>
          <w:lang w:val="en-GB"/>
          <w:rPrChange w:id="150" w:author="Nidup Gyeltshen" w:date="2025-09-22T12:45:00Z" w16du:dateUtc="2025-09-22T05:45:00Z">
            <w:rPr>
              <w:i/>
            </w:rPr>
          </w:rPrChange>
        </w:rPr>
        <w:lastRenderedPageBreak/>
        <w:t>l)</w:t>
      </w:r>
      <w:r w:rsidRPr="00E05AF1">
        <w:rPr>
          <w:rFonts w:asciiTheme="minorHAnsi" w:eastAsia="Times New Roman" w:hAnsiTheme="minorHAnsi"/>
          <w:lang w:val="en-GB"/>
          <w:rPrChange w:id="151" w:author="Nidup Gyeltshen" w:date="2025-09-22T12:45:00Z" w16du:dateUtc="2025-09-22T05:45:00Z">
            <w:rPr>
              <w:i/>
            </w:rPr>
          </w:rPrChange>
        </w:rPr>
        <w:tab/>
      </w:r>
      <w:r w:rsidRPr="00E05AF1">
        <w:rPr>
          <w:rFonts w:asciiTheme="minorHAnsi" w:eastAsia="Times New Roman" w:hAnsiTheme="minorHAnsi"/>
          <w:lang w:val="en-GB"/>
          <w:rPrChange w:id="152" w:author="Nidup Gyeltshen" w:date="2025-09-22T12:45:00Z" w16du:dateUtc="2025-09-22T05:45:00Z">
            <w:rPr/>
          </w:rPrChange>
        </w:rPr>
        <w:t>Resolution 93 (</w:t>
      </w:r>
      <w:ins w:id="153" w:author="Irdina Zafirah Azahar" w:date="2025-06-23T12:00:00Z">
        <w:r w:rsidRPr="00E05AF1">
          <w:rPr>
            <w:rFonts w:asciiTheme="minorHAnsi" w:eastAsia="Times New Roman" w:hAnsiTheme="minorHAnsi"/>
            <w:lang w:val="en-GB"/>
            <w:rPrChange w:id="154" w:author="Nidup Gyeltshen" w:date="2025-09-22T12:45:00Z" w16du:dateUtc="2025-09-22T05:45:00Z">
              <w:rPr/>
            </w:rPrChange>
          </w:rPr>
          <w:t>Rev. New Delhi, 2024</w:t>
        </w:r>
      </w:ins>
      <w:del w:id="155" w:author="Irdina Zafirah Azahar" w:date="2025-06-23T12:00:00Z">
        <w:r w:rsidRPr="00E05AF1" w:rsidDel="00711E4B">
          <w:rPr>
            <w:rFonts w:asciiTheme="minorHAnsi" w:eastAsia="Times New Roman" w:hAnsiTheme="minorHAnsi"/>
            <w:lang w:val="en-GB"/>
            <w:rPrChange w:id="156" w:author="Nidup Gyeltshen" w:date="2025-09-22T12:45:00Z" w16du:dateUtc="2025-09-22T05:45:00Z">
              <w:rPr/>
            </w:rPrChange>
          </w:rPr>
          <w:delText>Hammamet, 2016</w:delText>
        </w:r>
      </w:del>
      <w:r w:rsidRPr="00E05AF1">
        <w:rPr>
          <w:rFonts w:asciiTheme="minorHAnsi" w:eastAsia="Times New Roman" w:hAnsiTheme="minorHAnsi"/>
          <w:lang w:val="en-GB"/>
          <w:rPrChange w:id="157" w:author="Nidup Gyeltshen" w:date="2025-09-22T12:45:00Z" w16du:dateUtc="2025-09-22T05:45:00Z">
            <w:rPr/>
          </w:rPrChange>
        </w:rPr>
        <w:t xml:space="preserve">) of WTSA, on interconnection of </w:t>
      </w:r>
      <w:ins w:id="158" w:author="Irdina Zafirah Azahar" w:date="2025-06-23T12:00:00Z">
        <w:r w:rsidRPr="00E05AF1">
          <w:rPr>
            <w:rFonts w:asciiTheme="minorHAnsi" w:eastAsia="Times New Roman" w:hAnsiTheme="minorHAnsi"/>
            <w:lang w:val="en-GB"/>
            <w:rPrChange w:id="159" w:author="Nidup Gyeltshen" w:date="2025-09-22T12:45:00Z" w16du:dateUtc="2025-09-22T05:45:00Z">
              <w:rPr/>
            </w:rPrChange>
          </w:rPr>
          <w:t>International Mobile Telecommunications networks</w:t>
        </w:r>
      </w:ins>
      <w:del w:id="160" w:author="Irdina Zafirah Azahar" w:date="2025-06-23T12:00:00Z">
        <w:r w:rsidRPr="00E05AF1" w:rsidDel="00835C32">
          <w:rPr>
            <w:rFonts w:asciiTheme="minorHAnsi" w:eastAsia="Times New Roman" w:hAnsiTheme="minorHAnsi"/>
            <w:lang w:val="en-GB"/>
            <w:rPrChange w:id="161" w:author="Nidup Gyeltshen" w:date="2025-09-22T12:45:00Z" w16du:dateUtc="2025-09-22T05:45:00Z">
              <w:rPr/>
            </w:rPrChange>
          </w:rPr>
          <w:delText>4G, IMT-2020 networks and beyond</w:delText>
        </w:r>
      </w:del>
      <w:r w:rsidRPr="00E05AF1">
        <w:rPr>
          <w:rFonts w:asciiTheme="minorHAnsi" w:eastAsia="Times New Roman" w:hAnsiTheme="minorHAnsi"/>
          <w:lang w:val="en-GB"/>
          <w:rPrChange w:id="162" w:author="Nidup Gyeltshen" w:date="2025-09-22T12:45:00Z" w16du:dateUtc="2025-09-22T05:45:00Z">
            <w:rPr/>
          </w:rPrChange>
        </w:rPr>
        <w:t>;</w:t>
      </w:r>
    </w:p>
    <w:p w14:paraId="15CDDAB6" w14:textId="77777777" w:rsidR="0090174A" w:rsidRPr="00E05AF1" w:rsidRDefault="0090174A" w:rsidP="00E05AF1">
      <w:pPr>
        <w:tabs>
          <w:tab w:val="left" w:pos="1134"/>
          <w:tab w:val="left" w:pos="1871"/>
          <w:tab w:val="left" w:pos="2268"/>
        </w:tabs>
        <w:spacing w:before="120"/>
        <w:jc w:val="both"/>
        <w:rPr>
          <w:rFonts w:asciiTheme="minorHAnsi" w:eastAsia="Times New Roman" w:hAnsiTheme="minorHAnsi"/>
          <w:lang w:val="en-GB"/>
          <w:rPrChange w:id="163" w:author="Nidup Gyeltshen" w:date="2025-09-22T12:45:00Z" w16du:dateUtc="2025-09-22T05:45:00Z">
            <w:rPr/>
          </w:rPrChange>
        </w:rPr>
      </w:pPr>
      <w:r w:rsidRPr="00463739">
        <w:rPr>
          <w:rFonts w:asciiTheme="minorHAnsi" w:eastAsia="Times New Roman" w:hAnsiTheme="minorHAnsi"/>
          <w:i/>
          <w:iCs/>
          <w:lang w:val="en-GB"/>
          <w:rPrChange w:id="164" w:author="Nidup Gyeltshen" w:date="2025-09-22T12:45:00Z" w16du:dateUtc="2025-09-22T05:45:00Z">
            <w:rPr>
              <w:i/>
              <w:iCs/>
            </w:rPr>
          </w:rPrChange>
        </w:rPr>
        <w:t>m)</w:t>
      </w:r>
      <w:r w:rsidRPr="00E05AF1">
        <w:rPr>
          <w:rFonts w:asciiTheme="minorHAnsi" w:eastAsia="Times New Roman" w:hAnsiTheme="minorHAnsi"/>
          <w:lang w:val="en-GB"/>
          <w:rPrChange w:id="165" w:author="Nidup Gyeltshen" w:date="2025-09-22T12:45:00Z" w16du:dateUtc="2025-09-22T05:45:00Z">
            <w:rPr/>
          </w:rPrChange>
        </w:rPr>
        <w:tab/>
        <w:t xml:space="preserve">Resolution 9 (Rev. </w:t>
      </w:r>
      <w:del w:id="166" w:author="Irdina Zafirah Azahar" w:date="2025-06-23T12:00:00Z">
        <w:r w:rsidRPr="00E05AF1" w:rsidDel="00835C32">
          <w:rPr>
            <w:rFonts w:asciiTheme="minorHAnsi" w:eastAsia="Times New Roman" w:hAnsiTheme="minorHAnsi"/>
            <w:lang w:val="en-GB"/>
            <w:rPrChange w:id="167" w:author="Nidup Gyeltshen" w:date="2025-09-22T12:45:00Z" w16du:dateUtc="2025-09-22T05:45:00Z">
              <w:rPr/>
            </w:rPrChange>
          </w:rPr>
          <w:delText>Buenos Aires, 2017</w:delText>
        </w:r>
      </w:del>
      <w:ins w:id="168" w:author="Irdina Zafirah Azahar" w:date="2025-06-23T12:00:00Z">
        <w:r w:rsidRPr="00E05AF1">
          <w:rPr>
            <w:rFonts w:asciiTheme="minorHAnsi" w:eastAsia="Times New Roman" w:hAnsiTheme="minorHAnsi"/>
            <w:lang w:val="en-GB"/>
            <w:rPrChange w:id="169" w:author="Nidup Gyeltshen" w:date="2025-09-22T12:45:00Z" w16du:dateUtc="2025-09-22T05:45:00Z">
              <w:rPr/>
            </w:rPrChange>
          </w:rPr>
          <w:t>Kigali, 2022</w:t>
        </w:r>
      </w:ins>
      <w:r w:rsidRPr="00E05AF1">
        <w:rPr>
          <w:rFonts w:asciiTheme="minorHAnsi" w:eastAsia="Times New Roman" w:hAnsiTheme="minorHAnsi"/>
          <w:lang w:val="en-GB"/>
          <w:rPrChange w:id="170" w:author="Nidup Gyeltshen" w:date="2025-09-22T12:45:00Z" w16du:dateUtc="2025-09-22T05:45:00Z">
            <w:rPr/>
          </w:rPrChange>
        </w:rPr>
        <w:t>) of this conference,</w:t>
      </w:r>
    </w:p>
    <w:p w14:paraId="280E626D" w14:textId="4960BEB2" w:rsidR="0090174A" w:rsidRPr="009C07E6" w:rsidRDefault="0090174A" w:rsidP="00565224">
      <w:pPr>
        <w:pStyle w:val="Call"/>
        <w:rPr>
          <w:rFonts w:cstheme="minorHAnsi"/>
          <w:szCs w:val="24"/>
        </w:rPr>
      </w:pPr>
      <w:r w:rsidRPr="009C07E6">
        <w:rPr>
          <w:rFonts w:cstheme="minorHAnsi"/>
          <w:szCs w:val="24"/>
        </w:rPr>
        <w:t>considering</w:t>
      </w:r>
    </w:p>
    <w:p w14:paraId="4AE2A911" w14:textId="77777777" w:rsidR="0090174A" w:rsidRPr="009A6BB2" w:rsidRDefault="0090174A" w:rsidP="009A6BB2">
      <w:pPr>
        <w:tabs>
          <w:tab w:val="left" w:pos="1134"/>
          <w:tab w:val="left" w:pos="1871"/>
          <w:tab w:val="left" w:pos="2268"/>
        </w:tabs>
        <w:spacing w:before="120"/>
        <w:jc w:val="both"/>
        <w:rPr>
          <w:rFonts w:asciiTheme="minorHAnsi" w:eastAsia="Times New Roman" w:hAnsiTheme="minorHAnsi"/>
          <w:lang w:val="en-GB"/>
          <w:rPrChange w:id="171" w:author="Nidup Gyeltshen" w:date="2025-09-22T12:45:00Z" w16du:dateUtc="2025-09-22T05:45:00Z">
            <w:rPr/>
          </w:rPrChange>
        </w:rPr>
      </w:pPr>
      <w:r w:rsidRPr="003F6CC3">
        <w:rPr>
          <w:rFonts w:asciiTheme="minorHAnsi" w:hAnsiTheme="minorHAnsi" w:cstheme="minorHAnsi"/>
          <w:i/>
          <w:iCs/>
          <w:rPrChange w:id="172" w:author="Nidup Gyeltshen" w:date="2025-09-22T12:45:00Z" w16du:dateUtc="2025-09-22T05:45:00Z">
            <w:rPr>
              <w:i/>
              <w:iCs/>
            </w:rPr>
          </w:rPrChange>
        </w:rPr>
        <w:t>a)</w:t>
      </w:r>
      <w:r w:rsidRPr="003F6CC3">
        <w:rPr>
          <w:rFonts w:asciiTheme="minorHAnsi" w:hAnsiTheme="minorHAnsi" w:cstheme="minorHAnsi"/>
          <w:rPrChange w:id="173" w:author="Nidup Gyeltshen" w:date="2025-09-22T12:45:00Z" w16du:dateUtc="2025-09-22T05:45:00Z">
            <w:rPr/>
          </w:rPrChange>
        </w:rPr>
        <w:tab/>
      </w:r>
      <w:r w:rsidRPr="009A6BB2">
        <w:rPr>
          <w:rFonts w:asciiTheme="minorHAnsi" w:eastAsia="Times New Roman" w:hAnsiTheme="minorHAnsi"/>
          <w:lang w:val="en-GB"/>
          <w:rPrChange w:id="174" w:author="Nidup Gyeltshen" w:date="2025-09-22T12:45:00Z" w16du:dateUtc="2025-09-22T05:45:00Z">
            <w:rPr/>
          </w:rPrChange>
        </w:rPr>
        <w:t xml:space="preserve">the role of ITU, and </w:t>
      </w:r>
      <w:del w:id="175" w:author="Irdina Zafirah Azahar" w:date="2025-06-23T12:01:00Z">
        <w:r w:rsidRPr="009A6BB2" w:rsidDel="001672DD">
          <w:rPr>
            <w:rFonts w:asciiTheme="minorHAnsi" w:eastAsia="Times New Roman" w:hAnsiTheme="minorHAnsi"/>
            <w:lang w:val="en-GB"/>
            <w:rPrChange w:id="176" w:author="Nidup Gyeltshen" w:date="2025-09-22T12:45:00Z" w16du:dateUtc="2025-09-22T05:45:00Z">
              <w:rPr/>
            </w:rPrChange>
          </w:rPr>
          <w:delText>the role of the ITU</w:delText>
        </w:r>
      </w:del>
      <w:proofErr w:type="gramStart"/>
      <w:ins w:id="177" w:author="Irdina Zafirah Azahar" w:date="2025-06-23T12:01:00Z">
        <w:r w:rsidRPr="009A6BB2">
          <w:rPr>
            <w:rFonts w:asciiTheme="minorHAnsi" w:eastAsia="Times New Roman" w:hAnsiTheme="minorHAnsi"/>
            <w:lang w:val="en-GB"/>
            <w:rPrChange w:id="178" w:author="Nidup Gyeltshen" w:date="2025-09-22T12:45:00Z" w16du:dateUtc="2025-09-22T05:45:00Z">
              <w:rPr/>
            </w:rPrChange>
          </w:rPr>
          <w:t>in particular its</w:t>
        </w:r>
      </w:ins>
      <w:proofErr w:type="gramEnd"/>
      <w:r w:rsidRPr="009A6BB2">
        <w:rPr>
          <w:rFonts w:asciiTheme="minorHAnsi" w:eastAsia="Times New Roman" w:hAnsiTheme="minorHAnsi"/>
          <w:lang w:val="en-GB"/>
          <w:rPrChange w:id="179" w:author="Nidup Gyeltshen" w:date="2025-09-22T12:45:00Z" w16du:dateUtc="2025-09-22T05:45:00Z">
            <w:rPr/>
          </w:rPrChange>
        </w:rPr>
        <w:t xml:space="preserve"> Telecommunication Development Sector (ITU</w:t>
      </w:r>
      <w:r w:rsidRPr="009A6BB2">
        <w:rPr>
          <w:rFonts w:asciiTheme="minorHAnsi" w:eastAsia="Times New Roman" w:hAnsiTheme="minorHAnsi"/>
          <w:lang w:val="en-GB"/>
          <w:rPrChange w:id="180" w:author="Nidup Gyeltshen" w:date="2025-09-22T12:45:00Z" w16du:dateUtc="2025-09-22T05:45:00Z">
            <w:rPr/>
          </w:rPrChange>
        </w:rPr>
        <w:noBreakHyphen/>
        <w:t>D)</w:t>
      </w:r>
      <w:del w:id="181" w:author="Irdina Zafirah Azahar" w:date="2025-06-23T12:02:00Z">
        <w:r w:rsidRPr="009A6BB2" w:rsidDel="00E83972">
          <w:rPr>
            <w:rFonts w:asciiTheme="minorHAnsi" w:eastAsia="Times New Roman" w:hAnsiTheme="minorHAnsi"/>
            <w:lang w:val="en-GB"/>
            <w:rPrChange w:id="182" w:author="Nidup Gyeltshen" w:date="2025-09-22T12:45:00Z" w16du:dateUtc="2025-09-22T05:45:00Z">
              <w:rPr/>
            </w:rPrChange>
          </w:rPr>
          <w:delText xml:space="preserve"> in particular</w:delText>
        </w:r>
      </w:del>
      <w:r w:rsidRPr="009A6BB2">
        <w:rPr>
          <w:rFonts w:asciiTheme="minorHAnsi" w:eastAsia="Times New Roman" w:hAnsiTheme="minorHAnsi"/>
          <w:lang w:val="en-GB"/>
          <w:rPrChange w:id="183" w:author="Nidup Gyeltshen" w:date="2025-09-22T12:45:00Z" w16du:dateUtc="2025-09-22T05:45:00Z">
            <w:rPr/>
          </w:rPrChange>
        </w:rPr>
        <w:t xml:space="preserve">, in </w:t>
      </w:r>
      <w:ins w:id="184" w:author="Irdina Zafirah Azahar" w:date="2025-06-23T12:02:00Z">
        <w:r w:rsidRPr="009A6BB2">
          <w:rPr>
            <w:rFonts w:asciiTheme="minorHAnsi" w:eastAsia="Times New Roman" w:hAnsiTheme="minorHAnsi"/>
            <w:lang w:val="en-GB"/>
            <w:rPrChange w:id="185" w:author="Nidup Gyeltshen" w:date="2025-09-22T12:45:00Z" w16du:dateUtc="2025-09-22T05:45:00Z">
              <w:rPr/>
            </w:rPrChange>
          </w:rPr>
          <w:t xml:space="preserve">supporting </w:t>
        </w:r>
      </w:ins>
      <w:r w:rsidRPr="009A6BB2">
        <w:rPr>
          <w:rFonts w:asciiTheme="minorHAnsi" w:eastAsia="Times New Roman" w:hAnsiTheme="minorHAnsi"/>
          <w:lang w:val="en-GB"/>
          <w:rPrChange w:id="186" w:author="Nidup Gyeltshen" w:date="2025-09-22T12:45:00Z" w16du:dateUtc="2025-09-22T05:45:00Z">
            <w:rPr/>
          </w:rPrChange>
        </w:rPr>
        <w:t xml:space="preserve">the development of telecommunication/ICT </w:t>
      </w:r>
      <w:del w:id="187" w:author="Irdina Zafirah Azahar" w:date="2025-06-23T12:02:00Z">
        <w:r w:rsidRPr="009A6BB2" w:rsidDel="00E83972">
          <w:rPr>
            <w:rFonts w:asciiTheme="minorHAnsi" w:eastAsia="Times New Roman" w:hAnsiTheme="minorHAnsi"/>
            <w:lang w:val="en-GB"/>
            <w:rPrChange w:id="188" w:author="Nidup Gyeltshen" w:date="2025-09-22T12:45:00Z" w16du:dateUtc="2025-09-22T05:45:00Z">
              <w:rPr/>
            </w:rPrChange>
          </w:rPr>
          <w:delText xml:space="preserve">facilities </w:delText>
        </w:r>
      </w:del>
      <w:ins w:id="189" w:author="Irdina Zafirah Azahar" w:date="2025-06-23T12:02:00Z">
        <w:r w:rsidRPr="009A6BB2">
          <w:rPr>
            <w:rFonts w:asciiTheme="minorHAnsi" w:eastAsia="Times New Roman" w:hAnsiTheme="minorHAnsi"/>
            <w:lang w:val="en-GB"/>
            <w:rPrChange w:id="190" w:author="Nidup Gyeltshen" w:date="2025-09-22T12:45:00Z" w16du:dateUtc="2025-09-22T05:45:00Z">
              <w:rPr/>
            </w:rPrChange>
          </w:rPr>
          <w:t xml:space="preserve">infrastructure </w:t>
        </w:r>
      </w:ins>
      <w:r w:rsidRPr="009A6BB2">
        <w:rPr>
          <w:rFonts w:asciiTheme="minorHAnsi" w:eastAsia="Times New Roman" w:hAnsiTheme="minorHAnsi"/>
          <w:lang w:val="en-GB"/>
          <w:rPrChange w:id="191" w:author="Nidup Gyeltshen" w:date="2025-09-22T12:45:00Z" w16du:dateUtc="2025-09-22T05:45:00Z">
            <w:rPr/>
          </w:rPrChange>
        </w:rPr>
        <w:t xml:space="preserve">and </w:t>
      </w:r>
      <w:proofErr w:type="gramStart"/>
      <w:r w:rsidRPr="009A6BB2">
        <w:rPr>
          <w:rFonts w:asciiTheme="minorHAnsi" w:eastAsia="Times New Roman" w:hAnsiTheme="minorHAnsi"/>
          <w:lang w:val="en-GB"/>
          <w:rPrChange w:id="192" w:author="Nidup Gyeltshen" w:date="2025-09-22T12:45:00Z" w16du:dateUtc="2025-09-22T05:45:00Z">
            <w:rPr/>
          </w:rPrChange>
        </w:rPr>
        <w:t>services;</w:t>
      </w:r>
      <w:proofErr w:type="gramEnd"/>
    </w:p>
    <w:p w14:paraId="747CD73A" w14:textId="77777777" w:rsidR="0090174A" w:rsidRPr="00462084" w:rsidRDefault="0090174A" w:rsidP="009A6BB2">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i/>
          <w:iCs/>
          <w:lang w:val="en-GB"/>
        </w:rPr>
        <w:t>b)</w:t>
      </w:r>
      <w:r w:rsidRPr="00462084">
        <w:rPr>
          <w:rFonts w:asciiTheme="minorHAnsi" w:eastAsia="Times New Roman" w:hAnsiTheme="minorHAnsi"/>
          <w:lang w:val="en-GB"/>
        </w:rPr>
        <w:tab/>
        <w:t>the potential benefits of the rapid introduction of new and diverse telecommunication services, including those highlighted in Resolution 66/184 of the United Nations General Assembly, and consistent with § 54 of the Tunis Agenda for Information Society, and the role of broadband connectivity are essential elements in attaining the UN Sustainable Development Goals (SDGs</w:t>
      </w:r>
      <w:proofErr w:type="gramStart"/>
      <w:r w:rsidRPr="00462084">
        <w:rPr>
          <w:rFonts w:asciiTheme="minorHAnsi" w:eastAsia="Times New Roman" w:hAnsiTheme="minorHAnsi"/>
          <w:lang w:val="en-GB"/>
        </w:rPr>
        <w:t>);</w:t>
      </w:r>
      <w:proofErr w:type="gramEnd"/>
    </w:p>
    <w:p w14:paraId="7459B50B" w14:textId="77777777" w:rsidR="0090174A" w:rsidRPr="00462084" w:rsidRDefault="0090174A" w:rsidP="009A6BB2">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i/>
          <w:iCs/>
          <w:lang w:val="en-GB"/>
        </w:rPr>
        <w:t>c)</w:t>
      </w:r>
      <w:r w:rsidRPr="00462084">
        <w:rPr>
          <w:rFonts w:asciiTheme="minorHAnsi" w:eastAsia="Times New Roman" w:hAnsiTheme="minorHAnsi"/>
          <w:lang w:val="en-GB"/>
        </w:rPr>
        <w:tab/>
        <w:t xml:space="preserve">the importance of broadband capacity to facilitate the delivery of a broader range of services and applications, promote investment and provide Internet access at affordable prices to both existing and new users in underserved and unserved communities using a technology-neutral approach to bridging the existing digital </w:t>
      </w:r>
      <w:proofErr w:type="gramStart"/>
      <w:r w:rsidRPr="00462084">
        <w:rPr>
          <w:rFonts w:asciiTheme="minorHAnsi" w:eastAsia="Times New Roman" w:hAnsiTheme="minorHAnsi"/>
          <w:lang w:val="en-GB"/>
        </w:rPr>
        <w:t>divide;</w:t>
      </w:r>
      <w:proofErr w:type="gramEnd"/>
    </w:p>
    <w:p w14:paraId="30835345" w14:textId="77777777" w:rsidR="0090174A" w:rsidRPr="009A6BB2" w:rsidDel="00D75919" w:rsidRDefault="0090174A" w:rsidP="009A6BB2">
      <w:pPr>
        <w:tabs>
          <w:tab w:val="left" w:pos="1134"/>
          <w:tab w:val="left" w:pos="1871"/>
          <w:tab w:val="left" w:pos="2268"/>
        </w:tabs>
        <w:spacing w:before="120"/>
        <w:jc w:val="both"/>
        <w:rPr>
          <w:del w:id="193" w:author="Muhammad Hidayat Fahmi Shahrom Fahmi" w:date="2025-07-14T12:23:00Z"/>
          <w:rFonts w:asciiTheme="minorHAnsi" w:eastAsia="Times New Roman" w:hAnsiTheme="minorHAnsi"/>
          <w:lang w:val="en-GB"/>
          <w:rPrChange w:id="194" w:author="Nidup Gyeltshen" w:date="2025-09-22T12:45:00Z" w16du:dateUtc="2025-09-22T05:45:00Z">
            <w:rPr>
              <w:del w:id="195" w:author="Muhammad Hidayat Fahmi Shahrom Fahmi" w:date="2025-07-14T12:23:00Z"/>
            </w:rPr>
          </w:rPrChange>
        </w:rPr>
      </w:pPr>
      <w:del w:id="196" w:author="Muhammad Hidayat Fahmi Shahrom Fahmi" w:date="2025-07-14T12:24:00Z">
        <w:r w:rsidRPr="009A6BB2" w:rsidDel="004E5C66">
          <w:rPr>
            <w:rFonts w:asciiTheme="minorHAnsi" w:eastAsia="Times New Roman" w:hAnsiTheme="minorHAnsi"/>
            <w:lang w:val="en-GB"/>
            <w:rPrChange w:id="197" w:author="Nidup Gyeltshen" w:date="2025-09-22T12:45:00Z" w16du:dateUtc="2025-09-22T05:45:00Z">
              <w:rPr>
                <w:i/>
                <w:iCs/>
              </w:rPr>
            </w:rPrChange>
          </w:rPr>
          <w:delText>d)</w:delText>
        </w:r>
        <w:r w:rsidRPr="009A6BB2" w:rsidDel="004E5C66">
          <w:rPr>
            <w:rFonts w:asciiTheme="minorHAnsi" w:eastAsia="Times New Roman" w:hAnsiTheme="minorHAnsi"/>
            <w:lang w:val="en-GB"/>
            <w:rPrChange w:id="198" w:author="Nidup Gyeltshen" w:date="2025-09-22T12:45:00Z" w16du:dateUtc="2025-09-22T05:45:00Z">
              <w:rPr>
                <w:i/>
                <w:iCs/>
              </w:rPr>
            </w:rPrChange>
          </w:rPr>
          <w:tab/>
        </w:r>
      </w:del>
      <w:del w:id="199" w:author="Muhammad Hidayat Fahmi Shahrom Fahmi" w:date="2025-07-14T12:23:00Z">
        <w:r w:rsidRPr="009A6BB2" w:rsidDel="00D75919">
          <w:rPr>
            <w:rFonts w:asciiTheme="minorHAnsi" w:eastAsia="Times New Roman" w:hAnsiTheme="minorHAnsi"/>
            <w:lang w:val="en-GB"/>
            <w:rPrChange w:id="200" w:author="Nidup Gyeltshen" w:date="2025-09-22T12:45:00Z" w16du:dateUtc="2025-09-22T05:45:00Z">
              <w:rPr/>
            </w:rPrChange>
          </w:rPr>
          <w:delText>that new innovative terrestrial, wireless access systems, as well as satellite system technologies, can help bridge the digital divide, not only between developing countries</w:delText>
        </w:r>
        <w:r w:rsidRPr="009A6BB2" w:rsidDel="00D75919">
          <w:rPr>
            <w:rFonts w:eastAsia="Times New Roman"/>
            <w:lang w:val="en-GB"/>
            <w:rPrChange w:id="201" w:author="Nidup Gyeltshen" w:date="2025-09-22T12:45:00Z" w16du:dateUtc="2025-09-22T05:45:00Z">
              <w:rPr>
                <w:rStyle w:val="FootnoteReference"/>
              </w:rPr>
            </w:rPrChange>
          </w:rPr>
          <w:footnoteReference w:id="1"/>
        </w:r>
        <w:r w:rsidRPr="009A6BB2" w:rsidDel="00D75919">
          <w:rPr>
            <w:rFonts w:asciiTheme="minorHAnsi" w:eastAsia="Times New Roman" w:hAnsiTheme="minorHAnsi"/>
            <w:lang w:val="en-GB"/>
            <w:rPrChange w:id="204" w:author="Nidup Gyeltshen" w:date="2025-09-22T12:45:00Z" w16du:dateUtc="2025-09-22T05:45:00Z">
              <w:rPr/>
            </w:rPrChange>
          </w:rPr>
          <w:delText xml:space="preserve"> and developed countries but also between urban, remote and rural regions where coverage by conventional fixed telecommunication services may not be adequate;</w:delText>
        </w:r>
      </w:del>
    </w:p>
    <w:p w14:paraId="60ECA2F4" w14:textId="52B43A01" w:rsidR="006F7EDE" w:rsidRPr="009A6BB2" w:rsidRDefault="0090174A" w:rsidP="009A6BB2">
      <w:pPr>
        <w:tabs>
          <w:tab w:val="left" w:pos="1134"/>
          <w:tab w:val="left" w:pos="1871"/>
          <w:tab w:val="left" w:pos="2268"/>
        </w:tabs>
        <w:spacing w:before="120"/>
        <w:jc w:val="both"/>
        <w:rPr>
          <w:rFonts w:asciiTheme="minorHAnsi" w:eastAsia="Times New Roman" w:hAnsiTheme="minorHAnsi"/>
          <w:lang w:val="en-GB"/>
          <w:rPrChange w:id="205" w:author="Nidup Gyeltshen" w:date="2025-09-22T12:45:00Z" w16du:dateUtc="2025-09-22T05:45:00Z">
            <w:rPr/>
          </w:rPrChange>
        </w:rPr>
      </w:pPr>
      <w:del w:id="206" w:author="Muhammad Hidayat Fahmi Shahrom Fahmi" w:date="2025-07-14T12:23:00Z">
        <w:r w:rsidRPr="009A6BB2" w:rsidDel="00D75919">
          <w:rPr>
            <w:rFonts w:asciiTheme="minorHAnsi" w:eastAsia="Times New Roman" w:hAnsiTheme="minorHAnsi"/>
            <w:lang w:val="en-GB"/>
            <w:rPrChange w:id="207" w:author="Nidup Gyeltshen" w:date="2025-09-22T12:45:00Z" w16du:dateUtc="2025-09-22T05:45:00Z">
              <w:rPr>
                <w:i/>
                <w:iCs/>
              </w:rPr>
            </w:rPrChange>
          </w:rPr>
          <w:delText>e)</w:delText>
        </w:r>
        <w:r w:rsidRPr="009A6BB2" w:rsidDel="00D75919">
          <w:rPr>
            <w:rFonts w:asciiTheme="minorHAnsi" w:eastAsia="Times New Roman" w:hAnsiTheme="minorHAnsi"/>
            <w:lang w:val="en-GB"/>
            <w:rPrChange w:id="208" w:author="Nidup Gyeltshen" w:date="2025-09-22T12:45:00Z" w16du:dateUtc="2025-09-22T05:45:00Z">
              <w:rPr/>
            </w:rPrChange>
          </w:rPr>
          <w:tab/>
          <w:delText>that broadband terrestrial and satellite systems are an effective, and in many cases – particularly for rural areas – the most effective, means of performing many practical tasks to open up new prospects to help bridge the digital divide and afford developing countries access to new technologie</w:delText>
        </w:r>
      </w:del>
      <w:del w:id="209" w:author="Nidup Gyeltshen" w:date="2025-09-22T12:43:00Z" w16du:dateUtc="2025-09-22T05:43:00Z">
        <w:r w:rsidR="00921E2C" w:rsidRPr="009A6BB2" w:rsidDel="00921E2C">
          <w:rPr>
            <w:rFonts w:asciiTheme="minorHAnsi" w:eastAsia="Times New Roman" w:hAnsiTheme="minorHAnsi"/>
            <w:lang w:val="en-GB"/>
            <w:rPrChange w:id="210" w:author="Nidup Gyeltshen" w:date="2025-09-22T12:45:00Z" w16du:dateUtc="2025-09-22T05:45:00Z">
              <w:rPr/>
            </w:rPrChange>
          </w:rPr>
          <w:delText>s;</w:delText>
        </w:r>
      </w:del>
    </w:p>
    <w:p w14:paraId="591713DF" w14:textId="70E37A48" w:rsidR="0090174A" w:rsidRPr="009A6BB2" w:rsidDel="00D75919" w:rsidRDefault="0090174A" w:rsidP="009A6BB2">
      <w:pPr>
        <w:tabs>
          <w:tab w:val="left" w:pos="1134"/>
          <w:tab w:val="left" w:pos="1871"/>
          <w:tab w:val="left" w:pos="2268"/>
        </w:tabs>
        <w:spacing w:before="120"/>
        <w:jc w:val="both"/>
        <w:rPr>
          <w:del w:id="211" w:author="Muhammad Hidayat Fahmi Shahrom Fahmi" w:date="2025-07-14T12:23:00Z"/>
          <w:rFonts w:asciiTheme="minorHAnsi" w:eastAsia="Times New Roman" w:hAnsiTheme="minorHAnsi"/>
          <w:lang w:val="en-GB"/>
          <w:rPrChange w:id="212" w:author="Nidup Gyeltshen" w:date="2025-09-22T12:45:00Z" w16du:dateUtc="2025-09-22T05:45:00Z">
            <w:rPr>
              <w:del w:id="213" w:author="Muhammad Hidayat Fahmi Shahrom Fahmi" w:date="2025-07-14T12:23:00Z"/>
              <w:rFonts w:eastAsiaTheme="minorEastAsia"/>
              <w:lang w:eastAsia="ja-JP"/>
            </w:rPr>
          </w:rPrChange>
        </w:rPr>
      </w:pPr>
      <w:ins w:id="214" w:author="Muhammad Hidayat Fahmi Shahrom Fahmi" w:date="2025-07-14T12:24:00Z">
        <w:r w:rsidRPr="00463739">
          <w:rPr>
            <w:rFonts w:asciiTheme="minorHAnsi" w:eastAsia="Times New Roman" w:hAnsiTheme="minorHAnsi"/>
            <w:i/>
            <w:iCs/>
            <w:lang w:val="en-GB"/>
            <w:rPrChange w:id="215" w:author="Nidup Gyeltshen" w:date="2025-09-22T12:45:00Z" w16du:dateUtc="2025-09-22T05:45:00Z">
              <w:rPr>
                <w:i/>
                <w:iCs/>
              </w:rPr>
            </w:rPrChange>
          </w:rPr>
          <w:t>d)</w:t>
        </w:r>
        <w:r w:rsidRPr="009A6BB2">
          <w:rPr>
            <w:rFonts w:asciiTheme="minorHAnsi" w:eastAsia="Times New Roman" w:hAnsiTheme="minorHAnsi"/>
            <w:lang w:val="en-GB"/>
            <w:rPrChange w:id="216" w:author="Nidup Gyeltshen" w:date="2025-09-22T12:45:00Z" w16du:dateUtc="2025-09-22T05:45:00Z">
              <w:rPr/>
            </w:rPrChange>
          </w:rPr>
          <w:t xml:space="preserve"> </w:t>
        </w:r>
      </w:ins>
      <w:r w:rsidRPr="009A6BB2">
        <w:rPr>
          <w:rFonts w:asciiTheme="minorHAnsi" w:eastAsia="Times New Roman" w:hAnsiTheme="minorHAnsi"/>
          <w:lang w:val="en-GB"/>
          <w:rPrChange w:id="217" w:author="Nidup Gyeltshen" w:date="2025-09-22T12:45:00Z" w16du:dateUtc="2025-09-22T05:45:00Z">
            <w:rPr>
              <w:rFonts w:eastAsiaTheme="minorEastAsia"/>
              <w:lang w:eastAsia="ja-JP"/>
            </w:rPr>
          </w:rPrChange>
        </w:rPr>
        <w:tab/>
      </w:r>
      <w:ins w:id="218" w:author="Muhammad Hidayat Fahmi Shahrom Fahmi" w:date="2025-07-14T12:24:00Z">
        <w:r w:rsidRPr="009A6BB2">
          <w:rPr>
            <w:rFonts w:asciiTheme="minorHAnsi" w:eastAsia="Times New Roman" w:hAnsiTheme="minorHAnsi"/>
            <w:lang w:val="en-GB"/>
            <w:rPrChange w:id="219" w:author="Nidup Gyeltshen" w:date="2025-09-22T12:45:00Z" w16du:dateUtc="2025-09-22T05:45:00Z">
              <w:rPr/>
            </w:rPrChange>
          </w:rPr>
          <w:t>that innovative terrestrial</w:t>
        </w:r>
      </w:ins>
      <w:ins w:id="220" w:author="SoftBank" w:date="2025-08-28T23:13:00Z">
        <w:r w:rsidRPr="009A6BB2">
          <w:rPr>
            <w:rFonts w:asciiTheme="minorHAnsi" w:eastAsia="Times New Roman" w:hAnsiTheme="minorHAnsi"/>
            <w:lang w:val="en-GB"/>
            <w:rPrChange w:id="221" w:author="Nidup Gyeltshen" w:date="2025-09-22T12:45:00Z" w16du:dateUtc="2025-09-22T05:45:00Z">
              <w:rPr/>
            </w:rPrChange>
          </w:rPr>
          <w:t xml:space="preserve"> </w:t>
        </w:r>
      </w:ins>
      <w:ins w:id="222" w:author="SoftBank" w:date="2025-09-17T19:07:00Z">
        <w:r w:rsidR="00150450" w:rsidRPr="009A6BB2">
          <w:rPr>
            <w:rFonts w:asciiTheme="minorHAnsi" w:eastAsia="Times New Roman" w:hAnsiTheme="minorHAnsi"/>
            <w:lang w:val="en-GB"/>
            <w:rPrChange w:id="223" w:author="Nidup Gyeltshen" w:date="2025-09-22T12:45:00Z" w16du:dateUtc="2025-09-22T05:45:00Z">
              <w:rPr>
                <w:rFonts w:eastAsiaTheme="minorEastAsia"/>
                <w:highlight w:val="cyan"/>
                <w:lang w:eastAsia="ja-JP"/>
              </w:rPr>
            </w:rPrChange>
          </w:rPr>
          <w:t xml:space="preserve">and </w:t>
        </w:r>
      </w:ins>
      <w:ins w:id="224" w:author="SoftBank" w:date="2025-09-17T18:39:00Z">
        <w:r w:rsidR="00AD10DE" w:rsidRPr="009A6BB2">
          <w:rPr>
            <w:rFonts w:asciiTheme="minorHAnsi" w:eastAsia="Times New Roman" w:hAnsiTheme="minorHAnsi"/>
            <w:lang w:val="en-GB"/>
            <w:rPrChange w:id="225" w:author="Nidup Gyeltshen" w:date="2025-09-22T12:45:00Z" w16du:dateUtc="2025-09-22T05:45:00Z">
              <w:rPr>
                <w:rFonts w:eastAsiaTheme="minorEastAsia"/>
                <w:lang w:eastAsia="ja-JP"/>
              </w:rPr>
            </w:rPrChange>
          </w:rPr>
          <w:t>n</w:t>
        </w:r>
        <w:r w:rsidR="00AD10DE" w:rsidRPr="009A6BB2">
          <w:rPr>
            <w:rFonts w:asciiTheme="minorHAnsi" w:eastAsia="Times New Roman" w:hAnsiTheme="minorHAnsi"/>
            <w:lang w:val="en-GB"/>
            <w:rPrChange w:id="226" w:author="Nidup Gyeltshen" w:date="2025-09-22T12:45:00Z" w16du:dateUtc="2025-09-22T05:45:00Z">
              <w:rPr/>
            </w:rPrChange>
          </w:rPr>
          <w:t>on-</w:t>
        </w:r>
        <w:r w:rsidR="00AD10DE" w:rsidRPr="009A6BB2">
          <w:rPr>
            <w:rFonts w:asciiTheme="minorHAnsi" w:eastAsia="Times New Roman" w:hAnsiTheme="minorHAnsi"/>
            <w:lang w:val="en-GB"/>
            <w:rPrChange w:id="227" w:author="Nidup Gyeltshen" w:date="2025-09-22T12:45:00Z" w16du:dateUtc="2025-09-22T05:45:00Z">
              <w:rPr>
                <w:rFonts w:eastAsiaTheme="minorEastAsia"/>
                <w:lang w:eastAsia="ja-JP"/>
              </w:rPr>
            </w:rPrChange>
          </w:rPr>
          <w:t>t</w:t>
        </w:r>
        <w:r w:rsidR="00AD10DE" w:rsidRPr="009A6BB2">
          <w:rPr>
            <w:rFonts w:asciiTheme="minorHAnsi" w:eastAsia="Times New Roman" w:hAnsiTheme="minorHAnsi"/>
            <w:lang w:val="en-GB"/>
            <w:rPrChange w:id="228" w:author="Nidup Gyeltshen" w:date="2025-09-22T12:45:00Z" w16du:dateUtc="2025-09-22T05:45:00Z">
              <w:rPr/>
            </w:rPrChange>
          </w:rPr>
          <w:t>errestrial</w:t>
        </w:r>
      </w:ins>
      <w:r w:rsidR="00C543C7" w:rsidRPr="009A6BB2">
        <w:rPr>
          <w:rFonts w:asciiTheme="minorHAnsi" w:eastAsia="Times New Roman" w:hAnsiTheme="minorHAnsi"/>
          <w:lang w:val="en-GB"/>
          <w:rPrChange w:id="229" w:author="Nidup Gyeltshen" w:date="2025-09-22T12:45:00Z" w16du:dateUtc="2025-09-22T05:45:00Z">
            <w:rPr>
              <w:lang w:eastAsia="ko-KR"/>
            </w:rPr>
          </w:rPrChange>
        </w:rPr>
        <w:t xml:space="preserve"> </w:t>
      </w:r>
      <w:ins w:id="230" w:author="Muhammad Hidayat Fahmi Shahrom Fahmi" w:date="2025-07-14T12:24:00Z">
        <w:r w:rsidRPr="009A6BB2">
          <w:rPr>
            <w:rFonts w:asciiTheme="minorHAnsi" w:eastAsia="Times New Roman" w:hAnsiTheme="minorHAnsi"/>
            <w:lang w:val="en-GB"/>
            <w:rPrChange w:id="231" w:author="Nidup Gyeltshen" w:date="2025-09-22T12:45:00Z" w16du:dateUtc="2025-09-22T05:45:00Z">
              <w:rPr/>
            </w:rPrChange>
          </w:rPr>
          <w:t>technologies</w:t>
        </w:r>
      </w:ins>
      <w:ins w:id="232" w:author="SoftBank" w:date="2025-09-17T19:08:00Z">
        <w:r w:rsidR="00150450" w:rsidRPr="009A6BB2">
          <w:rPr>
            <w:rFonts w:asciiTheme="minorHAnsi" w:eastAsia="Times New Roman" w:hAnsiTheme="minorHAnsi"/>
            <w:lang w:val="en-GB"/>
            <w:rPrChange w:id="233" w:author="Nidup Gyeltshen" w:date="2025-09-22T12:45:00Z" w16du:dateUtc="2025-09-22T05:45:00Z">
              <w:rPr>
                <w:rFonts w:eastAsiaTheme="minorEastAsia"/>
                <w:lang w:eastAsia="ja-JP"/>
              </w:rPr>
            </w:rPrChange>
          </w:rPr>
          <w:t xml:space="preserve"> </w:t>
        </w:r>
      </w:ins>
      <w:ins w:id="234" w:author="Muhammad Hidayat Fahmi Shahrom Fahmi" w:date="2025-07-14T12:24:00Z">
        <w:r w:rsidRPr="009A6BB2">
          <w:rPr>
            <w:rFonts w:asciiTheme="minorHAnsi" w:eastAsia="Times New Roman" w:hAnsiTheme="minorHAnsi"/>
            <w:lang w:val="en-GB"/>
            <w:rPrChange w:id="235" w:author="Nidup Gyeltshen" w:date="2025-09-22T12:45:00Z" w16du:dateUtc="2025-09-22T05:45:00Z">
              <w:rPr/>
            </w:rPrChange>
          </w:rPr>
          <w:t xml:space="preserve">can help bridge the digital divide, not only between developing and developed countries but also between urban, remote and rural regions where conventional fixed telecommunication services may be inadequate and serve as effective, and in many cases the most effective, means of enabling access to practical services and new technologies, particularly in rural areas; </w:t>
        </w:r>
      </w:ins>
    </w:p>
    <w:p w14:paraId="65622B8D" w14:textId="77777777" w:rsidR="0090174A" w:rsidRPr="009A6BB2" w:rsidRDefault="0090174A" w:rsidP="009A6BB2">
      <w:pPr>
        <w:tabs>
          <w:tab w:val="left" w:pos="1134"/>
          <w:tab w:val="left" w:pos="1871"/>
          <w:tab w:val="left" w:pos="2268"/>
        </w:tabs>
        <w:spacing w:before="120"/>
        <w:jc w:val="both"/>
        <w:rPr>
          <w:rFonts w:asciiTheme="minorHAnsi" w:eastAsia="Times New Roman" w:hAnsiTheme="minorHAnsi"/>
          <w:lang w:val="en-GB"/>
          <w:rPrChange w:id="236" w:author="Nidup Gyeltshen" w:date="2025-09-22T12:45:00Z" w16du:dateUtc="2025-09-22T05:45:00Z">
            <w:rPr/>
          </w:rPrChange>
        </w:rPr>
      </w:pPr>
      <w:del w:id="237" w:author="Irdina Zafirah Azahar" w:date="2025-06-23T12:08:00Z">
        <w:r w:rsidRPr="00463739" w:rsidDel="00CD64F0">
          <w:rPr>
            <w:rFonts w:asciiTheme="minorHAnsi" w:eastAsia="Times New Roman" w:hAnsiTheme="minorHAnsi"/>
            <w:i/>
            <w:iCs/>
            <w:lang w:val="en-GB"/>
            <w:rPrChange w:id="238" w:author="Nidup Gyeltshen" w:date="2025-09-22T12:45:00Z" w16du:dateUtc="2025-09-22T05:45:00Z">
              <w:rPr>
                <w:i/>
                <w:iCs/>
              </w:rPr>
            </w:rPrChange>
          </w:rPr>
          <w:delText>f</w:delText>
        </w:r>
      </w:del>
      <w:ins w:id="239" w:author="Irdina Zafirah Azahar" w:date="2025-06-23T12:08:00Z">
        <w:r w:rsidRPr="00463739">
          <w:rPr>
            <w:rFonts w:asciiTheme="minorHAnsi" w:eastAsia="Times New Roman" w:hAnsiTheme="minorHAnsi"/>
            <w:i/>
            <w:iCs/>
            <w:lang w:val="en-GB"/>
            <w:rPrChange w:id="240" w:author="Nidup Gyeltshen" w:date="2025-09-22T12:45:00Z" w16du:dateUtc="2025-09-22T05:45:00Z">
              <w:rPr>
                <w:i/>
                <w:iCs/>
              </w:rPr>
            </w:rPrChange>
          </w:rPr>
          <w:t>e</w:t>
        </w:r>
      </w:ins>
      <w:r w:rsidRPr="00463739">
        <w:rPr>
          <w:rFonts w:asciiTheme="minorHAnsi" w:eastAsia="Times New Roman" w:hAnsiTheme="minorHAnsi"/>
          <w:i/>
          <w:iCs/>
          <w:lang w:val="en-GB"/>
          <w:rPrChange w:id="241" w:author="Nidup Gyeltshen" w:date="2025-09-22T12:45:00Z" w16du:dateUtc="2025-09-22T05:45:00Z">
            <w:rPr>
              <w:i/>
              <w:iCs/>
            </w:rPr>
          </w:rPrChange>
        </w:rPr>
        <w:t>)</w:t>
      </w:r>
      <w:r w:rsidRPr="009A6BB2">
        <w:rPr>
          <w:rFonts w:asciiTheme="minorHAnsi" w:eastAsia="Times New Roman" w:hAnsiTheme="minorHAnsi"/>
          <w:lang w:val="en-GB"/>
          <w:rPrChange w:id="242" w:author="Nidup Gyeltshen" w:date="2025-09-22T12:45:00Z" w16du:dateUtc="2025-09-22T05:45:00Z">
            <w:rPr/>
          </w:rPrChange>
        </w:rPr>
        <w:tab/>
        <w:t xml:space="preserve">that ITU and the United Nations Educational, Scientific and Cultural Organization (UNESCO) set up the Broadband Commission for Sustainable Development, which agreed a set of four ambitious but achievable targets that countries around the world should strive to meet </w:t>
      </w:r>
      <w:proofErr w:type="gramStart"/>
      <w:r w:rsidRPr="009A6BB2">
        <w:rPr>
          <w:rFonts w:asciiTheme="minorHAnsi" w:eastAsia="Times New Roman" w:hAnsiTheme="minorHAnsi"/>
          <w:lang w:val="en-GB"/>
          <w:rPrChange w:id="243" w:author="Nidup Gyeltshen" w:date="2025-09-22T12:45:00Z" w16du:dateUtc="2025-09-22T05:45:00Z">
            <w:rPr/>
          </w:rPrChange>
        </w:rPr>
        <w:t>in order to</w:t>
      </w:r>
      <w:proofErr w:type="gramEnd"/>
      <w:r w:rsidRPr="009A6BB2">
        <w:rPr>
          <w:rFonts w:asciiTheme="minorHAnsi" w:eastAsia="Times New Roman" w:hAnsiTheme="minorHAnsi"/>
          <w:lang w:val="en-GB"/>
          <w:rPrChange w:id="244" w:author="Nidup Gyeltshen" w:date="2025-09-22T12:45:00Z" w16du:dateUtc="2025-09-22T05:45:00Z">
            <w:rPr/>
          </w:rPrChange>
        </w:rPr>
        <w:t xml:space="preserve"> ensure their populations participate fully in tomorrow's emerging knowledge </w:t>
      </w:r>
      <w:proofErr w:type="gramStart"/>
      <w:r w:rsidRPr="009A6BB2">
        <w:rPr>
          <w:rFonts w:asciiTheme="minorHAnsi" w:eastAsia="Times New Roman" w:hAnsiTheme="minorHAnsi"/>
          <w:lang w:val="en-GB"/>
          <w:rPrChange w:id="245" w:author="Nidup Gyeltshen" w:date="2025-09-22T12:45:00Z" w16du:dateUtc="2025-09-22T05:45:00Z">
            <w:rPr/>
          </w:rPrChange>
        </w:rPr>
        <w:t>societies;</w:t>
      </w:r>
      <w:proofErr w:type="gramEnd"/>
    </w:p>
    <w:p w14:paraId="022D9C63" w14:textId="77777777" w:rsidR="0090174A" w:rsidRPr="009A6BB2" w:rsidRDefault="0090174A" w:rsidP="009A6BB2">
      <w:pPr>
        <w:tabs>
          <w:tab w:val="left" w:pos="1134"/>
          <w:tab w:val="left" w:pos="1871"/>
          <w:tab w:val="left" w:pos="2268"/>
        </w:tabs>
        <w:spacing w:before="120"/>
        <w:jc w:val="both"/>
        <w:rPr>
          <w:rFonts w:asciiTheme="minorHAnsi" w:eastAsia="Times New Roman" w:hAnsiTheme="minorHAnsi"/>
          <w:lang w:val="en-GB"/>
          <w:rPrChange w:id="246" w:author="Nidup Gyeltshen" w:date="2025-09-22T12:45:00Z" w16du:dateUtc="2025-09-22T05:45:00Z">
            <w:rPr/>
          </w:rPrChange>
        </w:rPr>
      </w:pPr>
      <w:del w:id="247" w:author="Irdina Zafirah Azahar" w:date="2025-06-23T12:08:00Z">
        <w:r w:rsidRPr="00463739" w:rsidDel="00CD64F0">
          <w:rPr>
            <w:rFonts w:asciiTheme="minorHAnsi" w:eastAsia="Times New Roman" w:hAnsiTheme="minorHAnsi"/>
            <w:i/>
            <w:iCs/>
            <w:lang w:val="en-GB"/>
            <w:rPrChange w:id="248" w:author="Nidup Gyeltshen" w:date="2025-09-22T12:45:00Z" w16du:dateUtc="2025-09-22T05:45:00Z">
              <w:rPr>
                <w:i/>
                <w:iCs/>
              </w:rPr>
            </w:rPrChange>
          </w:rPr>
          <w:delText>g</w:delText>
        </w:r>
      </w:del>
      <w:ins w:id="249" w:author="Irdina Zafirah Azahar" w:date="2025-06-23T12:08:00Z">
        <w:r w:rsidRPr="00463739">
          <w:rPr>
            <w:rFonts w:asciiTheme="minorHAnsi" w:eastAsia="Times New Roman" w:hAnsiTheme="minorHAnsi"/>
            <w:i/>
            <w:iCs/>
            <w:lang w:val="en-GB"/>
            <w:rPrChange w:id="250" w:author="Nidup Gyeltshen" w:date="2025-09-22T12:45:00Z" w16du:dateUtc="2025-09-22T05:45:00Z">
              <w:rPr>
                <w:i/>
                <w:iCs/>
              </w:rPr>
            </w:rPrChange>
          </w:rPr>
          <w:t>f</w:t>
        </w:r>
      </w:ins>
      <w:r w:rsidRPr="00463739">
        <w:rPr>
          <w:rFonts w:asciiTheme="minorHAnsi" w:eastAsia="Times New Roman" w:hAnsiTheme="minorHAnsi"/>
          <w:i/>
          <w:iCs/>
          <w:lang w:val="en-GB"/>
          <w:rPrChange w:id="251" w:author="Nidup Gyeltshen" w:date="2025-09-22T12:45:00Z" w16du:dateUtc="2025-09-22T05:45:00Z">
            <w:rPr>
              <w:i/>
              <w:iCs/>
            </w:rPr>
          </w:rPrChange>
        </w:rPr>
        <w:t>)</w:t>
      </w:r>
      <w:r w:rsidRPr="009A6BB2">
        <w:rPr>
          <w:rFonts w:asciiTheme="minorHAnsi" w:eastAsia="Times New Roman" w:hAnsiTheme="minorHAnsi"/>
          <w:lang w:val="en-GB"/>
          <w:rPrChange w:id="252" w:author="Nidup Gyeltshen" w:date="2025-09-22T12:45:00Z" w16du:dateUtc="2025-09-22T05:45:00Z">
            <w:rPr/>
          </w:rPrChange>
        </w:rPr>
        <w:tab/>
        <w:t xml:space="preserve">that in accordance with Resolution 9 (Rev. </w:t>
      </w:r>
      <w:del w:id="253" w:author="Irdina Zafirah Azahar" w:date="2025-06-23T12:08:00Z">
        <w:r w:rsidRPr="009A6BB2" w:rsidDel="00CD64F0">
          <w:rPr>
            <w:rFonts w:asciiTheme="minorHAnsi" w:eastAsia="Times New Roman" w:hAnsiTheme="minorHAnsi"/>
            <w:lang w:val="en-GB"/>
            <w:rPrChange w:id="254" w:author="Nidup Gyeltshen" w:date="2025-09-22T12:45:00Z" w16du:dateUtc="2025-09-22T05:45:00Z">
              <w:rPr/>
            </w:rPrChange>
          </w:rPr>
          <w:delText>Buenos Aires, 2017</w:delText>
        </w:r>
      </w:del>
      <w:ins w:id="255" w:author="Irdina Zafirah Azahar" w:date="2025-06-23T12:08:00Z">
        <w:r w:rsidRPr="009A6BB2">
          <w:rPr>
            <w:rFonts w:asciiTheme="minorHAnsi" w:eastAsia="Times New Roman" w:hAnsiTheme="minorHAnsi"/>
            <w:lang w:val="en-GB"/>
            <w:rPrChange w:id="256" w:author="Nidup Gyeltshen" w:date="2025-09-22T12:45:00Z" w16du:dateUtc="2025-09-22T05:45:00Z">
              <w:rPr/>
            </w:rPrChange>
          </w:rPr>
          <w:t>Kigali, 2022</w:t>
        </w:r>
      </w:ins>
      <w:r w:rsidRPr="009A6BB2">
        <w:rPr>
          <w:rFonts w:asciiTheme="minorHAnsi" w:eastAsia="Times New Roman" w:hAnsiTheme="minorHAnsi"/>
          <w:lang w:val="en-GB"/>
          <w:rPrChange w:id="257" w:author="Nidup Gyeltshen" w:date="2025-09-22T12:45:00Z" w16du:dateUtc="2025-09-22T05:45:00Z">
            <w:rPr/>
          </w:rPrChange>
        </w:rPr>
        <w:t xml:space="preserve">), the Director of the Telecommunication Development Bureau (BDT), in close consultation with the Director of the Radiocommunication Bureau (BR), is collecting pertinent information and preparing, over the period between world telecommunication development conferences (WTDCs), appropriate documents and other relevant outputs that are responsive to the specific </w:t>
      </w:r>
      <w:r w:rsidRPr="009A6BB2">
        <w:rPr>
          <w:rFonts w:asciiTheme="minorHAnsi" w:eastAsia="Times New Roman" w:hAnsiTheme="minorHAnsi"/>
          <w:lang w:val="en-GB"/>
          <w:rPrChange w:id="258" w:author="Nidup Gyeltshen" w:date="2025-09-22T12:45:00Z" w16du:dateUtc="2025-09-22T05:45:00Z">
            <w:rPr/>
          </w:rPrChange>
        </w:rPr>
        <w:lastRenderedPageBreak/>
        <w:t xml:space="preserve">needs of developing countries on national, economic, regulatory and financial approaches to, and challenges of, spectrum management and spectrum monitoring, </w:t>
      </w:r>
    </w:p>
    <w:p w14:paraId="52D7260C" w14:textId="3BAC39CF" w:rsidR="0090174A" w:rsidRPr="009C07E6" w:rsidRDefault="0090174A" w:rsidP="00565224">
      <w:pPr>
        <w:pStyle w:val="Call"/>
        <w:rPr>
          <w:rFonts w:cstheme="minorHAnsi"/>
          <w:szCs w:val="24"/>
        </w:rPr>
      </w:pPr>
      <w:proofErr w:type="gramStart"/>
      <w:r w:rsidRPr="009C07E6">
        <w:rPr>
          <w:rFonts w:cstheme="minorHAnsi"/>
          <w:szCs w:val="24"/>
        </w:rPr>
        <w:t>taking into account</w:t>
      </w:r>
      <w:proofErr w:type="gramEnd"/>
    </w:p>
    <w:p w14:paraId="22DB8B34" w14:textId="77777777" w:rsidR="0090174A" w:rsidRPr="00742372" w:rsidRDefault="0090174A" w:rsidP="00742372">
      <w:pPr>
        <w:tabs>
          <w:tab w:val="left" w:pos="1134"/>
          <w:tab w:val="left" w:pos="1871"/>
          <w:tab w:val="left" w:pos="2268"/>
        </w:tabs>
        <w:spacing w:before="120"/>
        <w:jc w:val="both"/>
        <w:rPr>
          <w:rFonts w:asciiTheme="minorHAnsi" w:eastAsia="Times New Roman" w:hAnsiTheme="minorHAnsi"/>
          <w:szCs w:val="20"/>
          <w:lang w:val="en-GB"/>
          <w:rPrChange w:id="259" w:author="Nidup Gyeltshen" w:date="2025-09-22T12:45:00Z" w16du:dateUtc="2025-09-22T05:45:00Z">
            <w:rPr/>
          </w:rPrChange>
        </w:rPr>
      </w:pPr>
      <w:r w:rsidRPr="00463739">
        <w:rPr>
          <w:rFonts w:asciiTheme="minorHAnsi" w:eastAsia="Times New Roman" w:hAnsiTheme="minorHAnsi"/>
          <w:i/>
          <w:iCs/>
          <w:szCs w:val="20"/>
          <w:lang w:val="en-GB"/>
          <w:rPrChange w:id="260" w:author="Nidup Gyeltshen" w:date="2025-09-22T12:45:00Z" w16du:dateUtc="2025-09-22T05:45:00Z">
            <w:rPr>
              <w:i/>
              <w:iCs/>
            </w:rPr>
          </w:rPrChange>
        </w:rPr>
        <w:t>a)</w:t>
      </w:r>
      <w:r w:rsidRPr="00742372">
        <w:rPr>
          <w:rFonts w:asciiTheme="minorHAnsi" w:eastAsia="Times New Roman" w:hAnsiTheme="minorHAnsi"/>
          <w:szCs w:val="20"/>
          <w:lang w:val="en-GB"/>
          <w:rPrChange w:id="261" w:author="Nidup Gyeltshen" w:date="2025-09-22T12:45:00Z" w16du:dateUtc="2025-09-22T05:45:00Z">
            <w:rPr/>
          </w:rPrChange>
        </w:rPr>
        <w:tab/>
        <w:t xml:space="preserve">the report of the </w:t>
      </w:r>
      <w:del w:id="262" w:author="Irdina Zafirah Azahar" w:date="2025-06-23T12:08:00Z">
        <w:r w:rsidRPr="00742372" w:rsidDel="00CD64F0">
          <w:rPr>
            <w:rFonts w:asciiTheme="minorHAnsi" w:eastAsia="Times New Roman" w:hAnsiTheme="minorHAnsi"/>
            <w:szCs w:val="20"/>
            <w:lang w:val="en-GB"/>
            <w:rPrChange w:id="263" w:author="Nidup Gyeltshen" w:date="2025-09-22T12:45:00Z" w16du:dateUtc="2025-09-22T05:45:00Z">
              <w:rPr/>
            </w:rPrChange>
          </w:rPr>
          <w:delText xml:space="preserve">fifth </w:delText>
        </w:r>
      </w:del>
      <w:ins w:id="264" w:author="Irdina Zafirah Azahar" w:date="2025-06-23T12:08:00Z">
        <w:r w:rsidRPr="00742372">
          <w:rPr>
            <w:rFonts w:asciiTheme="minorHAnsi" w:eastAsia="Times New Roman" w:hAnsiTheme="minorHAnsi"/>
            <w:szCs w:val="20"/>
            <w:lang w:val="en-GB"/>
            <w:rPrChange w:id="265" w:author="Nidup Gyeltshen" w:date="2025-09-22T12:45:00Z" w16du:dateUtc="2025-09-22T05:45:00Z">
              <w:rPr/>
            </w:rPrChange>
          </w:rPr>
          <w:t xml:space="preserve">eighth </w:t>
        </w:r>
      </w:ins>
      <w:r w:rsidRPr="00742372">
        <w:rPr>
          <w:rFonts w:asciiTheme="minorHAnsi" w:eastAsia="Times New Roman" w:hAnsiTheme="minorHAnsi"/>
          <w:szCs w:val="20"/>
          <w:lang w:val="en-GB"/>
          <w:rPrChange w:id="266" w:author="Nidup Gyeltshen" w:date="2025-09-22T12:45:00Z" w16du:dateUtc="2025-09-22T05:45:00Z">
            <w:rPr/>
          </w:rPrChange>
        </w:rPr>
        <w:t>WTDC (</w:t>
      </w:r>
      <w:del w:id="267" w:author="Irdina Zafirah Azahar" w:date="2025-06-23T12:09:00Z">
        <w:r w:rsidRPr="00742372" w:rsidDel="002B47C7">
          <w:rPr>
            <w:rFonts w:asciiTheme="minorHAnsi" w:eastAsia="Times New Roman" w:hAnsiTheme="minorHAnsi"/>
            <w:szCs w:val="20"/>
            <w:lang w:val="en-GB"/>
            <w:rPrChange w:id="268" w:author="Nidup Gyeltshen" w:date="2025-09-22T12:45:00Z" w16du:dateUtc="2025-09-22T05:45:00Z">
              <w:rPr/>
            </w:rPrChange>
          </w:rPr>
          <w:delText>Hyderabad, 2010</w:delText>
        </w:r>
      </w:del>
      <w:ins w:id="269" w:author="Irdina Zafirah Azahar" w:date="2025-06-23T12:09:00Z">
        <w:r w:rsidRPr="00742372">
          <w:rPr>
            <w:rFonts w:asciiTheme="minorHAnsi" w:eastAsia="Times New Roman" w:hAnsiTheme="minorHAnsi"/>
            <w:szCs w:val="20"/>
            <w:lang w:val="en-GB"/>
            <w:rPrChange w:id="270" w:author="Nidup Gyeltshen" w:date="2025-09-22T12:45:00Z" w16du:dateUtc="2025-09-22T05:45:00Z">
              <w:rPr/>
            </w:rPrChange>
          </w:rPr>
          <w:t>Kigali, 2022</w:t>
        </w:r>
      </w:ins>
      <w:r w:rsidRPr="00742372">
        <w:rPr>
          <w:rFonts w:asciiTheme="minorHAnsi" w:eastAsia="Times New Roman" w:hAnsiTheme="minorHAnsi"/>
          <w:szCs w:val="20"/>
          <w:lang w:val="en-GB"/>
          <w:rPrChange w:id="271" w:author="Nidup Gyeltshen" w:date="2025-09-22T12:45:00Z" w16du:dateUtc="2025-09-22T05:45:00Z">
            <w:rPr/>
          </w:rPrChange>
        </w:rPr>
        <w:t xml:space="preserve">), highlighting the importance of </w:t>
      </w:r>
      <w:ins w:id="272" w:author="Irdina Zafirah Azahar" w:date="2025-06-23T12:09:00Z">
        <w:r w:rsidRPr="00742372">
          <w:rPr>
            <w:rFonts w:asciiTheme="minorHAnsi" w:eastAsia="Times New Roman" w:hAnsiTheme="minorHAnsi"/>
            <w:szCs w:val="20"/>
            <w:lang w:val="en-GB"/>
            <w:rPrChange w:id="273" w:author="Nidup Gyeltshen" w:date="2025-09-22T12:45:00Z" w16du:dateUtc="2025-09-22T05:45:00Z">
              <w:rPr/>
            </w:rPrChange>
          </w:rPr>
          <w:t xml:space="preserve">expanding digital connectivity through regional initiatives aimed at developing resilient broadband infrastructure, fostering enabling policy and regulatory environments and ensuring inclusive access to high-speed networks, particularly in </w:t>
        </w:r>
      </w:ins>
      <w:ins w:id="274" w:author="Irdina Zafirah Azahar" w:date="2025-06-23T16:54:00Z">
        <w:r w:rsidRPr="00742372">
          <w:rPr>
            <w:rFonts w:asciiTheme="minorHAnsi" w:eastAsia="Times New Roman" w:hAnsiTheme="minorHAnsi"/>
            <w:szCs w:val="20"/>
            <w:lang w:val="en-GB"/>
            <w:rPrChange w:id="275" w:author="Nidup Gyeltshen" w:date="2025-09-22T12:45:00Z" w16du:dateUtc="2025-09-22T05:45:00Z">
              <w:rPr/>
            </w:rPrChange>
          </w:rPr>
          <w:t xml:space="preserve">remote and </w:t>
        </w:r>
      </w:ins>
      <w:ins w:id="276" w:author="Irdina Zafirah Azahar" w:date="2025-06-23T12:09:00Z">
        <w:r w:rsidRPr="00742372">
          <w:rPr>
            <w:rFonts w:asciiTheme="minorHAnsi" w:eastAsia="Times New Roman" w:hAnsiTheme="minorHAnsi"/>
            <w:szCs w:val="20"/>
            <w:lang w:val="en-GB"/>
            <w:rPrChange w:id="277" w:author="Nidup Gyeltshen" w:date="2025-09-22T12:45:00Z" w16du:dateUtc="2025-09-22T05:45:00Z">
              <w:rPr/>
            </w:rPrChange>
          </w:rPr>
          <w:t xml:space="preserve">underserved areas, to accelerate progress towards </w:t>
        </w:r>
      </w:ins>
      <w:ins w:id="278" w:author="Irdina Zafirah Azahar" w:date="2025-06-23T15:25:00Z">
        <w:r w:rsidRPr="00742372">
          <w:rPr>
            <w:rFonts w:asciiTheme="minorHAnsi" w:eastAsia="Times New Roman" w:hAnsiTheme="minorHAnsi"/>
            <w:szCs w:val="20"/>
            <w:lang w:val="en-GB"/>
            <w:rPrChange w:id="279" w:author="Nidup Gyeltshen" w:date="2025-09-22T12:45:00Z" w16du:dateUtc="2025-09-22T05:45:00Z">
              <w:rPr/>
            </w:rPrChange>
          </w:rPr>
          <w:t>meaningful</w:t>
        </w:r>
      </w:ins>
      <w:ins w:id="280" w:author="Irdina Zafirah Azahar" w:date="2025-06-23T12:09:00Z">
        <w:r w:rsidRPr="00742372">
          <w:rPr>
            <w:rFonts w:asciiTheme="minorHAnsi" w:eastAsia="Times New Roman" w:hAnsiTheme="minorHAnsi"/>
            <w:szCs w:val="20"/>
            <w:lang w:val="en-GB"/>
            <w:rPrChange w:id="281" w:author="Nidup Gyeltshen" w:date="2025-09-22T12:45:00Z" w16du:dateUtc="2025-09-22T05:45:00Z">
              <w:rPr/>
            </w:rPrChange>
          </w:rPr>
          <w:t xml:space="preserve"> connectivity for all</w:t>
        </w:r>
      </w:ins>
      <w:del w:id="282" w:author="Irdina Zafirah Azahar" w:date="2025-06-23T12:09:00Z">
        <w:r w:rsidRPr="00742372" w:rsidDel="00C90FE3">
          <w:rPr>
            <w:rFonts w:asciiTheme="minorHAnsi" w:eastAsia="Times New Roman" w:hAnsiTheme="minorHAnsi"/>
            <w:szCs w:val="20"/>
            <w:lang w:val="en-GB"/>
            <w:rPrChange w:id="283" w:author="Nidup Gyeltshen" w:date="2025-09-22T12:45:00Z" w16du:dateUtc="2025-09-22T05:45:00Z">
              <w:rPr/>
            </w:rPrChange>
          </w:rPr>
          <w:delText>telecommunication infrastructure and technology development, particularly in developing countries, and adopting regional initiatives and the Hyderabad Action Plan to assist developing countries in achieving, to a greater degree, universal access to telecommunication services</w:delText>
        </w:r>
      </w:del>
      <w:r w:rsidRPr="00742372">
        <w:rPr>
          <w:rFonts w:asciiTheme="minorHAnsi" w:eastAsia="Times New Roman" w:hAnsiTheme="minorHAnsi"/>
          <w:szCs w:val="20"/>
          <w:lang w:val="en-GB"/>
          <w:rPrChange w:id="284" w:author="Nidup Gyeltshen" w:date="2025-09-22T12:45:00Z" w16du:dateUtc="2025-09-22T05:45:00Z">
            <w:rPr/>
          </w:rPrChange>
        </w:rPr>
        <w:t>;</w:t>
      </w:r>
    </w:p>
    <w:p w14:paraId="5B78127F" w14:textId="77777777" w:rsidR="0090174A" w:rsidRPr="00462084" w:rsidRDefault="0090174A" w:rsidP="00742372">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i/>
          <w:iCs/>
          <w:szCs w:val="20"/>
          <w:lang w:val="en-GB"/>
        </w:rPr>
        <w:t>b)</w:t>
      </w:r>
      <w:r w:rsidRPr="00462084">
        <w:rPr>
          <w:rFonts w:asciiTheme="minorHAnsi" w:eastAsia="Times New Roman" w:hAnsiTheme="minorHAnsi"/>
          <w:szCs w:val="20"/>
          <w:lang w:val="en-GB"/>
        </w:rPr>
        <w:tab/>
        <w:t>that many countries are interested in introducing a comprehensive technology-neutral approach for broadband services in activities such as e</w:t>
      </w:r>
      <w:r w:rsidRPr="00462084">
        <w:rPr>
          <w:rFonts w:asciiTheme="minorHAnsi" w:eastAsia="Times New Roman" w:hAnsiTheme="minorHAnsi"/>
          <w:szCs w:val="20"/>
          <w:lang w:val="en-GB"/>
        </w:rPr>
        <w:noBreakHyphen/>
        <w:t>health, e</w:t>
      </w:r>
      <w:r w:rsidRPr="00462084">
        <w:rPr>
          <w:rFonts w:asciiTheme="minorHAnsi" w:eastAsia="Times New Roman" w:hAnsiTheme="minorHAnsi"/>
          <w:szCs w:val="20"/>
          <w:lang w:val="en-GB"/>
        </w:rPr>
        <w:noBreakHyphen/>
        <w:t>government and e</w:t>
      </w:r>
      <w:r w:rsidRPr="00462084">
        <w:rPr>
          <w:rFonts w:asciiTheme="minorHAnsi" w:eastAsia="Times New Roman" w:hAnsiTheme="minorHAnsi"/>
          <w:szCs w:val="20"/>
          <w:lang w:val="en-GB"/>
        </w:rPr>
        <w:noBreakHyphen/>
      </w:r>
      <w:proofErr w:type="gramStart"/>
      <w:r w:rsidRPr="00462084">
        <w:rPr>
          <w:rFonts w:asciiTheme="minorHAnsi" w:eastAsia="Times New Roman" w:hAnsiTheme="minorHAnsi"/>
          <w:szCs w:val="20"/>
          <w:lang w:val="en-GB"/>
        </w:rPr>
        <w:t>education;</w:t>
      </w:r>
      <w:proofErr w:type="gramEnd"/>
    </w:p>
    <w:p w14:paraId="286A6C5A" w14:textId="77777777" w:rsidR="0090174A" w:rsidRPr="00462084" w:rsidRDefault="0090174A" w:rsidP="00742372">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i/>
          <w:iCs/>
          <w:szCs w:val="20"/>
          <w:lang w:val="en-GB"/>
        </w:rPr>
        <w:t>c)</w:t>
      </w:r>
      <w:r w:rsidRPr="00462084">
        <w:rPr>
          <w:rFonts w:asciiTheme="minorHAnsi" w:eastAsia="Times New Roman" w:hAnsiTheme="minorHAnsi"/>
          <w:szCs w:val="20"/>
          <w:lang w:val="en-GB"/>
        </w:rPr>
        <w:tab/>
        <w:t xml:space="preserve">that, despite considerable improvements in the availability and affordability of broadband, almost two-thirds of the world population lacks access to affordable </w:t>
      </w:r>
      <w:proofErr w:type="gramStart"/>
      <w:r w:rsidRPr="00462084">
        <w:rPr>
          <w:rFonts w:asciiTheme="minorHAnsi" w:eastAsia="Times New Roman" w:hAnsiTheme="minorHAnsi"/>
          <w:szCs w:val="20"/>
          <w:lang w:val="en-GB"/>
        </w:rPr>
        <w:t>broadband;</w:t>
      </w:r>
      <w:proofErr w:type="gramEnd"/>
    </w:p>
    <w:p w14:paraId="15CB86D9" w14:textId="77777777" w:rsidR="0090174A" w:rsidRPr="00462084" w:rsidRDefault="0090174A" w:rsidP="00742372">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i/>
          <w:iCs/>
          <w:szCs w:val="20"/>
          <w:lang w:val="en-GB"/>
        </w:rPr>
        <w:t>d)</w:t>
      </w:r>
      <w:r w:rsidRPr="00462084">
        <w:rPr>
          <w:rFonts w:asciiTheme="minorHAnsi" w:eastAsia="Times New Roman" w:hAnsiTheme="minorHAnsi"/>
          <w:szCs w:val="20"/>
          <w:lang w:val="en-GB"/>
        </w:rPr>
        <w:tab/>
        <w:t xml:space="preserve">that unequal access to broadband telecommunication services does nothing to eradicate social inequality and has an adverse impact on the social and economic situation in different countries and </w:t>
      </w:r>
      <w:proofErr w:type="gramStart"/>
      <w:r w:rsidRPr="00462084">
        <w:rPr>
          <w:rFonts w:asciiTheme="minorHAnsi" w:eastAsia="Times New Roman" w:hAnsiTheme="minorHAnsi"/>
          <w:szCs w:val="20"/>
          <w:lang w:val="en-GB"/>
        </w:rPr>
        <w:t>regions;</w:t>
      </w:r>
      <w:proofErr w:type="gramEnd"/>
    </w:p>
    <w:p w14:paraId="3C00F79E" w14:textId="77777777" w:rsidR="0090174A" w:rsidRPr="00462084" w:rsidRDefault="0090174A" w:rsidP="00742372">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i/>
          <w:iCs/>
          <w:szCs w:val="20"/>
          <w:lang w:val="en-GB"/>
        </w:rPr>
        <w:t>e)</w:t>
      </w:r>
      <w:r w:rsidRPr="00462084">
        <w:rPr>
          <w:rFonts w:asciiTheme="minorHAnsi" w:eastAsia="Times New Roman" w:hAnsiTheme="minorHAnsi"/>
          <w:szCs w:val="20"/>
          <w:lang w:val="en-GB"/>
        </w:rPr>
        <w:tab/>
        <w:t>the importance of competition in promoting investment, as presented in the report of the Broadband Commission for Digital Development</w:t>
      </w:r>
      <w:r w:rsidRPr="00462084">
        <w:rPr>
          <w:rFonts w:eastAsia="Times New Roman"/>
          <w:szCs w:val="20"/>
          <w:lang w:val="en-GB"/>
        </w:rPr>
        <w:footnoteReference w:id="2"/>
      </w:r>
      <w:r w:rsidRPr="00462084">
        <w:rPr>
          <w:rFonts w:asciiTheme="minorHAnsi" w:eastAsia="Times New Roman" w:hAnsiTheme="minorHAnsi"/>
          <w:szCs w:val="20"/>
          <w:lang w:val="en-GB"/>
        </w:rPr>
        <w:t>;</w:t>
      </w:r>
    </w:p>
    <w:p w14:paraId="0C283880" w14:textId="77777777" w:rsidR="0090174A" w:rsidRPr="00462084" w:rsidRDefault="0090174A" w:rsidP="00742372">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i/>
          <w:iCs/>
          <w:szCs w:val="20"/>
          <w:lang w:val="en-GB"/>
        </w:rPr>
        <w:t>f)</w:t>
      </w:r>
      <w:r w:rsidRPr="00462084">
        <w:rPr>
          <w:rFonts w:asciiTheme="minorHAnsi" w:eastAsia="Times New Roman" w:hAnsiTheme="minorHAnsi"/>
          <w:szCs w:val="20"/>
          <w:lang w:val="en-GB"/>
        </w:rPr>
        <w:tab/>
        <w:t>that, as part of the work of ITU-T Study Group 3, on tariff and accounting principles including related telecommunication economic and policy issues, a rapporteur group was set up for the purpose of drafting a supplement to Recommendation ITU</w:t>
      </w:r>
      <w:r w:rsidRPr="00462084">
        <w:rPr>
          <w:rFonts w:asciiTheme="minorHAnsi" w:eastAsia="Times New Roman" w:hAnsiTheme="minorHAnsi"/>
          <w:szCs w:val="20"/>
          <w:lang w:val="en-GB"/>
        </w:rPr>
        <w:noBreakHyphen/>
        <w:t xml:space="preserve">T D.50 to facilitate the adoption of specific measures to reduce international Internet connection costs, especially for developing </w:t>
      </w:r>
      <w:proofErr w:type="gramStart"/>
      <w:r w:rsidRPr="00462084">
        <w:rPr>
          <w:rFonts w:asciiTheme="minorHAnsi" w:eastAsia="Times New Roman" w:hAnsiTheme="minorHAnsi"/>
          <w:szCs w:val="20"/>
          <w:lang w:val="en-GB"/>
        </w:rPr>
        <w:t>countries;</w:t>
      </w:r>
      <w:proofErr w:type="gramEnd"/>
    </w:p>
    <w:p w14:paraId="3718D1FC" w14:textId="0230D51F" w:rsidR="0090174A" w:rsidRPr="00742372" w:rsidRDefault="0090174A" w:rsidP="00742372">
      <w:pPr>
        <w:tabs>
          <w:tab w:val="left" w:pos="1134"/>
          <w:tab w:val="left" w:pos="1871"/>
          <w:tab w:val="left" w:pos="2268"/>
        </w:tabs>
        <w:spacing w:before="120"/>
        <w:jc w:val="both"/>
        <w:rPr>
          <w:rFonts w:asciiTheme="minorHAnsi" w:eastAsia="Times New Roman" w:hAnsiTheme="minorHAnsi"/>
          <w:szCs w:val="20"/>
          <w:lang w:val="en-GB"/>
          <w:rPrChange w:id="285" w:author="Nidup Gyeltshen" w:date="2025-09-22T12:45:00Z" w16du:dateUtc="2025-09-22T05:45:00Z">
            <w:rPr/>
          </w:rPrChange>
        </w:rPr>
      </w:pPr>
      <w:r w:rsidRPr="00463739">
        <w:rPr>
          <w:rFonts w:asciiTheme="minorHAnsi" w:eastAsia="Times New Roman" w:hAnsiTheme="minorHAnsi"/>
          <w:i/>
          <w:iCs/>
          <w:szCs w:val="20"/>
          <w:lang w:val="en-GB"/>
          <w:rPrChange w:id="286" w:author="Nidup Gyeltshen" w:date="2025-09-22T12:45:00Z" w16du:dateUtc="2025-09-22T05:45:00Z">
            <w:rPr>
              <w:i/>
              <w:iCs/>
            </w:rPr>
          </w:rPrChange>
        </w:rPr>
        <w:t>g)</w:t>
      </w:r>
      <w:r w:rsidRPr="00742372">
        <w:rPr>
          <w:rFonts w:asciiTheme="minorHAnsi" w:eastAsia="Times New Roman" w:hAnsiTheme="minorHAnsi"/>
          <w:szCs w:val="20"/>
          <w:lang w:val="en-GB"/>
          <w:rPrChange w:id="287" w:author="Nidup Gyeltshen" w:date="2025-09-22T12:45:00Z" w16du:dateUtc="2025-09-22T05:45:00Z">
            <w:rPr/>
          </w:rPrChange>
        </w:rPr>
        <w:tab/>
        <w:t>that ITU-T Study Group 3 adopted Recommendation ITU</w:t>
      </w:r>
      <w:r w:rsidRPr="00742372">
        <w:rPr>
          <w:rFonts w:asciiTheme="minorHAnsi" w:eastAsia="Times New Roman" w:hAnsiTheme="minorHAnsi"/>
          <w:szCs w:val="20"/>
          <w:lang w:val="en-GB"/>
          <w:rPrChange w:id="288" w:author="Nidup Gyeltshen" w:date="2025-09-22T12:45:00Z" w16du:dateUtc="2025-09-22T05:45:00Z">
            <w:rPr/>
          </w:rPrChange>
        </w:rPr>
        <w:noBreakHyphen/>
        <w:t xml:space="preserve">T D.52, on establishing and </w:t>
      </w:r>
      <w:ins w:id="289" w:author="Irdina Zafirah Azahar" w:date="2025-06-23T12:09:00Z">
        <w:r w:rsidRPr="00742372">
          <w:rPr>
            <w:rFonts w:asciiTheme="minorHAnsi" w:eastAsia="Times New Roman" w:hAnsiTheme="minorHAnsi"/>
            <w:szCs w:val="20"/>
            <w:lang w:val="en-GB"/>
            <w:rPrChange w:id="290" w:author="Nidup Gyeltshen" w:date="2025-09-22T12:45:00Z" w16du:dateUtc="2025-09-22T05:45:00Z">
              <w:rPr/>
            </w:rPrChange>
          </w:rPr>
          <w:t>inter</w:t>
        </w:r>
      </w:ins>
      <w:r w:rsidRPr="00742372">
        <w:rPr>
          <w:rFonts w:asciiTheme="minorHAnsi" w:eastAsia="Times New Roman" w:hAnsiTheme="minorHAnsi"/>
          <w:szCs w:val="20"/>
          <w:lang w:val="en-GB"/>
          <w:rPrChange w:id="291" w:author="Nidup Gyeltshen" w:date="2025-09-22T12:45:00Z" w16du:dateUtc="2025-09-22T05:45:00Z">
            <w:rPr/>
          </w:rPrChange>
        </w:rPr>
        <w:t>connecting regional Internet exchange points (IXPs)</w:t>
      </w:r>
      <w:del w:id="292" w:author="Irdina Zafirah Azahar" w:date="2025-06-23T12:10:00Z">
        <w:r w:rsidRPr="00742372" w:rsidDel="008775B5">
          <w:rPr>
            <w:rFonts w:asciiTheme="minorHAnsi" w:eastAsia="Times New Roman" w:hAnsiTheme="minorHAnsi"/>
            <w:szCs w:val="20"/>
            <w:lang w:val="en-GB"/>
            <w:rPrChange w:id="293" w:author="Nidup Gyeltshen" w:date="2025-09-22T12:45:00Z" w16du:dateUtc="2025-09-22T05:45:00Z">
              <w:rPr/>
            </w:rPrChange>
          </w:rPr>
          <w:delText xml:space="preserve"> to reduce costs of international Internet connectivity</w:delText>
        </w:r>
      </w:del>
      <w:r w:rsidRPr="00742372">
        <w:rPr>
          <w:rFonts w:asciiTheme="minorHAnsi" w:eastAsia="Times New Roman" w:hAnsiTheme="minorHAnsi"/>
          <w:szCs w:val="20"/>
          <w:lang w:val="en-GB"/>
          <w:rPrChange w:id="294" w:author="Nidup Gyeltshen" w:date="2025-09-22T12:45:00Z" w16du:dateUtc="2025-09-22T05:45:00Z">
            <w:rPr/>
          </w:rPrChange>
        </w:rPr>
        <w:t>, which guides regional collaboration to establish central hubs or IXPs that enable local Internet traffic to be routed locally,</w:t>
      </w:r>
      <w:ins w:id="295" w:author="Irdina Zafirah Azahar" w:date="2025-06-23T12:10:00Z">
        <w:r w:rsidRPr="00742372">
          <w:rPr>
            <w:rFonts w:asciiTheme="minorHAnsi" w:eastAsia="Times New Roman" w:hAnsiTheme="minorHAnsi"/>
            <w:szCs w:val="20"/>
            <w:lang w:val="en-GB"/>
            <w:rPrChange w:id="296" w:author="Nidup Gyeltshen" w:date="2025-09-22T12:45:00Z" w16du:dateUtc="2025-09-22T05:45:00Z">
              <w:rPr/>
            </w:rPrChange>
          </w:rPr>
          <w:t xml:space="preserve"> thereby</w:t>
        </w:r>
      </w:ins>
      <w:r w:rsidRPr="00742372">
        <w:rPr>
          <w:rFonts w:asciiTheme="minorHAnsi" w:eastAsia="Times New Roman" w:hAnsiTheme="minorHAnsi"/>
          <w:szCs w:val="20"/>
          <w:lang w:val="en-GB"/>
          <w:rPrChange w:id="297" w:author="Nidup Gyeltshen" w:date="2025-09-22T12:45:00Z" w16du:dateUtc="2025-09-22T05:45:00Z">
            <w:rPr/>
          </w:rPrChange>
        </w:rPr>
        <w:t xml:space="preserve"> saving international bandwidth and reducing the </w:t>
      </w:r>
      <w:del w:id="298" w:author="Irdina Zafirah Azahar" w:date="2025-06-23T12:11:00Z">
        <w:r w:rsidRPr="00742372" w:rsidDel="00D05B98">
          <w:rPr>
            <w:rFonts w:asciiTheme="minorHAnsi" w:eastAsia="Times New Roman" w:hAnsiTheme="minorHAnsi"/>
            <w:szCs w:val="20"/>
            <w:lang w:val="en-GB"/>
            <w:rPrChange w:id="299" w:author="Nidup Gyeltshen" w:date="2025-09-22T12:45:00Z" w16du:dateUtc="2025-09-22T05:45:00Z">
              <w:rPr/>
            </w:rPrChange>
          </w:rPr>
          <w:delText xml:space="preserve">costs of </w:delText>
        </w:r>
      </w:del>
      <w:r w:rsidRPr="00742372">
        <w:rPr>
          <w:rFonts w:asciiTheme="minorHAnsi" w:eastAsia="Times New Roman" w:hAnsiTheme="minorHAnsi"/>
          <w:szCs w:val="20"/>
          <w:lang w:val="en-GB"/>
          <w:rPrChange w:id="300" w:author="Nidup Gyeltshen" w:date="2025-09-22T12:45:00Z" w16du:dateUtc="2025-09-22T05:45:00Z">
            <w:rPr/>
          </w:rPrChange>
        </w:rPr>
        <w:t>international Internet connectivity</w:t>
      </w:r>
      <w:ins w:id="301" w:author="Irdina Zafirah Azahar" w:date="2025-06-23T12:11:00Z">
        <w:r w:rsidRPr="00742372">
          <w:rPr>
            <w:rFonts w:asciiTheme="minorHAnsi" w:eastAsia="Times New Roman" w:hAnsiTheme="minorHAnsi"/>
            <w:szCs w:val="20"/>
            <w:lang w:val="en-GB"/>
            <w:rPrChange w:id="302" w:author="Nidup Gyeltshen" w:date="2025-09-22T12:45:00Z" w16du:dateUtc="2025-09-22T05:45:00Z">
              <w:rPr/>
            </w:rPrChange>
          </w:rPr>
          <w:t xml:space="preserve"> costs</w:t>
        </w:r>
      </w:ins>
      <w:r w:rsidRPr="00742372">
        <w:rPr>
          <w:rFonts w:asciiTheme="minorHAnsi" w:eastAsia="Times New Roman" w:hAnsiTheme="minorHAnsi"/>
          <w:szCs w:val="20"/>
          <w:lang w:val="en-GB"/>
          <w:rPrChange w:id="303" w:author="Nidup Gyeltshen" w:date="2025-09-22T12:45:00Z" w16du:dateUtc="2025-09-22T05:45:00Z">
            <w:rPr/>
          </w:rPrChange>
        </w:rPr>
        <w:t>,</w:t>
      </w:r>
    </w:p>
    <w:p w14:paraId="5C148387" w14:textId="35704F3F" w:rsidR="0090174A" w:rsidRPr="009C07E6" w:rsidRDefault="0090174A" w:rsidP="004408E0">
      <w:pPr>
        <w:pStyle w:val="Call"/>
        <w:rPr>
          <w:rFonts w:cstheme="minorHAnsi"/>
          <w:szCs w:val="24"/>
        </w:rPr>
      </w:pPr>
      <w:r w:rsidRPr="009C07E6">
        <w:rPr>
          <w:rFonts w:cstheme="minorHAnsi"/>
          <w:szCs w:val="24"/>
        </w:rPr>
        <w:t>recognizing</w:t>
      </w:r>
    </w:p>
    <w:p w14:paraId="1A06CC54" w14:textId="77777777" w:rsidR="0090174A" w:rsidRPr="00462084" w:rsidRDefault="0090174A" w:rsidP="0036471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hAnsiTheme="minorHAnsi" w:cstheme="minorHAnsi"/>
          <w:i/>
          <w:iCs/>
        </w:rPr>
        <w:t>a)</w:t>
      </w:r>
      <w:r w:rsidRPr="00462084">
        <w:rPr>
          <w:rFonts w:asciiTheme="minorHAnsi" w:hAnsiTheme="minorHAnsi" w:cstheme="minorHAnsi"/>
        </w:rPr>
        <w:tab/>
      </w:r>
      <w:r w:rsidRPr="00462084">
        <w:rPr>
          <w:rFonts w:asciiTheme="minorHAnsi" w:eastAsia="Times New Roman" w:hAnsiTheme="minorHAnsi"/>
          <w:lang w:val="en-GB"/>
        </w:rPr>
        <w:t>the important role of ITU</w:t>
      </w:r>
      <w:r w:rsidRPr="00462084">
        <w:rPr>
          <w:rFonts w:asciiTheme="minorHAnsi" w:eastAsia="Times New Roman" w:hAnsiTheme="minorHAnsi"/>
          <w:lang w:val="en-GB"/>
        </w:rPr>
        <w:noBreakHyphen/>
        <w:t>D in coordinating the rational use of resources in the context of various projects aimed at securing more widespread deployment of technology-neutral telecommunication services in different countries of the world;</w:t>
      </w:r>
    </w:p>
    <w:p w14:paraId="11D9852A" w14:textId="55CAC160" w:rsidR="0090174A" w:rsidRPr="00364719" w:rsidRDefault="0090174A" w:rsidP="00364719">
      <w:pPr>
        <w:tabs>
          <w:tab w:val="left" w:pos="1134"/>
          <w:tab w:val="left" w:pos="1871"/>
          <w:tab w:val="left" w:pos="2268"/>
        </w:tabs>
        <w:spacing w:before="120"/>
        <w:jc w:val="both"/>
        <w:rPr>
          <w:rFonts w:asciiTheme="minorHAnsi" w:eastAsia="Times New Roman" w:hAnsiTheme="minorHAnsi"/>
          <w:lang w:val="en-GB"/>
          <w:rPrChange w:id="304" w:author="Nidup Gyeltshen" w:date="2025-09-22T12:45:00Z" w16du:dateUtc="2025-09-22T05:45:00Z">
            <w:rPr/>
          </w:rPrChange>
        </w:rPr>
      </w:pPr>
      <w:r w:rsidRPr="00463739">
        <w:rPr>
          <w:rFonts w:asciiTheme="minorHAnsi" w:eastAsia="Times New Roman" w:hAnsiTheme="minorHAnsi"/>
          <w:i/>
          <w:iCs/>
          <w:lang w:val="en-GB"/>
          <w:rPrChange w:id="305" w:author="Nidup Gyeltshen" w:date="2025-09-22T12:45:00Z" w16du:dateUtc="2025-09-22T05:45:00Z">
            <w:rPr>
              <w:i/>
              <w:iCs/>
            </w:rPr>
          </w:rPrChange>
        </w:rPr>
        <w:t>b)</w:t>
      </w:r>
      <w:r w:rsidRPr="00364719">
        <w:rPr>
          <w:rFonts w:asciiTheme="minorHAnsi" w:eastAsia="Times New Roman" w:hAnsiTheme="minorHAnsi"/>
          <w:lang w:val="en-GB"/>
          <w:rPrChange w:id="306" w:author="Nidup Gyeltshen" w:date="2025-09-22T12:45:00Z" w16du:dateUtc="2025-09-22T05:45:00Z">
            <w:rPr/>
          </w:rPrChange>
        </w:rPr>
        <w:tab/>
        <w:t>that broadband-enabled terrestrial</w:t>
      </w:r>
      <w:ins w:id="307" w:author="SoftBank" w:date="2025-08-28T23:14:00Z">
        <w:r w:rsidRPr="00364719">
          <w:rPr>
            <w:rFonts w:asciiTheme="minorHAnsi" w:eastAsia="Times New Roman" w:hAnsiTheme="minorHAnsi"/>
            <w:lang w:val="en-GB"/>
            <w:rPrChange w:id="308" w:author="Nidup Gyeltshen" w:date="2025-09-22T12:45:00Z" w16du:dateUtc="2025-09-22T05:45:00Z">
              <w:rPr>
                <w:rFonts w:eastAsiaTheme="minorEastAsia"/>
                <w:lang w:eastAsia="ja-JP"/>
              </w:rPr>
            </w:rPrChange>
          </w:rPr>
          <w:t xml:space="preserve"> </w:t>
        </w:r>
      </w:ins>
      <w:ins w:id="309" w:author="SoftBank" w:date="2025-09-17T19:07:00Z">
        <w:r w:rsidR="00150450" w:rsidRPr="00364719">
          <w:rPr>
            <w:rFonts w:asciiTheme="minorHAnsi" w:eastAsia="Times New Roman" w:hAnsiTheme="minorHAnsi"/>
            <w:lang w:val="en-GB"/>
            <w:rPrChange w:id="310" w:author="Nidup Gyeltshen" w:date="2025-09-22T12:45:00Z" w16du:dateUtc="2025-09-22T05:45:00Z">
              <w:rPr>
                <w:rFonts w:eastAsiaTheme="minorEastAsia"/>
                <w:highlight w:val="cyan"/>
                <w:lang w:eastAsia="ja-JP"/>
              </w:rPr>
            </w:rPrChange>
          </w:rPr>
          <w:t xml:space="preserve">and </w:t>
        </w:r>
      </w:ins>
      <w:ins w:id="311" w:author="SoftBank" w:date="2025-09-17T18:40:00Z">
        <w:r w:rsidR="00AD10DE" w:rsidRPr="00364719">
          <w:rPr>
            <w:rFonts w:asciiTheme="minorHAnsi" w:eastAsia="Times New Roman" w:hAnsiTheme="minorHAnsi"/>
            <w:lang w:val="en-GB"/>
            <w:rPrChange w:id="312" w:author="Nidup Gyeltshen" w:date="2025-09-22T12:45:00Z" w16du:dateUtc="2025-09-22T05:45:00Z">
              <w:rPr>
                <w:rFonts w:eastAsiaTheme="minorEastAsia"/>
                <w:lang w:eastAsia="ja-JP"/>
              </w:rPr>
            </w:rPrChange>
          </w:rPr>
          <w:t xml:space="preserve">non-terrestrial </w:t>
        </w:r>
      </w:ins>
      <w:del w:id="313" w:author="SoftBank" w:date="2025-09-01T13:08:00Z">
        <w:r w:rsidRPr="00364719" w:rsidDel="004D15DF">
          <w:rPr>
            <w:rFonts w:asciiTheme="minorHAnsi" w:eastAsia="Times New Roman" w:hAnsiTheme="minorHAnsi"/>
            <w:lang w:val="en-GB"/>
            <w:rPrChange w:id="314" w:author="Nidup Gyeltshen" w:date="2025-09-22T12:45:00Z" w16du:dateUtc="2025-09-22T05:45:00Z">
              <w:rPr/>
            </w:rPrChange>
          </w:rPr>
          <w:delText>, wireless access</w:delText>
        </w:r>
      </w:del>
      <w:del w:id="315" w:author="SoftBank" w:date="2025-09-17T19:32:00Z">
        <w:r w:rsidRPr="00364719" w:rsidDel="00B977A2">
          <w:rPr>
            <w:rFonts w:asciiTheme="minorHAnsi" w:eastAsia="Times New Roman" w:hAnsiTheme="minorHAnsi"/>
            <w:lang w:val="en-GB"/>
            <w:rPrChange w:id="316" w:author="Nidup Gyeltshen" w:date="2025-09-22T12:45:00Z" w16du:dateUtc="2025-09-22T05:45:00Z">
              <w:rPr/>
            </w:rPrChange>
          </w:rPr>
          <w:delText xml:space="preserve"> </w:delText>
        </w:r>
      </w:del>
      <w:del w:id="317" w:author="SoftBank" w:date="2025-08-28T23:15:00Z">
        <w:r w:rsidRPr="00364719" w:rsidDel="00C6259D">
          <w:rPr>
            <w:rFonts w:asciiTheme="minorHAnsi" w:eastAsia="Times New Roman" w:hAnsiTheme="minorHAnsi"/>
            <w:lang w:val="en-GB"/>
            <w:rPrChange w:id="318" w:author="Nidup Gyeltshen" w:date="2025-09-22T12:45:00Z" w16du:dateUtc="2025-09-22T05:45:00Z">
              <w:rPr/>
            </w:rPrChange>
          </w:rPr>
          <w:delText xml:space="preserve">and satellite </w:delText>
        </w:r>
      </w:del>
      <w:r w:rsidRPr="00364719">
        <w:rPr>
          <w:rFonts w:asciiTheme="minorHAnsi" w:eastAsia="Times New Roman" w:hAnsiTheme="minorHAnsi"/>
          <w:lang w:val="en-GB"/>
          <w:rPrChange w:id="319" w:author="Nidup Gyeltshen" w:date="2025-09-22T12:45:00Z" w16du:dateUtc="2025-09-22T05:45:00Z">
            <w:rPr/>
          </w:rPrChange>
        </w:rPr>
        <w:t xml:space="preserve">communications are a factor in eliminating the isolation of certain categories of population who live in parts of a country where coverage by conventional telecommunication networks remains inadequate and who lack </w:t>
      </w:r>
      <w:proofErr w:type="gramStart"/>
      <w:r w:rsidRPr="00364719">
        <w:rPr>
          <w:rFonts w:asciiTheme="minorHAnsi" w:eastAsia="Times New Roman" w:hAnsiTheme="minorHAnsi"/>
          <w:lang w:val="en-GB"/>
          <w:rPrChange w:id="320" w:author="Nidup Gyeltshen" w:date="2025-09-22T12:45:00Z" w16du:dateUtc="2025-09-22T05:45:00Z">
            <w:rPr/>
          </w:rPrChange>
        </w:rPr>
        <w:t>resources;</w:t>
      </w:r>
      <w:proofErr w:type="gramEnd"/>
    </w:p>
    <w:p w14:paraId="60D65D25" w14:textId="77777777" w:rsidR="0090174A" w:rsidRPr="00462084" w:rsidRDefault="0090174A" w:rsidP="0036471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i/>
          <w:iCs/>
          <w:lang w:val="en-GB"/>
        </w:rPr>
        <w:lastRenderedPageBreak/>
        <w:t>c)</w:t>
      </w:r>
      <w:r w:rsidRPr="00462084">
        <w:rPr>
          <w:rFonts w:asciiTheme="minorHAnsi" w:eastAsia="Times New Roman" w:hAnsiTheme="minorHAnsi"/>
          <w:lang w:val="en-GB"/>
        </w:rPr>
        <w:tab/>
        <w:t xml:space="preserve">that studies suggest that broadband penetration is higher in countries with national broadband plans, policies or strategies than in countries without </w:t>
      </w:r>
      <w:proofErr w:type="gramStart"/>
      <w:r w:rsidRPr="00462084">
        <w:rPr>
          <w:rFonts w:asciiTheme="minorHAnsi" w:eastAsia="Times New Roman" w:hAnsiTheme="minorHAnsi"/>
          <w:lang w:val="en-GB"/>
        </w:rPr>
        <w:t>them;</w:t>
      </w:r>
      <w:proofErr w:type="gramEnd"/>
    </w:p>
    <w:p w14:paraId="1AC039D2" w14:textId="77777777" w:rsidR="0090174A" w:rsidRPr="00462084" w:rsidRDefault="0090174A" w:rsidP="0036471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i/>
          <w:iCs/>
          <w:lang w:val="en-GB"/>
        </w:rPr>
        <w:t>d)</w:t>
      </w:r>
      <w:r w:rsidRPr="00462084">
        <w:rPr>
          <w:rFonts w:asciiTheme="minorHAnsi" w:eastAsia="Times New Roman" w:hAnsiTheme="minorHAnsi"/>
          <w:lang w:val="en-GB"/>
        </w:rPr>
        <w:tab/>
        <w:t xml:space="preserve">that, pursuant to § 22 of the Geneva Declaration of Principles adopted by WSIS, a well-developed information and communication network infrastructure that is easily accessible and affordable and makes greater use of broadband can accelerate the social and economic progress of countries and the well-being of all individuals, communities and </w:t>
      </w:r>
      <w:proofErr w:type="gramStart"/>
      <w:r w:rsidRPr="00462084">
        <w:rPr>
          <w:rFonts w:asciiTheme="minorHAnsi" w:eastAsia="Times New Roman" w:hAnsiTheme="minorHAnsi"/>
          <w:lang w:val="en-GB"/>
        </w:rPr>
        <w:t>peoples;</w:t>
      </w:r>
      <w:proofErr w:type="gramEnd"/>
    </w:p>
    <w:p w14:paraId="5B76FDE9" w14:textId="77777777" w:rsidR="0090174A" w:rsidRPr="00364719" w:rsidDel="00FA1520" w:rsidRDefault="0090174A" w:rsidP="00364719">
      <w:pPr>
        <w:tabs>
          <w:tab w:val="left" w:pos="1134"/>
          <w:tab w:val="left" w:pos="1871"/>
          <w:tab w:val="left" w:pos="2268"/>
        </w:tabs>
        <w:spacing w:before="120"/>
        <w:jc w:val="both"/>
        <w:rPr>
          <w:del w:id="321" w:author="Muhammad Hidayat Fahmi Shahrom Fahmi" w:date="2025-07-14T12:36:00Z"/>
          <w:rFonts w:asciiTheme="minorHAnsi" w:eastAsia="Times New Roman" w:hAnsiTheme="minorHAnsi"/>
          <w:lang w:val="en-GB"/>
          <w:rPrChange w:id="322" w:author="Nidup Gyeltshen" w:date="2025-09-22T12:45:00Z" w16du:dateUtc="2025-09-22T05:45:00Z">
            <w:rPr>
              <w:del w:id="323" w:author="Muhammad Hidayat Fahmi Shahrom Fahmi" w:date="2025-07-14T12:36:00Z"/>
            </w:rPr>
          </w:rPrChange>
        </w:rPr>
      </w:pPr>
      <w:del w:id="324" w:author="Muhammad Hidayat Fahmi Shahrom Fahmi" w:date="2025-07-14T12:36:00Z">
        <w:r w:rsidRPr="00364719" w:rsidDel="00FA1520">
          <w:rPr>
            <w:rFonts w:asciiTheme="minorHAnsi" w:eastAsia="Times New Roman" w:hAnsiTheme="minorHAnsi"/>
            <w:lang w:val="en-GB"/>
            <w:rPrChange w:id="325" w:author="Nidup Gyeltshen" w:date="2025-09-22T12:45:00Z" w16du:dateUtc="2025-09-22T05:45:00Z">
              <w:rPr>
                <w:i/>
                <w:iCs/>
              </w:rPr>
            </w:rPrChange>
          </w:rPr>
          <w:delText>e)</w:delText>
        </w:r>
        <w:r w:rsidRPr="00364719" w:rsidDel="00FA1520">
          <w:rPr>
            <w:rFonts w:asciiTheme="minorHAnsi" w:eastAsia="Times New Roman" w:hAnsiTheme="minorHAnsi"/>
            <w:lang w:val="en-GB"/>
            <w:rPrChange w:id="326" w:author="Nidup Gyeltshen" w:date="2025-09-22T12:45:00Z" w16du:dateUtc="2025-09-22T05:45:00Z">
              <w:rPr/>
            </w:rPrChange>
          </w:rPr>
          <w:tab/>
          <w:delText>the policy recommendations in the report of the Broadband Commission for Digital Development</w:delText>
        </w:r>
        <w:r w:rsidRPr="00364719" w:rsidDel="00FA1520">
          <w:rPr>
            <w:rFonts w:eastAsia="Times New Roman"/>
            <w:lang w:val="en-GB"/>
            <w:rPrChange w:id="327" w:author="Nidup Gyeltshen" w:date="2025-09-22T12:45:00Z" w16du:dateUtc="2025-09-22T05:45:00Z">
              <w:rPr>
                <w:rStyle w:val="FootnoteReference"/>
              </w:rPr>
            </w:rPrChange>
          </w:rPr>
          <w:footnoteReference w:id="3"/>
        </w:r>
        <w:r w:rsidRPr="00364719" w:rsidDel="00FA1520">
          <w:rPr>
            <w:rFonts w:asciiTheme="minorHAnsi" w:eastAsia="Times New Roman" w:hAnsiTheme="minorHAnsi"/>
            <w:lang w:val="en-GB"/>
            <w:rPrChange w:id="330" w:author="Nidup Gyeltshen" w:date="2025-09-22T12:45:00Z" w16du:dateUtc="2025-09-22T05:45:00Z">
              <w:rPr/>
            </w:rPrChange>
          </w:rPr>
          <w:delText>, advocating broadband infrastructure development and the creation of a favourable environment for investment in telecommunication infrastructure by encouraging all Member States to:</w:delText>
        </w:r>
      </w:del>
    </w:p>
    <w:p w14:paraId="7EF7BE90" w14:textId="77777777" w:rsidR="0090174A" w:rsidRPr="00364719" w:rsidDel="00FA1520" w:rsidRDefault="0090174A" w:rsidP="00364719">
      <w:pPr>
        <w:tabs>
          <w:tab w:val="left" w:pos="1134"/>
          <w:tab w:val="left" w:pos="1871"/>
          <w:tab w:val="left" w:pos="2268"/>
        </w:tabs>
        <w:spacing w:before="120"/>
        <w:jc w:val="both"/>
        <w:rPr>
          <w:del w:id="331" w:author="Muhammad Hidayat Fahmi Shahrom Fahmi" w:date="2025-07-14T12:36:00Z"/>
          <w:rFonts w:asciiTheme="minorHAnsi" w:eastAsia="Times New Roman" w:hAnsiTheme="minorHAnsi"/>
          <w:lang w:val="en-GB"/>
          <w:rPrChange w:id="332" w:author="Nidup Gyeltshen" w:date="2025-09-22T12:45:00Z" w16du:dateUtc="2025-09-22T05:45:00Z">
            <w:rPr>
              <w:del w:id="333" w:author="Muhammad Hidayat Fahmi Shahrom Fahmi" w:date="2025-07-14T12:36:00Z"/>
            </w:rPr>
          </w:rPrChange>
        </w:rPr>
      </w:pPr>
      <w:del w:id="334" w:author="Muhammad Hidayat Fahmi Shahrom Fahmi" w:date="2025-07-14T12:36:00Z">
        <w:r w:rsidRPr="00364719" w:rsidDel="00FA1520">
          <w:rPr>
            <w:rFonts w:asciiTheme="minorHAnsi" w:eastAsia="Times New Roman" w:hAnsiTheme="minorHAnsi"/>
            <w:lang w:val="en-GB"/>
            <w:rPrChange w:id="335" w:author="Nidup Gyeltshen" w:date="2025-09-22T12:45:00Z" w16du:dateUtc="2025-09-22T05:45:00Z">
              <w:rPr/>
            </w:rPrChange>
          </w:rPr>
          <w:delText>i)</w:delText>
        </w:r>
        <w:r w:rsidRPr="00364719" w:rsidDel="00FA1520">
          <w:rPr>
            <w:rFonts w:asciiTheme="minorHAnsi" w:eastAsia="Times New Roman" w:hAnsiTheme="minorHAnsi"/>
            <w:lang w:val="en-GB"/>
            <w:rPrChange w:id="336" w:author="Nidup Gyeltshen" w:date="2025-09-22T12:45:00Z" w16du:dateUtc="2025-09-22T05:45:00Z">
              <w:rPr/>
            </w:rPrChange>
          </w:rPr>
          <w:tab/>
          <w:delText>enable government services that will stimulate demand for and investment in telecommunications, especially in developing countries;</w:delText>
        </w:r>
      </w:del>
    </w:p>
    <w:p w14:paraId="0156A23D" w14:textId="77777777" w:rsidR="0090174A" w:rsidRPr="00364719" w:rsidDel="00FA1520" w:rsidRDefault="0090174A" w:rsidP="00364719">
      <w:pPr>
        <w:tabs>
          <w:tab w:val="left" w:pos="1134"/>
          <w:tab w:val="left" w:pos="1871"/>
          <w:tab w:val="left" w:pos="2268"/>
        </w:tabs>
        <w:spacing w:before="120"/>
        <w:jc w:val="both"/>
        <w:rPr>
          <w:del w:id="337" w:author="Muhammad Hidayat Fahmi Shahrom Fahmi" w:date="2025-07-14T12:36:00Z"/>
          <w:rFonts w:asciiTheme="minorHAnsi" w:eastAsia="Times New Roman" w:hAnsiTheme="minorHAnsi"/>
          <w:lang w:val="en-GB"/>
          <w:rPrChange w:id="338" w:author="Nidup Gyeltshen" w:date="2025-09-22T12:45:00Z" w16du:dateUtc="2025-09-22T05:45:00Z">
            <w:rPr>
              <w:del w:id="339" w:author="Muhammad Hidayat Fahmi Shahrom Fahmi" w:date="2025-07-14T12:36:00Z"/>
            </w:rPr>
          </w:rPrChange>
        </w:rPr>
      </w:pPr>
      <w:del w:id="340" w:author="Muhammad Hidayat Fahmi Shahrom Fahmi" w:date="2025-07-14T12:36:00Z">
        <w:r w:rsidRPr="00364719" w:rsidDel="00FA1520">
          <w:rPr>
            <w:rFonts w:asciiTheme="minorHAnsi" w:eastAsia="Times New Roman" w:hAnsiTheme="minorHAnsi"/>
            <w:lang w:val="en-GB"/>
            <w:rPrChange w:id="341" w:author="Nidup Gyeltshen" w:date="2025-09-22T12:45:00Z" w16du:dateUtc="2025-09-22T05:45:00Z">
              <w:rPr/>
            </w:rPrChange>
          </w:rPr>
          <w:delText>ii)</w:delText>
        </w:r>
        <w:r w:rsidRPr="00364719" w:rsidDel="00FA1520">
          <w:rPr>
            <w:rFonts w:asciiTheme="minorHAnsi" w:eastAsia="Times New Roman" w:hAnsiTheme="minorHAnsi"/>
            <w:lang w:val="en-GB"/>
            <w:rPrChange w:id="342" w:author="Nidup Gyeltshen" w:date="2025-09-22T12:45:00Z" w16du:dateUtc="2025-09-22T05:45:00Z">
              <w:rPr/>
            </w:rPrChange>
          </w:rPr>
          <w:tab/>
          <w:delText>establish a universal service programme to support technology-neutral telecommunication infrastructure investment;</w:delText>
        </w:r>
      </w:del>
    </w:p>
    <w:p w14:paraId="739A9E74" w14:textId="77777777" w:rsidR="0090174A" w:rsidRPr="00364719" w:rsidDel="00FA1520" w:rsidRDefault="0090174A" w:rsidP="00364719">
      <w:pPr>
        <w:tabs>
          <w:tab w:val="left" w:pos="1134"/>
          <w:tab w:val="left" w:pos="1871"/>
          <w:tab w:val="left" w:pos="2268"/>
        </w:tabs>
        <w:spacing w:before="120"/>
        <w:jc w:val="both"/>
        <w:rPr>
          <w:del w:id="343" w:author="Muhammad Hidayat Fahmi Shahrom Fahmi" w:date="2025-07-14T12:36:00Z"/>
          <w:rFonts w:asciiTheme="minorHAnsi" w:eastAsia="Times New Roman" w:hAnsiTheme="minorHAnsi"/>
          <w:lang w:val="en-GB"/>
          <w:rPrChange w:id="344" w:author="Nidup Gyeltshen" w:date="2025-09-22T12:45:00Z" w16du:dateUtc="2025-09-22T05:45:00Z">
            <w:rPr>
              <w:del w:id="345" w:author="Muhammad Hidayat Fahmi Shahrom Fahmi" w:date="2025-07-14T12:36:00Z"/>
            </w:rPr>
          </w:rPrChange>
        </w:rPr>
      </w:pPr>
      <w:del w:id="346" w:author="Muhammad Hidayat Fahmi Shahrom Fahmi" w:date="2025-07-14T12:36:00Z">
        <w:r w:rsidRPr="00364719" w:rsidDel="00FA1520">
          <w:rPr>
            <w:rFonts w:asciiTheme="minorHAnsi" w:eastAsia="Times New Roman" w:hAnsiTheme="minorHAnsi"/>
            <w:lang w:val="en-GB"/>
            <w:rPrChange w:id="347" w:author="Nidup Gyeltshen" w:date="2025-09-22T12:45:00Z" w16du:dateUtc="2025-09-22T05:45:00Z">
              <w:rPr/>
            </w:rPrChange>
          </w:rPr>
          <w:delText>iii)</w:delText>
        </w:r>
        <w:r w:rsidRPr="00364719" w:rsidDel="00FA1520">
          <w:rPr>
            <w:rFonts w:asciiTheme="minorHAnsi" w:eastAsia="Times New Roman" w:hAnsiTheme="minorHAnsi"/>
            <w:lang w:val="en-GB"/>
            <w:rPrChange w:id="348" w:author="Nidup Gyeltshen" w:date="2025-09-22T12:45:00Z" w16du:dateUtc="2025-09-22T05:45:00Z">
              <w:rPr/>
            </w:rPrChange>
          </w:rPr>
          <w:tab/>
          <w:delText>encourage efficient and innovative broadband practices for new market entrants and consumers;</w:delText>
        </w:r>
      </w:del>
    </w:p>
    <w:p w14:paraId="0DBDAD00" w14:textId="77777777" w:rsidR="0090174A" w:rsidRPr="00364719" w:rsidDel="00FA1520" w:rsidRDefault="0090174A" w:rsidP="00364719">
      <w:pPr>
        <w:tabs>
          <w:tab w:val="left" w:pos="1134"/>
          <w:tab w:val="left" w:pos="1871"/>
          <w:tab w:val="left" w:pos="2268"/>
        </w:tabs>
        <w:spacing w:before="120"/>
        <w:jc w:val="both"/>
        <w:rPr>
          <w:del w:id="349" w:author="Muhammad Hidayat Fahmi Shahrom Fahmi" w:date="2025-07-14T12:36:00Z"/>
          <w:rFonts w:asciiTheme="minorHAnsi" w:eastAsia="Times New Roman" w:hAnsiTheme="minorHAnsi"/>
          <w:lang w:val="en-GB"/>
          <w:rPrChange w:id="350" w:author="Nidup Gyeltshen" w:date="2025-09-22T12:45:00Z" w16du:dateUtc="2025-09-22T05:45:00Z">
            <w:rPr>
              <w:del w:id="351" w:author="Muhammad Hidayat Fahmi Shahrom Fahmi" w:date="2025-07-14T12:36:00Z"/>
            </w:rPr>
          </w:rPrChange>
        </w:rPr>
      </w:pPr>
      <w:del w:id="352" w:author="Muhammad Hidayat Fahmi Shahrom Fahmi" w:date="2025-07-14T12:36:00Z">
        <w:r w:rsidRPr="00364719" w:rsidDel="00FA1520">
          <w:rPr>
            <w:rFonts w:asciiTheme="minorHAnsi" w:eastAsia="Times New Roman" w:hAnsiTheme="minorHAnsi"/>
            <w:lang w:val="en-GB"/>
            <w:rPrChange w:id="353" w:author="Nidup Gyeltshen" w:date="2025-09-22T12:45:00Z" w16du:dateUtc="2025-09-22T05:45:00Z">
              <w:rPr/>
            </w:rPrChange>
          </w:rPr>
          <w:delText>iv)</w:delText>
        </w:r>
        <w:r w:rsidRPr="00364719" w:rsidDel="00FA1520">
          <w:rPr>
            <w:rFonts w:asciiTheme="minorHAnsi" w:eastAsia="Times New Roman" w:hAnsiTheme="minorHAnsi"/>
            <w:lang w:val="en-GB"/>
            <w:rPrChange w:id="354" w:author="Nidup Gyeltshen" w:date="2025-09-22T12:45:00Z" w16du:dateUtc="2025-09-22T05:45:00Z">
              <w:rPr/>
            </w:rPrChange>
          </w:rPr>
          <w:tab/>
          <w:delText>ensure the availability and affordability of broadband-enabled services;</w:delText>
        </w:r>
      </w:del>
    </w:p>
    <w:p w14:paraId="40A28462" w14:textId="77777777" w:rsidR="0090174A" w:rsidRPr="00364719" w:rsidRDefault="0090174A" w:rsidP="00364719">
      <w:pPr>
        <w:tabs>
          <w:tab w:val="left" w:pos="1134"/>
          <w:tab w:val="left" w:pos="1871"/>
          <w:tab w:val="left" w:pos="2268"/>
        </w:tabs>
        <w:spacing w:before="120"/>
        <w:jc w:val="both"/>
        <w:rPr>
          <w:ins w:id="355" w:author="Muhammad Hidayat Fahmi Shahrom Fahmi" w:date="2025-07-14T12:26:00Z"/>
          <w:rFonts w:asciiTheme="minorHAnsi" w:eastAsia="Times New Roman" w:hAnsiTheme="minorHAnsi"/>
          <w:lang w:val="en-GB"/>
          <w:rPrChange w:id="356" w:author="Nidup Gyeltshen" w:date="2025-09-22T12:45:00Z" w16du:dateUtc="2025-09-22T05:45:00Z">
            <w:rPr>
              <w:ins w:id="357" w:author="Muhammad Hidayat Fahmi Shahrom Fahmi" w:date="2025-07-14T12:26:00Z"/>
            </w:rPr>
          </w:rPrChange>
        </w:rPr>
      </w:pPr>
      <w:ins w:id="358" w:author="Muhammad Hidayat Fahmi Shahrom Fahmi" w:date="2025-07-14T12:27:00Z">
        <w:r w:rsidRPr="00463739">
          <w:rPr>
            <w:rFonts w:asciiTheme="minorHAnsi" w:eastAsia="Times New Roman" w:hAnsiTheme="minorHAnsi"/>
            <w:i/>
            <w:iCs/>
            <w:lang w:val="en-GB"/>
            <w:rPrChange w:id="359" w:author="Nidup Gyeltshen" w:date="2025-09-22T12:45:00Z" w16du:dateUtc="2025-09-22T05:45:00Z">
              <w:rPr/>
            </w:rPrChange>
          </w:rPr>
          <w:t>e)</w:t>
        </w:r>
        <w:r w:rsidRPr="00364719">
          <w:rPr>
            <w:rFonts w:asciiTheme="minorHAnsi" w:eastAsia="Times New Roman" w:hAnsiTheme="minorHAnsi"/>
            <w:lang w:val="en-GB"/>
            <w:rPrChange w:id="360" w:author="Nidup Gyeltshen" w:date="2025-09-22T12:45:00Z" w16du:dateUtc="2025-09-22T05:45:00Z">
              <w:rPr/>
            </w:rPrChange>
          </w:rPr>
          <w:t xml:space="preserve"> </w:t>
        </w:r>
      </w:ins>
      <w:ins w:id="361" w:author="Muhammad Hidayat Fahmi Shahrom Fahmi" w:date="2025-07-14T12:28:00Z">
        <w:r w:rsidRPr="00364719">
          <w:rPr>
            <w:rFonts w:asciiTheme="minorHAnsi" w:eastAsia="Times New Roman" w:hAnsiTheme="minorHAnsi"/>
            <w:lang w:val="en-GB"/>
            <w:rPrChange w:id="362" w:author="Nidup Gyeltshen" w:date="2025-09-22T12:45:00Z" w16du:dateUtc="2025-09-22T05:45:00Z">
              <w:rPr/>
            </w:rPrChange>
          </w:rPr>
          <w:tab/>
        </w:r>
      </w:ins>
      <w:ins w:id="363" w:author="Muhammad Hidayat Fahmi Shahrom Fahmi" w:date="2025-07-14T12:27:00Z">
        <w:r w:rsidRPr="00364719">
          <w:rPr>
            <w:rFonts w:asciiTheme="minorHAnsi" w:eastAsia="Times New Roman" w:hAnsiTheme="minorHAnsi"/>
            <w:lang w:val="en-GB"/>
            <w:rPrChange w:id="364" w:author="Nidup Gyeltshen" w:date="2025-09-22T12:45:00Z" w16du:dateUtc="2025-09-22T05:45:00Z">
              <w:rPr/>
            </w:rPrChange>
          </w:rPr>
          <w:t xml:space="preserve">the policy considerations outlined in the report of the </w:t>
        </w:r>
      </w:ins>
      <w:ins w:id="365" w:author="Muhammad Hidayat Fahmi Shahrom Fahmi" w:date="2025-07-14T12:30:00Z">
        <w:r w:rsidRPr="00364719">
          <w:rPr>
            <w:rFonts w:asciiTheme="minorHAnsi" w:eastAsia="Times New Roman" w:hAnsiTheme="minorHAnsi"/>
            <w:lang w:val="en-GB"/>
            <w:rPrChange w:id="366" w:author="Nidup Gyeltshen" w:date="2025-09-22T12:45:00Z" w16du:dateUtc="2025-09-22T05:45:00Z">
              <w:rPr/>
            </w:rPrChange>
          </w:rPr>
          <w:t>State of Broadband 2023: Digital Connectivity - A Transformative Opportunity</w:t>
        </w:r>
        <w:r w:rsidRPr="00364719">
          <w:rPr>
            <w:rFonts w:eastAsia="Times New Roman"/>
            <w:lang w:val="en-GB"/>
            <w:rPrChange w:id="367" w:author="Nidup Gyeltshen" w:date="2025-09-22T12:45:00Z" w16du:dateUtc="2025-09-22T05:45:00Z">
              <w:rPr>
                <w:rStyle w:val="FootnoteReference"/>
              </w:rPr>
            </w:rPrChange>
          </w:rPr>
          <w:footnoteReference w:id="4"/>
        </w:r>
      </w:ins>
      <w:ins w:id="371" w:author="Muhammad Hidayat Fahmi Shahrom Fahmi" w:date="2025-07-14T12:27:00Z">
        <w:r w:rsidRPr="00364719">
          <w:rPr>
            <w:rFonts w:asciiTheme="minorHAnsi" w:eastAsia="Times New Roman" w:hAnsiTheme="minorHAnsi"/>
            <w:lang w:val="en-GB"/>
            <w:rPrChange w:id="372" w:author="Nidup Gyeltshen" w:date="2025-09-22T12:45:00Z" w16du:dateUtc="2025-09-22T05:45:00Z">
              <w:rPr/>
            </w:rPrChange>
          </w:rPr>
          <w:t xml:space="preserve">, related to financing and funding the next phase of digital transformation through connectivity, which emphasise the following strategic actions, by encouraging all Member States to: </w:t>
        </w:r>
      </w:ins>
    </w:p>
    <w:p w14:paraId="35BD83F6" w14:textId="77777777" w:rsidR="0090174A" w:rsidRPr="00364719" w:rsidRDefault="0090174A" w:rsidP="00364719">
      <w:pPr>
        <w:tabs>
          <w:tab w:val="left" w:pos="1134"/>
          <w:tab w:val="left" w:pos="1871"/>
          <w:tab w:val="left" w:pos="2268"/>
        </w:tabs>
        <w:spacing w:before="120"/>
        <w:jc w:val="both"/>
        <w:rPr>
          <w:ins w:id="373" w:author="Muhammad Hidayat Fahmi Shahrom Fahmi" w:date="2025-07-14T12:49:00Z"/>
          <w:rFonts w:asciiTheme="minorHAnsi" w:eastAsia="Times New Roman" w:hAnsiTheme="minorHAnsi"/>
          <w:lang w:val="en-GB"/>
          <w:rPrChange w:id="374" w:author="Nidup Gyeltshen" w:date="2025-09-22T12:45:00Z" w16du:dateUtc="2025-09-22T05:45:00Z">
            <w:rPr>
              <w:ins w:id="375" w:author="Muhammad Hidayat Fahmi Shahrom Fahmi" w:date="2025-07-14T12:49:00Z"/>
            </w:rPr>
          </w:rPrChange>
        </w:rPr>
      </w:pPr>
      <w:ins w:id="376" w:author="Muhammad Hidayat Fahmi Shahrom Fahmi" w:date="2025-07-14T12:49:00Z">
        <w:r w:rsidRPr="00364719">
          <w:rPr>
            <w:rFonts w:asciiTheme="minorHAnsi" w:eastAsia="Times New Roman" w:hAnsiTheme="minorHAnsi"/>
            <w:lang w:val="en-GB"/>
            <w:rPrChange w:id="377" w:author="Nidup Gyeltshen" w:date="2025-09-22T12:45:00Z" w16du:dateUtc="2025-09-22T05:45:00Z">
              <w:rPr/>
            </w:rPrChange>
          </w:rPr>
          <w:t>i</w:t>
        </w:r>
      </w:ins>
      <w:ins w:id="378" w:author="Muhammad Hidayat Fahmi Shahrom Fahmi" w:date="2025-07-14T12:26:00Z">
        <w:r w:rsidRPr="00364719">
          <w:rPr>
            <w:rFonts w:asciiTheme="minorHAnsi" w:eastAsia="Times New Roman" w:hAnsiTheme="minorHAnsi"/>
            <w:lang w:val="en-GB"/>
            <w:rPrChange w:id="379" w:author="Nidup Gyeltshen" w:date="2025-09-22T12:45:00Z" w16du:dateUtc="2025-09-22T05:45:00Z">
              <w:rPr/>
            </w:rPrChange>
          </w:rPr>
          <w:t xml:space="preserve">) </w:t>
        </w:r>
      </w:ins>
      <w:ins w:id="380" w:author="Muhammad Hidayat Fahmi Shahrom Fahmi" w:date="2025-07-14T12:28:00Z">
        <w:r w:rsidRPr="00364719">
          <w:rPr>
            <w:rFonts w:asciiTheme="minorHAnsi" w:eastAsia="Times New Roman" w:hAnsiTheme="minorHAnsi"/>
            <w:lang w:val="en-GB"/>
            <w:rPrChange w:id="381" w:author="Nidup Gyeltshen" w:date="2025-09-22T12:45:00Z" w16du:dateUtc="2025-09-22T05:45:00Z">
              <w:rPr/>
            </w:rPrChange>
          </w:rPr>
          <w:tab/>
        </w:r>
      </w:ins>
      <w:ins w:id="382" w:author="Muhammad Hidayat Fahmi Shahrom Fahmi" w:date="2025-07-14T12:26:00Z">
        <w:r w:rsidRPr="00364719">
          <w:rPr>
            <w:rFonts w:asciiTheme="minorHAnsi" w:eastAsia="Times New Roman" w:hAnsiTheme="minorHAnsi"/>
            <w:lang w:val="en-GB"/>
            <w:rPrChange w:id="383" w:author="Nidup Gyeltshen" w:date="2025-09-22T12:45:00Z" w16du:dateUtc="2025-09-22T05:45:00Z">
              <w:rPr/>
            </w:rPrChange>
          </w:rPr>
          <w:t xml:space="preserve">defining (and re-defining) measurable goals for “universal meaningful connectivity” to meet today’s </w:t>
        </w:r>
        <w:proofErr w:type="gramStart"/>
        <w:r w:rsidRPr="00364719">
          <w:rPr>
            <w:rFonts w:asciiTheme="minorHAnsi" w:eastAsia="Times New Roman" w:hAnsiTheme="minorHAnsi"/>
            <w:lang w:val="en-GB"/>
            <w:rPrChange w:id="384" w:author="Nidup Gyeltshen" w:date="2025-09-22T12:45:00Z" w16du:dateUtc="2025-09-22T05:45:00Z">
              <w:rPr/>
            </w:rPrChange>
          </w:rPr>
          <w:t>needs;</w:t>
        </w:r>
      </w:ins>
      <w:proofErr w:type="gramEnd"/>
    </w:p>
    <w:p w14:paraId="427C3E79" w14:textId="77777777" w:rsidR="0090174A" w:rsidRPr="00364719" w:rsidRDefault="0090174A" w:rsidP="00364719">
      <w:pPr>
        <w:tabs>
          <w:tab w:val="left" w:pos="1134"/>
          <w:tab w:val="left" w:pos="1871"/>
          <w:tab w:val="left" w:pos="2268"/>
        </w:tabs>
        <w:spacing w:before="120"/>
        <w:jc w:val="both"/>
        <w:rPr>
          <w:ins w:id="385" w:author="Muhammad Hidayat Fahmi Shahrom Fahmi" w:date="2025-07-14T12:49:00Z"/>
          <w:rFonts w:asciiTheme="minorHAnsi" w:eastAsia="Times New Roman" w:hAnsiTheme="minorHAnsi"/>
          <w:lang w:val="en-GB"/>
          <w:rPrChange w:id="386" w:author="Nidup Gyeltshen" w:date="2025-09-22T12:45:00Z" w16du:dateUtc="2025-09-22T05:45:00Z">
            <w:rPr>
              <w:ins w:id="387" w:author="Muhammad Hidayat Fahmi Shahrom Fahmi" w:date="2025-07-14T12:49:00Z"/>
            </w:rPr>
          </w:rPrChange>
        </w:rPr>
      </w:pPr>
      <w:ins w:id="388" w:author="Muhammad Hidayat Fahmi Shahrom Fahmi" w:date="2025-07-14T12:49:00Z">
        <w:r w:rsidRPr="00364719">
          <w:rPr>
            <w:rFonts w:asciiTheme="minorHAnsi" w:eastAsia="Times New Roman" w:hAnsiTheme="minorHAnsi"/>
            <w:lang w:val="en-GB"/>
            <w:rPrChange w:id="389" w:author="Nidup Gyeltshen" w:date="2025-09-22T12:45:00Z" w16du:dateUtc="2025-09-22T05:45:00Z">
              <w:rPr/>
            </w:rPrChange>
          </w:rPr>
          <w:t>ii)</w:t>
        </w:r>
        <w:r w:rsidRPr="00364719">
          <w:rPr>
            <w:rFonts w:asciiTheme="minorHAnsi" w:eastAsia="Times New Roman" w:hAnsiTheme="minorHAnsi"/>
            <w:lang w:val="en-GB"/>
            <w:rPrChange w:id="390" w:author="Nidup Gyeltshen" w:date="2025-09-22T12:45:00Z" w16du:dateUtc="2025-09-22T05:45:00Z">
              <w:rPr/>
            </w:rPrChange>
          </w:rPr>
          <w:tab/>
        </w:r>
      </w:ins>
      <w:ins w:id="391" w:author="Muhammad Hidayat Fahmi Shahrom Fahmi" w:date="2025-07-14T12:26:00Z">
        <w:r w:rsidRPr="00364719">
          <w:rPr>
            <w:rFonts w:asciiTheme="minorHAnsi" w:eastAsia="Times New Roman" w:hAnsiTheme="minorHAnsi"/>
            <w:lang w:val="en-GB"/>
            <w:rPrChange w:id="392" w:author="Nidup Gyeltshen" w:date="2025-09-22T12:45:00Z" w16du:dateUtc="2025-09-22T05:45:00Z">
              <w:rPr/>
            </w:rPrChange>
          </w:rPr>
          <w:t xml:space="preserve">closing the usage gap by addressing key barriers to people adopting and using the Internet in areas where coverage is </w:t>
        </w:r>
        <w:proofErr w:type="gramStart"/>
        <w:r w:rsidRPr="00364719">
          <w:rPr>
            <w:rFonts w:asciiTheme="minorHAnsi" w:eastAsia="Times New Roman" w:hAnsiTheme="minorHAnsi"/>
            <w:lang w:val="en-GB"/>
            <w:rPrChange w:id="393" w:author="Nidup Gyeltshen" w:date="2025-09-22T12:45:00Z" w16du:dateUtc="2025-09-22T05:45:00Z">
              <w:rPr/>
            </w:rPrChange>
          </w:rPr>
          <w:t>available;</w:t>
        </w:r>
      </w:ins>
      <w:proofErr w:type="gramEnd"/>
    </w:p>
    <w:p w14:paraId="33757416" w14:textId="77777777" w:rsidR="0090174A" w:rsidRPr="00364719" w:rsidRDefault="0090174A" w:rsidP="00364719">
      <w:pPr>
        <w:tabs>
          <w:tab w:val="left" w:pos="1134"/>
          <w:tab w:val="left" w:pos="1871"/>
          <w:tab w:val="left" w:pos="2268"/>
        </w:tabs>
        <w:spacing w:before="120"/>
        <w:jc w:val="both"/>
        <w:rPr>
          <w:ins w:id="394" w:author="Muhammad Hidayat Fahmi Shahrom Fahmi" w:date="2025-07-14T12:49:00Z"/>
          <w:rFonts w:asciiTheme="minorHAnsi" w:eastAsia="Times New Roman" w:hAnsiTheme="minorHAnsi"/>
          <w:lang w:val="en-GB"/>
          <w:rPrChange w:id="395" w:author="Nidup Gyeltshen" w:date="2025-09-22T12:45:00Z" w16du:dateUtc="2025-09-22T05:45:00Z">
            <w:rPr>
              <w:ins w:id="396" w:author="Muhammad Hidayat Fahmi Shahrom Fahmi" w:date="2025-07-14T12:49:00Z"/>
            </w:rPr>
          </w:rPrChange>
        </w:rPr>
      </w:pPr>
      <w:ins w:id="397" w:author="Muhammad Hidayat Fahmi Shahrom Fahmi" w:date="2025-07-14T12:49:00Z">
        <w:r w:rsidRPr="00364719">
          <w:rPr>
            <w:rFonts w:asciiTheme="minorHAnsi" w:eastAsia="Times New Roman" w:hAnsiTheme="minorHAnsi"/>
            <w:lang w:val="en-GB"/>
            <w:rPrChange w:id="398" w:author="Nidup Gyeltshen" w:date="2025-09-22T12:45:00Z" w16du:dateUtc="2025-09-22T05:45:00Z">
              <w:rPr/>
            </w:rPrChange>
          </w:rPr>
          <w:t>iii)</w:t>
        </w:r>
        <w:r w:rsidRPr="00364719">
          <w:rPr>
            <w:rFonts w:asciiTheme="minorHAnsi" w:eastAsia="Times New Roman" w:hAnsiTheme="minorHAnsi"/>
            <w:lang w:val="en-GB"/>
            <w:rPrChange w:id="399" w:author="Nidup Gyeltshen" w:date="2025-09-22T12:45:00Z" w16du:dateUtc="2025-09-22T05:45:00Z">
              <w:rPr/>
            </w:rPrChange>
          </w:rPr>
          <w:tab/>
        </w:r>
      </w:ins>
      <w:ins w:id="400" w:author="Muhammad Hidayat Fahmi Shahrom Fahmi" w:date="2025-07-14T12:26:00Z">
        <w:r w:rsidRPr="00364719">
          <w:rPr>
            <w:rFonts w:asciiTheme="minorHAnsi" w:eastAsia="Times New Roman" w:hAnsiTheme="minorHAnsi"/>
            <w:lang w:val="en-GB"/>
            <w:rPrChange w:id="401" w:author="Nidup Gyeltshen" w:date="2025-09-22T12:45:00Z" w16du:dateUtc="2025-09-22T05:45:00Z">
              <w:rPr/>
            </w:rPrChange>
          </w:rPr>
          <w:t xml:space="preserve">broadening the contributor base and implementing creative funding approaches, including incentivising infrastructure funding, reforming USAF </w:t>
        </w:r>
        <w:proofErr w:type="gramStart"/>
        <w:r w:rsidRPr="00364719">
          <w:rPr>
            <w:rFonts w:asciiTheme="minorHAnsi" w:eastAsia="Times New Roman" w:hAnsiTheme="minorHAnsi"/>
            <w:lang w:val="en-GB"/>
            <w:rPrChange w:id="402" w:author="Nidup Gyeltshen" w:date="2025-09-22T12:45:00Z" w16du:dateUtc="2025-09-22T05:45:00Z">
              <w:rPr/>
            </w:rPrChange>
          </w:rPr>
          <w:t>approaches;</w:t>
        </w:r>
      </w:ins>
      <w:proofErr w:type="gramEnd"/>
    </w:p>
    <w:p w14:paraId="3BF33873" w14:textId="77777777" w:rsidR="0090174A" w:rsidRPr="00364719" w:rsidRDefault="0090174A" w:rsidP="00364719">
      <w:pPr>
        <w:tabs>
          <w:tab w:val="left" w:pos="1134"/>
          <w:tab w:val="left" w:pos="1871"/>
          <w:tab w:val="left" w:pos="2268"/>
        </w:tabs>
        <w:spacing w:before="120"/>
        <w:jc w:val="both"/>
        <w:rPr>
          <w:ins w:id="403" w:author="Muhammad Hidayat Fahmi Shahrom Fahmi" w:date="2025-07-14T12:49:00Z"/>
          <w:rFonts w:asciiTheme="minorHAnsi" w:eastAsia="Times New Roman" w:hAnsiTheme="minorHAnsi"/>
          <w:lang w:val="en-GB"/>
          <w:rPrChange w:id="404" w:author="Nidup Gyeltshen" w:date="2025-09-22T12:45:00Z" w16du:dateUtc="2025-09-22T05:45:00Z">
            <w:rPr>
              <w:ins w:id="405" w:author="Muhammad Hidayat Fahmi Shahrom Fahmi" w:date="2025-07-14T12:49:00Z"/>
            </w:rPr>
          </w:rPrChange>
        </w:rPr>
      </w:pPr>
      <w:ins w:id="406" w:author="Muhammad Hidayat Fahmi Shahrom Fahmi" w:date="2025-07-14T12:49:00Z">
        <w:r w:rsidRPr="00364719">
          <w:rPr>
            <w:rFonts w:asciiTheme="minorHAnsi" w:eastAsia="Times New Roman" w:hAnsiTheme="minorHAnsi"/>
            <w:lang w:val="en-GB"/>
            <w:rPrChange w:id="407" w:author="Nidup Gyeltshen" w:date="2025-09-22T12:45:00Z" w16du:dateUtc="2025-09-22T05:45:00Z">
              <w:rPr/>
            </w:rPrChange>
          </w:rPr>
          <w:t>iv)</w:t>
        </w:r>
        <w:r w:rsidRPr="00364719">
          <w:rPr>
            <w:rFonts w:asciiTheme="minorHAnsi" w:eastAsia="Times New Roman" w:hAnsiTheme="minorHAnsi"/>
            <w:lang w:val="en-GB"/>
            <w:rPrChange w:id="408" w:author="Nidup Gyeltshen" w:date="2025-09-22T12:45:00Z" w16du:dateUtc="2025-09-22T05:45:00Z">
              <w:rPr/>
            </w:rPrChange>
          </w:rPr>
          <w:tab/>
        </w:r>
      </w:ins>
      <w:ins w:id="409" w:author="Muhammad Hidayat Fahmi Shahrom Fahmi" w:date="2025-07-14T12:26:00Z">
        <w:r w:rsidRPr="00364719">
          <w:rPr>
            <w:rFonts w:asciiTheme="minorHAnsi" w:eastAsia="Times New Roman" w:hAnsiTheme="minorHAnsi"/>
            <w:lang w:val="en-GB"/>
            <w:rPrChange w:id="410" w:author="Nidup Gyeltshen" w:date="2025-09-22T12:45:00Z" w16du:dateUtc="2025-09-22T05:45:00Z">
              <w:rPr/>
            </w:rPrChange>
          </w:rPr>
          <w:t xml:space="preserve">aligning and incentivizing funding contributors is key for government connectivity plans, mobilizing all sectors’ pools of capital by removing challenges and barriers to network infrastructure </w:t>
        </w:r>
        <w:proofErr w:type="gramStart"/>
        <w:r w:rsidRPr="00364719">
          <w:rPr>
            <w:rFonts w:asciiTheme="minorHAnsi" w:eastAsia="Times New Roman" w:hAnsiTheme="minorHAnsi"/>
            <w:lang w:val="en-GB"/>
            <w:rPrChange w:id="411" w:author="Nidup Gyeltshen" w:date="2025-09-22T12:45:00Z" w16du:dateUtc="2025-09-22T05:45:00Z">
              <w:rPr/>
            </w:rPrChange>
          </w:rPr>
          <w:t>investment;</w:t>
        </w:r>
      </w:ins>
      <w:proofErr w:type="gramEnd"/>
    </w:p>
    <w:p w14:paraId="7CC9600D" w14:textId="77777777" w:rsidR="0090174A" w:rsidRPr="00364719" w:rsidDel="001616DD" w:rsidRDefault="0090174A" w:rsidP="00364719">
      <w:pPr>
        <w:tabs>
          <w:tab w:val="left" w:pos="1134"/>
          <w:tab w:val="left" w:pos="1871"/>
          <w:tab w:val="left" w:pos="2268"/>
        </w:tabs>
        <w:spacing w:before="120"/>
        <w:jc w:val="both"/>
        <w:rPr>
          <w:del w:id="412" w:author="Muhammad Hidayat Fahmi Shahrom Fahmi" w:date="2025-07-14T12:50:00Z"/>
          <w:rFonts w:asciiTheme="minorHAnsi" w:eastAsia="Times New Roman" w:hAnsiTheme="minorHAnsi"/>
          <w:lang w:val="en-GB"/>
          <w:rPrChange w:id="413" w:author="Nidup Gyeltshen" w:date="2025-09-22T12:45:00Z" w16du:dateUtc="2025-09-22T05:45:00Z">
            <w:rPr>
              <w:del w:id="414" w:author="Muhammad Hidayat Fahmi Shahrom Fahmi" w:date="2025-07-14T12:50:00Z"/>
            </w:rPr>
          </w:rPrChange>
        </w:rPr>
      </w:pPr>
      <w:ins w:id="415" w:author="Muhammad Hidayat Fahmi Shahrom Fahmi" w:date="2025-07-14T12:49:00Z">
        <w:r w:rsidRPr="00364719">
          <w:rPr>
            <w:rFonts w:asciiTheme="minorHAnsi" w:eastAsia="Times New Roman" w:hAnsiTheme="minorHAnsi"/>
            <w:lang w:val="en-GB"/>
            <w:rPrChange w:id="416" w:author="Nidup Gyeltshen" w:date="2025-09-22T12:45:00Z" w16du:dateUtc="2025-09-22T05:45:00Z">
              <w:rPr/>
            </w:rPrChange>
          </w:rPr>
          <w:t>v)</w:t>
        </w:r>
      </w:ins>
      <w:r w:rsidRPr="00364719">
        <w:rPr>
          <w:rFonts w:asciiTheme="minorHAnsi" w:eastAsia="Times New Roman" w:hAnsiTheme="minorHAnsi"/>
          <w:lang w:val="en-GB"/>
          <w:rPrChange w:id="417" w:author="Nidup Gyeltshen" w:date="2025-09-22T12:45:00Z" w16du:dateUtc="2025-09-22T05:45:00Z">
            <w:rPr/>
          </w:rPrChange>
        </w:rPr>
        <w:tab/>
      </w:r>
      <w:ins w:id="418" w:author="Muhammad Hidayat Fahmi Shahrom Fahmi" w:date="2025-07-14T12:26:00Z">
        <w:r w:rsidRPr="00364719">
          <w:rPr>
            <w:rFonts w:asciiTheme="minorHAnsi" w:eastAsia="Times New Roman" w:hAnsiTheme="minorHAnsi"/>
            <w:lang w:val="en-GB"/>
            <w:rPrChange w:id="419" w:author="Nidup Gyeltshen" w:date="2025-09-22T12:45:00Z" w16du:dateUtc="2025-09-22T05:45:00Z">
              <w:rPr/>
            </w:rPrChange>
          </w:rPr>
          <w:t>building network infrastructure policies to last with sustainable and agile plans.</w:t>
        </w:r>
      </w:ins>
    </w:p>
    <w:p w14:paraId="5476CF7A" w14:textId="77777777" w:rsidR="0090174A" w:rsidRPr="00364719" w:rsidRDefault="0090174A" w:rsidP="00364719">
      <w:pPr>
        <w:tabs>
          <w:tab w:val="left" w:pos="1134"/>
          <w:tab w:val="left" w:pos="1871"/>
          <w:tab w:val="left" w:pos="2268"/>
        </w:tabs>
        <w:spacing w:before="120"/>
        <w:jc w:val="both"/>
        <w:rPr>
          <w:ins w:id="420" w:author="Muhammad Hidayat Fahmi Shahrom Fahmi" w:date="2025-07-14T12:26:00Z"/>
          <w:rFonts w:asciiTheme="minorHAnsi" w:eastAsia="Times New Roman" w:hAnsiTheme="minorHAnsi"/>
          <w:lang w:val="en-GB"/>
          <w:rPrChange w:id="421" w:author="Nidup Gyeltshen" w:date="2025-09-22T12:45:00Z" w16du:dateUtc="2025-09-22T05:45:00Z">
            <w:rPr>
              <w:ins w:id="422" w:author="Muhammad Hidayat Fahmi Shahrom Fahmi" w:date="2025-07-14T12:26:00Z"/>
            </w:rPr>
          </w:rPrChange>
        </w:rPr>
      </w:pPr>
      <w:del w:id="423" w:author="Muhammad Hidayat Fahmi Shahrom Fahmi" w:date="2025-07-14T12:49:00Z">
        <w:r w:rsidRPr="00364719" w:rsidDel="001616DD">
          <w:rPr>
            <w:rFonts w:asciiTheme="minorHAnsi" w:eastAsia="Times New Roman" w:hAnsiTheme="minorHAnsi"/>
            <w:lang w:val="en-GB"/>
            <w:rPrChange w:id="424" w:author="Nidup Gyeltshen" w:date="2025-09-22T12:45:00Z" w16du:dateUtc="2025-09-22T05:45:00Z">
              <w:rPr>
                <w:i/>
                <w:iCs/>
              </w:rPr>
            </w:rPrChange>
          </w:rPr>
          <w:delText>f)</w:delText>
        </w:r>
        <w:r w:rsidRPr="00364719" w:rsidDel="001616DD">
          <w:rPr>
            <w:rFonts w:asciiTheme="minorHAnsi" w:eastAsia="Times New Roman" w:hAnsiTheme="minorHAnsi"/>
            <w:lang w:val="en-GB"/>
            <w:rPrChange w:id="425" w:author="Nidup Gyeltshen" w:date="2025-09-22T12:45:00Z" w16du:dateUtc="2025-09-22T05:45:00Z">
              <w:rPr/>
            </w:rPrChange>
          </w:rPr>
          <w:tab/>
        </w:r>
      </w:del>
      <w:del w:id="426" w:author="Muhammad Hidayat Fahmi Shahrom Fahmi" w:date="2025-07-14T12:36:00Z">
        <w:r w:rsidRPr="00364719" w:rsidDel="00FA1520">
          <w:rPr>
            <w:rFonts w:asciiTheme="minorHAnsi" w:eastAsia="Times New Roman" w:hAnsiTheme="minorHAnsi"/>
            <w:lang w:val="en-GB"/>
            <w:rPrChange w:id="427" w:author="Nidup Gyeltshen" w:date="2025-09-22T12:45:00Z" w16du:dateUtc="2025-09-22T05:45:00Z">
              <w:rPr/>
            </w:rPrChange>
          </w:rPr>
          <w:delText>that development and implementation of a national broadband plan, policy or strategy is essential to broadband development and economic growth;</w:delText>
        </w:r>
      </w:del>
    </w:p>
    <w:p w14:paraId="6D0265CA" w14:textId="77777777" w:rsidR="0090174A" w:rsidRPr="00364719" w:rsidRDefault="0090174A" w:rsidP="00364719">
      <w:pPr>
        <w:tabs>
          <w:tab w:val="left" w:pos="1134"/>
          <w:tab w:val="left" w:pos="1871"/>
          <w:tab w:val="left" w:pos="2268"/>
        </w:tabs>
        <w:spacing w:before="120"/>
        <w:jc w:val="both"/>
        <w:rPr>
          <w:rFonts w:asciiTheme="minorHAnsi" w:eastAsia="Times New Roman" w:hAnsiTheme="minorHAnsi"/>
          <w:lang w:val="en-GB"/>
          <w:rPrChange w:id="428" w:author="Nidup Gyeltshen" w:date="2025-09-22T12:45:00Z" w16du:dateUtc="2025-09-22T05:45:00Z">
            <w:rPr>
              <w:rFonts w:ascii="Calibri" w:hAnsi="Calibri"/>
              <w:color w:val="000000"/>
            </w:rPr>
          </w:rPrChange>
        </w:rPr>
      </w:pPr>
      <w:ins w:id="429" w:author="Muhammad Hidayat Fahmi Shahrom Fahmi" w:date="2025-07-14T12:50:00Z">
        <w:r w:rsidRPr="00F24B88">
          <w:rPr>
            <w:rFonts w:asciiTheme="minorHAnsi" w:eastAsia="Times New Roman" w:hAnsiTheme="minorHAnsi"/>
            <w:i/>
            <w:iCs/>
            <w:lang w:val="en-GB"/>
            <w:rPrChange w:id="430" w:author="Nidup Gyeltshen" w:date="2025-09-22T12:45:00Z" w16du:dateUtc="2025-09-22T05:45:00Z">
              <w:rPr>
                <w:i/>
                <w:iCs/>
              </w:rPr>
            </w:rPrChange>
          </w:rPr>
          <w:lastRenderedPageBreak/>
          <w:t>f</w:t>
        </w:r>
      </w:ins>
      <w:del w:id="431" w:author="Muhammad Hidayat Fahmi Shahrom Fahmi" w:date="2025-07-14T12:50:00Z">
        <w:r w:rsidRPr="00F24B88" w:rsidDel="001616DD">
          <w:rPr>
            <w:rFonts w:asciiTheme="minorHAnsi" w:eastAsia="Times New Roman" w:hAnsiTheme="minorHAnsi"/>
            <w:i/>
            <w:iCs/>
            <w:lang w:val="en-GB"/>
            <w:rPrChange w:id="432" w:author="Nidup Gyeltshen" w:date="2025-09-22T12:45:00Z" w16du:dateUtc="2025-09-22T05:45:00Z">
              <w:rPr>
                <w:i/>
                <w:iCs/>
              </w:rPr>
            </w:rPrChange>
          </w:rPr>
          <w:delText>g</w:delText>
        </w:r>
      </w:del>
      <w:r w:rsidRPr="00F24B88">
        <w:rPr>
          <w:rFonts w:asciiTheme="minorHAnsi" w:eastAsia="Times New Roman" w:hAnsiTheme="minorHAnsi"/>
          <w:i/>
          <w:iCs/>
          <w:lang w:val="en-GB"/>
          <w:rPrChange w:id="433" w:author="Nidup Gyeltshen" w:date="2025-09-22T12:45:00Z" w16du:dateUtc="2025-09-22T05:45:00Z">
            <w:rPr>
              <w:i/>
              <w:iCs/>
            </w:rPr>
          </w:rPrChange>
        </w:rPr>
        <w:t>)</w:t>
      </w:r>
      <w:r w:rsidRPr="00364719">
        <w:rPr>
          <w:rFonts w:asciiTheme="minorHAnsi" w:eastAsia="Times New Roman" w:hAnsiTheme="minorHAnsi"/>
          <w:lang w:val="en-GB"/>
          <w:rPrChange w:id="434" w:author="Nidup Gyeltshen" w:date="2025-09-22T12:45:00Z" w16du:dateUtc="2025-09-22T05:45:00Z">
            <w:rPr/>
          </w:rPrChange>
        </w:rPr>
        <w:tab/>
      </w:r>
      <w:r w:rsidRPr="00364719">
        <w:rPr>
          <w:rFonts w:asciiTheme="minorHAnsi" w:eastAsia="Times New Roman" w:hAnsiTheme="minorHAnsi"/>
          <w:lang w:val="en-GB"/>
          <w:rPrChange w:id="435" w:author="Nidup Gyeltshen" w:date="2025-09-22T12:45:00Z" w16du:dateUtc="2025-09-22T05:45:00Z">
            <w:rPr>
              <w:rFonts w:ascii="Calibri" w:hAnsi="Calibri"/>
              <w:color w:val="000000"/>
            </w:rPr>
          </w:rPrChange>
        </w:rPr>
        <w:t xml:space="preserve">the work of the Internet Society (ISOC), the Internet Exchange Federation (IEF) and the regional IXP associations and other stakeholders to support the establishment of IXPs in developing countries </w:t>
      </w:r>
      <w:proofErr w:type="gramStart"/>
      <w:r w:rsidRPr="00364719">
        <w:rPr>
          <w:rFonts w:asciiTheme="minorHAnsi" w:eastAsia="Times New Roman" w:hAnsiTheme="minorHAnsi"/>
          <w:lang w:val="en-GB"/>
          <w:rPrChange w:id="436" w:author="Nidup Gyeltshen" w:date="2025-09-22T12:45:00Z" w16du:dateUtc="2025-09-22T05:45:00Z">
            <w:rPr>
              <w:rFonts w:ascii="Calibri" w:hAnsi="Calibri"/>
              <w:color w:val="000000"/>
            </w:rPr>
          </w:rPrChange>
        </w:rPr>
        <w:t>in order to</w:t>
      </w:r>
      <w:proofErr w:type="gramEnd"/>
      <w:r w:rsidRPr="00364719">
        <w:rPr>
          <w:rFonts w:asciiTheme="minorHAnsi" w:eastAsia="Times New Roman" w:hAnsiTheme="minorHAnsi"/>
          <w:lang w:val="en-GB"/>
          <w:rPrChange w:id="437" w:author="Nidup Gyeltshen" w:date="2025-09-22T12:45:00Z" w16du:dateUtc="2025-09-22T05:45:00Z">
            <w:rPr>
              <w:rFonts w:ascii="Calibri" w:hAnsi="Calibri"/>
              <w:color w:val="000000"/>
            </w:rPr>
          </w:rPrChange>
        </w:rPr>
        <w:t xml:space="preserve"> promote better connectivity,</w:t>
      </w:r>
    </w:p>
    <w:p w14:paraId="1D2F82CB" w14:textId="27F005D5" w:rsidR="0090174A" w:rsidRPr="009C07E6" w:rsidRDefault="0090174A" w:rsidP="00BE48D3">
      <w:pPr>
        <w:pStyle w:val="Call"/>
        <w:rPr>
          <w:rFonts w:cstheme="minorHAnsi"/>
          <w:szCs w:val="24"/>
        </w:rPr>
      </w:pPr>
      <w:r w:rsidRPr="009C07E6">
        <w:rPr>
          <w:rFonts w:cstheme="minorHAnsi"/>
          <w:szCs w:val="24"/>
        </w:rPr>
        <w:t>resolves</w:t>
      </w:r>
    </w:p>
    <w:p w14:paraId="42B97A6A" w14:textId="77777777" w:rsidR="0090174A" w:rsidRPr="00462084" w:rsidRDefault="0090174A" w:rsidP="0098536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hAnsiTheme="minorHAnsi" w:cstheme="minorHAnsi"/>
        </w:rPr>
        <w:t>1</w:t>
      </w:r>
      <w:r w:rsidRPr="00462084">
        <w:rPr>
          <w:rFonts w:asciiTheme="minorHAnsi" w:eastAsia="Times New Roman" w:hAnsiTheme="minorHAnsi"/>
          <w:lang w:val="en-GB"/>
        </w:rPr>
        <w:tab/>
        <w:t xml:space="preserve">to encourage greater coordination by BDT, and encourage the private sector to continue playing a significant role in supporting initiatives that foster access to and uptake of broadband connectivity by utilizing the most appropriate technology mix approach, with the aim of providing </w:t>
      </w:r>
      <w:proofErr w:type="gramStart"/>
      <w:r w:rsidRPr="00462084">
        <w:rPr>
          <w:rFonts w:asciiTheme="minorHAnsi" w:eastAsia="Times New Roman" w:hAnsiTheme="minorHAnsi"/>
          <w:lang w:val="en-GB"/>
        </w:rPr>
        <w:t>citizens</w:t>
      </w:r>
      <w:proofErr w:type="gramEnd"/>
      <w:r w:rsidRPr="00462084">
        <w:rPr>
          <w:rFonts w:asciiTheme="minorHAnsi" w:eastAsia="Times New Roman" w:hAnsiTheme="minorHAnsi"/>
          <w:lang w:val="en-GB"/>
        </w:rPr>
        <w:t xml:space="preserve"> greater access to ICT applications in support of national broadband </w:t>
      </w:r>
      <w:proofErr w:type="gramStart"/>
      <w:r w:rsidRPr="00462084">
        <w:rPr>
          <w:rFonts w:asciiTheme="minorHAnsi" w:eastAsia="Times New Roman" w:hAnsiTheme="minorHAnsi"/>
          <w:lang w:val="en-GB"/>
        </w:rPr>
        <w:t>strategies;</w:t>
      </w:r>
      <w:proofErr w:type="gramEnd"/>
    </w:p>
    <w:p w14:paraId="609A1816" w14:textId="77777777" w:rsidR="0090174A" w:rsidRPr="00462084" w:rsidRDefault="0090174A" w:rsidP="0098536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2</w:t>
      </w:r>
      <w:r w:rsidRPr="00462084">
        <w:rPr>
          <w:rFonts w:asciiTheme="minorHAnsi" w:eastAsia="Times New Roman" w:hAnsiTheme="minorHAnsi"/>
          <w:lang w:val="en-GB"/>
        </w:rPr>
        <w:tab/>
        <w:t>to promote availability, accessibility, reliability and affordability of broadband in developing countries by enabling Member States to develop national broadband policies and implementation strategies based on careful evaluation of supply and demand for broadband;</w:t>
      </w:r>
    </w:p>
    <w:p w14:paraId="129AED32" w14:textId="56D25F96" w:rsidR="0090174A" w:rsidRPr="00985369" w:rsidRDefault="0090174A" w:rsidP="00985369">
      <w:pPr>
        <w:tabs>
          <w:tab w:val="left" w:pos="1134"/>
          <w:tab w:val="left" w:pos="1871"/>
          <w:tab w:val="left" w:pos="2268"/>
        </w:tabs>
        <w:spacing w:before="120"/>
        <w:jc w:val="both"/>
        <w:rPr>
          <w:rFonts w:asciiTheme="minorHAnsi" w:eastAsia="Times New Roman" w:hAnsiTheme="minorHAnsi"/>
          <w:lang w:val="en-GB"/>
          <w:rPrChange w:id="438" w:author="Nidup Gyeltshen" w:date="2025-09-22T12:45:00Z" w16du:dateUtc="2025-09-22T05:45:00Z">
            <w:rPr/>
          </w:rPrChange>
        </w:rPr>
      </w:pPr>
      <w:r w:rsidRPr="00985369">
        <w:rPr>
          <w:rFonts w:asciiTheme="minorHAnsi" w:eastAsia="Times New Roman" w:hAnsiTheme="minorHAnsi"/>
          <w:lang w:val="en-GB"/>
          <w:rPrChange w:id="439" w:author="Nidup Gyeltshen" w:date="2025-09-22T12:45:00Z" w16du:dateUtc="2025-09-22T05:45:00Z">
            <w:rPr/>
          </w:rPrChange>
        </w:rPr>
        <w:t>3</w:t>
      </w:r>
      <w:r w:rsidRPr="00985369">
        <w:rPr>
          <w:rFonts w:asciiTheme="minorHAnsi" w:eastAsia="Times New Roman" w:hAnsiTheme="minorHAnsi"/>
          <w:lang w:val="en-GB"/>
          <w:rPrChange w:id="440" w:author="Nidup Gyeltshen" w:date="2025-09-22T12:45:00Z" w16du:dateUtc="2025-09-22T05:45:00Z">
            <w:rPr/>
          </w:rPrChange>
        </w:rPr>
        <w:tab/>
        <w:t>that BDT should support the implementation of regional and national projects for the use of terrestrial and</w:t>
      </w:r>
      <w:ins w:id="441" w:author="SoftBank" w:date="2025-09-17T19:34:00Z">
        <w:r w:rsidR="007777A6" w:rsidRPr="00985369">
          <w:rPr>
            <w:rFonts w:asciiTheme="minorHAnsi" w:eastAsia="Times New Roman" w:hAnsiTheme="minorHAnsi"/>
            <w:lang w:val="en-GB"/>
            <w:rPrChange w:id="442" w:author="Nidup Gyeltshen" w:date="2025-09-22T12:45:00Z" w16du:dateUtc="2025-09-22T05:45:00Z">
              <w:rPr>
                <w:rFonts w:eastAsiaTheme="minorEastAsia"/>
                <w:lang w:eastAsia="ja-JP"/>
              </w:rPr>
            </w:rPrChange>
          </w:rPr>
          <w:t xml:space="preserve"> </w:t>
        </w:r>
      </w:ins>
      <w:del w:id="443" w:author="SoftBank" w:date="2025-08-28T23:16:00Z">
        <w:r w:rsidRPr="00985369" w:rsidDel="00C6259D">
          <w:rPr>
            <w:rFonts w:asciiTheme="minorHAnsi" w:eastAsia="Times New Roman" w:hAnsiTheme="minorHAnsi"/>
            <w:lang w:val="en-GB"/>
            <w:rPrChange w:id="444" w:author="Nidup Gyeltshen" w:date="2025-09-22T12:45:00Z" w16du:dateUtc="2025-09-22T05:45:00Z">
              <w:rPr/>
            </w:rPrChange>
          </w:rPr>
          <w:delText xml:space="preserve"> satellite </w:delText>
        </w:r>
      </w:del>
      <w:ins w:id="445" w:author="SoftBank" w:date="2025-09-17T19:07:00Z">
        <w:r w:rsidR="00150450" w:rsidRPr="00985369">
          <w:rPr>
            <w:rFonts w:asciiTheme="minorHAnsi" w:eastAsia="Times New Roman" w:hAnsiTheme="minorHAnsi"/>
            <w:lang w:val="en-GB"/>
            <w:rPrChange w:id="446" w:author="Nidup Gyeltshen" w:date="2025-09-22T12:45:00Z" w16du:dateUtc="2025-09-22T05:45:00Z">
              <w:rPr>
                <w:rFonts w:eastAsiaTheme="minorEastAsia"/>
                <w:highlight w:val="cyan"/>
                <w:lang w:eastAsia="ja-JP"/>
              </w:rPr>
            </w:rPrChange>
          </w:rPr>
          <w:t>n</w:t>
        </w:r>
      </w:ins>
      <w:ins w:id="447" w:author="SoftBank" w:date="2025-09-17T18:40:00Z">
        <w:r w:rsidR="00AD10DE" w:rsidRPr="00985369">
          <w:rPr>
            <w:rFonts w:asciiTheme="minorHAnsi" w:eastAsia="Times New Roman" w:hAnsiTheme="minorHAnsi"/>
            <w:lang w:val="en-GB"/>
            <w:rPrChange w:id="448" w:author="Nidup Gyeltshen" w:date="2025-09-22T12:45:00Z" w16du:dateUtc="2025-09-22T05:45:00Z">
              <w:rPr/>
            </w:rPrChange>
          </w:rPr>
          <w:t>on-</w:t>
        </w:r>
      </w:ins>
      <w:ins w:id="449" w:author="SoftBank" w:date="2025-09-17T19:07:00Z">
        <w:r w:rsidR="00150450" w:rsidRPr="00985369">
          <w:rPr>
            <w:rFonts w:asciiTheme="minorHAnsi" w:eastAsia="Times New Roman" w:hAnsiTheme="minorHAnsi"/>
            <w:lang w:val="en-GB"/>
            <w:rPrChange w:id="450" w:author="Nidup Gyeltshen" w:date="2025-09-22T12:45:00Z" w16du:dateUtc="2025-09-22T05:45:00Z">
              <w:rPr>
                <w:rFonts w:eastAsiaTheme="minorEastAsia"/>
                <w:highlight w:val="cyan"/>
                <w:lang w:eastAsia="ja-JP"/>
              </w:rPr>
            </w:rPrChange>
          </w:rPr>
          <w:t>t</w:t>
        </w:r>
      </w:ins>
      <w:ins w:id="451" w:author="SoftBank" w:date="2025-09-17T18:40:00Z">
        <w:r w:rsidR="00AD10DE" w:rsidRPr="00985369">
          <w:rPr>
            <w:rFonts w:asciiTheme="minorHAnsi" w:eastAsia="Times New Roman" w:hAnsiTheme="minorHAnsi"/>
            <w:lang w:val="en-GB"/>
            <w:rPrChange w:id="452" w:author="Nidup Gyeltshen" w:date="2025-09-22T12:45:00Z" w16du:dateUtc="2025-09-22T05:45:00Z">
              <w:rPr/>
            </w:rPrChange>
          </w:rPr>
          <w:t xml:space="preserve">errestrial </w:t>
        </w:r>
      </w:ins>
      <w:del w:id="453" w:author="Forhadul Parvez" w:date="2025-09-18T09:19:00Z">
        <w:r w:rsidRPr="00985369" w:rsidDel="002C2185">
          <w:rPr>
            <w:rFonts w:asciiTheme="minorHAnsi" w:eastAsia="Times New Roman" w:hAnsiTheme="minorHAnsi"/>
            <w:lang w:val="en-GB"/>
            <w:rPrChange w:id="454" w:author="Nidup Gyeltshen" w:date="2025-09-22T12:45:00Z" w16du:dateUtc="2025-09-22T05:45:00Z">
              <w:rPr/>
            </w:rPrChange>
          </w:rPr>
          <w:delText>broadband communication</w:delText>
        </w:r>
      </w:del>
      <w:r w:rsidRPr="00985369">
        <w:rPr>
          <w:rFonts w:asciiTheme="minorHAnsi" w:eastAsia="Times New Roman" w:hAnsiTheme="minorHAnsi"/>
          <w:lang w:val="en-GB"/>
          <w:rPrChange w:id="455" w:author="Nidup Gyeltshen" w:date="2025-09-22T12:45:00Z" w16du:dateUtc="2025-09-22T05:45:00Z">
            <w:rPr/>
          </w:rPrChange>
        </w:rPr>
        <w:t xml:space="preserve"> systems to provide the population with services, including mobile services and applications such as e</w:t>
      </w:r>
      <w:r w:rsidRPr="00985369">
        <w:rPr>
          <w:rFonts w:asciiTheme="minorHAnsi" w:eastAsia="Times New Roman" w:hAnsiTheme="minorHAnsi"/>
          <w:lang w:val="en-GB"/>
          <w:rPrChange w:id="456" w:author="Nidup Gyeltshen" w:date="2025-09-22T12:45:00Z" w16du:dateUtc="2025-09-22T05:45:00Z">
            <w:rPr/>
          </w:rPrChange>
        </w:rPr>
        <w:noBreakHyphen/>
        <w:t>government, e</w:t>
      </w:r>
      <w:r w:rsidRPr="00985369">
        <w:rPr>
          <w:rFonts w:asciiTheme="minorHAnsi" w:eastAsia="Times New Roman" w:hAnsiTheme="minorHAnsi"/>
          <w:lang w:val="en-GB"/>
          <w:rPrChange w:id="457" w:author="Nidup Gyeltshen" w:date="2025-09-22T12:45:00Z" w16du:dateUtc="2025-09-22T05:45:00Z">
            <w:rPr/>
          </w:rPrChange>
        </w:rPr>
        <w:noBreakHyphen/>
        <w:t>health and e</w:t>
      </w:r>
      <w:r w:rsidRPr="00985369">
        <w:rPr>
          <w:rFonts w:asciiTheme="minorHAnsi" w:eastAsia="Times New Roman" w:hAnsiTheme="minorHAnsi"/>
          <w:lang w:val="en-GB"/>
          <w:rPrChange w:id="458" w:author="Nidup Gyeltshen" w:date="2025-09-22T12:45:00Z" w16du:dateUtc="2025-09-22T05:45:00Z">
            <w:rPr/>
          </w:rPrChange>
        </w:rPr>
        <w:noBreakHyphen/>
        <w:t xml:space="preserve">education, as well as mobile </w:t>
      </w:r>
      <w:del w:id="459" w:author="Irdina Zafirah Azahar" w:date="2025-06-23T13:31:00Z">
        <w:r w:rsidRPr="00985369" w:rsidDel="003D10B6">
          <w:rPr>
            <w:rFonts w:asciiTheme="minorHAnsi" w:eastAsia="Times New Roman" w:hAnsiTheme="minorHAnsi"/>
            <w:lang w:val="en-GB"/>
            <w:rPrChange w:id="460" w:author="Nidup Gyeltshen" w:date="2025-09-22T12:45:00Z" w16du:dateUtc="2025-09-22T05:45:00Z">
              <w:rPr/>
            </w:rPrChange>
          </w:rPr>
          <w:delText>money transfer and transactions, mobile payment, mobile banking and mobile marketing</w:delText>
        </w:r>
      </w:del>
      <w:ins w:id="461" w:author="Irdina Zafirah Azahar" w:date="2025-06-23T13:31:00Z">
        <w:r w:rsidRPr="00985369">
          <w:rPr>
            <w:rFonts w:asciiTheme="minorHAnsi" w:eastAsia="Times New Roman" w:hAnsiTheme="minorHAnsi"/>
            <w:lang w:val="en-GB"/>
            <w:rPrChange w:id="462" w:author="Nidup Gyeltshen" w:date="2025-09-22T12:45:00Z" w16du:dateUtc="2025-09-22T05:45:00Z">
              <w:rPr/>
            </w:rPrChange>
          </w:rPr>
          <w:t>financial services</w:t>
        </w:r>
      </w:ins>
      <w:r w:rsidRPr="00985369">
        <w:rPr>
          <w:rFonts w:asciiTheme="minorHAnsi" w:eastAsia="Times New Roman" w:hAnsiTheme="minorHAnsi"/>
          <w:lang w:val="en-GB"/>
          <w:rPrChange w:id="463" w:author="Nidup Gyeltshen" w:date="2025-09-22T12:45:00Z" w16du:dateUtc="2025-09-22T05:45:00Z">
            <w:rPr/>
          </w:rPrChange>
        </w:rPr>
        <w:t>, on the basis of cooperation with interested Member States, relevant international organizations and the private sector;</w:t>
      </w:r>
    </w:p>
    <w:p w14:paraId="5C8A4B8A" w14:textId="77777777" w:rsidR="0090174A" w:rsidRPr="00462084" w:rsidRDefault="0090174A" w:rsidP="00985369">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4</w:t>
      </w:r>
      <w:r w:rsidRPr="00462084">
        <w:rPr>
          <w:rFonts w:asciiTheme="minorHAnsi" w:eastAsia="Times New Roman" w:hAnsiTheme="minorHAnsi"/>
          <w:lang w:val="en-GB"/>
        </w:rPr>
        <w:tab/>
        <w:t xml:space="preserve">that BDT, </w:t>
      </w:r>
      <w:proofErr w:type="gramStart"/>
      <w:r w:rsidRPr="00462084">
        <w:rPr>
          <w:rFonts w:asciiTheme="minorHAnsi" w:eastAsia="Times New Roman" w:hAnsiTheme="minorHAnsi"/>
          <w:lang w:val="en-GB"/>
        </w:rPr>
        <w:t>taking into account</w:t>
      </w:r>
      <w:proofErr w:type="gramEnd"/>
      <w:r w:rsidRPr="00462084">
        <w:rPr>
          <w:rFonts w:asciiTheme="minorHAnsi" w:eastAsia="Times New Roman" w:hAnsiTheme="minorHAnsi"/>
          <w:lang w:val="en-GB"/>
        </w:rPr>
        <w:t xml:space="preserve"> available experience and the strategy for bridging the digital divide and building the global information society, should formulate and implement a programme to develop proposals and recommendations on the most effective and efficient use of technology, including telecommunication services for broadband connectivity at regional and national level, acting in association with ITU connectivity initiatives as appropriate,</w:t>
      </w:r>
    </w:p>
    <w:p w14:paraId="272D3254" w14:textId="108979BC" w:rsidR="0090174A" w:rsidRPr="009C07E6" w:rsidRDefault="0090174A" w:rsidP="00565224">
      <w:pPr>
        <w:pStyle w:val="Call"/>
        <w:rPr>
          <w:rFonts w:cstheme="minorHAnsi"/>
          <w:szCs w:val="24"/>
        </w:rPr>
      </w:pPr>
      <w:r w:rsidRPr="009C07E6">
        <w:rPr>
          <w:rFonts w:cstheme="minorHAnsi"/>
          <w:szCs w:val="24"/>
        </w:rPr>
        <w:t>instructs the Director of the Telecommunication Development Bureau</w:t>
      </w:r>
    </w:p>
    <w:p w14:paraId="0BF0933D" w14:textId="77777777" w:rsidR="0090174A" w:rsidRPr="00462084" w:rsidRDefault="0090174A" w:rsidP="009F1349">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hAnsiTheme="minorHAnsi" w:cstheme="minorHAnsi"/>
        </w:rPr>
        <w:t>1</w:t>
      </w:r>
      <w:r w:rsidRPr="00462084">
        <w:rPr>
          <w:rFonts w:asciiTheme="minorHAnsi" w:hAnsiTheme="minorHAnsi" w:cstheme="minorHAnsi"/>
        </w:rPr>
        <w:tab/>
      </w:r>
      <w:r w:rsidRPr="00462084">
        <w:rPr>
          <w:rFonts w:asciiTheme="minorHAnsi" w:eastAsia="Times New Roman" w:hAnsiTheme="minorHAnsi"/>
          <w:szCs w:val="20"/>
          <w:lang w:val="en-GB"/>
        </w:rPr>
        <w:t>to seek partnerships and cooperation with parties directly involved in the provision of services to the population using the most practical telecommunication technology, facilities and networks, to ensure effective implementation of the relevant ITU programmes and activities in the development of broadband connectivity, providing reliable broadband access at affordable prices to both existing and new users in underserved and unserved communities;</w:t>
      </w:r>
    </w:p>
    <w:p w14:paraId="274D5305" w14:textId="77777777" w:rsidR="0090174A" w:rsidRPr="00462084" w:rsidRDefault="0090174A" w:rsidP="009F1349">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szCs w:val="20"/>
          <w:lang w:val="en-GB"/>
        </w:rPr>
        <w:t>2</w:t>
      </w:r>
      <w:r w:rsidRPr="00462084">
        <w:rPr>
          <w:rFonts w:asciiTheme="minorHAnsi" w:eastAsia="Times New Roman" w:hAnsiTheme="minorHAnsi"/>
          <w:szCs w:val="20"/>
          <w:lang w:val="en-GB"/>
        </w:rPr>
        <w:tab/>
        <w:t xml:space="preserve">to establish clear links between the broadband study Question(s), programmes and regional initiatives </w:t>
      </w:r>
      <w:proofErr w:type="gramStart"/>
      <w:r w:rsidRPr="00462084">
        <w:rPr>
          <w:rFonts w:asciiTheme="minorHAnsi" w:eastAsia="Times New Roman" w:hAnsiTheme="minorHAnsi"/>
          <w:szCs w:val="20"/>
          <w:lang w:val="en-GB"/>
        </w:rPr>
        <w:t>in order to</w:t>
      </w:r>
      <w:proofErr w:type="gramEnd"/>
      <w:r w:rsidRPr="00462084">
        <w:rPr>
          <w:rFonts w:asciiTheme="minorHAnsi" w:eastAsia="Times New Roman" w:hAnsiTheme="minorHAnsi"/>
          <w:szCs w:val="20"/>
          <w:lang w:val="en-GB"/>
        </w:rPr>
        <w:t xml:space="preserve"> maximize the use of human and financial resources and, most importantly, better meet the needs of developing </w:t>
      </w:r>
      <w:proofErr w:type="gramStart"/>
      <w:r w:rsidRPr="00462084">
        <w:rPr>
          <w:rFonts w:asciiTheme="minorHAnsi" w:eastAsia="Times New Roman" w:hAnsiTheme="minorHAnsi"/>
          <w:szCs w:val="20"/>
          <w:lang w:val="en-GB"/>
        </w:rPr>
        <w:t>countries;</w:t>
      </w:r>
      <w:proofErr w:type="gramEnd"/>
    </w:p>
    <w:p w14:paraId="5C76A1B5" w14:textId="77777777" w:rsidR="0090174A" w:rsidRPr="00462084" w:rsidRDefault="0090174A" w:rsidP="009F1349">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szCs w:val="20"/>
          <w:lang w:val="en-GB"/>
        </w:rPr>
        <w:t>3</w:t>
      </w:r>
      <w:r w:rsidRPr="00462084">
        <w:rPr>
          <w:rFonts w:asciiTheme="minorHAnsi" w:eastAsia="Times New Roman" w:hAnsiTheme="minorHAnsi"/>
          <w:szCs w:val="20"/>
          <w:lang w:val="en-GB"/>
        </w:rPr>
        <w:tab/>
        <w:t>to assist Member States in increasing connectivity and reducing costs by establishing national and regional IXPs to help connect landlocked developing countries (LLDCs);</w:t>
      </w:r>
    </w:p>
    <w:p w14:paraId="4E26941D" w14:textId="77777777" w:rsidR="0090174A" w:rsidRPr="00462084" w:rsidRDefault="0090174A" w:rsidP="009F1349">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szCs w:val="20"/>
          <w:lang w:val="en-GB"/>
        </w:rPr>
        <w:t>4</w:t>
      </w:r>
      <w:r w:rsidRPr="00462084">
        <w:rPr>
          <w:rFonts w:asciiTheme="minorHAnsi" w:eastAsia="Times New Roman" w:hAnsiTheme="minorHAnsi"/>
          <w:szCs w:val="20"/>
          <w:lang w:val="en-GB"/>
        </w:rPr>
        <w:tab/>
        <w:t>to work in collaboration with ITU-T, ISOC, IEF and the regional IXP associations and other stakeholders to support developing countries, particularly LLDCs, in accessing effective advice and support on the establishment of IXPs;</w:t>
      </w:r>
    </w:p>
    <w:p w14:paraId="390D03F0" w14:textId="77777777" w:rsidR="0090174A" w:rsidRPr="00462084" w:rsidRDefault="0090174A" w:rsidP="009F1349">
      <w:pPr>
        <w:tabs>
          <w:tab w:val="left" w:pos="1134"/>
          <w:tab w:val="left" w:pos="1871"/>
          <w:tab w:val="left" w:pos="2268"/>
        </w:tabs>
        <w:spacing w:before="120"/>
        <w:jc w:val="both"/>
        <w:rPr>
          <w:rFonts w:asciiTheme="minorHAnsi" w:eastAsia="Times New Roman" w:hAnsiTheme="minorHAnsi"/>
          <w:szCs w:val="20"/>
          <w:lang w:val="en-GB"/>
        </w:rPr>
      </w:pPr>
      <w:r w:rsidRPr="00462084">
        <w:rPr>
          <w:rFonts w:asciiTheme="minorHAnsi" w:eastAsia="Times New Roman" w:hAnsiTheme="minorHAnsi"/>
          <w:szCs w:val="20"/>
          <w:lang w:val="en-GB"/>
        </w:rPr>
        <w:t>5</w:t>
      </w:r>
      <w:r w:rsidRPr="00462084">
        <w:rPr>
          <w:rFonts w:asciiTheme="minorHAnsi" w:eastAsia="Times New Roman" w:hAnsiTheme="minorHAnsi"/>
          <w:szCs w:val="20"/>
          <w:lang w:val="en-GB"/>
        </w:rPr>
        <w:tab/>
        <w:t>to explore options to facilitate broadband connectivity,</w:t>
      </w:r>
      <w:r w:rsidRPr="00462084" w:rsidDel="00944F30">
        <w:rPr>
          <w:rFonts w:asciiTheme="minorHAnsi" w:eastAsia="Times New Roman" w:hAnsiTheme="minorHAnsi"/>
          <w:szCs w:val="20"/>
          <w:lang w:val="en-GB"/>
        </w:rPr>
        <w:t xml:space="preserve"> </w:t>
      </w:r>
      <w:r w:rsidRPr="00462084">
        <w:rPr>
          <w:rFonts w:asciiTheme="minorHAnsi" w:eastAsia="Times New Roman" w:hAnsiTheme="minorHAnsi"/>
          <w:szCs w:val="20"/>
          <w:lang w:val="en-GB"/>
        </w:rPr>
        <w:t>in close collaboration with the ITU Radiocommunication Sector (ITU-R) and ITU-T,</w:t>
      </w:r>
    </w:p>
    <w:p w14:paraId="435CDB24" w14:textId="77777777" w:rsidR="0090174A" w:rsidRPr="009C07E6" w:rsidRDefault="0090174A" w:rsidP="0090174A">
      <w:pPr>
        <w:pStyle w:val="Call"/>
        <w:rPr>
          <w:rFonts w:cstheme="minorHAnsi"/>
          <w:szCs w:val="24"/>
        </w:rPr>
      </w:pPr>
      <w:r w:rsidRPr="009C07E6">
        <w:rPr>
          <w:rFonts w:cstheme="minorHAnsi"/>
          <w:szCs w:val="24"/>
        </w:rPr>
        <w:t>invites Member States</w:t>
      </w:r>
    </w:p>
    <w:p w14:paraId="5C4FBC75" w14:textId="77777777" w:rsidR="0090174A" w:rsidRPr="00462084" w:rsidRDefault="0090174A" w:rsidP="0090174A">
      <w:pPr>
        <w:rPr>
          <w:rFonts w:asciiTheme="minorHAnsi" w:hAnsiTheme="minorHAnsi" w:cstheme="minorHAnsi"/>
          <w:lang w:val="en-GB"/>
        </w:rPr>
      </w:pPr>
    </w:p>
    <w:p w14:paraId="79FDC02C" w14:textId="77777777" w:rsidR="0090174A"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hAnsiTheme="minorHAnsi" w:cstheme="minorHAnsi"/>
        </w:rPr>
        <w:lastRenderedPageBreak/>
        <w:t>1</w:t>
      </w:r>
      <w:r w:rsidRPr="00462084">
        <w:rPr>
          <w:rFonts w:asciiTheme="minorHAnsi" w:hAnsiTheme="minorHAnsi" w:cstheme="minorHAnsi"/>
        </w:rPr>
        <w:tab/>
      </w:r>
      <w:r w:rsidRPr="00462084">
        <w:rPr>
          <w:rFonts w:asciiTheme="minorHAnsi" w:eastAsia="Times New Roman" w:hAnsiTheme="minorHAnsi"/>
          <w:lang w:val="en-GB"/>
        </w:rPr>
        <w:t>to create and promote widespread affordable access to broadband communication infrastructure through enabling legal and regulatory environments, including the availability of spectrum for new broadband wireless access technologies and licensing policies that are fair, transparent, stable, predictable and non-discriminatory;</w:t>
      </w:r>
    </w:p>
    <w:p w14:paraId="16C258DD" w14:textId="77777777" w:rsidR="0090174A"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2</w:t>
      </w:r>
      <w:r w:rsidRPr="00462084">
        <w:rPr>
          <w:rFonts w:asciiTheme="minorHAnsi" w:eastAsia="Times New Roman" w:hAnsiTheme="minorHAnsi"/>
          <w:lang w:val="en-GB"/>
        </w:rPr>
        <w:tab/>
        <w:t xml:space="preserve">to undertake all efforts to foster an enabling environment for the greater growth and development of technology-neutral broadband connectivity, </w:t>
      </w:r>
      <w:proofErr w:type="gramStart"/>
      <w:r w:rsidRPr="00462084">
        <w:rPr>
          <w:rFonts w:asciiTheme="minorHAnsi" w:eastAsia="Times New Roman" w:hAnsiTheme="minorHAnsi"/>
          <w:lang w:val="en-GB"/>
        </w:rPr>
        <w:t>in particular in</w:t>
      </w:r>
      <w:proofErr w:type="gramEnd"/>
      <w:r w:rsidRPr="00462084">
        <w:rPr>
          <w:rFonts w:asciiTheme="minorHAnsi" w:eastAsia="Times New Roman" w:hAnsiTheme="minorHAnsi"/>
          <w:lang w:val="en-GB"/>
        </w:rPr>
        <w:t xml:space="preserve"> developing </w:t>
      </w:r>
      <w:proofErr w:type="gramStart"/>
      <w:r w:rsidRPr="00462084">
        <w:rPr>
          <w:rFonts w:asciiTheme="minorHAnsi" w:eastAsia="Times New Roman" w:hAnsiTheme="minorHAnsi"/>
          <w:lang w:val="en-GB"/>
        </w:rPr>
        <w:t>countries;</w:t>
      </w:r>
      <w:proofErr w:type="gramEnd"/>
    </w:p>
    <w:p w14:paraId="38D7D9F2" w14:textId="77777777" w:rsidR="0090174A"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3</w:t>
      </w:r>
      <w:r w:rsidRPr="00462084">
        <w:rPr>
          <w:rFonts w:asciiTheme="minorHAnsi" w:eastAsia="Times New Roman" w:hAnsiTheme="minorHAnsi"/>
          <w:lang w:val="en-GB"/>
        </w:rPr>
        <w:tab/>
        <w:t xml:space="preserve">to actively contribute to the broadband study Question(s); </w:t>
      </w:r>
    </w:p>
    <w:p w14:paraId="4BD0F394" w14:textId="77777777" w:rsidR="0090174A"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4</w:t>
      </w:r>
      <w:r w:rsidRPr="00462084">
        <w:rPr>
          <w:rFonts w:asciiTheme="minorHAnsi" w:eastAsia="Times New Roman" w:hAnsiTheme="minorHAnsi"/>
          <w:lang w:val="en-GB"/>
        </w:rPr>
        <w:tab/>
        <w:t>to implement the results of the work performed on the study Question(s), including legal, regulatory and market reforms that create an enabling environment for broadband by promoting competition, private investment and public-private partnerships;</w:t>
      </w:r>
    </w:p>
    <w:p w14:paraId="2A1D465D" w14:textId="77777777" w:rsidR="0090174A"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5</w:t>
      </w:r>
      <w:r w:rsidRPr="00462084">
        <w:rPr>
          <w:rFonts w:asciiTheme="minorHAnsi" w:eastAsia="Times New Roman" w:hAnsiTheme="minorHAnsi"/>
          <w:lang w:val="en-GB"/>
        </w:rPr>
        <w:tab/>
        <w:t>to implement policies and plans to encourage the availability of services, applications and content that stimulate demand for broadband;</w:t>
      </w:r>
    </w:p>
    <w:p w14:paraId="008D1ADC" w14:textId="71B03AAC" w:rsidR="00F45345" w:rsidRPr="00462084" w:rsidRDefault="0090174A" w:rsidP="00F9123E">
      <w:pPr>
        <w:tabs>
          <w:tab w:val="left" w:pos="1134"/>
          <w:tab w:val="left" w:pos="1871"/>
          <w:tab w:val="left" w:pos="2268"/>
        </w:tabs>
        <w:spacing w:before="120"/>
        <w:jc w:val="both"/>
        <w:rPr>
          <w:rFonts w:asciiTheme="minorHAnsi" w:eastAsia="Times New Roman" w:hAnsiTheme="minorHAnsi"/>
          <w:lang w:val="en-GB"/>
        </w:rPr>
      </w:pPr>
      <w:r w:rsidRPr="00462084">
        <w:rPr>
          <w:rFonts w:asciiTheme="minorHAnsi" w:eastAsia="Times New Roman" w:hAnsiTheme="minorHAnsi"/>
          <w:lang w:val="en-GB"/>
        </w:rPr>
        <w:t>6</w:t>
      </w:r>
      <w:r w:rsidRPr="00462084">
        <w:rPr>
          <w:rFonts w:asciiTheme="minorHAnsi" w:eastAsia="Times New Roman" w:hAnsiTheme="minorHAnsi"/>
          <w:lang w:val="en-GB"/>
        </w:rPr>
        <w:tab/>
        <w:t>to adopt measures that promote human capacity building, including digital literacy programmes and technical education, taking account of the need to promote broadband access for women and girls, persons with disabilities, people living in rural and remote areas and indigenous peoples.</w:t>
      </w:r>
    </w:p>
    <w:sectPr w:rsidR="00F45345" w:rsidRPr="00462084"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5E2C3" w14:textId="77777777" w:rsidR="002002CA" w:rsidRDefault="002002CA">
      <w:r>
        <w:separator/>
      </w:r>
    </w:p>
  </w:endnote>
  <w:endnote w:type="continuationSeparator" w:id="0">
    <w:p w14:paraId="5E48E3EE" w14:textId="77777777" w:rsidR="002002CA" w:rsidRDefault="00200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79C60D05" w:rsidR="0097693B" w:rsidRDefault="000E0BD5" w:rsidP="00A748C0">
    <w:pPr>
      <w:pStyle w:val="Footer"/>
      <w:tabs>
        <w:tab w:val="clear" w:pos="8640"/>
        <w:tab w:val="right" w:pos="9180"/>
      </w:tabs>
      <w:ind w:right="-7"/>
    </w:pPr>
    <w:r>
      <w:rPr>
        <w:rStyle w:val="PageNumber"/>
      </w:rPr>
      <w:t>PACP-24</w:t>
    </w:r>
    <w:r w:rsidR="00A748C0">
      <w:rPr>
        <w:rStyle w:val="PageNumber"/>
      </w:rPr>
      <w:tab/>
    </w:r>
    <w:r w:rsidR="00A748C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8D6E7E" w:rsidRPr="005E75F4" w14:paraId="6B5F2585" w14:textId="77777777" w:rsidTr="00F7330E">
      <w:trPr>
        <w:cantSplit/>
        <w:trHeight w:val="204"/>
        <w:jc w:val="center"/>
      </w:trPr>
      <w:tc>
        <w:tcPr>
          <w:tcW w:w="1152" w:type="dxa"/>
        </w:tcPr>
        <w:p w14:paraId="31E4EA7C" w14:textId="77777777" w:rsidR="008D6E7E" w:rsidRPr="005E75F4" w:rsidRDefault="008D6E7E" w:rsidP="008D6E7E">
          <w:pPr>
            <w:rPr>
              <w:b/>
              <w:bCs/>
            </w:rPr>
          </w:pPr>
          <w:r w:rsidRPr="005E75F4">
            <w:rPr>
              <w:b/>
              <w:bCs/>
            </w:rPr>
            <w:t>Contact:</w:t>
          </w:r>
        </w:p>
      </w:tc>
      <w:tc>
        <w:tcPr>
          <w:tcW w:w="4660" w:type="dxa"/>
        </w:tcPr>
        <w:p w14:paraId="0A090D25" w14:textId="1840DA3E" w:rsidR="008D6E7E" w:rsidRPr="005E75F4" w:rsidRDefault="008D6E7E" w:rsidP="008D6E7E">
          <w:pPr>
            <w:rPr>
              <w:rFonts w:eastAsia="Batang"/>
            </w:rPr>
          </w:pPr>
        </w:p>
      </w:tc>
      <w:tc>
        <w:tcPr>
          <w:tcW w:w="3476" w:type="dxa"/>
        </w:tcPr>
        <w:p w14:paraId="184A099A" w14:textId="0B0141D6" w:rsidR="008D6E7E" w:rsidRPr="005E75F4" w:rsidRDefault="008D6E7E" w:rsidP="008D6E7E">
          <w:pPr>
            <w:rPr>
              <w:lang w:eastAsia="ja-JP"/>
            </w:rPr>
          </w:pPr>
          <w:r w:rsidRPr="005E75F4">
            <w:t xml:space="preserve">Email: </w:t>
          </w:r>
        </w:p>
      </w:tc>
    </w:tr>
  </w:tbl>
  <w:p w14:paraId="349F5E0B" w14:textId="77777777" w:rsidR="00C00E5F" w:rsidRPr="001319F2" w:rsidRDefault="00C00E5F" w:rsidP="00A928FA">
    <w:pPr>
      <w:pStyle w:val="Footer"/>
      <w:tabs>
        <w:tab w:val="clear" w:pos="4320"/>
        <w:tab w:val="clear" w:pos="8640"/>
        <w:tab w:val="right" w:pos="9173"/>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E9D7" w14:textId="77777777" w:rsidR="002002CA" w:rsidRDefault="002002CA">
      <w:r>
        <w:separator/>
      </w:r>
    </w:p>
  </w:footnote>
  <w:footnote w:type="continuationSeparator" w:id="0">
    <w:p w14:paraId="4030C2B7" w14:textId="77777777" w:rsidR="002002CA" w:rsidRDefault="002002CA">
      <w:r>
        <w:continuationSeparator/>
      </w:r>
    </w:p>
  </w:footnote>
  <w:footnote w:id="1">
    <w:p w14:paraId="54433399" w14:textId="77777777" w:rsidR="0090174A" w:rsidRPr="00600D3F" w:rsidDel="00D75919" w:rsidRDefault="0090174A" w:rsidP="0090174A">
      <w:pPr>
        <w:pStyle w:val="FootnoteText"/>
        <w:rPr>
          <w:del w:id="202" w:author="Muhammad Hidayat Fahmi Shahrom Fahmi" w:date="2025-07-14T12:23:00Z"/>
          <w:lang w:val="en-US"/>
        </w:rPr>
      </w:pPr>
      <w:del w:id="203" w:author="Muhammad Hidayat Fahmi Shahrom Fahmi" w:date="2025-07-14T12:23:00Z">
        <w:r w:rsidDel="00D75919">
          <w:rPr>
            <w:rStyle w:val="FootnoteReference"/>
          </w:rPr>
          <w:footnoteRef/>
        </w:r>
        <w:r w:rsidDel="00D75919">
          <w:delText xml:space="preserve"> </w:delText>
        </w:r>
        <w:r w:rsidDel="00D75919">
          <w:tab/>
        </w:r>
        <w:r w:rsidDel="00D75919">
          <w:rPr>
            <w:lang w:val="en-US"/>
          </w:rPr>
          <w:delText>These include the least developed countries, small island developing states, landlocked developing countries and countries with economies in transition.</w:delText>
        </w:r>
      </w:del>
    </w:p>
  </w:footnote>
  <w:footnote w:id="2">
    <w:p w14:paraId="311F6653" w14:textId="77777777" w:rsidR="0090174A" w:rsidRPr="00626680" w:rsidRDefault="0090174A" w:rsidP="0090174A">
      <w:pPr>
        <w:pStyle w:val="FootnoteText"/>
        <w:rPr>
          <w:szCs w:val="22"/>
          <w:lang w:val="en-US"/>
        </w:rPr>
      </w:pPr>
      <w:r w:rsidRPr="00626680">
        <w:rPr>
          <w:rStyle w:val="FootnoteReference"/>
          <w:sz w:val="22"/>
          <w:szCs w:val="22"/>
        </w:rPr>
        <w:footnoteRef/>
      </w:r>
      <w:r w:rsidRPr="00626680">
        <w:rPr>
          <w:szCs w:val="22"/>
        </w:rPr>
        <w:t xml:space="preserve"> </w:t>
      </w:r>
      <w:r w:rsidRPr="00626680">
        <w:rPr>
          <w:szCs w:val="22"/>
        </w:rPr>
        <w:tab/>
      </w:r>
      <w:r w:rsidRPr="00626680">
        <w:rPr>
          <w:szCs w:val="22"/>
          <w:lang w:val="en-US"/>
        </w:rPr>
        <w:t xml:space="preserve">"Broadband: A Platform for Progress". A report by the Broadband Commission for Digital Development, September 2010. (Available at </w:t>
      </w:r>
      <w:r w:rsidRPr="00626680">
        <w:rPr>
          <w:szCs w:val="22"/>
          <w:lang w:val="en-US"/>
        </w:rPr>
        <w:tab/>
        <w:t xml:space="preserve"> </w:t>
      </w:r>
      <w:hyperlink r:id="rId1" w:history="1">
        <w:r w:rsidRPr="00626680">
          <w:rPr>
            <w:rStyle w:val="Hyperlink"/>
            <w:szCs w:val="22"/>
            <w:lang w:val="en-US"/>
          </w:rPr>
          <w:t>http://www.broadbandcommission.org/Documents/publications/Report_2.pdf)</w:t>
        </w:r>
      </w:hyperlink>
      <w:r w:rsidRPr="00626680">
        <w:rPr>
          <w:szCs w:val="22"/>
          <w:lang w:val="en-US"/>
        </w:rPr>
        <w:t xml:space="preserve"> </w:t>
      </w:r>
    </w:p>
  </w:footnote>
  <w:footnote w:id="3">
    <w:p w14:paraId="1CA54DA7" w14:textId="77777777" w:rsidR="0090174A" w:rsidRPr="00626680" w:rsidDel="00FA1520" w:rsidRDefault="0090174A" w:rsidP="0090174A">
      <w:pPr>
        <w:pStyle w:val="FootnoteText"/>
        <w:rPr>
          <w:del w:id="328" w:author="Muhammad Hidayat Fahmi Shahrom Fahmi" w:date="2025-07-14T12:36:00Z"/>
          <w:szCs w:val="22"/>
          <w:lang w:val="en-US"/>
        </w:rPr>
      </w:pPr>
      <w:del w:id="329" w:author="Muhammad Hidayat Fahmi Shahrom Fahmi" w:date="2025-07-14T12:36:00Z">
        <w:r w:rsidRPr="00626680" w:rsidDel="00FA1520">
          <w:rPr>
            <w:rStyle w:val="FootnoteReference"/>
            <w:sz w:val="22"/>
            <w:szCs w:val="22"/>
          </w:rPr>
          <w:footnoteRef/>
        </w:r>
        <w:r w:rsidRPr="00626680" w:rsidDel="00FA1520">
          <w:rPr>
            <w:szCs w:val="22"/>
          </w:rPr>
          <w:delText xml:space="preserve"> </w:delText>
        </w:r>
        <w:r w:rsidRPr="00626680" w:rsidDel="00FA1520">
          <w:rPr>
            <w:szCs w:val="22"/>
          </w:rPr>
          <w:tab/>
        </w:r>
        <w:r w:rsidRPr="00626680" w:rsidDel="00FA1520">
          <w:rPr>
            <w:szCs w:val="22"/>
            <w:lang w:val="en-US"/>
          </w:rPr>
          <w:delText>"The State of Broadband 2012: Achieving Digital Inclusion for All". A report by the Broadband Commission for Digital Development, September 2012. (Available at</w:delText>
        </w:r>
        <w:r w:rsidRPr="00626680" w:rsidDel="00FA1520">
          <w:rPr>
            <w:szCs w:val="22"/>
            <w:lang w:val="en-US"/>
          </w:rPr>
          <w:tab/>
          <w:delText xml:space="preserve"> </w:delText>
        </w:r>
        <w:r w:rsidRPr="00626680" w:rsidDel="00FA1520">
          <w:rPr>
            <w:szCs w:val="22"/>
          </w:rPr>
          <w:fldChar w:fldCharType="begin"/>
        </w:r>
        <w:r w:rsidRPr="00626680" w:rsidDel="00FA1520">
          <w:rPr>
            <w:szCs w:val="22"/>
          </w:rPr>
          <w:delInstrText>HYPERLINK "http://www.broadbandcommission.org/Documents/publications/bb-annualreport2012.pdf)."</w:delInstrText>
        </w:r>
        <w:r w:rsidRPr="00626680" w:rsidDel="00FA1520">
          <w:rPr>
            <w:szCs w:val="22"/>
          </w:rPr>
        </w:r>
        <w:r w:rsidRPr="00626680" w:rsidDel="00FA1520">
          <w:rPr>
            <w:szCs w:val="22"/>
          </w:rPr>
          <w:fldChar w:fldCharType="separate"/>
        </w:r>
        <w:r w:rsidRPr="00626680" w:rsidDel="00FA1520">
          <w:rPr>
            <w:rStyle w:val="Hyperlink"/>
            <w:szCs w:val="22"/>
            <w:lang w:val="en-US"/>
          </w:rPr>
          <w:delText>http://www.broadbandcommission.org/Documents/publications/bb-annualreport2012.pdf).</w:delText>
        </w:r>
        <w:r w:rsidRPr="00626680" w:rsidDel="00FA1520">
          <w:rPr>
            <w:szCs w:val="22"/>
          </w:rPr>
          <w:fldChar w:fldCharType="end"/>
        </w:r>
      </w:del>
    </w:p>
  </w:footnote>
  <w:footnote w:id="4">
    <w:p w14:paraId="0CA0CECC" w14:textId="77777777" w:rsidR="0090174A" w:rsidRPr="00BB18E7" w:rsidRDefault="0090174A" w:rsidP="0090174A">
      <w:pPr>
        <w:pStyle w:val="FootnoteText"/>
        <w:rPr>
          <w:lang w:val="en-US"/>
        </w:rPr>
      </w:pPr>
      <w:ins w:id="368" w:author="Muhammad Hidayat Fahmi Shahrom Fahmi" w:date="2025-07-14T12:30:00Z">
        <w:r w:rsidRPr="00626680">
          <w:rPr>
            <w:rStyle w:val="FootnoteReference"/>
            <w:sz w:val="22"/>
            <w:szCs w:val="22"/>
          </w:rPr>
          <w:footnoteRef/>
        </w:r>
        <w:r w:rsidRPr="00626680">
          <w:rPr>
            <w:szCs w:val="22"/>
          </w:rPr>
          <w:t xml:space="preserve"> State of Broadband 2023: Digital Connectivity - A Transformative Opportunity</w:t>
        </w:r>
      </w:ins>
      <w:ins w:id="369" w:author="Muhammad Hidayat Fahmi Shahrom Fahmi" w:date="2025-07-14T12:31:00Z">
        <w:r w:rsidRPr="00626680">
          <w:rPr>
            <w:szCs w:val="22"/>
          </w:rPr>
          <w:t>. A report by</w:t>
        </w:r>
      </w:ins>
      <w:ins w:id="370" w:author="Muhammad Hidayat Fahmi Shahrom Fahmi" w:date="2025-07-14T12:34:00Z">
        <w:r w:rsidRPr="00626680">
          <w:rPr>
            <w:szCs w:val="22"/>
          </w:rPr>
          <w:t xml:space="preserve"> UNESCO, International Telecommunication Union, Broadband Commission for Sustainable Development, 2023. (Available at https://unesdoc.unesco.org/ark:/48223/pf0000387841)</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58ADAB1F" w:rsidR="0097693B" w:rsidRPr="008A53DB" w:rsidRDefault="0097693B" w:rsidP="008A53DB">
    <w:pPr>
      <w:pStyle w:val="Header"/>
      <w:tabs>
        <w:tab w:val="clear" w:pos="4320"/>
        <w:tab w:val="clear" w:pos="8640"/>
      </w:tabs>
      <w:jc w:val="center"/>
      <w:rPr>
        <w:sz w:val="20"/>
        <w:szCs w:val="20"/>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017114">
    <w:abstractNumId w:val="9"/>
  </w:num>
  <w:num w:numId="2" w16cid:durableId="1299260121">
    <w:abstractNumId w:val="6"/>
  </w:num>
  <w:num w:numId="3" w16cid:durableId="246303832">
    <w:abstractNumId w:val="5"/>
  </w:num>
  <w:num w:numId="4" w16cid:durableId="1308821788">
    <w:abstractNumId w:val="14"/>
  </w:num>
  <w:num w:numId="5" w16cid:durableId="1291209378">
    <w:abstractNumId w:val="8"/>
  </w:num>
  <w:num w:numId="6" w16cid:durableId="1556117710">
    <w:abstractNumId w:val="10"/>
  </w:num>
  <w:num w:numId="7" w16cid:durableId="655113903">
    <w:abstractNumId w:val="3"/>
  </w:num>
  <w:num w:numId="8" w16cid:durableId="394595096">
    <w:abstractNumId w:val="1"/>
  </w:num>
  <w:num w:numId="9" w16cid:durableId="1444576148">
    <w:abstractNumId w:val="15"/>
  </w:num>
  <w:num w:numId="10" w16cid:durableId="426652703">
    <w:abstractNumId w:val="0"/>
  </w:num>
  <w:num w:numId="11" w16cid:durableId="330529725">
    <w:abstractNumId w:val="13"/>
  </w:num>
  <w:num w:numId="12" w16cid:durableId="1357464117">
    <w:abstractNumId w:val="11"/>
  </w:num>
  <w:num w:numId="13" w16cid:durableId="1097558623">
    <w:abstractNumId w:val="7"/>
  </w:num>
  <w:num w:numId="14" w16cid:durableId="1954553054">
    <w:abstractNumId w:val="4"/>
  </w:num>
  <w:num w:numId="15" w16cid:durableId="602497766">
    <w:abstractNumId w:val="12"/>
  </w:num>
  <w:num w:numId="16" w16cid:durableId="9995540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dup Gyeltshen">
    <w15:presenceInfo w15:providerId="None" w15:userId="Nidup Gyeltshen"/>
  </w15:person>
  <w15:person w15:author="Irdina Zafirah Azahar">
    <w15:presenceInfo w15:providerId="AD" w15:userId="S::irdina.azahar@mcmc.gov.my::c6547e2e-2550-472c-80ea-bfa02761a910"/>
  </w15:person>
  <w15:person w15:author="SoftBank">
    <w15:presenceInfo w15:providerId="None" w15:userId="SoftBank"/>
  </w15:person>
  <w15:person w15:author="Muhammad Hidayat Fahmi Shahrom Fahmi">
    <w15:presenceInfo w15:providerId="AD" w15:userId="S::hidayat.shahrom@mcmc.gov.my::43dd015e-9032-4dde-b57a-d4475a44319b"/>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0MDYyMDcytDAyNTJQ0lEKTi0uzszPAykwrgUAIv9IHiwAAAA="/>
  </w:docVars>
  <w:rsids>
    <w:rsidRoot w:val="00C15633"/>
    <w:rsid w:val="00010385"/>
    <w:rsid w:val="00022F2A"/>
    <w:rsid w:val="0003595B"/>
    <w:rsid w:val="00043BAA"/>
    <w:rsid w:val="00043DDC"/>
    <w:rsid w:val="0006669E"/>
    <w:rsid w:val="000713CF"/>
    <w:rsid w:val="00090630"/>
    <w:rsid w:val="00090720"/>
    <w:rsid w:val="000920E0"/>
    <w:rsid w:val="00094B87"/>
    <w:rsid w:val="000954A3"/>
    <w:rsid w:val="000A104C"/>
    <w:rsid w:val="000A4826"/>
    <w:rsid w:val="000A4D05"/>
    <w:rsid w:val="000A5418"/>
    <w:rsid w:val="000B1544"/>
    <w:rsid w:val="000C15F0"/>
    <w:rsid w:val="000C5912"/>
    <w:rsid w:val="000D01C7"/>
    <w:rsid w:val="000E0BD5"/>
    <w:rsid w:val="000F517C"/>
    <w:rsid w:val="000F5540"/>
    <w:rsid w:val="00103C8B"/>
    <w:rsid w:val="00104ACB"/>
    <w:rsid w:val="0010532E"/>
    <w:rsid w:val="0010797A"/>
    <w:rsid w:val="001273B8"/>
    <w:rsid w:val="001319F2"/>
    <w:rsid w:val="00147BE3"/>
    <w:rsid w:val="00150450"/>
    <w:rsid w:val="001539DD"/>
    <w:rsid w:val="00167EA9"/>
    <w:rsid w:val="001715E9"/>
    <w:rsid w:val="00182505"/>
    <w:rsid w:val="00182C10"/>
    <w:rsid w:val="00184519"/>
    <w:rsid w:val="0019389F"/>
    <w:rsid w:val="00196568"/>
    <w:rsid w:val="001A2F16"/>
    <w:rsid w:val="001A7545"/>
    <w:rsid w:val="001B00AB"/>
    <w:rsid w:val="001B18C2"/>
    <w:rsid w:val="001B50D7"/>
    <w:rsid w:val="001C2B9C"/>
    <w:rsid w:val="001C78A5"/>
    <w:rsid w:val="001D5D7E"/>
    <w:rsid w:val="001E08FB"/>
    <w:rsid w:val="001E395F"/>
    <w:rsid w:val="001E63A3"/>
    <w:rsid w:val="001F2466"/>
    <w:rsid w:val="002002CA"/>
    <w:rsid w:val="0020769A"/>
    <w:rsid w:val="00213077"/>
    <w:rsid w:val="0021588B"/>
    <w:rsid w:val="00217938"/>
    <w:rsid w:val="002216AC"/>
    <w:rsid w:val="0023021B"/>
    <w:rsid w:val="00250CFE"/>
    <w:rsid w:val="00254A1B"/>
    <w:rsid w:val="00254E60"/>
    <w:rsid w:val="00261350"/>
    <w:rsid w:val="002624D9"/>
    <w:rsid w:val="00266899"/>
    <w:rsid w:val="0028454D"/>
    <w:rsid w:val="00291C9E"/>
    <w:rsid w:val="002926D4"/>
    <w:rsid w:val="002946CD"/>
    <w:rsid w:val="00294C06"/>
    <w:rsid w:val="00295627"/>
    <w:rsid w:val="002B4101"/>
    <w:rsid w:val="002C07DA"/>
    <w:rsid w:val="002C2185"/>
    <w:rsid w:val="002C7EA9"/>
    <w:rsid w:val="002D21C2"/>
    <w:rsid w:val="002E2B2D"/>
    <w:rsid w:val="002F002A"/>
    <w:rsid w:val="002F5401"/>
    <w:rsid w:val="0031047D"/>
    <w:rsid w:val="00341CD0"/>
    <w:rsid w:val="00342F20"/>
    <w:rsid w:val="003478EF"/>
    <w:rsid w:val="003500E0"/>
    <w:rsid w:val="00350A3B"/>
    <w:rsid w:val="003539D6"/>
    <w:rsid w:val="003563C2"/>
    <w:rsid w:val="003563F2"/>
    <w:rsid w:val="00364719"/>
    <w:rsid w:val="003669CB"/>
    <w:rsid w:val="003809C7"/>
    <w:rsid w:val="00382004"/>
    <w:rsid w:val="00382DFF"/>
    <w:rsid w:val="00385942"/>
    <w:rsid w:val="00390180"/>
    <w:rsid w:val="00390635"/>
    <w:rsid w:val="00396A5A"/>
    <w:rsid w:val="00397451"/>
    <w:rsid w:val="003A3B9E"/>
    <w:rsid w:val="003A7F16"/>
    <w:rsid w:val="003B6263"/>
    <w:rsid w:val="003B7D32"/>
    <w:rsid w:val="003C11A1"/>
    <w:rsid w:val="003C167B"/>
    <w:rsid w:val="003C64A7"/>
    <w:rsid w:val="003D3FDA"/>
    <w:rsid w:val="003F6CC3"/>
    <w:rsid w:val="00415054"/>
    <w:rsid w:val="00417015"/>
    <w:rsid w:val="00420822"/>
    <w:rsid w:val="004362AB"/>
    <w:rsid w:val="004408E0"/>
    <w:rsid w:val="0045458F"/>
    <w:rsid w:val="00460753"/>
    <w:rsid w:val="00461D09"/>
    <w:rsid w:val="00462084"/>
    <w:rsid w:val="004633B4"/>
    <w:rsid w:val="00463739"/>
    <w:rsid w:val="00470093"/>
    <w:rsid w:val="00473BBB"/>
    <w:rsid w:val="004745C7"/>
    <w:rsid w:val="0047472B"/>
    <w:rsid w:val="00487E43"/>
    <w:rsid w:val="00491442"/>
    <w:rsid w:val="00493F99"/>
    <w:rsid w:val="00495E04"/>
    <w:rsid w:val="004A3B46"/>
    <w:rsid w:val="004A52F4"/>
    <w:rsid w:val="004A6B30"/>
    <w:rsid w:val="004B3553"/>
    <w:rsid w:val="004B6106"/>
    <w:rsid w:val="004C057E"/>
    <w:rsid w:val="004D362A"/>
    <w:rsid w:val="004F2ED5"/>
    <w:rsid w:val="00506F22"/>
    <w:rsid w:val="005154C0"/>
    <w:rsid w:val="00517A12"/>
    <w:rsid w:val="00525803"/>
    <w:rsid w:val="0052743E"/>
    <w:rsid w:val="00530E8C"/>
    <w:rsid w:val="00532959"/>
    <w:rsid w:val="00545933"/>
    <w:rsid w:val="00551FF0"/>
    <w:rsid w:val="00557544"/>
    <w:rsid w:val="00565224"/>
    <w:rsid w:val="00587875"/>
    <w:rsid w:val="00592785"/>
    <w:rsid w:val="005939B5"/>
    <w:rsid w:val="00595E16"/>
    <w:rsid w:val="00595F1B"/>
    <w:rsid w:val="00596770"/>
    <w:rsid w:val="00597E68"/>
    <w:rsid w:val="005A561F"/>
    <w:rsid w:val="005D36CD"/>
    <w:rsid w:val="005E663B"/>
    <w:rsid w:val="005F2E52"/>
    <w:rsid w:val="00603DA6"/>
    <w:rsid w:val="00605456"/>
    <w:rsid w:val="00607E2B"/>
    <w:rsid w:val="006139D6"/>
    <w:rsid w:val="00615134"/>
    <w:rsid w:val="00623CE1"/>
    <w:rsid w:val="00626680"/>
    <w:rsid w:val="00626A1E"/>
    <w:rsid w:val="0063062B"/>
    <w:rsid w:val="00633922"/>
    <w:rsid w:val="00634FB3"/>
    <w:rsid w:val="0064269D"/>
    <w:rsid w:val="00643B73"/>
    <w:rsid w:val="00660532"/>
    <w:rsid w:val="00662491"/>
    <w:rsid w:val="00662815"/>
    <w:rsid w:val="006666B7"/>
    <w:rsid w:val="00667229"/>
    <w:rsid w:val="00682BE5"/>
    <w:rsid w:val="00690C43"/>
    <w:rsid w:val="00690FED"/>
    <w:rsid w:val="0069191E"/>
    <w:rsid w:val="00692385"/>
    <w:rsid w:val="006939A5"/>
    <w:rsid w:val="00696442"/>
    <w:rsid w:val="006B190B"/>
    <w:rsid w:val="006B1962"/>
    <w:rsid w:val="006B335F"/>
    <w:rsid w:val="006B6465"/>
    <w:rsid w:val="006C155E"/>
    <w:rsid w:val="006C5A78"/>
    <w:rsid w:val="006E72E1"/>
    <w:rsid w:val="006F09C5"/>
    <w:rsid w:val="006F7EDE"/>
    <w:rsid w:val="007040BF"/>
    <w:rsid w:val="00712451"/>
    <w:rsid w:val="0072107A"/>
    <w:rsid w:val="00731041"/>
    <w:rsid w:val="007319FC"/>
    <w:rsid w:val="007324FF"/>
    <w:rsid w:val="00732F08"/>
    <w:rsid w:val="0074190C"/>
    <w:rsid w:val="00742372"/>
    <w:rsid w:val="007504E0"/>
    <w:rsid w:val="00754B88"/>
    <w:rsid w:val="007577F3"/>
    <w:rsid w:val="00762576"/>
    <w:rsid w:val="00772F3C"/>
    <w:rsid w:val="007777A6"/>
    <w:rsid w:val="00791060"/>
    <w:rsid w:val="00795A97"/>
    <w:rsid w:val="00796084"/>
    <w:rsid w:val="007A6A04"/>
    <w:rsid w:val="007B5626"/>
    <w:rsid w:val="007E6C2A"/>
    <w:rsid w:val="007F3D5D"/>
    <w:rsid w:val="007F4ECE"/>
    <w:rsid w:val="00801A3E"/>
    <w:rsid w:val="0080570B"/>
    <w:rsid w:val="008148E1"/>
    <w:rsid w:val="00827C8B"/>
    <w:rsid w:val="008319BF"/>
    <w:rsid w:val="00841248"/>
    <w:rsid w:val="00850C49"/>
    <w:rsid w:val="008655EC"/>
    <w:rsid w:val="008833E3"/>
    <w:rsid w:val="008841F1"/>
    <w:rsid w:val="00885E5E"/>
    <w:rsid w:val="008A396A"/>
    <w:rsid w:val="008A53DB"/>
    <w:rsid w:val="008C3D35"/>
    <w:rsid w:val="008C67DA"/>
    <w:rsid w:val="008C7BA1"/>
    <w:rsid w:val="008D0E09"/>
    <w:rsid w:val="008D1DB6"/>
    <w:rsid w:val="008D6E7E"/>
    <w:rsid w:val="008E3045"/>
    <w:rsid w:val="008E4697"/>
    <w:rsid w:val="008E6B7B"/>
    <w:rsid w:val="008F0F70"/>
    <w:rsid w:val="0090174A"/>
    <w:rsid w:val="00910CBF"/>
    <w:rsid w:val="00921E2C"/>
    <w:rsid w:val="009372AD"/>
    <w:rsid w:val="00941FB9"/>
    <w:rsid w:val="00942816"/>
    <w:rsid w:val="009435DB"/>
    <w:rsid w:val="00943AF3"/>
    <w:rsid w:val="00963BAC"/>
    <w:rsid w:val="009750B6"/>
    <w:rsid w:val="0097693B"/>
    <w:rsid w:val="00985369"/>
    <w:rsid w:val="00992351"/>
    <w:rsid w:val="00993355"/>
    <w:rsid w:val="009A4A6D"/>
    <w:rsid w:val="009A6BB2"/>
    <w:rsid w:val="009B1C18"/>
    <w:rsid w:val="009C05C2"/>
    <w:rsid w:val="009C07E6"/>
    <w:rsid w:val="009C23CA"/>
    <w:rsid w:val="009C4D48"/>
    <w:rsid w:val="009E5BCA"/>
    <w:rsid w:val="009E7ACB"/>
    <w:rsid w:val="009F1349"/>
    <w:rsid w:val="00A13265"/>
    <w:rsid w:val="00A13414"/>
    <w:rsid w:val="00A260DD"/>
    <w:rsid w:val="00A4164C"/>
    <w:rsid w:val="00A41F75"/>
    <w:rsid w:val="00A53122"/>
    <w:rsid w:val="00A552AE"/>
    <w:rsid w:val="00A55820"/>
    <w:rsid w:val="00A6138C"/>
    <w:rsid w:val="00A62A20"/>
    <w:rsid w:val="00A71136"/>
    <w:rsid w:val="00A748C0"/>
    <w:rsid w:val="00A849DD"/>
    <w:rsid w:val="00A928FA"/>
    <w:rsid w:val="00AA474C"/>
    <w:rsid w:val="00AA6C59"/>
    <w:rsid w:val="00AB0D60"/>
    <w:rsid w:val="00AC377A"/>
    <w:rsid w:val="00AC5F7C"/>
    <w:rsid w:val="00AD06D6"/>
    <w:rsid w:val="00AD10DE"/>
    <w:rsid w:val="00AD7E5F"/>
    <w:rsid w:val="00AE3851"/>
    <w:rsid w:val="00AF1589"/>
    <w:rsid w:val="00AF4C64"/>
    <w:rsid w:val="00B00A8E"/>
    <w:rsid w:val="00B01AA1"/>
    <w:rsid w:val="00B05FE5"/>
    <w:rsid w:val="00B25B90"/>
    <w:rsid w:val="00B30C81"/>
    <w:rsid w:val="00B4793B"/>
    <w:rsid w:val="00B53AE4"/>
    <w:rsid w:val="00B60228"/>
    <w:rsid w:val="00B623AD"/>
    <w:rsid w:val="00B65C02"/>
    <w:rsid w:val="00B7249C"/>
    <w:rsid w:val="00B769BB"/>
    <w:rsid w:val="00B90441"/>
    <w:rsid w:val="00B90D0A"/>
    <w:rsid w:val="00B977A2"/>
    <w:rsid w:val="00BA70D3"/>
    <w:rsid w:val="00BB0A10"/>
    <w:rsid w:val="00BB18E7"/>
    <w:rsid w:val="00BC6D6B"/>
    <w:rsid w:val="00BE2DF7"/>
    <w:rsid w:val="00BE48D3"/>
    <w:rsid w:val="00BE75A2"/>
    <w:rsid w:val="00BF5ABC"/>
    <w:rsid w:val="00C00E5F"/>
    <w:rsid w:val="00C041D2"/>
    <w:rsid w:val="00C10614"/>
    <w:rsid w:val="00C15633"/>
    <w:rsid w:val="00C15799"/>
    <w:rsid w:val="00C31443"/>
    <w:rsid w:val="00C357AD"/>
    <w:rsid w:val="00C3695D"/>
    <w:rsid w:val="00C4785B"/>
    <w:rsid w:val="00C52C69"/>
    <w:rsid w:val="00C543C7"/>
    <w:rsid w:val="00C6068A"/>
    <w:rsid w:val="00C6069C"/>
    <w:rsid w:val="00C613B0"/>
    <w:rsid w:val="00C61B2D"/>
    <w:rsid w:val="00C6201A"/>
    <w:rsid w:val="00C74C72"/>
    <w:rsid w:val="00C85119"/>
    <w:rsid w:val="00C900BC"/>
    <w:rsid w:val="00C95736"/>
    <w:rsid w:val="00CA478D"/>
    <w:rsid w:val="00CB75C8"/>
    <w:rsid w:val="00CC1673"/>
    <w:rsid w:val="00CC4B55"/>
    <w:rsid w:val="00CD41BC"/>
    <w:rsid w:val="00CD5431"/>
    <w:rsid w:val="00CE278C"/>
    <w:rsid w:val="00CE71DC"/>
    <w:rsid w:val="00CF1088"/>
    <w:rsid w:val="00CF2491"/>
    <w:rsid w:val="00CF53BB"/>
    <w:rsid w:val="00D0464B"/>
    <w:rsid w:val="00D06C0C"/>
    <w:rsid w:val="00D1252E"/>
    <w:rsid w:val="00D348D1"/>
    <w:rsid w:val="00D421BD"/>
    <w:rsid w:val="00D43E8F"/>
    <w:rsid w:val="00D52305"/>
    <w:rsid w:val="00D57772"/>
    <w:rsid w:val="00D63172"/>
    <w:rsid w:val="00D63BB7"/>
    <w:rsid w:val="00D643DC"/>
    <w:rsid w:val="00D715CA"/>
    <w:rsid w:val="00D72AE3"/>
    <w:rsid w:val="00D75244"/>
    <w:rsid w:val="00D75A4D"/>
    <w:rsid w:val="00D76479"/>
    <w:rsid w:val="00D76F29"/>
    <w:rsid w:val="00D8355B"/>
    <w:rsid w:val="00D8478B"/>
    <w:rsid w:val="00D86151"/>
    <w:rsid w:val="00DA7595"/>
    <w:rsid w:val="00DB0969"/>
    <w:rsid w:val="00DB0A68"/>
    <w:rsid w:val="00DC43A3"/>
    <w:rsid w:val="00DC56E0"/>
    <w:rsid w:val="00DD0603"/>
    <w:rsid w:val="00DD7C09"/>
    <w:rsid w:val="00DE5991"/>
    <w:rsid w:val="00E0124F"/>
    <w:rsid w:val="00E02730"/>
    <w:rsid w:val="00E05AF1"/>
    <w:rsid w:val="00E07E4C"/>
    <w:rsid w:val="00E2344A"/>
    <w:rsid w:val="00E25460"/>
    <w:rsid w:val="00E268CA"/>
    <w:rsid w:val="00E37840"/>
    <w:rsid w:val="00E534CE"/>
    <w:rsid w:val="00E674D3"/>
    <w:rsid w:val="00E708F3"/>
    <w:rsid w:val="00E70FD0"/>
    <w:rsid w:val="00E71374"/>
    <w:rsid w:val="00E82230"/>
    <w:rsid w:val="00E86073"/>
    <w:rsid w:val="00E905CC"/>
    <w:rsid w:val="00EA21AA"/>
    <w:rsid w:val="00EA59EE"/>
    <w:rsid w:val="00EA6162"/>
    <w:rsid w:val="00EB49C2"/>
    <w:rsid w:val="00EB4DC0"/>
    <w:rsid w:val="00EB5414"/>
    <w:rsid w:val="00EC21DD"/>
    <w:rsid w:val="00EC6E9C"/>
    <w:rsid w:val="00EC7F2B"/>
    <w:rsid w:val="00ED10DD"/>
    <w:rsid w:val="00ED2656"/>
    <w:rsid w:val="00ED6425"/>
    <w:rsid w:val="00EE47CA"/>
    <w:rsid w:val="00EF042F"/>
    <w:rsid w:val="00EF189C"/>
    <w:rsid w:val="00EF53C3"/>
    <w:rsid w:val="00F0577D"/>
    <w:rsid w:val="00F11135"/>
    <w:rsid w:val="00F14BA8"/>
    <w:rsid w:val="00F1752E"/>
    <w:rsid w:val="00F21C70"/>
    <w:rsid w:val="00F24B88"/>
    <w:rsid w:val="00F32B22"/>
    <w:rsid w:val="00F36FD6"/>
    <w:rsid w:val="00F45345"/>
    <w:rsid w:val="00F5023C"/>
    <w:rsid w:val="00F51A81"/>
    <w:rsid w:val="00F55BA2"/>
    <w:rsid w:val="00F66584"/>
    <w:rsid w:val="00F72430"/>
    <w:rsid w:val="00F84067"/>
    <w:rsid w:val="00F9112A"/>
    <w:rsid w:val="00F9123E"/>
    <w:rsid w:val="00FC1B6D"/>
    <w:rsid w:val="00FC2EFB"/>
    <w:rsid w:val="00FC6EC3"/>
    <w:rsid w:val="00FD1208"/>
    <w:rsid w:val="00FE3DE5"/>
    <w:rsid w:val="00FE7463"/>
    <w:rsid w:val="00FF2C2E"/>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aliases w:val="CEO_Hyperlink,超级链接,Style 58,超?级链,超????,하이퍼링크2"/>
    <w:basedOn w:val="DefaultParagraphFont"/>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uiPriority w:val="99"/>
    <w:semiHidden/>
    <w:unhideWhenUsed/>
    <w:rsid w:val="00390180"/>
    <w:rPr>
      <w:sz w:val="18"/>
      <w:szCs w:val="18"/>
    </w:rPr>
  </w:style>
  <w:style w:type="paragraph" w:styleId="CommentText">
    <w:name w:val="annotation text"/>
    <w:basedOn w:val="Normal"/>
    <w:link w:val="CommentTextChar"/>
    <w:uiPriority w:val="99"/>
    <w:unhideWhenUsed/>
    <w:rsid w:val="00390180"/>
  </w:style>
  <w:style w:type="character" w:customStyle="1" w:styleId="CommentTextChar">
    <w:name w:val="Comment Text Char"/>
    <w:basedOn w:val="DefaultParagraphFont"/>
    <w:link w:val="CommentText"/>
    <w:uiPriority w:val="99"/>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customStyle="1" w:styleId="Call">
    <w:name w:val="Call"/>
    <w:basedOn w:val="Normal"/>
    <w:next w:val="Normal"/>
    <w:link w:val="CallChar"/>
    <w:rsid w:val="00F45345"/>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styleId="FootnoteReference">
    <w:name w:val="footnote reference"/>
    <w:basedOn w:val="DefaultParagraphFont"/>
    <w:qFormat/>
    <w:rsid w:val="00F45345"/>
    <w:rPr>
      <w:rFonts w:asciiTheme="minorHAnsi" w:hAnsiTheme="minorHAnsi"/>
      <w:position w:val="6"/>
      <w:sz w:val="18"/>
    </w:rPr>
  </w:style>
  <w:style w:type="paragraph" w:styleId="FootnoteText">
    <w:name w:val="footnote text"/>
    <w:basedOn w:val="Normal"/>
    <w:link w:val="FootnoteTextChar"/>
    <w:qFormat/>
    <w:rsid w:val="00F45345"/>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qFormat/>
    <w:rsid w:val="00F45345"/>
    <w:rPr>
      <w:rFonts w:asciiTheme="minorHAnsi" w:eastAsia="Times New Roman" w:hAnsiTheme="minorHAnsi"/>
      <w:sz w:val="22"/>
      <w:lang w:val="en-GB"/>
    </w:rPr>
  </w:style>
  <w:style w:type="paragraph" w:customStyle="1" w:styleId="Normalaftertitle">
    <w:name w:val="Normal after title"/>
    <w:basedOn w:val="Normal"/>
    <w:next w:val="Normal"/>
    <w:link w:val="NormalaftertitleChar"/>
    <w:rsid w:val="00F45345"/>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F45345"/>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rsid w:val="00F45345"/>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F45345"/>
    <w:rPr>
      <w:rFonts w:asciiTheme="minorHAnsi" w:eastAsia="Times New Roman" w:hAnsiTheme="minorHAnsi"/>
      <w:sz w:val="24"/>
      <w:lang w:val="en-GB"/>
    </w:rPr>
  </w:style>
  <w:style w:type="character" w:customStyle="1" w:styleId="href">
    <w:name w:val="href"/>
    <w:basedOn w:val="DefaultParagraphFont"/>
    <w:rsid w:val="00F45345"/>
    <w:rPr>
      <w:color w:val="auto"/>
    </w:rPr>
  </w:style>
  <w:style w:type="character" w:customStyle="1" w:styleId="CallChar">
    <w:name w:val="Call Char"/>
    <w:basedOn w:val="DefaultParagraphFont"/>
    <w:link w:val="Call"/>
    <w:locked/>
    <w:rsid w:val="00F45345"/>
    <w:rPr>
      <w:rFonts w:asciiTheme="minorHAnsi" w:eastAsia="Times New Roman" w:hAnsiTheme="minorHAnsi"/>
      <w:i/>
      <w:sz w:val="24"/>
      <w:lang w:val="en-GB"/>
    </w:rPr>
  </w:style>
  <w:style w:type="character" w:customStyle="1" w:styleId="RestitleChar">
    <w:name w:val="Res_title Char"/>
    <w:basedOn w:val="DefaultParagraphFont"/>
    <w:link w:val="Restitle"/>
    <w:rsid w:val="00F45345"/>
    <w:rPr>
      <w:rFonts w:asciiTheme="minorHAnsi" w:eastAsia="Times New Roman" w:hAnsiTheme="minorHAnsi"/>
      <w:b/>
      <w:sz w:val="28"/>
      <w:lang w:val="en-GB"/>
    </w:rPr>
  </w:style>
  <w:style w:type="character" w:customStyle="1" w:styleId="ResNoChar">
    <w:name w:val="Res_No Char"/>
    <w:basedOn w:val="DefaultParagraphFont"/>
    <w:link w:val="ResNo"/>
    <w:rsid w:val="00F45345"/>
    <w:rPr>
      <w:rFonts w:asciiTheme="minorHAnsi" w:eastAsia="Times New Roman" w:hAnsiTheme="minorHAnsi"/>
      <w:sz w:val="28"/>
      <w:lang w:val="en-GB"/>
    </w:rPr>
  </w:style>
  <w:style w:type="character" w:styleId="UnresolvedMention">
    <w:name w:val="Unresolved Mention"/>
    <w:basedOn w:val="DefaultParagraphFont"/>
    <w:uiPriority w:val="99"/>
    <w:semiHidden/>
    <w:unhideWhenUsed/>
    <w:rsid w:val="00592785"/>
    <w:rPr>
      <w:color w:val="605E5C"/>
      <w:shd w:val="clear" w:color="auto" w:fill="E1DFDD"/>
    </w:rPr>
  </w:style>
  <w:style w:type="paragraph" w:styleId="Revision">
    <w:name w:val="Revision"/>
    <w:hidden/>
    <w:uiPriority w:val="99"/>
    <w:semiHidden/>
    <w:rsid w:val="0072107A"/>
    <w:rPr>
      <w:rFonts w:eastAsia="BatangChe"/>
      <w:sz w:val="24"/>
      <w:szCs w:val="24"/>
    </w:rPr>
  </w:style>
  <w:style w:type="paragraph" w:customStyle="1" w:styleId="enumlev1">
    <w:name w:val="enumlev1"/>
    <w:basedOn w:val="Normal"/>
    <w:link w:val="enumlev1Char"/>
    <w:rsid w:val="009C4D48"/>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asciiTheme="minorHAnsi" w:eastAsia="Times New Roman" w:hAnsiTheme="minorHAnsi"/>
      <w:szCs w:val="20"/>
      <w:lang w:val="en-GB"/>
    </w:rPr>
  </w:style>
  <w:style w:type="character" w:customStyle="1" w:styleId="enumlev1Char">
    <w:name w:val="enumlev1 Char"/>
    <w:basedOn w:val="DefaultParagraphFont"/>
    <w:link w:val="enumlev1"/>
    <w:locked/>
    <w:rsid w:val="009C4D48"/>
    <w:rPr>
      <w:rFonts w:asciiTheme="minorHAnsi" w:eastAsia="Times New Roman" w:hAnsiTheme="minorHAns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31855633">
      <w:bodyDiv w:val="1"/>
      <w:marLeft w:val="0"/>
      <w:marRight w:val="0"/>
      <w:marTop w:val="0"/>
      <w:marBottom w:val="0"/>
      <w:divBdr>
        <w:top w:val="none" w:sz="0" w:space="0" w:color="auto"/>
        <w:left w:val="none" w:sz="0" w:space="0" w:color="auto"/>
        <w:bottom w:val="none" w:sz="0" w:space="0" w:color="auto"/>
        <w:right w:val="none" w:sz="0" w:space="0" w:color="auto"/>
      </w:divBdr>
    </w:div>
    <w:div w:id="1343824133">
      <w:bodyDiv w:val="1"/>
      <w:marLeft w:val="0"/>
      <w:marRight w:val="0"/>
      <w:marTop w:val="0"/>
      <w:marBottom w:val="0"/>
      <w:divBdr>
        <w:top w:val="none" w:sz="0" w:space="0" w:color="auto"/>
        <w:left w:val="none" w:sz="0" w:space="0" w:color="auto"/>
        <w:bottom w:val="none" w:sz="0" w:space="0" w:color="auto"/>
        <w:right w:val="none" w:sz="0" w:space="0" w:color="auto"/>
      </w:divBdr>
    </w:div>
    <w:div w:id="1358236314">
      <w:bodyDiv w:val="1"/>
      <w:marLeft w:val="0"/>
      <w:marRight w:val="0"/>
      <w:marTop w:val="0"/>
      <w:marBottom w:val="0"/>
      <w:divBdr>
        <w:top w:val="none" w:sz="0" w:space="0" w:color="auto"/>
        <w:left w:val="none" w:sz="0" w:space="0" w:color="auto"/>
        <w:bottom w:val="none" w:sz="0" w:space="0" w:color="auto"/>
        <w:right w:val="none" w:sz="0" w:space="0" w:color="auto"/>
      </w:divBdr>
    </w:div>
    <w:div w:id="177435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roadbandcommission.org/Documents/publications/Report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editorial corrections</No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03ED8-6083-47CC-B166-A95F4BDB23AE}"/>
</file>

<file path=customXml/itemProps2.xml><?xml version="1.0" encoding="utf-8"?>
<ds:datastoreItem xmlns:ds="http://schemas.openxmlformats.org/officeDocument/2006/customXml" ds:itemID="{9BBE658F-9642-45FD-9998-2C21D3B621C9}">
  <ds:schemaRefs>
    <ds:schemaRef ds:uri="http://schemas.openxmlformats.org/package/2006/metadata/core-properties"/>
    <ds:schemaRef ds:uri="c7e771be-c3f3-4415-a01f-6b382566ad45"/>
    <ds:schemaRef ds:uri="http://purl.org/dc/dcmitype/"/>
    <ds:schemaRef ds:uri="http://purl.org/dc/terms/"/>
    <ds:schemaRef ds:uri="http://schemas.microsoft.com/office/2006/documentManagement/types"/>
    <ds:schemaRef ds:uri="http://purl.org/dc/elements/1.1/"/>
    <ds:schemaRef ds:uri="8398743d-f1a1-4553-a233-ec1bd5105832"/>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F589EF2-B2F0-4558-99F3-C01EA2612BB0}">
  <ds:schemaRefs>
    <ds:schemaRef ds:uri="http://schemas.microsoft.com/sharepoint/v3/contenttype/forms"/>
  </ds:schemaRefs>
</ds:datastoreItem>
</file>

<file path=customXml/itemProps4.xml><?xml version="1.0" encoding="utf-8"?>
<ds:datastoreItem xmlns:ds="http://schemas.openxmlformats.org/officeDocument/2006/customXml" ds:itemID="{D4A15278-00AB-408F-A91F-07534FFF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1952</Words>
  <Characters>14743</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34</cp:revision>
  <cp:lastPrinted>2004-07-28T02:14:00Z</cp:lastPrinted>
  <dcterms:created xsi:type="dcterms:W3CDTF">2025-09-18T14:07:00Z</dcterms:created>
  <dcterms:modified xsi:type="dcterms:W3CDTF">2025-09-23T13:47:00Z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d423f986-4706-478f-a6fb-ac575fe38d4a</vt:lpwstr>
  </property>
  <property fmtid="{D5CDD505-2E9C-101B-9397-08002B2CF9AE}" pid="3" name="ContentTypeId">
    <vt:lpwstr>0x010100D0C85A0B969A774F87A7D55FBE62B5FC</vt:lpwstr>
  </property>
  <property fmtid="{D5CDD505-2E9C-101B-9397-08002B2CF9AE}" pid="4" name="MediaServiceImageTags">
    <vt:lpwstr/>
  </property>
</Properties>
</file>