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A7030" w14:textId="208E351A" w:rsidR="00F72430" w:rsidRPr="008A1FEF" w:rsidRDefault="00AC2DF5" w:rsidP="00AC2DF5">
      <w:pPr>
        <w:jc w:val="right"/>
        <w:rPr>
          <w:rFonts w:asciiTheme="minorHAnsi" w:eastAsiaTheme="minorEastAsia" w:hAnsiTheme="minorHAnsi" w:cstheme="minorHAnsi"/>
          <w:b/>
          <w:u w:val="single"/>
          <w:lang w:eastAsia="ja-JP"/>
        </w:rPr>
      </w:pPr>
      <w:r w:rsidRPr="00AC2DF5">
        <w:rPr>
          <w:rFonts w:asciiTheme="minorHAnsi" w:eastAsiaTheme="minorEastAsia" w:hAnsiTheme="minorHAnsi" w:cstheme="minorHAnsi"/>
          <w:b/>
          <w:u w:val="single"/>
          <w:lang w:eastAsia="ja-JP"/>
        </w:rPr>
        <w:t>PACP-27</w:t>
      </w:r>
    </w:p>
    <w:p w14:paraId="4C4985A1" w14:textId="77777777" w:rsidR="00BF5ABC" w:rsidRPr="008A1FEF" w:rsidRDefault="00BF5ABC" w:rsidP="009C05C2">
      <w:pPr>
        <w:jc w:val="center"/>
        <w:rPr>
          <w:rFonts w:asciiTheme="minorHAnsi" w:eastAsiaTheme="minorEastAsia" w:hAnsiTheme="minorHAnsi" w:cstheme="minorHAnsi"/>
          <w:bCs/>
          <w:lang w:eastAsia="ja-JP"/>
        </w:rPr>
      </w:pPr>
    </w:p>
    <w:p w14:paraId="74CB7236" w14:textId="2D8C51BF" w:rsidR="00E71374" w:rsidRPr="00AC2DF5" w:rsidRDefault="00EF53C3" w:rsidP="009C05C2">
      <w:pPr>
        <w:jc w:val="center"/>
        <w:rPr>
          <w:rFonts w:eastAsiaTheme="minorEastAsia"/>
          <w:b/>
          <w:lang w:eastAsia="ja-JP"/>
        </w:rPr>
      </w:pPr>
      <w:r w:rsidRPr="00AC2DF5">
        <w:rPr>
          <w:rFonts w:eastAsiaTheme="minorEastAsia"/>
          <w:b/>
          <w:lang w:eastAsia="ja-JP"/>
        </w:rPr>
        <w:t>PRELIMINARY APT COMMON PROPOSAL</w:t>
      </w:r>
    </w:p>
    <w:p w14:paraId="06AAB81C" w14:textId="77777777" w:rsidR="00E71374" w:rsidRPr="00AC2DF5" w:rsidRDefault="00E71374" w:rsidP="009C05C2">
      <w:pPr>
        <w:jc w:val="center"/>
        <w:rPr>
          <w:rFonts w:eastAsiaTheme="minorEastAsia"/>
          <w:b/>
          <w:lang w:eastAsia="ja-JP"/>
        </w:rPr>
      </w:pPr>
    </w:p>
    <w:p w14:paraId="3B98499B" w14:textId="3D8B15FA" w:rsidR="009C05C2" w:rsidRPr="00AC2DF5" w:rsidRDefault="00EF53C3" w:rsidP="009C05C2">
      <w:pPr>
        <w:jc w:val="center"/>
        <w:rPr>
          <w:rFonts w:eastAsia="SimSun"/>
          <w:b/>
          <w:lang w:eastAsia="zh-CN"/>
        </w:rPr>
      </w:pPr>
      <w:r w:rsidRPr="00AC2DF5">
        <w:rPr>
          <w:rFonts w:eastAsiaTheme="minorEastAsia"/>
          <w:b/>
          <w:lang w:eastAsia="ja-JP"/>
        </w:rPr>
        <w:t>MODIFICATIONS</w:t>
      </w:r>
      <w:r w:rsidR="00CE278C" w:rsidRPr="00AC2DF5">
        <w:rPr>
          <w:rFonts w:eastAsiaTheme="minorEastAsia"/>
          <w:b/>
          <w:lang w:eastAsia="ja-JP"/>
        </w:rPr>
        <w:t xml:space="preserve"> </w:t>
      </w:r>
      <w:r w:rsidRPr="00AC2DF5">
        <w:rPr>
          <w:rFonts w:eastAsiaTheme="minorEastAsia"/>
          <w:b/>
          <w:lang w:eastAsia="ja-JP"/>
        </w:rPr>
        <w:t xml:space="preserve">TO WTDC RESOLUTION </w:t>
      </w:r>
      <w:r w:rsidR="003978EE" w:rsidRPr="00AC2DF5">
        <w:rPr>
          <w:rFonts w:eastAsia="SimSun"/>
          <w:b/>
          <w:lang w:eastAsia="zh-CN"/>
        </w:rPr>
        <w:t>85</w:t>
      </w:r>
    </w:p>
    <w:p w14:paraId="5C4C8A29" w14:textId="6B13281C" w:rsidR="00BF5ABC" w:rsidRPr="008A1FEF" w:rsidRDefault="00B83928" w:rsidP="00B83928">
      <w:pPr>
        <w:jc w:val="center"/>
        <w:rPr>
          <w:b/>
          <w:bCs/>
        </w:rPr>
      </w:pPr>
      <w:r w:rsidRPr="00B83928">
        <w:rPr>
          <w:b/>
          <w:bCs/>
        </w:rPr>
        <w:t>FACILITATING THE INTERNET OF THINGS AND SMART SUSTAINABLE CITIES AND COMMUNITIES FOR GLOBAL DEVELOPMENT</w:t>
      </w:r>
    </w:p>
    <w:p w14:paraId="7F5D3257" w14:textId="77777777" w:rsidR="00B53AE4" w:rsidRPr="008A1FEF" w:rsidRDefault="00B53AE4" w:rsidP="009C05C2">
      <w:pPr>
        <w:jc w:val="center"/>
        <w:rPr>
          <w:rFonts w:asciiTheme="minorHAnsi" w:hAnsiTheme="minorHAnsi" w:cstheme="minorHAnsi"/>
          <w:bCs/>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A62A20" w:rsidRPr="001F6F63" w14:paraId="5A3E3298" w14:textId="77777777" w:rsidTr="058A0796">
        <w:tc>
          <w:tcPr>
            <w:tcW w:w="9163" w:type="dxa"/>
          </w:tcPr>
          <w:p w14:paraId="2520D537" w14:textId="6CDD1FC1" w:rsidR="00261350" w:rsidRPr="008A1FEF" w:rsidRDefault="00261350" w:rsidP="058A0796">
            <w:pPr>
              <w:rPr>
                <w:rFonts w:asciiTheme="minorHAnsi" w:hAnsiTheme="minorHAnsi" w:cstheme="minorHAnsi"/>
              </w:rPr>
            </w:pPr>
          </w:p>
          <w:p w14:paraId="77A0626A" w14:textId="77777777" w:rsidR="00261350" w:rsidRPr="00AC2DF5" w:rsidRDefault="00261350" w:rsidP="009C05C2">
            <w:pPr>
              <w:rPr>
                <w:b/>
                <w:bCs/>
              </w:rPr>
            </w:pPr>
            <w:r w:rsidRPr="00AC2DF5">
              <w:rPr>
                <w:b/>
                <w:bCs/>
              </w:rPr>
              <w:t>Summary:</w:t>
            </w:r>
          </w:p>
          <w:p w14:paraId="6E7AA106" w14:textId="77777777" w:rsidR="00385942" w:rsidRPr="00AC2DF5" w:rsidRDefault="00385942" w:rsidP="009C05C2">
            <w:pPr>
              <w:rPr>
                <w:b/>
                <w:bCs/>
              </w:rPr>
            </w:pPr>
          </w:p>
          <w:p w14:paraId="61442875" w14:textId="6ECE0B7F" w:rsidR="00385942" w:rsidRPr="00AC2DF5" w:rsidRDefault="00385942" w:rsidP="00FB0467">
            <w:pPr>
              <w:jc w:val="both"/>
            </w:pPr>
            <w:r w:rsidRPr="00AC2DF5">
              <w:t xml:space="preserve">It is proposed to amend text of Resolution </w:t>
            </w:r>
            <w:r w:rsidR="00BC5866" w:rsidRPr="00AC2DF5">
              <w:rPr>
                <w:rFonts w:eastAsia="SimSun"/>
                <w:lang w:eastAsia="zh-CN"/>
              </w:rPr>
              <w:t>85</w:t>
            </w:r>
            <w:r w:rsidRPr="00AC2DF5">
              <w:t xml:space="preserve"> of WTDC</w:t>
            </w:r>
            <w:r w:rsidR="00BC5866" w:rsidRPr="00AC2DF5">
              <w:rPr>
                <w:rFonts w:eastAsia="SimSun"/>
                <w:lang w:eastAsia="zh-CN"/>
              </w:rPr>
              <w:t xml:space="preserve"> (Rev. Kigali, 2022) to enhance capacity building for digital talent in developing countries, thereby advancing inclusive IoT and smart sustainable city deployment</w:t>
            </w:r>
            <w:r w:rsidR="00D53831" w:rsidRPr="00AC2DF5">
              <w:rPr>
                <w:rFonts w:eastAsia="SimSun"/>
                <w:lang w:eastAsia="zh-CN"/>
              </w:rPr>
              <w:t xml:space="preserve">. Considering </w:t>
            </w:r>
            <w:r w:rsidR="00084CD4" w:rsidRPr="00AC2DF5">
              <w:rPr>
                <w:rFonts w:eastAsia="SimSun"/>
                <w:lang w:eastAsia="zh-CN"/>
              </w:rPr>
              <w:t xml:space="preserve">that </w:t>
            </w:r>
            <w:r w:rsidR="00D53831" w:rsidRPr="00AC2DF5">
              <w:rPr>
                <w:rFonts w:eastAsia="SimSun"/>
                <w:lang w:eastAsia="zh-CN"/>
              </w:rPr>
              <w:t xml:space="preserve">IoT and SSC&amp;C can be key enablers for digital transformation, including in rural and remote areas, </w:t>
            </w:r>
            <w:r w:rsidR="003C11EE" w:rsidRPr="00AC2DF5">
              <w:rPr>
                <w:rFonts w:eastAsia="SimSun"/>
                <w:lang w:eastAsia="zh-CN"/>
              </w:rPr>
              <w:t xml:space="preserve">the amendment </w:t>
            </w:r>
            <w:r w:rsidR="00D53831" w:rsidRPr="00AC2DF5">
              <w:rPr>
                <w:rFonts w:eastAsia="SimSun"/>
                <w:lang w:eastAsia="zh-CN"/>
              </w:rPr>
              <w:t>encourag</w:t>
            </w:r>
            <w:r w:rsidR="003C11EE" w:rsidRPr="00AC2DF5">
              <w:rPr>
                <w:rFonts w:eastAsia="SimSun"/>
                <w:lang w:eastAsia="zh-CN"/>
              </w:rPr>
              <w:t xml:space="preserve">es </w:t>
            </w:r>
            <w:r w:rsidR="00D53831" w:rsidRPr="00AC2DF5">
              <w:rPr>
                <w:rFonts w:eastAsia="SimSun"/>
                <w:lang w:eastAsia="zh-CN"/>
              </w:rPr>
              <w:t xml:space="preserve">member states </w:t>
            </w:r>
            <w:r w:rsidR="00E73547" w:rsidRPr="00AC2DF5">
              <w:rPr>
                <w:rFonts w:eastAsia="SimSun"/>
                <w:lang w:eastAsia="zh-CN"/>
              </w:rPr>
              <w:t>to consider SSC&amp;C planning as appropriate to local contexts using emerging technologies.</w:t>
            </w:r>
          </w:p>
          <w:p w14:paraId="5EEC68A1" w14:textId="77777777" w:rsidR="00261350" w:rsidRPr="00AC2DF5" w:rsidRDefault="00261350" w:rsidP="009C05C2">
            <w:pPr>
              <w:rPr>
                <w:b/>
                <w:bCs/>
              </w:rPr>
            </w:pPr>
          </w:p>
          <w:p w14:paraId="2E76C686" w14:textId="77777777" w:rsidR="00261350" w:rsidRPr="00AC2DF5" w:rsidRDefault="00261350" w:rsidP="009C05C2">
            <w:pPr>
              <w:rPr>
                <w:b/>
                <w:bCs/>
              </w:rPr>
            </w:pPr>
            <w:r w:rsidRPr="00AC2DF5">
              <w:rPr>
                <w:b/>
                <w:bCs/>
              </w:rPr>
              <w:t>Expected Results:</w:t>
            </w:r>
          </w:p>
          <w:p w14:paraId="22300C3B" w14:textId="3D864ADF" w:rsidR="00385942" w:rsidRPr="00AC2DF5" w:rsidRDefault="00385942" w:rsidP="009C05C2">
            <w:pPr>
              <w:rPr>
                <w:b/>
                <w:bCs/>
              </w:rPr>
            </w:pPr>
          </w:p>
          <w:p w14:paraId="730BF542" w14:textId="37BF30A5" w:rsidR="00385942" w:rsidRPr="00AC2DF5" w:rsidRDefault="00385942" w:rsidP="00AD67A4">
            <w:pPr>
              <w:jc w:val="both"/>
            </w:pPr>
            <w:r w:rsidRPr="00AC2DF5">
              <w:t xml:space="preserve">APT Member administrations invite WTDC to examine the proposal and approve the changes to Resolution </w:t>
            </w:r>
            <w:r w:rsidR="00E640D1" w:rsidRPr="00AC2DF5">
              <w:rPr>
                <w:rFonts w:eastAsia="SimSun"/>
                <w:lang w:eastAsia="zh-CN"/>
              </w:rPr>
              <w:t>85</w:t>
            </w:r>
            <w:r w:rsidRPr="00AC2DF5">
              <w:t>.</w:t>
            </w:r>
          </w:p>
          <w:p w14:paraId="6A44FC9B" w14:textId="77777777" w:rsidR="00385942" w:rsidRPr="00AC2DF5" w:rsidRDefault="00385942" w:rsidP="009C05C2"/>
          <w:p w14:paraId="420A1E5B" w14:textId="06FE58FE" w:rsidR="008833E3" w:rsidRPr="00AC2DF5" w:rsidRDefault="008833E3" w:rsidP="009C05C2">
            <w:pPr>
              <w:rPr>
                <w:rFonts w:eastAsia="SimSun"/>
                <w:lang w:eastAsia="zh-CN"/>
              </w:rPr>
            </w:pPr>
            <w:r w:rsidRPr="00AC2DF5">
              <w:rPr>
                <w:b/>
                <w:bCs/>
              </w:rPr>
              <w:t>References:</w:t>
            </w:r>
            <w:r w:rsidR="000920E0" w:rsidRPr="00AC2DF5">
              <w:rPr>
                <w:b/>
                <w:bCs/>
              </w:rPr>
              <w:br/>
            </w:r>
          </w:p>
          <w:p w14:paraId="05AADCBD" w14:textId="77777777" w:rsidR="00B4223E" w:rsidRPr="00AC2DF5" w:rsidRDefault="00B4223E" w:rsidP="009C05C2">
            <w:pPr>
              <w:rPr>
                <w:rFonts w:eastAsia="SimSun"/>
                <w:lang w:eastAsia="zh-CN"/>
              </w:rPr>
            </w:pPr>
            <w:r w:rsidRPr="00AC2DF5">
              <w:t>WTDC Resolution 85 of WTDC (Rev. Kigali, 2022)</w:t>
            </w:r>
          </w:p>
          <w:p w14:paraId="3E9E4EB4" w14:textId="04349E34" w:rsidR="00B4223E" w:rsidRPr="008A1FEF" w:rsidRDefault="00B4223E" w:rsidP="009C05C2">
            <w:pPr>
              <w:rPr>
                <w:rFonts w:asciiTheme="minorHAnsi" w:eastAsia="SimSun" w:hAnsiTheme="minorHAnsi" w:cstheme="minorHAnsi"/>
                <w:b/>
                <w:bCs/>
                <w:lang w:eastAsia="zh-CN"/>
              </w:rPr>
            </w:pPr>
          </w:p>
        </w:tc>
      </w:tr>
    </w:tbl>
    <w:p w14:paraId="1F27DDF1" w14:textId="77777777" w:rsidR="009C05C2" w:rsidRPr="008A1FEF" w:rsidRDefault="009C05C2" w:rsidP="009C05C2">
      <w:pPr>
        <w:rPr>
          <w:rFonts w:asciiTheme="minorHAnsi" w:hAnsiTheme="minorHAnsi" w:cstheme="minorHAnsi"/>
        </w:rPr>
      </w:pPr>
    </w:p>
    <w:p w14:paraId="26EA33A3" w14:textId="77777777" w:rsidR="00BE75A2" w:rsidRPr="008A1FEF" w:rsidRDefault="00BE75A2" w:rsidP="00BF5ABC">
      <w:pPr>
        <w:rPr>
          <w:rFonts w:asciiTheme="minorHAnsi" w:hAnsiTheme="minorHAnsi" w:cstheme="minorHAnsi"/>
        </w:rPr>
      </w:pPr>
    </w:p>
    <w:p w14:paraId="01CBAF43" w14:textId="77777777" w:rsidR="009C05C2" w:rsidRPr="008A1FEF" w:rsidRDefault="00A62A20" w:rsidP="009C05C2">
      <w:pPr>
        <w:pStyle w:val="Level1"/>
        <w:numPr>
          <w:ilvl w:val="0"/>
          <w:numId w:val="9"/>
        </w:numPr>
        <w:ind w:left="360"/>
        <w:rPr>
          <w:rFonts w:cs="Times New Roman"/>
          <w:b/>
          <w:bCs/>
          <w:szCs w:val="24"/>
        </w:rPr>
      </w:pPr>
      <w:r w:rsidRPr="008A1FEF">
        <w:rPr>
          <w:rFonts w:cs="Times New Roman"/>
          <w:b/>
          <w:bCs/>
          <w:szCs w:val="24"/>
        </w:rPr>
        <w:t>PROPOSALS</w:t>
      </w:r>
    </w:p>
    <w:p w14:paraId="7E0F55E8" w14:textId="77777777" w:rsidR="009C05C2" w:rsidRPr="00AC2DF5" w:rsidRDefault="009C05C2" w:rsidP="009C05C2"/>
    <w:p w14:paraId="2D5FAACF" w14:textId="569E0CDD" w:rsidR="00BE75A2" w:rsidRPr="00AC2DF5" w:rsidRDefault="00E708F3" w:rsidP="009C05C2">
      <w:r w:rsidRPr="00AC2DF5">
        <w:t xml:space="preserve">APT Member administrations propose to modify WTDC Resolution </w:t>
      </w:r>
      <w:r w:rsidR="001A0759" w:rsidRPr="00AC2DF5">
        <w:rPr>
          <w:rFonts w:eastAsia="SimSun"/>
          <w:lang w:eastAsia="zh-CN"/>
        </w:rPr>
        <w:t>85</w:t>
      </w:r>
      <w:r w:rsidRPr="00AC2DF5">
        <w:t xml:space="preserve">, according to the annex below. </w:t>
      </w:r>
    </w:p>
    <w:p w14:paraId="4A28859D" w14:textId="77777777" w:rsidR="00A62A20" w:rsidRPr="00AC2DF5" w:rsidRDefault="00A62A20" w:rsidP="002E2B2D"/>
    <w:p w14:paraId="0F9ABDA4" w14:textId="77777777" w:rsidR="00A62A20" w:rsidRPr="008A1FEF" w:rsidRDefault="00A62A20" w:rsidP="002E2B2D">
      <w:pPr>
        <w:rPr>
          <w:rFonts w:asciiTheme="minorHAnsi" w:hAnsiTheme="minorHAnsi" w:cstheme="minorHAnsi"/>
        </w:rPr>
      </w:pPr>
    </w:p>
    <w:p w14:paraId="3E69FBBE" w14:textId="3FE740A6" w:rsidR="009E525F" w:rsidRPr="008A1FEF" w:rsidRDefault="009E525F">
      <w:pPr>
        <w:rPr>
          <w:rFonts w:asciiTheme="minorHAnsi" w:hAnsiTheme="minorHAnsi" w:cstheme="minorHAnsi"/>
        </w:rPr>
      </w:pPr>
      <w:r w:rsidRPr="008A1FEF">
        <w:rPr>
          <w:rFonts w:asciiTheme="minorHAnsi" w:hAnsiTheme="minorHAnsi" w:cstheme="minorHAnsi"/>
        </w:rPr>
        <w:br w:type="page"/>
      </w:r>
    </w:p>
    <w:p w14:paraId="119F3384" w14:textId="77777777" w:rsidR="00B81FE8" w:rsidRPr="008A1FEF" w:rsidRDefault="00B81FE8" w:rsidP="00B81FE8">
      <w:pPr>
        <w:ind w:right="240"/>
        <w:jc w:val="right"/>
        <w:rPr>
          <w:rFonts w:asciiTheme="minorHAnsi" w:hAnsiTheme="minorHAnsi" w:cstheme="minorHAnsi"/>
          <w:b/>
          <w:lang w:eastAsia="ko-KR"/>
        </w:rPr>
      </w:pPr>
      <w:r w:rsidRPr="008A1FEF">
        <w:rPr>
          <w:rFonts w:asciiTheme="minorHAnsi" w:hAnsiTheme="minorHAnsi" w:cstheme="minorHAnsi"/>
          <w:b/>
          <w:lang w:eastAsia="ko-KR"/>
        </w:rPr>
        <w:lastRenderedPageBreak/>
        <w:t>ANNEX</w:t>
      </w:r>
    </w:p>
    <w:p w14:paraId="2387FCBD" w14:textId="77777777" w:rsidR="00B81FE8" w:rsidRPr="008A1FEF" w:rsidRDefault="00B81FE8" w:rsidP="00B81FE8">
      <w:pPr>
        <w:pStyle w:val="Restitle"/>
        <w:jc w:val="left"/>
        <w:rPr>
          <w:rFonts w:eastAsia="SimSun" w:cstheme="minorHAnsi"/>
          <w:sz w:val="24"/>
          <w:szCs w:val="24"/>
          <w:lang w:eastAsia="zh-CN"/>
        </w:rPr>
      </w:pPr>
      <w:r w:rsidRPr="008A1FEF">
        <w:rPr>
          <w:rFonts w:eastAsia="SimSun" w:cstheme="minorHAnsi"/>
          <w:sz w:val="24"/>
          <w:szCs w:val="24"/>
          <w:lang w:eastAsia="zh-CN"/>
        </w:rPr>
        <w:t>MOD</w:t>
      </w:r>
    </w:p>
    <w:p w14:paraId="32F79176" w14:textId="77777777" w:rsidR="00B81FE8" w:rsidRPr="001F6F63" w:rsidRDefault="00B81FE8" w:rsidP="00B81FE8">
      <w:pPr>
        <w:pStyle w:val="Restitle"/>
        <w:rPr>
          <w:rFonts w:eastAsia="SimSun" w:cstheme="minorHAnsi"/>
          <w:sz w:val="24"/>
          <w:szCs w:val="24"/>
          <w:lang w:eastAsia="zh-CN"/>
          <w:rPrChange w:id="0" w:author="Nidup Gyeltshen" w:date="2025-09-23T11:14:00Z" w16du:dateUtc="2025-09-23T04:14:00Z">
            <w:rPr>
              <w:rFonts w:ascii="Times New Roman" w:hAnsi="Times New Roman"/>
              <w:lang w:eastAsia="zh-CN"/>
            </w:rPr>
          </w:rPrChange>
        </w:rPr>
      </w:pPr>
      <w:r w:rsidRPr="001F6F63">
        <w:rPr>
          <w:rFonts w:cstheme="minorHAnsi"/>
          <w:sz w:val="24"/>
          <w:szCs w:val="24"/>
          <w:lang w:eastAsia="zh-CN"/>
          <w:rPrChange w:id="1" w:author="Nidup Gyeltshen" w:date="2025-09-23T11:14:00Z" w16du:dateUtc="2025-09-23T04:14:00Z">
            <w:rPr>
              <w:rFonts w:ascii="Times New Roman" w:hAnsi="Times New Roman"/>
              <w:lang w:eastAsia="zh-CN"/>
            </w:rPr>
          </w:rPrChange>
        </w:rPr>
        <w:t xml:space="preserve">Resolution </w:t>
      </w:r>
      <w:r w:rsidRPr="001F6F63">
        <w:rPr>
          <w:rFonts w:eastAsia="SimSun" w:cstheme="minorHAnsi"/>
          <w:sz w:val="24"/>
          <w:szCs w:val="24"/>
          <w:lang w:eastAsia="zh-CN"/>
          <w:rPrChange w:id="2" w:author="Nidup Gyeltshen" w:date="2025-09-23T11:14:00Z" w16du:dateUtc="2025-09-23T04:14:00Z">
            <w:rPr>
              <w:rFonts w:ascii="Times New Roman" w:eastAsia="SimSun" w:hAnsi="Times New Roman"/>
              <w:lang w:eastAsia="zh-CN"/>
            </w:rPr>
          </w:rPrChange>
        </w:rPr>
        <w:t>85</w:t>
      </w:r>
      <w:r w:rsidRPr="001F6F63">
        <w:rPr>
          <w:rFonts w:cstheme="minorHAnsi"/>
          <w:sz w:val="24"/>
          <w:szCs w:val="24"/>
          <w:lang w:eastAsia="zh-CN"/>
          <w:rPrChange w:id="3" w:author="Nidup Gyeltshen" w:date="2025-09-23T11:14:00Z" w16du:dateUtc="2025-09-23T04:14:00Z">
            <w:rPr>
              <w:rFonts w:ascii="Times New Roman" w:hAnsi="Times New Roman"/>
              <w:lang w:eastAsia="zh-CN"/>
            </w:rPr>
          </w:rPrChange>
        </w:rPr>
        <w:t xml:space="preserve"> (Rev.</w:t>
      </w:r>
      <w:r w:rsidRPr="001F6F63">
        <w:rPr>
          <w:rFonts w:eastAsia="SimSun" w:cstheme="minorHAnsi"/>
          <w:sz w:val="24"/>
          <w:szCs w:val="24"/>
          <w:lang w:eastAsia="zh-CN"/>
          <w:rPrChange w:id="4" w:author="Nidup Gyeltshen" w:date="2025-09-23T11:14:00Z" w16du:dateUtc="2025-09-23T04:14:00Z">
            <w:rPr>
              <w:rFonts w:ascii="Times New Roman" w:eastAsia="SimSun" w:hAnsi="Times New Roman"/>
              <w:lang w:eastAsia="zh-CN"/>
            </w:rPr>
          </w:rPrChange>
        </w:rPr>
        <w:t xml:space="preserve"> </w:t>
      </w:r>
      <w:ins w:id="5" w:author="Li Shijie" w:date="2025-06-14T18:05:00Z">
        <w:r w:rsidRPr="001F6F63">
          <w:rPr>
            <w:rFonts w:eastAsia="SimSun" w:cstheme="minorHAnsi"/>
            <w:sz w:val="24"/>
            <w:szCs w:val="24"/>
            <w:lang w:eastAsia="zh-CN"/>
            <w:rPrChange w:id="6" w:author="Nidup Gyeltshen" w:date="2025-09-23T11:14:00Z" w16du:dateUtc="2025-09-23T04:14:00Z">
              <w:rPr>
                <w:rFonts w:ascii="Times New Roman" w:eastAsia="SimSun" w:hAnsi="Times New Roman"/>
                <w:lang w:eastAsia="zh-CN"/>
              </w:rPr>
            </w:rPrChange>
          </w:rPr>
          <w:t>Baku</w:t>
        </w:r>
      </w:ins>
      <w:del w:id="7" w:author="Li Shijie" w:date="2025-06-14T18:04:00Z">
        <w:r w:rsidRPr="001F6F63">
          <w:rPr>
            <w:rFonts w:cstheme="minorHAnsi"/>
            <w:sz w:val="24"/>
            <w:szCs w:val="24"/>
            <w:lang w:eastAsia="zh-CN"/>
            <w:rPrChange w:id="8" w:author="Nidup Gyeltshen" w:date="2025-09-23T11:14:00Z" w16du:dateUtc="2025-09-23T04:14:00Z">
              <w:rPr>
                <w:rFonts w:ascii="Times New Roman" w:hAnsi="Times New Roman"/>
                <w:lang w:eastAsia="zh-CN"/>
              </w:rPr>
            </w:rPrChange>
          </w:rPr>
          <w:delText>Kigali</w:delText>
        </w:r>
      </w:del>
      <w:r w:rsidRPr="001F6F63">
        <w:rPr>
          <w:rFonts w:eastAsia="SimSun" w:cstheme="minorHAnsi"/>
          <w:sz w:val="24"/>
          <w:szCs w:val="24"/>
          <w:lang w:eastAsia="zh-CN"/>
          <w:rPrChange w:id="9" w:author="Nidup Gyeltshen" w:date="2025-09-23T11:14:00Z" w16du:dateUtc="2025-09-23T04:14:00Z">
            <w:rPr>
              <w:rFonts w:ascii="Times New Roman" w:eastAsia="SimSun" w:hAnsi="Times New Roman"/>
              <w:lang w:eastAsia="zh-CN"/>
            </w:rPr>
          </w:rPrChange>
        </w:rPr>
        <w:t xml:space="preserve">, </w:t>
      </w:r>
      <w:r w:rsidRPr="001F6F63">
        <w:rPr>
          <w:rFonts w:cstheme="minorHAnsi"/>
          <w:sz w:val="24"/>
          <w:szCs w:val="24"/>
          <w:lang w:eastAsia="zh-CN"/>
          <w:rPrChange w:id="10" w:author="Nidup Gyeltshen" w:date="2025-09-23T11:14:00Z" w16du:dateUtc="2025-09-23T04:14:00Z">
            <w:rPr>
              <w:rFonts w:ascii="Times New Roman" w:hAnsi="Times New Roman"/>
              <w:lang w:eastAsia="zh-CN"/>
            </w:rPr>
          </w:rPrChange>
        </w:rPr>
        <w:t>202</w:t>
      </w:r>
      <w:ins w:id="11" w:author="Li Shijie" w:date="2025-06-14T18:05:00Z">
        <w:r w:rsidRPr="001F6F63">
          <w:rPr>
            <w:rFonts w:eastAsia="SimSun" w:cstheme="minorHAnsi"/>
            <w:sz w:val="24"/>
            <w:szCs w:val="24"/>
            <w:lang w:eastAsia="zh-CN"/>
            <w:rPrChange w:id="12" w:author="Nidup Gyeltshen" w:date="2025-09-23T11:14:00Z" w16du:dateUtc="2025-09-23T04:14:00Z">
              <w:rPr>
                <w:rFonts w:ascii="Times New Roman" w:eastAsia="SimSun" w:hAnsi="Times New Roman"/>
                <w:lang w:eastAsia="zh-CN"/>
              </w:rPr>
            </w:rPrChange>
          </w:rPr>
          <w:t>5</w:t>
        </w:r>
      </w:ins>
      <w:del w:id="13" w:author="Li Shijie" w:date="2025-06-14T18:05:00Z">
        <w:r w:rsidRPr="001F6F63">
          <w:rPr>
            <w:rFonts w:cstheme="minorHAnsi"/>
            <w:sz w:val="24"/>
            <w:szCs w:val="24"/>
            <w:lang w:eastAsia="zh-CN"/>
            <w:rPrChange w:id="14" w:author="Nidup Gyeltshen" w:date="2025-09-23T11:14:00Z" w16du:dateUtc="2025-09-23T04:14:00Z">
              <w:rPr>
                <w:rFonts w:ascii="Times New Roman" w:hAnsi="Times New Roman"/>
                <w:lang w:eastAsia="zh-CN"/>
              </w:rPr>
            </w:rPrChange>
          </w:rPr>
          <w:delText>2</w:delText>
        </w:r>
      </w:del>
      <w:r w:rsidRPr="001F6F63">
        <w:rPr>
          <w:rFonts w:eastAsia="SimSun" w:cstheme="minorHAnsi"/>
          <w:sz w:val="24"/>
          <w:szCs w:val="24"/>
          <w:lang w:eastAsia="zh-CN"/>
          <w:rPrChange w:id="15" w:author="Nidup Gyeltshen" w:date="2025-09-23T11:14:00Z" w16du:dateUtc="2025-09-23T04:14:00Z">
            <w:rPr>
              <w:rFonts w:ascii="Times New Roman" w:eastAsia="SimSun" w:hAnsi="Times New Roman"/>
              <w:lang w:eastAsia="zh-CN"/>
            </w:rPr>
          </w:rPrChange>
        </w:rPr>
        <w:t>)</w:t>
      </w:r>
    </w:p>
    <w:p w14:paraId="5E943B8D" w14:textId="77777777" w:rsidR="00B81FE8" w:rsidRPr="008A1FEF" w:rsidRDefault="00B81FE8" w:rsidP="00B81FE8">
      <w:pPr>
        <w:jc w:val="center"/>
        <w:rPr>
          <w:rFonts w:asciiTheme="minorHAnsi" w:eastAsia="SimHei" w:hAnsiTheme="minorHAnsi" w:cstheme="minorHAnsi"/>
          <w:b/>
          <w:lang w:val="en-GB"/>
        </w:rPr>
      </w:pPr>
      <w:r w:rsidRPr="008A1FEF">
        <w:rPr>
          <w:rFonts w:asciiTheme="minorHAnsi" w:eastAsia="SimHei" w:hAnsiTheme="minorHAnsi" w:cstheme="minorHAnsi"/>
          <w:b/>
          <w:lang w:val="en-GB"/>
        </w:rPr>
        <w:t>Facilitating the Internet of Things and smart sustainable cities and</w:t>
      </w:r>
    </w:p>
    <w:p w14:paraId="77BD6856" w14:textId="77777777" w:rsidR="00B81FE8" w:rsidRPr="008A1FEF" w:rsidRDefault="00B81FE8" w:rsidP="00B81FE8">
      <w:pPr>
        <w:jc w:val="center"/>
        <w:rPr>
          <w:rFonts w:asciiTheme="minorHAnsi" w:eastAsia="SimHei" w:hAnsiTheme="minorHAnsi" w:cstheme="minorHAnsi"/>
          <w:b/>
          <w:lang w:val="en-GB"/>
        </w:rPr>
      </w:pPr>
      <w:r w:rsidRPr="008A1FEF">
        <w:rPr>
          <w:rFonts w:asciiTheme="minorHAnsi" w:eastAsia="SimHei" w:hAnsiTheme="minorHAnsi" w:cstheme="minorHAnsi"/>
          <w:b/>
          <w:lang w:val="en-GB"/>
        </w:rPr>
        <w:t>communities for global development</w:t>
      </w:r>
    </w:p>
    <w:p w14:paraId="38589C76" w14:textId="77777777" w:rsidR="00B81FE8" w:rsidRPr="001F6F63" w:rsidRDefault="00B81FE8" w:rsidP="00B81FE8">
      <w:pPr>
        <w:spacing w:before="160" w:after="160"/>
        <w:rPr>
          <w:rFonts w:asciiTheme="minorHAnsi" w:eastAsia="SimSun" w:hAnsiTheme="minorHAnsi" w:cstheme="minorHAnsi"/>
          <w:lang w:eastAsia="zh-CN"/>
          <w:rPrChange w:id="16" w:author="Nidup Gyeltshen" w:date="2025-09-23T11:14:00Z" w16du:dateUtc="2025-09-23T04:14:00Z">
            <w:rPr>
              <w:rFonts w:eastAsia="SimSun"/>
              <w:lang w:eastAsia="zh-CN"/>
            </w:rPr>
          </w:rPrChange>
        </w:rPr>
      </w:pPr>
      <w:r w:rsidRPr="001F6F63">
        <w:rPr>
          <w:rFonts w:asciiTheme="minorHAnsi" w:hAnsiTheme="minorHAnsi" w:cstheme="minorHAnsi"/>
          <w:rPrChange w:id="17" w:author="Nidup Gyeltshen" w:date="2025-09-23T11:14:00Z" w16du:dateUtc="2025-09-23T04:14:00Z">
            <w:rPr/>
          </w:rPrChange>
        </w:rPr>
        <w:t>The World Telecommunication Development Conference (</w:t>
      </w:r>
      <w:ins w:id="18" w:author="Li Shijie" w:date="2025-06-14T18:05:00Z">
        <w:r w:rsidRPr="001F6F63">
          <w:rPr>
            <w:rFonts w:asciiTheme="minorHAnsi" w:eastAsia="SimSun" w:hAnsiTheme="minorHAnsi" w:cstheme="minorHAnsi"/>
            <w:lang w:eastAsia="zh-CN"/>
            <w:rPrChange w:id="19" w:author="Nidup Gyeltshen" w:date="2025-09-23T11:14:00Z" w16du:dateUtc="2025-09-23T04:14:00Z">
              <w:rPr>
                <w:rFonts w:eastAsia="SimSun"/>
                <w:lang w:eastAsia="zh-CN"/>
              </w:rPr>
            </w:rPrChange>
          </w:rPr>
          <w:t>Baku</w:t>
        </w:r>
      </w:ins>
      <w:del w:id="20" w:author="Li Shijie" w:date="2025-06-14T18:05:00Z">
        <w:r w:rsidRPr="001F6F63">
          <w:rPr>
            <w:rFonts w:asciiTheme="minorHAnsi" w:hAnsiTheme="minorHAnsi" w:cstheme="minorHAnsi"/>
            <w:rPrChange w:id="21" w:author="Nidup Gyeltshen" w:date="2025-09-23T11:14:00Z" w16du:dateUtc="2025-09-23T04:14:00Z">
              <w:rPr/>
            </w:rPrChange>
          </w:rPr>
          <w:delText>Kigali</w:delText>
        </w:r>
      </w:del>
      <w:r w:rsidRPr="001F6F63">
        <w:rPr>
          <w:rFonts w:asciiTheme="minorHAnsi" w:hAnsiTheme="minorHAnsi" w:cstheme="minorHAnsi"/>
          <w:rPrChange w:id="22" w:author="Nidup Gyeltshen" w:date="2025-09-23T11:14:00Z" w16du:dateUtc="2025-09-23T04:14:00Z">
            <w:rPr/>
          </w:rPrChange>
        </w:rPr>
        <w:t>, 202</w:t>
      </w:r>
      <w:ins w:id="23" w:author="Li Shijie" w:date="2025-06-14T18:05:00Z">
        <w:r w:rsidRPr="001F6F63">
          <w:rPr>
            <w:rFonts w:asciiTheme="minorHAnsi" w:eastAsia="SimSun" w:hAnsiTheme="minorHAnsi" w:cstheme="minorHAnsi"/>
            <w:lang w:eastAsia="zh-CN"/>
            <w:rPrChange w:id="24" w:author="Nidup Gyeltshen" w:date="2025-09-23T11:14:00Z" w16du:dateUtc="2025-09-23T04:14:00Z">
              <w:rPr>
                <w:rFonts w:eastAsia="SimSun"/>
                <w:lang w:eastAsia="zh-CN"/>
              </w:rPr>
            </w:rPrChange>
          </w:rPr>
          <w:t>5</w:t>
        </w:r>
      </w:ins>
      <w:del w:id="25" w:author="Li Shijie" w:date="2025-06-14T18:05:00Z">
        <w:r w:rsidRPr="001F6F63">
          <w:rPr>
            <w:rFonts w:asciiTheme="minorHAnsi" w:hAnsiTheme="minorHAnsi" w:cstheme="minorHAnsi"/>
            <w:rPrChange w:id="26" w:author="Nidup Gyeltshen" w:date="2025-09-23T11:14:00Z" w16du:dateUtc="2025-09-23T04:14:00Z">
              <w:rPr/>
            </w:rPrChange>
          </w:rPr>
          <w:delText>2</w:delText>
        </w:r>
      </w:del>
      <w:r w:rsidRPr="001F6F63">
        <w:rPr>
          <w:rFonts w:asciiTheme="minorHAnsi" w:hAnsiTheme="minorHAnsi" w:cstheme="minorHAnsi"/>
          <w:rPrChange w:id="27" w:author="Nidup Gyeltshen" w:date="2025-09-23T11:14:00Z" w16du:dateUtc="2025-09-23T04:14:00Z">
            <w:rPr/>
          </w:rPrChange>
        </w:rPr>
        <w:t>),</w:t>
      </w:r>
    </w:p>
    <w:p w14:paraId="3A772007" w14:textId="77777777" w:rsidR="00B81FE8" w:rsidRPr="001F6F63" w:rsidRDefault="00B81FE8" w:rsidP="008A1FEF">
      <w:pPr>
        <w:pStyle w:val="Call"/>
        <w:spacing w:after="160" w:line="276" w:lineRule="auto"/>
        <w:rPr>
          <w:rFonts w:asciiTheme="minorHAnsi" w:hAnsiTheme="minorHAnsi" w:cstheme="minorHAnsi"/>
          <w:i/>
          <w:szCs w:val="24"/>
          <w:lang w:eastAsia="zh-CN"/>
          <w:rPrChange w:id="28" w:author="Nidup Gyeltshen" w:date="2025-09-23T11:14:00Z" w16du:dateUtc="2025-09-23T04:14:00Z">
            <w:rPr>
              <w:rFonts w:ascii="Times New Roman" w:hAnsi="Times New Roman"/>
              <w:i/>
              <w:lang w:eastAsia="zh-CN"/>
            </w:rPr>
          </w:rPrChange>
        </w:rPr>
      </w:pPr>
      <w:r w:rsidRPr="001F6F63">
        <w:rPr>
          <w:rFonts w:asciiTheme="minorHAnsi" w:hAnsiTheme="minorHAnsi" w:cstheme="minorHAnsi"/>
          <w:i/>
          <w:szCs w:val="24"/>
          <w:lang w:eastAsia="zh-CN"/>
          <w:rPrChange w:id="29" w:author="Nidup Gyeltshen" w:date="2025-09-23T11:14:00Z" w16du:dateUtc="2025-09-23T04:14:00Z">
            <w:rPr>
              <w:rFonts w:ascii="Times New Roman" w:hAnsi="Times New Roman"/>
              <w:i/>
              <w:lang w:eastAsia="zh-CN"/>
            </w:rPr>
          </w:rPrChange>
        </w:rPr>
        <w:t>recalling</w:t>
      </w:r>
    </w:p>
    <w:p w14:paraId="07147920" w14:textId="48508E33" w:rsidR="00B81FE8" w:rsidRPr="001F6F63" w:rsidRDefault="00CA7F89" w:rsidP="008A1FEF">
      <w:pPr>
        <w:pStyle w:val="ListParagraph"/>
        <w:numPr>
          <w:ilvl w:val="0"/>
          <w:numId w:val="17"/>
        </w:numPr>
        <w:spacing w:line="276" w:lineRule="auto"/>
        <w:ind w:left="0" w:firstLine="0"/>
        <w:jc w:val="both"/>
        <w:rPr>
          <w:rFonts w:asciiTheme="minorHAnsi" w:eastAsia="SimSun" w:hAnsiTheme="minorHAnsi" w:cstheme="minorHAnsi"/>
          <w:bCs/>
          <w:lang w:eastAsia="zh-CN"/>
          <w:rPrChange w:id="30" w:author="Nidup Gyeltshen" w:date="2025-09-23T11:14:00Z" w16du:dateUtc="2025-09-23T04:14:00Z">
            <w:rPr>
              <w:rFonts w:eastAsia="SimSun"/>
              <w:bCs/>
              <w:lang w:eastAsia="zh-CN"/>
            </w:rPr>
          </w:rPrChange>
        </w:rPr>
      </w:pPr>
      <w:r>
        <w:rPr>
          <w:rFonts w:asciiTheme="minorHAnsi" w:eastAsia="SimSun" w:hAnsiTheme="minorHAnsi" w:cstheme="minorHAnsi"/>
          <w:bCs/>
          <w:lang w:eastAsia="zh-CN"/>
        </w:rPr>
        <w:t xml:space="preserve"> </w:t>
      </w:r>
      <w:r w:rsidR="00B81FE8" w:rsidRPr="001F6F63">
        <w:rPr>
          <w:rFonts w:asciiTheme="minorHAnsi" w:eastAsia="SimSun" w:hAnsiTheme="minorHAnsi" w:cstheme="minorHAnsi"/>
          <w:bCs/>
          <w:lang w:eastAsia="zh-CN"/>
          <w:rPrChange w:id="31" w:author="Nidup Gyeltshen" w:date="2025-09-23T11:14:00Z" w16du:dateUtc="2025-09-23T04:14:00Z">
            <w:rPr>
              <w:rFonts w:eastAsia="SimSun"/>
              <w:bCs/>
              <w:lang w:eastAsia="zh-CN"/>
            </w:rPr>
          </w:rPrChange>
        </w:rPr>
        <w:t xml:space="preserve">Resolution 197 (Rev. </w:t>
      </w:r>
      <w:ins w:id="32" w:author="Li Shijie" w:date="2025-06-14T18:18:00Z">
        <w:r w:rsidR="00B81FE8" w:rsidRPr="001F6F63">
          <w:rPr>
            <w:rFonts w:asciiTheme="minorHAnsi" w:eastAsia="SimSun" w:hAnsiTheme="minorHAnsi" w:cstheme="minorHAnsi"/>
            <w:bCs/>
            <w:lang w:eastAsia="zh-CN"/>
            <w:rPrChange w:id="33" w:author="Nidup Gyeltshen" w:date="2025-09-23T11:14:00Z" w16du:dateUtc="2025-09-23T04:14:00Z">
              <w:rPr>
                <w:rFonts w:eastAsia="SimSun"/>
                <w:bCs/>
                <w:lang w:eastAsia="zh-CN"/>
              </w:rPr>
            </w:rPrChange>
          </w:rPr>
          <w:t>Bucharest</w:t>
        </w:r>
      </w:ins>
      <w:del w:id="34" w:author="Li Shijie" w:date="2025-06-14T18:17:00Z">
        <w:r w:rsidR="00B81FE8" w:rsidRPr="001F6F63">
          <w:rPr>
            <w:rFonts w:asciiTheme="minorHAnsi" w:eastAsia="SimSun" w:hAnsiTheme="minorHAnsi" w:cstheme="minorHAnsi"/>
            <w:bCs/>
            <w:lang w:eastAsia="zh-CN"/>
            <w:rPrChange w:id="35" w:author="Nidup Gyeltshen" w:date="2025-09-23T11:14:00Z" w16du:dateUtc="2025-09-23T04:14:00Z">
              <w:rPr>
                <w:rFonts w:eastAsia="SimSun"/>
                <w:bCs/>
                <w:lang w:eastAsia="zh-CN"/>
              </w:rPr>
            </w:rPrChange>
          </w:rPr>
          <w:delText>Dubai</w:delText>
        </w:r>
      </w:del>
      <w:r w:rsidR="00B81FE8" w:rsidRPr="001F6F63">
        <w:rPr>
          <w:rFonts w:asciiTheme="minorHAnsi" w:eastAsia="SimSun" w:hAnsiTheme="minorHAnsi" w:cstheme="minorHAnsi"/>
          <w:bCs/>
          <w:lang w:eastAsia="zh-CN"/>
          <w:rPrChange w:id="36" w:author="Nidup Gyeltshen" w:date="2025-09-23T11:14:00Z" w16du:dateUtc="2025-09-23T04:14:00Z">
            <w:rPr>
              <w:rFonts w:eastAsia="SimSun"/>
              <w:bCs/>
              <w:lang w:eastAsia="zh-CN"/>
            </w:rPr>
          </w:rPrChange>
        </w:rPr>
        <w:t>,</w:t>
      </w:r>
      <w:ins w:id="37" w:author="Li Shijie" w:date="2025-06-15T22:26:00Z">
        <w:r w:rsidR="00B81FE8" w:rsidRPr="001F6F63">
          <w:rPr>
            <w:rFonts w:asciiTheme="minorHAnsi" w:eastAsia="SimSun" w:hAnsiTheme="minorHAnsi" w:cstheme="minorHAnsi"/>
            <w:bCs/>
            <w:lang w:eastAsia="zh-CN"/>
            <w:rPrChange w:id="38" w:author="Nidup Gyeltshen" w:date="2025-09-23T11:14:00Z" w16du:dateUtc="2025-09-23T04:14:00Z">
              <w:rPr>
                <w:rFonts w:eastAsia="SimSun"/>
                <w:bCs/>
                <w:lang w:eastAsia="zh-CN"/>
              </w:rPr>
            </w:rPrChange>
          </w:rPr>
          <w:t xml:space="preserve"> </w:t>
        </w:r>
      </w:ins>
      <w:r w:rsidR="00B81FE8" w:rsidRPr="001F6F63">
        <w:rPr>
          <w:rFonts w:asciiTheme="minorHAnsi" w:eastAsia="SimSun" w:hAnsiTheme="minorHAnsi" w:cstheme="minorHAnsi"/>
          <w:bCs/>
          <w:lang w:eastAsia="zh-CN"/>
          <w:rPrChange w:id="39" w:author="Nidup Gyeltshen" w:date="2025-09-23T11:14:00Z" w16du:dateUtc="2025-09-23T04:14:00Z">
            <w:rPr>
              <w:rFonts w:eastAsia="SimSun"/>
              <w:bCs/>
              <w:lang w:eastAsia="zh-CN"/>
            </w:rPr>
          </w:rPrChange>
        </w:rPr>
        <w:t>20</w:t>
      </w:r>
      <w:ins w:id="40" w:author="Li Shijie" w:date="2025-06-14T18:15:00Z">
        <w:r w:rsidR="00B81FE8" w:rsidRPr="001F6F63">
          <w:rPr>
            <w:rFonts w:asciiTheme="minorHAnsi" w:eastAsia="SimSun" w:hAnsiTheme="minorHAnsi" w:cstheme="minorHAnsi"/>
            <w:bCs/>
            <w:lang w:eastAsia="zh-CN"/>
            <w:rPrChange w:id="41" w:author="Nidup Gyeltshen" w:date="2025-09-23T11:14:00Z" w16du:dateUtc="2025-09-23T04:14:00Z">
              <w:rPr>
                <w:rFonts w:eastAsia="SimSun"/>
                <w:bCs/>
                <w:lang w:eastAsia="zh-CN"/>
              </w:rPr>
            </w:rPrChange>
          </w:rPr>
          <w:t>22</w:t>
        </w:r>
      </w:ins>
      <w:del w:id="42" w:author="Li Shijie" w:date="2025-06-14T18:15:00Z">
        <w:r w:rsidR="00B81FE8" w:rsidRPr="001F6F63">
          <w:rPr>
            <w:rFonts w:asciiTheme="minorHAnsi" w:eastAsia="SimSun" w:hAnsiTheme="minorHAnsi" w:cstheme="minorHAnsi"/>
            <w:bCs/>
            <w:lang w:eastAsia="zh-CN"/>
            <w:rPrChange w:id="43" w:author="Nidup Gyeltshen" w:date="2025-09-23T11:14:00Z" w16du:dateUtc="2025-09-23T04:14:00Z">
              <w:rPr>
                <w:rFonts w:eastAsia="SimSun"/>
                <w:bCs/>
                <w:lang w:eastAsia="zh-CN"/>
              </w:rPr>
            </w:rPrChange>
          </w:rPr>
          <w:delText>18</w:delText>
        </w:r>
      </w:del>
      <w:r w:rsidR="00B81FE8" w:rsidRPr="001F6F63">
        <w:rPr>
          <w:rFonts w:asciiTheme="minorHAnsi" w:eastAsia="SimSun" w:hAnsiTheme="minorHAnsi" w:cstheme="minorHAnsi"/>
          <w:bCs/>
          <w:lang w:eastAsia="zh-CN"/>
          <w:rPrChange w:id="44" w:author="Nidup Gyeltshen" w:date="2025-09-23T11:14:00Z" w16du:dateUtc="2025-09-23T04:14:00Z">
            <w:rPr>
              <w:rFonts w:eastAsia="SimSun"/>
              <w:bCs/>
              <w:lang w:eastAsia="zh-CN"/>
            </w:rPr>
          </w:rPrChange>
        </w:rPr>
        <w:t>) of the Plenipotentiary Conference, on facilitating the Internet of Things (IoT) and smart sustainable cities and communities (SSC</w:t>
      </w:r>
      <w:del w:id="45" w:author="Nidup Gyeltshen" w:date="2025-09-23T10:55:00Z" w16du:dateUtc="2025-09-23T03:55:00Z">
        <w:r w:rsidR="008E32C1" w:rsidRPr="001F6F63" w:rsidDel="00954166">
          <w:rPr>
            <w:rFonts w:asciiTheme="minorHAnsi" w:eastAsia="SimSun" w:hAnsiTheme="minorHAnsi" w:cstheme="minorHAnsi"/>
            <w:bCs/>
            <w:lang w:eastAsia="zh-CN"/>
            <w:rPrChange w:id="46" w:author="Nidup Gyeltshen" w:date="2025-09-23T11:14:00Z" w16du:dateUtc="2025-09-23T04:14:00Z">
              <w:rPr>
                <w:rFonts w:eastAsia="SimSun"/>
                <w:bCs/>
                <w:lang w:eastAsia="zh-CN"/>
              </w:rPr>
            </w:rPrChange>
          </w:rPr>
          <w:delText>Cs</w:delText>
        </w:r>
      </w:del>
      <w:r w:rsidR="00B81FE8" w:rsidRPr="001F6F63">
        <w:rPr>
          <w:rFonts w:asciiTheme="minorHAnsi" w:eastAsia="SimSun" w:hAnsiTheme="minorHAnsi" w:cstheme="minorHAnsi"/>
          <w:bCs/>
          <w:lang w:eastAsia="zh-CN"/>
          <w:rPrChange w:id="47" w:author="Nidup Gyeltshen" w:date="2025-09-23T11:14:00Z" w16du:dateUtc="2025-09-23T04:14:00Z">
            <w:rPr>
              <w:rFonts w:eastAsia="SimSun"/>
              <w:bCs/>
              <w:lang w:eastAsia="zh-CN"/>
            </w:rPr>
          </w:rPrChange>
        </w:rPr>
        <w:t>&amp;C);</w:t>
      </w:r>
    </w:p>
    <w:p w14:paraId="3777662A" w14:textId="62146D90" w:rsidR="00B81FE8" w:rsidRPr="001F6F63" w:rsidRDefault="00CA7F89" w:rsidP="008A1FEF">
      <w:pPr>
        <w:pStyle w:val="ListParagraph"/>
        <w:numPr>
          <w:ilvl w:val="0"/>
          <w:numId w:val="17"/>
        </w:numPr>
        <w:spacing w:line="276" w:lineRule="auto"/>
        <w:ind w:left="0" w:firstLine="0"/>
        <w:jc w:val="both"/>
        <w:rPr>
          <w:rFonts w:asciiTheme="minorHAnsi" w:eastAsia="SimSun" w:hAnsiTheme="minorHAnsi" w:cstheme="minorHAnsi"/>
          <w:bCs/>
          <w:lang w:eastAsia="zh-CN"/>
          <w:rPrChange w:id="48" w:author="Nidup Gyeltshen" w:date="2025-09-23T11:14:00Z" w16du:dateUtc="2025-09-23T04:14:00Z">
            <w:rPr>
              <w:rFonts w:eastAsia="SimSun"/>
              <w:bCs/>
              <w:lang w:eastAsia="zh-CN"/>
            </w:rPr>
          </w:rPrChange>
        </w:rPr>
      </w:pPr>
      <w:r>
        <w:rPr>
          <w:rFonts w:asciiTheme="minorHAnsi" w:eastAsia="SimSun" w:hAnsiTheme="minorHAnsi" w:cstheme="minorHAnsi"/>
          <w:bCs/>
          <w:lang w:eastAsia="zh-CN"/>
        </w:rPr>
        <w:t xml:space="preserve"> </w:t>
      </w:r>
      <w:r w:rsidR="00B81FE8" w:rsidRPr="001F6F63">
        <w:rPr>
          <w:rFonts w:asciiTheme="minorHAnsi" w:eastAsia="SimSun" w:hAnsiTheme="minorHAnsi" w:cstheme="minorHAnsi"/>
          <w:bCs/>
          <w:lang w:eastAsia="zh-CN"/>
          <w:rPrChange w:id="49" w:author="Nidup Gyeltshen" w:date="2025-09-23T11:14:00Z" w16du:dateUtc="2025-09-23T04:14:00Z">
            <w:rPr>
              <w:rFonts w:eastAsia="SimSun"/>
              <w:bCs/>
              <w:lang w:eastAsia="zh-CN"/>
            </w:rPr>
          </w:rPrChange>
        </w:rPr>
        <w:t>Resolution ITU-R 66-</w:t>
      </w:r>
      <w:ins w:id="50" w:author="Li Shijie" w:date="2025-06-14T19:25:00Z">
        <w:r w:rsidR="00B81FE8" w:rsidRPr="001F6F63">
          <w:rPr>
            <w:rFonts w:asciiTheme="minorHAnsi" w:eastAsia="SimSun" w:hAnsiTheme="minorHAnsi" w:cstheme="minorHAnsi"/>
            <w:bCs/>
            <w:lang w:eastAsia="zh-CN"/>
            <w:rPrChange w:id="51" w:author="Nidup Gyeltshen" w:date="2025-09-23T11:14:00Z" w16du:dateUtc="2025-09-23T04:14:00Z">
              <w:rPr>
                <w:rFonts w:eastAsia="SimSun"/>
                <w:bCs/>
                <w:lang w:eastAsia="zh-CN"/>
              </w:rPr>
            </w:rPrChange>
          </w:rPr>
          <w:t>2</w:t>
        </w:r>
      </w:ins>
      <w:del w:id="52" w:author="Li Shijie" w:date="2025-06-14T19:25:00Z">
        <w:r w:rsidR="00B81FE8" w:rsidRPr="001F6F63">
          <w:rPr>
            <w:rFonts w:asciiTheme="minorHAnsi" w:eastAsia="SimSun" w:hAnsiTheme="minorHAnsi" w:cstheme="minorHAnsi"/>
            <w:bCs/>
            <w:lang w:eastAsia="zh-CN"/>
            <w:rPrChange w:id="53" w:author="Nidup Gyeltshen" w:date="2025-09-23T11:14:00Z" w16du:dateUtc="2025-09-23T04:14:00Z">
              <w:rPr>
                <w:rFonts w:eastAsia="SimSun"/>
                <w:bCs/>
                <w:lang w:eastAsia="zh-CN"/>
              </w:rPr>
            </w:rPrChange>
          </w:rPr>
          <w:delText>1</w:delText>
        </w:r>
      </w:del>
      <w:r w:rsidR="00B81FE8" w:rsidRPr="001F6F63">
        <w:rPr>
          <w:rFonts w:asciiTheme="minorHAnsi" w:eastAsia="SimSun" w:hAnsiTheme="minorHAnsi" w:cstheme="minorHAnsi"/>
          <w:bCs/>
          <w:lang w:eastAsia="zh-CN"/>
          <w:rPrChange w:id="54" w:author="Nidup Gyeltshen" w:date="2025-09-23T11:14:00Z" w16du:dateUtc="2025-09-23T04:14:00Z">
            <w:rPr>
              <w:rFonts w:eastAsia="SimSun"/>
              <w:bCs/>
              <w:lang w:eastAsia="zh-CN"/>
            </w:rPr>
          </w:rPrChange>
        </w:rPr>
        <w:t xml:space="preserve"> (Rev. </w:t>
      </w:r>
      <w:ins w:id="55" w:author="Li Shijie" w:date="2025-06-14T19:27:00Z">
        <w:r w:rsidR="00B81FE8" w:rsidRPr="001F6F63">
          <w:rPr>
            <w:rFonts w:asciiTheme="minorHAnsi" w:eastAsia="SimSun" w:hAnsiTheme="minorHAnsi" w:cstheme="minorHAnsi"/>
            <w:bCs/>
            <w:lang w:eastAsia="zh-CN"/>
            <w:rPrChange w:id="56" w:author="Nidup Gyeltshen" w:date="2025-09-23T11:14:00Z" w16du:dateUtc="2025-09-23T04:14:00Z">
              <w:rPr>
                <w:rFonts w:eastAsia="SimSun"/>
                <w:bCs/>
                <w:lang w:eastAsia="zh-CN"/>
              </w:rPr>
            </w:rPrChange>
          </w:rPr>
          <w:t>Dubai</w:t>
        </w:r>
      </w:ins>
      <w:del w:id="57" w:author="Li Shijie" w:date="2025-06-14T19:27:00Z">
        <w:r w:rsidR="00B81FE8" w:rsidRPr="001F6F63">
          <w:rPr>
            <w:rFonts w:asciiTheme="minorHAnsi" w:eastAsia="SimSun" w:hAnsiTheme="minorHAnsi" w:cstheme="minorHAnsi"/>
            <w:bCs/>
            <w:lang w:eastAsia="zh-CN"/>
            <w:rPrChange w:id="58" w:author="Nidup Gyeltshen" w:date="2025-09-23T11:14:00Z" w16du:dateUtc="2025-09-23T04:14:00Z">
              <w:rPr>
                <w:rFonts w:eastAsia="SimSun"/>
                <w:bCs/>
                <w:lang w:eastAsia="zh-CN"/>
              </w:rPr>
            </w:rPrChange>
          </w:rPr>
          <w:delText>Sharm el-Sheikh</w:delText>
        </w:r>
      </w:del>
      <w:r w:rsidR="00B81FE8" w:rsidRPr="001F6F63">
        <w:rPr>
          <w:rFonts w:asciiTheme="minorHAnsi" w:eastAsia="SimSun" w:hAnsiTheme="minorHAnsi" w:cstheme="minorHAnsi"/>
          <w:bCs/>
          <w:lang w:eastAsia="zh-CN"/>
          <w:rPrChange w:id="59" w:author="Nidup Gyeltshen" w:date="2025-09-23T11:14:00Z" w16du:dateUtc="2025-09-23T04:14:00Z">
            <w:rPr>
              <w:rFonts w:eastAsia="SimSun"/>
              <w:bCs/>
              <w:lang w:eastAsia="zh-CN"/>
            </w:rPr>
          </w:rPrChange>
        </w:rPr>
        <w:t>, 20</w:t>
      </w:r>
      <w:ins w:id="60" w:author="Li Shijie" w:date="2025-06-14T19:27:00Z">
        <w:r w:rsidR="00B81FE8" w:rsidRPr="001F6F63">
          <w:rPr>
            <w:rFonts w:asciiTheme="minorHAnsi" w:eastAsia="SimSun" w:hAnsiTheme="minorHAnsi" w:cstheme="minorHAnsi"/>
            <w:bCs/>
            <w:lang w:eastAsia="zh-CN"/>
            <w:rPrChange w:id="61" w:author="Nidup Gyeltshen" w:date="2025-09-23T11:14:00Z" w16du:dateUtc="2025-09-23T04:14:00Z">
              <w:rPr>
                <w:rFonts w:eastAsia="SimSun"/>
                <w:bCs/>
                <w:lang w:eastAsia="zh-CN"/>
              </w:rPr>
            </w:rPrChange>
          </w:rPr>
          <w:t>23</w:t>
        </w:r>
      </w:ins>
      <w:del w:id="62" w:author="Li Shijie" w:date="2025-06-14T19:27:00Z">
        <w:r w:rsidR="00B81FE8" w:rsidRPr="001F6F63">
          <w:rPr>
            <w:rFonts w:asciiTheme="minorHAnsi" w:eastAsia="SimSun" w:hAnsiTheme="minorHAnsi" w:cstheme="minorHAnsi"/>
            <w:bCs/>
            <w:lang w:eastAsia="zh-CN"/>
            <w:rPrChange w:id="63" w:author="Nidup Gyeltshen" w:date="2025-09-23T11:14:00Z" w16du:dateUtc="2025-09-23T04:14:00Z">
              <w:rPr>
                <w:rFonts w:eastAsia="SimSun"/>
                <w:bCs/>
                <w:lang w:eastAsia="zh-CN"/>
              </w:rPr>
            </w:rPrChange>
          </w:rPr>
          <w:delText>19</w:delText>
        </w:r>
      </w:del>
      <w:r w:rsidR="00B81FE8" w:rsidRPr="001F6F63">
        <w:rPr>
          <w:rFonts w:asciiTheme="minorHAnsi" w:eastAsia="SimSun" w:hAnsiTheme="minorHAnsi" w:cstheme="minorHAnsi"/>
          <w:bCs/>
          <w:lang w:eastAsia="zh-CN"/>
          <w:rPrChange w:id="64" w:author="Nidup Gyeltshen" w:date="2025-09-23T11:14:00Z" w16du:dateUtc="2025-09-23T04:14:00Z">
            <w:rPr>
              <w:rFonts w:eastAsia="SimSun"/>
              <w:bCs/>
              <w:lang w:eastAsia="zh-CN"/>
            </w:rPr>
          </w:rPrChange>
        </w:rPr>
        <w:t>) of the Radiocommunication Assembly, on studies related to wireless systems and applications for the development of IoT;</w:t>
      </w:r>
    </w:p>
    <w:p w14:paraId="7A97332B" w14:textId="77777777" w:rsidR="00B81FE8" w:rsidRPr="001F6F63" w:rsidRDefault="00B81FE8" w:rsidP="008A1FEF">
      <w:pPr>
        <w:pStyle w:val="ListParagraph"/>
        <w:numPr>
          <w:ilvl w:val="0"/>
          <w:numId w:val="17"/>
        </w:numPr>
        <w:spacing w:line="276" w:lineRule="auto"/>
        <w:ind w:left="0" w:firstLine="0"/>
        <w:jc w:val="both"/>
        <w:rPr>
          <w:rFonts w:asciiTheme="minorHAnsi" w:eastAsia="SimSun" w:hAnsiTheme="minorHAnsi" w:cstheme="minorHAnsi"/>
          <w:bCs/>
          <w:lang w:eastAsia="zh-CN"/>
          <w:rPrChange w:id="65" w:author="Nidup Gyeltshen" w:date="2025-09-23T11:14:00Z" w16du:dateUtc="2025-09-23T04:14:00Z">
            <w:rPr>
              <w:rFonts w:eastAsia="SimSun"/>
              <w:bCs/>
              <w:lang w:eastAsia="zh-CN"/>
            </w:rPr>
          </w:rPrChange>
        </w:rPr>
      </w:pPr>
      <w:r w:rsidRPr="001F6F63">
        <w:rPr>
          <w:rFonts w:asciiTheme="minorHAnsi" w:eastAsia="SimSun" w:hAnsiTheme="minorHAnsi" w:cstheme="minorHAnsi"/>
          <w:bCs/>
          <w:lang w:eastAsia="zh-CN"/>
          <w:rPrChange w:id="66" w:author="Nidup Gyeltshen" w:date="2025-09-23T11:14:00Z" w16du:dateUtc="2025-09-23T04:14:00Z">
            <w:rPr>
              <w:rFonts w:eastAsia="SimSun"/>
              <w:bCs/>
              <w:lang w:eastAsia="zh-CN"/>
            </w:rPr>
          </w:rPrChange>
        </w:rPr>
        <w:t xml:space="preserve">Resolution 98 (Rev. </w:t>
      </w:r>
      <w:ins w:id="67" w:author="Li Shijie" w:date="2025-06-14T19:19:00Z">
        <w:r w:rsidRPr="001F6F63">
          <w:rPr>
            <w:rFonts w:asciiTheme="minorHAnsi" w:eastAsia="SimSun" w:hAnsiTheme="minorHAnsi" w:cstheme="minorHAnsi"/>
            <w:bCs/>
            <w:lang w:eastAsia="zh-CN"/>
            <w:rPrChange w:id="68" w:author="Nidup Gyeltshen" w:date="2025-09-23T11:14:00Z" w16du:dateUtc="2025-09-23T04:14:00Z">
              <w:rPr>
                <w:rFonts w:eastAsia="SimSun"/>
                <w:bCs/>
                <w:lang w:eastAsia="zh-CN"/>
              </w:rPr>
            </w:rPrChange>
          </w:rPr>
          <w:t>New Delhi</w:t>
        </w:r>
      </w:ins>
      <w:del w:id="69" w:author="Li Shijie" w:date="2025-06-14T19:19:00Z">
        <w:r w:rsidRPr="001F6F63">
          <w:rPr>
            <w:rFonts w:asciiTheme="minorHAnsi" w:eastAsia="SimSun" w:hAnsiTheme="minorHAnsi" w:cstheme="minorHAnsi"/>
            <w:bCs/>
            <w:lang w:eastAsia="zh-CN"/>
            <w:rPrChange w:id="70" w:author="Nidup Gyeltshen" w:date="2025-09-23T11:14:00Z" w16du:dateUtc="2025-09-23T04:14:00Z">
              <w:rPr>
                <w:rFonts w:eastAsia="SimSun"/>
                <w:bCs/>
                <w:lang w:eastAsia="zh-CN"/>
              </w:rPr>
            </w:rPrChange>
          </w:rPr>
          <w:delText>Geneva</w:delText>
        </w:r>
      </w:del>
      <w:r w:rsidRPr="001F6F63">
        <w:rPr>
          <w:rFonts w:asciiTheme="minorHAnsi" w:eastAsia="SimSun" w:hAnsiTheme="minorHAnsi" w:cstheme="minorHAnsi"/>
          <w:bCs/>
          <w:lang w:eastAsia="zh-CN"/>
          <w:rPrChange w:id="71" w:author="Nidup Gyeltshen" w:date="2025-09-23T11:14:00Z" w16du:dateUtc="2025-09-23T04:14:00Z">
            <w:rPr>
              <w:rFonts w:eastAsia="SimSun"/>
              <w:bCs/>
              <w:lang w:eastAsia="zh-CN"/>
            </w:rPr>
          </w:rPrChange>
        </w:rPr>
        <w:t>, 202</w:t>
      </w:r>
      <w:ins w:id="72" w:author="Li Shijie" w:date="2025-06-14T19:19:00Z">
        <w:r w:rsidRPr="001F6F63">
          <w:rPr>
            <w:rFonts w:asciiTheme="minorHAnsi" w:eastAsia="SimSun" w:hAnsiTheme="minorHAnsi" w:cstheme="minorHAnsi"/>
            <w:bCs/>
            <w:lang w:eastAsia="zh-CN"/>
            <w:rPrChange w:id="73" w:author="Nidup Gyeltshen" w:date="2025-09-23T11:14:00Z" w16du:dateUtc="2025-09-23T04:14:00Z">
              <w:rPr>
                <w:rFonts w:eastAsia="SimSun"/>
                <w:bCs/>
                <w:lang w:eastAsia="zh-CN"/>
              </w:rPr>
            </w:rPrChange>
          </w:rPr>
          <w:t>4</w:t>
        </w:r>
      </w:ins>
      <w:del w:id="74" w:author="Li Shijie" w:date="2025-06-14T19:19:00Z">
        <w:r w:rsidRPr="001F6F63">
          <w:rPr>
            <w:rFonts w:asciiTheme="minorHAnsi" w:eastAsia="SimSun" w:hAnsiTheme="minorHAnsi" w:cstheme="minorHAnsi"/>
            <w:bCs/>
            <w:lang w:eastAsia="zh-CN"/>
            <w:rPrChange w:id="75" w:author="Nidup Gyeltshen" w:date="2025-09-23T11:14:00Z" w16du:dateUtc="2025-09-23T04:14:00Z">
              <w:rPr>
                <w:rFonts w:eastAsia="SimSun"/>
                <w:bCs/>
                <w:lang w:eastAsia="zh-CN"/>
              </w:rPr>
            </w:rPrChange>
          </w:rPr>
          <w:delText>2</w:delText>
        </w:r>
      </w:del>
      <w:r w:rsidRPr="001F6F63">
        <w:rPr>
          <w:rFonts w:asciiTheme="minorHAnsi" w:eastAsia="SimSun" w:hAnsiTheme="minorHAnsi" w:cstheme="minorHAnsi"/>
          <w:bCs/>
          <w:lang w:eastAsia="zh-CN"/>
          <w:rPrChange w:id="76" w:author="Nidup Gyeltshen" w:date="2025-09-23T11:14:00Z" w16du:dateUtc="2025-09-23T04:14:00Z">
            <w:rPr>
              <w:rFonts w:eastAsia="SimSun"/>
              <w:bCs/>
              <w:lang w:eastAsia="zh-CN"/>
            </w:rPr>
          </w:rPrChange>
        </w:rPr>
        <w:t xml:space="preserve">) of the World Telecommunication Standardization Assembly, on enhancing the standardization of </w:t>
      </w:r>
      <w:ins w:id="77" w:author="Li Shijie" w:date="2025-07-15T18:22:00Z">
        <w:r w:rsidRPr="001F6F63">
          <w:rPr>
            <w:rFonts w:asciiTheme="minorHAnsi" w:eastAsia="SimSun" w:hAnsiTheme="minorHAnsi" w:cstheme="minorHAnsi"/>
            <w:bCs/>
            <w:lang w:eastAsia="zh-CN"/>
            <w:rPrChange w:id="78" w:author="Nidup Gyeltshen" w:date="2025-09-23T11:14:00Z" w16du:dateUtc="2025-09-23T04:14:00Z">
              <w:rPr>
                <w:rFonts w:eastAsia="SimSun"/>
                <w:bCs/>
                <w:lang w:eastAsia="zh-CN"/>
              </w:rPr>
            </w:rPrChange>
          </w:rPr>
          <w:t xml:space="preserve">Internet of Things, digital twins </w:t>
        </w:r>
      </w:ins>
      <w:del w:id="79" w:author="Li Shijie" w:date="2025-07-15T18:22:00Z">
        <w:r w:rsidRPr="001F6F63" w:rsidDel="00B108DE">
          <w:rPr>
            <w:rFonts w:asciiTheme="minorHAnsi" w:eastAsia="SimSun" w:hAnsiTheme="minorHAnsi" w:cstheme="minorHAnsi"/>
            <w:bCs/>
            <w:lang w:eastAsia="zh-CN"/>
            <w:rPrChange w:id="80" w:author="Nidup Gyeltshen" w:date="2025-09-23T11:14:00Z" w16du:dateUtc="2025-09-23T04:14:00Z">
              <w:rPr>
                <w:rFonts w:eastAsia="SimSun"/>
                <w:bCs/>
                <w:lang w:eastAsia="zh-CN"/>
              </w:rPr>
            </w:rPrChange>
          </w:rPr>
          <w:delText xml:space="preserve">IoT </w:delText>
        </w:r>
      </w:del>
      <w:r w:rsidRPr="001F6F63">
        <w:rPr>
          <w:rFonts w:asciiTheme="minorHAnsi" w:eastAsia="SimSun" w:hAnsiTheme="minorHAnsi" w:cstheme="minorHAnsi"/>
          <w:bCs/>
          <w:lang w:eastAsia="zh-CN"/>
          <w:rPrChange w:id="81" w:author="Nidup Gyeltshen" w:date="2025-09-23T11:14:00Z" w16du:dateUtc="2025-09-23T04:14:00Z">
            <w:rPr>
              <w:rFonts w:eastAsia="SimSun"/>
              <w:bCs/>
              <w:lang w:eastAsia="zh-CN"/>
            </w:rPr>
          </w:rPrChange>
        </w:rPr>
        <w:t xml:space="preserve">and smart </w:t>
      </w:r>
      <w:ins w:id="82" w:author="Li Shijie" w:date="2025-07-15T18:22:00Z">
        <w:r w:rsidRPr="001F6F63">
          <w:rPr>
            <w:rFonts w:asciiTheme="minorHAnsi" w:eastAsia="SimSun" w:hAnsiTheme="minorHAnsi" w:cstheme="minorHAnsi"/>
            <w:bCs/>
            <w:lang w:eastAsia="zh-CN"/>
            <w:rPrChange w:id="83" w:author="Nidup Gyeltshen" w:date="2025-09-23T11:14:00Z" w16du:dateUtc="2025-09-23T04:14:00Z">
              <w:rPr>
                <w:rFonts w:eastAsia="SimSun"/>
                <w:bCs/>
                <w:lang w:eastAsia="zh-CN"/>
              </w:rPr>
            </w:rPrChange>
          </w:rPr>
          <w:t xml:space="preserve">sustainable </w:t>
        </w:r>
      </w:ins>
      <w:r w:rsidRPr="001F6F63">
        <w:rPr>
          <w:rFonts w:asciiTheme="minorHAnsi" w:eastAsia="SimSun" w:hAnsiTheme="minorHAnsi" w:cstheme="minorHAnsi"/>
          <w:bCs/>
          <w:lang w:eastAsia="zh-CN"/>
          <w:rPrChange w:id="84" w:author="Nidup Gyeltshen" w:date="2025-09-23T11:14:00Z" w16du:dateUtc="2025-09-23T04:14:00Z">
            <w:rPr>
              <w:rFonts w:eastAsia="SimSun"/>
              <w:bCs/>
              <w:lang w:eastAsia="zh-CN"/>
            </w:rPr>
          </w:rPrChange>
        </w:rPr>
        <w:t>cities and communities (</w:t>
      </w:r>
      <w:del w:id="85" w:author="Li Shijie" w:date="2025-07-15T18:23:00Z">
        <w:r w:rsidRPr="001F6F63" w:rsidDel="00F859C2">
          <w:rPr>
            <w:rFonts w:asciiTheme="minorHAnsi" w:eastAsia="SimSun" w:hAnsiTheme="minorHAnsi" w:cstheme="minorHAnsi"/>
            <w:bCs/>
            <w:lang w:eastAsia="zh-CN"/>
            <w:rPrChange w:id="86" w:author="Nidup Gyeltshen" w:date="2025-09-23T11:14:00Z" w16du:dateUtc="2025-09-23T04:14:00Z">
              <w:rPr>
                <w:rFonts w:eastAsia="SimSun"/>
                <w:bCs/>
                <w:lang w:eastAsia="zh-CN"/>
              </w:rPr>
            </w:rPrChange>
          </w:rPr>
          <w:delText>SCC</w:delText>
        </w:r>
      </w:del>
      <w:del w:id="87" w:author="Li Shijie" w:date="2025-07-15T18:22:00Z">
        <w:r w:rsidRPr="001F6F63" w:rsidDel="00B108DE">
          <w:rPr>
            <w:rFonts w:asciiTheme="minorHAnsi" w:eastAsia="SimSun" w:hAnsiTheme="minorHAnsi" w:cstheme="minorHAnsi"/>
            <w:bCs/>
            <w:lang w:eastAsia="zh-CN"/>
            <w:rPrChange w:id="88" w:author="Nidup Gyeltshen" w:date="2025-09-23T11:14:00Z" w16du:dateUtc="2025-09-23T04:14:00Z">
              <w:rPr>
                <w:rFonts w:eastAsia="SimSun"/>
                <w:bCs/>
                <w:lang w:eastAsia="zh-CN"/>
              </w:rPr>
            </w:rPrChange>
          </w:rPr>
          <w:delText>s</w:delText>
        </w:r>
      </w:del>
      <w:ins w:id="89" w:author="Li Shijie" w:date="2025-07-15T18:23:00Z">
        <w:r w:rsidRPr="001F6F63">
          <w:rPr>
            <w:rFonts w:asciiTheme="minorHAnsi" w:eastAsia="SimSun" w:hAnsiTheme="minorHAnsi" w:cstheme="minorHAnsi"/>
            <w:bCs/>
            <w:lang w:eastAsia="zh-CN"/>
            <w:rPrChange w:id="90" w:author="Nidup Gyeltshen" w:date="2025-09-23T11:14:00Z" w16du:dateUtc="2025-09-23T04:14:00Z">
              <w:rPr>
                <w:rFonts w:eastAsia="SimSun"/>
                <w:bCs/>
                <w:lang w:eastAsia="zh-CN"/>
              </w:rPr>
            </w:rPrChange>
          </w:rPr>
          <w:t>SSC&amp;C</w:t>
        </w:r>
      </w:ins>
      <w:r w:rsidRPr="001F6F63">
        <w:rPr>
          <w:rFonts w:asciiTheme="minorHAnsi" w:eastAsia="SimSun" w:hAnsiTheme="minorHAnsi" w:cstheme="minorHAnsi"/>
          <w:bCs/>
          <w:lang w:eastAsia="zh-CN"/>
          <w:rPrChange w:id="91" w:author="Nidup Gyeltshen" w:date="2025-09-23T11:14:00Z" w16du:dateUtc="2025-09-23T04:14:00Z">
            <w:rPr>
              <w:rFonts w:eastAsia="SimSun"/>
              <w:bCs/>
              <w:lang w:eastAsia="zh-CN"/>
            </w:rPr>
          </w:rPrChange>
        </w:rPr>
        <w:t>) for global development;</w:t>
      </w:r>
    </w:p>
    <w:p w14:paraId="1592F7A1" w14:textId="77777777" w:rsidR="00B81FE8" w:rsidRPr="001F6F63" w:rsidRDefault="00B81FE8" w:rsidP="008A1FEF">
      <w:pPr>
        <w:pStyle w:val="ListParagraph"/>
        <w:numPr>
          <w:ilvl w:val="0"/>
          <w:numId w:val="17"/>
        </w:numPr>
        <w:spacing w:line="276" w:lineRule="auto"/>
        <w:ind w:left="0" w:firstLine="0"/>
        <w:jc w:val="both"/>
        <w:rPr>
          <w:rFonts w:asciiTheme="minorHAnsi" w:eastAsia="SimSun" w:hAnsiTheme="minorHAnsi" w:cstheme="minorHAnsi"/>
          <w:bCs/>
          <w:lang w:eastAsia="zh-CN"/>
          <w:rPrChange w:id="92" w:author="Nidup Gyeltshen" w:date="2025-09-23T11:14:00Z" w16du:dateUtc="2025-09-23T04:14:00Z">
            <w:rPr>
              <w:rFonts w:eastAsia="SimSun"/>
              <w:bCs/>
              <w:lang w:eastAsia="zh-CN"/>
            </w:rPr>
          </w:rPrChange>
        </w:rPr>
      </w:pPr>
      <w:r w:rsidRPr="001F6F63">
        <w:rPr>
          <w:rFonts w:asciiTheme="minorHAnsi" w:eastAsia="SimSun" w:hAnsiTheme="minorHAnsi" w:cstheme="minorHAnsi"/>
          <w:bCs/>
          <w:lang w:eastAsia="zh-CN"/>
          <w:rPrChange w:id="93" w:author="Nidup Gyeltshen" w:date="2025-09-23T11:14:00Z" w16du:dateUtc="2025-09-23T04:14:00Z">
            <w:rPr>
              <w:rFonts w:eastAsia="SimSun"/>
              <w:bCs/>
              <w:lang w:eastAsia="zh-CN"/>
            </w:rPr>
          </w:rPrChange>
        </w:rPr>
        <w:t>Resolution 50 (Rev. Kigali, 2022) of this conference, on optimal integration of information and communication technologies (ICTs);</w:t>
      </w:r>
    </w:p>
    <w:p w14:paraId="42328A78" w14:textId="77777777" w:rsidR="00B81FE8" w:rsidRPr="001F6F63" w:rsidRDefault="00B81FE8" w:rsidP="008A1FEF">
      <w:pPr>
        <w:pStyle w:val="ListParagraph"/>
        <w:numPr>
          <w:ilvl w:val="0"/>
          <w:numId w:val="17"/>
        </w:numPr>
        <w:spacing w:line="276" w:lineRule="auto"/>
        <w:ind w:left="0" w:firstLine="0"/>
        <w:jc w:val="both"/>
        <w:rPr>
          <w:rFonts w:asciiTheme="minorHAnsi" w:eastAsia="SimSun" w:hAnsiTheme="minorHAnsi" w:cstheme="minorHAnsi"/>
          <w:bCs/>
          <w:lang w:eastAsia="zh-CN"/>
          <w:rPrChange w:id="94" w:author="Nidup Gyeltshen" w:date="2025-09-23T11:14:00Z" w16du:dateUtc="2025-09-23T04:14:00Z">
            <w:rPr>
              <w:rFonts w:eastAsia="SimSun"/>
              <w:bCs/>
              <w:lang w:eastAsia="zh-CN"/>
            </w:rPr>
          </w:rPrChange>
        </w:rPr>
      </w:pPr>
      <w:del w:id="95" w:author="Li Shijie" w:date="2025-06-15T00:16:00Z">
        <w:r w:rsidRPr="001F6F63">
          <w:rPr>
            <w:rFonts w:asciiTheme="minorHAnsi" w:eastAsia="SimSun" w:hAnsiTheme="minorHAnsi" w:cstheme="minorHAnsi"/>
            <w:bCs/>
            <w:lang w:eastAsia="zh-CN"/>
            <w:rPrChange w:id="96" w:author="Nidup Gyeltshen" w:date="2025-09-23T11:14:00Z" w16du:dateUtc="2025-09-23T04:14:00Z">
              <w:rPr>
                <w:rFonts w:eastAsia="SimSun"/>
                <w:bCs/>
                <w:lang w:eastAsia="zh-CN"/>
              </w:rPr>
            </w:rPrChange>
          </w:rPr>
          <w:delText>the goals of the ITU Telecommunication Development Sector (ITU-D), defined by Resolution 71 (Rev. Dubai, 2018) of the Plenipotentiary Conference, on the strategic plan of the Union for 2020-2023, particularly objective D.3, under which ITU-D is entrusted with the task of fostering an enabling policy and regulatory environment conducive to sustainable telecommunication/ICT development;</w:delText>
        </w:r>
      </w:del>
      <w:ins w:id="97" w:author="Li Shijie" w:date="2025-07-17T12:00:00Z">
        <w:r w:rsidRPr="001F6F63">
          <w:rPr>
            <w:rFonts w:asciiTheme="minorHAnsi" w:eastAsia="SimSun" w:hAnsiTheme="minorHAnsi" w:cstheme="minorHAnsi"/>
            <w:bCs/>
            <w:lang w:eastAsia="zh-CN"/>
            <w:rPrChange w:id="98" w:author="Nidup Gyeltshen" w:date="2025-09-23T11:14:00Z" w16du:dateUtc="2025-09-23T04:14:00Z">
              <w:rPr>
                <w:rFonts w:eastAsia="SimSun"/>
                <w:bCs/>
                <w:lang w:eastAsia="zh-CN"/>
              </w:rPr>
            </w:rPrChange>
          </w:rPr>
          <w:t xml:space="preserve">that </w:t>
        </w:r>
      </w:ins>
      <w:ins w:id="99" w:author="Li Shijie" w:date="2025-06-15T21:31:00Z">
        <w:r w:rsidRPr="001F6F63">
          <w:rPr>
            <w:rFonts w:asciiTheme="minorHAnsi" w:eastAsia="SimSun" w:hAnsiTheme="minorHAnsi" w:cstheme="minorHAnsi"/>
            <w:bCs/>
            <w:lang w:eastAsia="zh-CN"/>
            <w:rPrChange w:id="100" w:author="Nidup Gyeltshen" w:date="2025-09-23T11:14:00Z" w16du:dateUtc="2025-09-23T04:14:00Z">
              <w:rPr>
                <w:rFonts w:eastAsia="SimSun"/>
                <w:bCs/>
                <w:lang w:eastAsia="zh-CN"/>
              </w:rPr>
            </w:rPrChange>
          </w:rPr>
          <w:t xml:space="preserve">the </w:t>
        </w:r>
      </w:ins>
      <w:ins w:id="101" w:author="Li Shijie" w:date="2025-06-15T00:20:00Z">
        <w:r w:rsidRPr="001F6F63">
          <w:rPr>
            <w:rFonts w:asciiTheme="minorHAnsi" w:eastAsia="SimSun" w:hAnsiTheme="minorHAnsi" w:cstheme="minorHAnsi"/>
            <w:bCs/>
            <w:lang w:eastAsia="zh-CN"/>
            <w:rPrChange w:id="102" w:author="Nidup Gyeltshen" w:date="2025-09-23T11:14:00Z" w16du:dateUtc="2025-09-23T04:14:00Z">
              <w:rPr>
                <w:rFonts w:eastAsia="SimSun"/>
                <w:bCs/>
                <w:lang w:eastAsia="zh-CN"/>
              </w:rPr>
            </w:rPrChange>
          </w:rPr>
          <w:t xml:space="preserve">ITU Strategic Plan for 2024-2027, adopted by Resolution 71 (Rev. Bucharest, 2022) of the Plenipotentiary Conference, </w:t>
        </w:r>
      </w:ins>
      <w:ins w:id="103" w:author="Li Shijie" w:date="2025-06-15T21:31:00Z">
        <w:r w:rsidRPr="001F6F63">
          <w:rPr>
            <w:rFonts w:asciiTheme="minorHAnsi" w:eastAsia="SimSun" w:hAnsiTheme="minorHAnsi" w:cstheme="minorHAnsi"/>
            <w:bCs/>
            <w:lang w:eastAsia="zh-CN"/>
            <w:rPrChange w:id="104" w:author="Nidup Gyeltshen" w:date="2025-09-23T11:14:00Z" w16du:dateUtc="2025-09-23T04:14:00Z">
              <w:rPr>
                <w:rFonts w:eastAsia="SimSun"/>
                <w:bCs/>
                <w:lang w:eastAsia="zh-CN"/>
              </w:rPr>
            </w:rPrChange>
          </w:rPr>
          <w:t>entrust</w:t>
        </w:r>
      </w:ins>
      <w:ins w:id="105" w:author="Li Shijie" w:date="2025-07-17T12:00:00Z">
        <w:r w:rsidRPr="001F6F63">
          <w:rPr>
            <w:rFonts w:asciiTheme="minorHAnsi" w:eastAsia="SimSun" w:hAnsiTheme="minorHAnsi" w:cstheme="minorHAnsi"/>
            <w:bCs/>
            <w:lang w:eastAsia="zh-CN"/>
            <w:rPrChange w:id="106" w:author="Nidup Gyeltshen" w:date="2025-09-23T11:14:00Z" w16du:dateUtc="2025-09-23T04:14:00Z">
              <w:rPr>
                <w:rFonts w:eastAsia="SimSun"/>
                <w:bCs/>
                <w:lang w:eastAsia="zh-CN"/>
              </w:rPr>
            </w:rPrChange>
          </w:rPr>
          <w:t>s</w:t>
        </w:r>
      </w:ins>
      <w:ins w:id="107" w:author="Li Shijie" w:date="2025-06-15T21:31:00Z">
        <w:r w:rsidRPr="001F6F63">
          <w:rPr>
            <w:rFonts w:asciiTheme="minorHAnsi" w:eastAsia="SimSun" w:hAnsiTheme="minorHAnsi" w:cstheme="minorHAnsi"/>
            <w:bCs/>
            <w:lang w:eastAsia="zh-CN"/>
            <w:rPrChange w:id="108" w:author="Nidup Gyeltshen" w:date="2025-09-23T11:14:00Z" w16du:dateUtc="2025-09-23T04:14:00Z">
              <w:rPr>
                <w:rFonts w:eastAsia="SimSun"/>
                <w:bCs/>
                <w:lang w:eastAsia="zh-CN"/>
              </w:rPr>
            </w:rPrChange>
          </w:rPr>
          <w:t xml:space="preserve"> </w:t>
        </w:r>
      </w:ins>
      <w:ins w:id="109" w:author="Li Shijie" w:date="2025-06-15T22:20:00Z">
        <w:r w:rsidRPr="001F6F63">
          <w:rPr>
            <w:rFonts w:asciiTheme="minorHAnsi" w:eastAsia="SimSun" w:hAnsiTheme="minorHAnsi" w:cstheme="minorHAnsi"/>
            <w:bCs/>
            <w:lang w:eastAsia="zh-CN"/>
            <w:rPrChange w:id="110" w:author="Nidup Gyeltshen" w:date="2025-09-23T11:14:00Z" w16du:dateUtc="2025-09-23T04:14:00Z">
              <w:rPr>
                <w:rFonts w:eastAsia="SimSun"/>
                <w:bCs/>
                <w:lang w:eastAsia="zh-CN"/>
              </w:rPr>
            </w:rPrChange>
          </w:rPr>
          <w:t>the Union</w:t>
        </w:r>
      </w:ins>
      <w:ins w:id="111" w:author="Li Shijie" w:date="2025-06-15T21:31:00Z">
        <w:r w:rsidRPr="001F6F63">
          <w:rPr>
            <w:rFonts w:asciiTheme="minorHAnsi" w:eastAsia="SimSun" w:hAnsiTheme="minorHAnsi" w:cstheme="minorHAnsi"/>
            <w:bCs/>
            <w:lang w:eastAsia="zh-CN"/>
            <w:rPrChange w:id="112" w:author="Nidup Gyeltshen" w:date="2025-09-23T11:14:00Z" w16du:dateUtc="2025-09-23T04:14:00Z">
              <w:rPr>
                <w:rFonts w:eastAsia="SimSun"/>
                <w:bCs/>
                <w:lang w:eastAsia="zh-CN"/>
              </w:rPr>
            </w:rPrChange>
          </w:rPr>
          <w:t xml:space="preserve"> with</w:t>
        </w:r>
      </w:ins>
      <w:ins w:id="113" w:author="Li Shijie" w:date="2025-06-15T00:20:00Z">
        <w:r w:rsidRPr="001F6F63">
          <w:rPr>
            <w:rFonts w:asciiTheme="minorHAnsi" w:eastAsia="SimSun" w:hAnsiTheme="minorHAnsi" w:cstheme="minorHAnsi"/>
            <w:bCs/>
            <w:lang w:eastAsia="zh-CN"/>
            <w:rPrChange w:id="114" w:author="Nidup Gyeltshen" w:date="2025-09-23T11:14:00Z" w16du:dateUtc="2025-09-23T04:14:00Z">
              <w:rPr>
                <w:rFonts w:eastAsia="SimSun"/>
                <w:bCs/>
                <w:lang w:eastAsia="zh-CN"/>
              </w:rPr>
            </w:rPrChange>
          </w:rPr>
          <w:t xml:space="preserve"> foster</w:t>
        </w:r>
      </w:ins>
      <w:ins w:id="115" w:author="Li Shijie" w:date="2025-06-15T21:31:00Z">
        <w:r w:rsidRPr="001F6F63">
          <w:rPr>
            <w:rFonts w:asciiTheme="minorHAnsi" w:eastAsia="SimSun" w:hAnsiTheme="minorHAnsi" w:cstheme="minorHAnsi"/>
            <w:bCs/>
            <w:lang w:eastAsia="zh-CN"/>
            <w:rPrChange w:id="116" w:author="Nidup Gyeltshen" w:date="2025-09-23T11:14:00Z" w16du:dateUtc="2025-09-23T04:14:00Z">
              <w:rPr>
                <w:rFonts w:eastAsia="SimSun"/>
                <w:bCs/>
                <w:lang w:eastAsia="zh-CN"/>
              </w:rPr>
            </w:rPrChange>
          </w:rPr>
          <w:t>ing</w:t>
        </w:r>
      </w:ins>
      <w:ins w:id="117" w:author="Li Shijie" w:date="2025-06-15T00:20:00Z">
        <w:r w:rsidRPr="001F6F63">
          <w:rPr>
            <w:rFonts w:asciiTheme="minorHAnsi" w:eastAsia="SimSun" w:hAnsiTheme="minorHAnsi" w:cstheme="minorHAnsi"/>
            <w:bCs/>
            <w:lang w:eastAsia="zh-CN"/>
            <w:rPrChange w:id="118" w:author="Nidup Gyeltshen" w:date="2025-09-23T11:14:00Z" w16du:dateUtc="2025-09-23T04:14:00Z">
              <w:rPr>
                <w:rFonts w:eastAsia="SimSun"/>
                <w:bCs/>
                <w:lang w:eastAsia="zh-CN"/>
              </w:rPr>
            </w:rPrChange>
          </w:rPr>
          <w:t xml:space="preserve"> a conducive policy and regulatory environment for innovation and investment, thereby driving social and economic growth</w:t>
        </w:r>
      </w:ins>
      <w:ins w:id="119" w:author="Li Shijie" w:date="2025-07-17T12:05:00Z">
        <w:r w:rsidRPr="001F6F63">
          <w:rPr>
            <w:rFonts w:asciiTheme="minorHAnsi" w:eastAsia="SimSun" w:hAnsiTheme="minorHAnsi" w:cstheme="minorHAnsi"/>
            <w:bCs/>
            <w:lang w:eastAsia="zh-CN"/>
            <w:rPrChange w:id="120" w:author="Nidup Gyeltshen" w:date="2025-09-23T11:14:00Z" w16du:dateUtc="2025-09-23T04:14:00Z">
              <w:rPr>
                <w:rFonts w:eastAsia="SimSun"/>
                <w:bCs/>
                <w:lang w:eastAsia="zh-CN"/>
              </w:rPr>
            </w:rPrChange>
          </w:rPr>
          <w:t>;</w:t>
        </w:r>
      </w:ins>
    </w:p>
    <w:p w14:paraId="27F6F32A" w14:textId="77777777" w:rsidR="00B81FE8" w:rsidRPr="001F6F63" w:rsidRDefault="00B81FE8" w:rsidP="008A1FEF">
      <w:pPr>
        <w:pStyle w:val="ListParagraph"/>
        <w:numPr>
          <w:ilvl w:val="0"/>
          <w:numId w:val="17"/>
        </w:numPr>
        <w:spacing w:line="276" w:lineRule="auto"/>
        <w:ind w:left="0" w:firstLine="0"/>
        <w:jc w:val="both"/>
        <w:rPr>
          <w:rFonts w:asciiTheme="minorHAnsi" w:eastAsia="SimSun" w:hAnsiTheme="minorHAnsi" w:cstheme="minorHAnsi"/>
          <w:bCs/>
          <w:lang w:eastAsia="zh-CN"/>
          <w:rPrChange w:id="121" w:author="Nidup Gyeltshen" w:date="2025-09-23T11:14:00Z" w16du:dateUtc="2025-09-23T04:14:00Z">
            <w:rPr>
              <w:rFonts w:eastAsia="SimSun"/>
              <w:bCs/>
              <w:lang w:eastAsia="zh-CN"/>
            </w:rPr>
          </w:rPrChange>
        </w:rPr>
      </w:pPr>
      <w:r w:rsidRPr="001F6F63">
        <w:rPr>
          <w:rFonts w:asciiTheme="minorHAnsi" w:eastAsia="SimSun" w:hAnsiTheme="minorHAnsi" w:cstheme="minorHAnsi"/>
          <w:bCs/>
          <w:lang w:eastAsia="zh-CN"/>
          <w:rPrChange w:id="122" w:author="Nidup Gyeltshen" w:date="2025-09-23T11:14:00Z" w16du:dateUtc="2025-09-23T04:14:00Z">
            <w:rPr>
              <w:rFonts w:eastAsia="SimSun"/>
              <w:bCs/>
              <w:lang w:eastAsia="zh-CN"/>
            </w:rPr>
          </w:rPrChange>
        </w:rPr>
        <w:t>Recommendation ITU-D 22 (Dubai, 2014) of the World Telecommunication Development Conference (WTDC), on bridging the standardization gap in association with regional groups of the study groups;</w:t>
      </w:r>
    </w:p>
    <w:p w14:paraId="47DB565E" w14:textId="77777777" w:rsidR="00B81FE8" w:rsidRPr="001F6F63" w:rsidRDefault="00B81FE8" w:rsidP="008A1FEF">
      <w:pPr>
        <w:pStyle w:val="ListParagraph"/>
        <w:numPr>
          <w:ilvl w:val="0"/>
          <w:numId w:val="17"/>
        </w:numPr>
        <w:spacing w:line="276" w:lineRule="auto"/>
        <w:ind w:left="0" w:firstLine="0"/>
        <w:jc w:val="both"/>
        <w:rPr>
          <w:rFonts w:asciiTheme="minorHAnsi" w:eastAsia="SimSun" w:hAnsiTheme="minorHAnsi" w:cstheme="minorHAnsi"/>
          <w:bCs/>
          <w:lang w:eastAsia="zh-CN"/>
          <w:rPrChange w:id="123" w:author="Nidup Gyeltshen" w:date="2025-09-23T11:14:00Z" w16du:dateUtc="2025-09-23T04:14:00Z">
            <w:rPr>
              <w:rFonts w:eastAsia="SimSun"/>
              <w:bCs/>
              <w:lang w:eastAsia="zh-CN"/>
            </w:rPr>
          </w:rPrChange>
        </w:rPr>
      </w:pPr>
      <w:r w:rsidRPr="001F6F63">
        <w:rPr>
          <w:rFonts w:asciiTheme="minorHAnsi" w:eastAsia="SimSun" w:hAnsiTheme="minorHAnsi" w:cstheme="minorHAnsi"/>
          <w:bCs/>
          <w:lang w:eastAsia="zh-CN"/>
          <w:rPrChange w:id="124" w:author="Nidup Gyeltshen" w:date="2025-09-23T11:14:00Z" w16du:dateUtc="2025-09-23T04:14:00Z">
            <w:rPr>
              <w:rFonts w:eastAsia="SimSun"/>
              <w:bCs/>
              <w:lang w:eastAsia="zh-CN"/>
            </w:rPr>
          </w:rPrChange>
        </w:rPr>
        <w:t xml:space="preserve">Resolution 139 (Rev. </w:t>
      </w:r>
      <w:ins w:id="125" w:author="Li Shijie" w:date="2025-06-15T00:23:00Z">
        <w:r w:rsidRPr="001F6F63">
          <w:rPr>
            <w:rFonts w:asciiTheme="minorHAnsi" w:eastAsia="SimSun" w:hAnsiTheme="minorHAnsi" w:cstheme="minorHAnsi"/>
            <w:bCs/>
            <w:lang w:eastAsia="zh-CN"/>
            <w:rPrChange w:id="126" w:author="Nidup Gyeltshen" w:date="2025-09-23T11:14:00Z" w16du:dateUtc="2025-09-23T04:14:00Z">
              <w:rPr>
                <w:rFonts w:eastAsia="SimSun"/>
                <w:bCs/>
                <w:lang w:eastAsia="zh-CN"/>
              </w:rPr>
            </w:rPrChange>
          </w:rPr>
          <w:t>Bucharest</w:t>
        </w:r>
      </w:ins>
      <w:del w:id="127" w:author="Li Shijie" w:date="2025-06-15T00:23:00Z">
        <w:r w:rsidRPr="001F6F63">
          <w:rPr>
            <w:rFonts w:asciiTheme="minorHAnsi" w:eastAsia="SimSun" w:hAnsiTheme="minorHAnsi" w:cstheme="minorHAnsi"/>
            <w:bCs/>
            <w:lang w:eastAsia="zh-CN"/>
            <w:rPrChange w:id="128" w:author="Nidup Gyeltshen" w:date="2025-09-23T11:14:00Z" w16du:dateUtc="2025-09-23T04:14:00Z">
              <w:rPr>
                <w:rFonts w:eastAsia="SimSun"/>
                <w:bCs/>
                <w:lang w:eastAsia="zh-CN"/>
              </w:rPr>
            </w:rPrChange>
          </w:rPr>
          <w:delText>Dubai</w:delText>
        </w:r>
      </w:del>
      <w:r w:rsidRPr="001F6F63">
        <w:rPr>
          <w:rFonts w:asciiTheme="minorHAnsi" w:eastAsia="SimSun" w:hAnsiTheme="minorHAnsi" w:cstheme="minorHAnsi"/>
          <w:bCs/>
          <w:lang w:eastAsia="zh-CN"/>
          <w:rPrChange w:id="129" w:author="Nidup Gyeltshen" w:date="2025-09-23T11:14:00Z" w16du:dateUtc="2025-09-23T04:14:00Z">
            <w:rPr>
              <w:rFonts w:eastAsia="SimSun"/>
              <w:bCs/>
              <w:lang w:eastAsia="zh-CN"/>
            </w:rPr>
          </w:rPrChange>
        </w:rPr>
        <w:t>, 20</w:t>
      </w:r>
      <w:ins w:id="130" w:author="Li Shijie" w:date="2025-06-15T00:23:00Z">
        <w:r w:rsidRPr="001F6F63">
          <w:rPr>
            <w:rFonts w:asciiTheme="minorHAnsi" w:eastAsia="SimSun" w:hAnsiTheme="minorHAnsi" w:cstheme="minorHAnsi"/>
            <w:bCs/>
            <w:lang w:eastAsia="zh-CN"/>
            <w:rPrChange w:id="131" w:author="Nidup Gyeltshen" w:date="2025-09-23T11:14:00Z" w16du:dateUtc="2025-09-23T04:14:00Z">
              <w:rPr>
                <w:rFonts w:eastAsia="SimSun"/>
                <w:bCs/>
                <w:lang w:eastAsia="zh-CN"/>
              </w:rPr>
            </w:rPrChange>
          </w:rPr>
          <w:t>22</w:t>
        </w:r>
      </w:ins>
      <w:del w:id="132" w:author="Li Shijie" w:date="2025-06-15T00:23:00Z">
        <w:r w:rsidRPr="001F6F63">
          <w:rPr>
            <w:rFonts w:asciiTheme="minorHAnsi" w:eastAsia="SimSun" w:hAnsiTheme="minorHAnsi" w:cstheme="minorHAnsi"/>
            <w:bCs/>
            <w:lang w:eastAsia="zh-CN"/>
            <w:rPrChange w:id="133" w:author="Nidup Gyeltshen" w:date="2025-09-23T11:14:00Z" w16du:dateUtc="2025-09-23T04:14:00Z">
              <w:rPr>
                <w:rFonts w:eastAsia="SimSun"/>
                <w:bCs/>
                <w:lang w:eastAsia="zh-CN"/>
              </w:rPr>
            </w:rPrChange>
          </w:rPr>
          <w:delText>18</w:delText>
        </w:r>
      </w:del>
      <w:r w:rsidRPr="001F6F63">
        <w:rPr>
          <w:rFonts w:asciiTheme="minorHAnsi" w:eastAsia="SimSun" w:hAnsiTheme="minorHAnsi" w:cstheme="minorHAnsi"/>
          <w:bCs/>
          <w:lang w:eastAsia="zh-CN"/>
          <w:rPrChange w:id="134" w:author="Nidup Gyeltshen" w:date="2025-09-23T11:14:00Z" w16du:dateUtc="2025-09-23T04:14:00Z">
            <w:rPr>
              <w:rFonts w:eastAsia="SimSun"/>
              <w:bCs/>
              <w:lang w:eastAsia="zh-CN"/>
            </w:rPr>
          </w:rPrChange>
        </w:rPr>
        <w:t>) of the Plenipotentiary Conference, on use of telecommunications/ICTs to bridge the digital divide and build an inclusive information society;</w:t>
      </w:r>
    </w:p>
    <w:p w14:paraId="448D3242" w14:textId="77777777" w:rsidR="00B81FE8" w:rsidRDefault="00B81FE8" w:rsidP="008A1FEF">
      <w:pPr>
        <w:pStyle w:val="ListParagraph"/>
        <w:numPr>
          <w:ilvl w:val="0"/>
          <w:numId w:val="17"/>
        </w:numPr>
        <w:spacing w:line="276" w:lineRule="auto"/>
        <w:ind w:left="0" w:firstLine="0"/>
        <w:jc w:val="both"/>
        <w:rPr>
          <w:rFonts w:asciiTheme="minorHAnsi" w:eastAsia="SimSun" w:hAnsiTheme="minorHAnsi" w:cstheme="minorHAnsi"/>
          <w:bCs/>
          <w:lang w:eastAsia="zh-CN"/>
        </w:rPr>
      </w:pPr>
      <w:r w:rsidRPr="001F6F63">
        <w:rPr>
          <w:rFonts w:asciiTheme="minorHAnsi" w:eastAsia="SimSun" w:hAnsiTheme="minorHAnsi" w:cstheme="minorHAnsi"/>
          <w:bCs/>
          <w:lang w:eastAsia="zh-CN"/>
          <w:rPrChange w:id="135" w:author="Nidup Gyeltshen" w:date="2025-09-23T11:14:00Z" w16du:dateUtc="2025-09-23T04:14:00Z">
            <w:rPr>
              <w:rFonts w:eastAsia="SimSun"/>
              <w:bCs/>
              <w:lang w:eastAsia="zh-CN"/>
            </w:rPr>
          </w:rPrChange>
        </w:rPr>
        <w:t>Resolution 77 (Rev. Buenos Aires, 2017) of WTDC, on broadband technology and applications for greater growth and development of telecommunication/ICT services and broadband connectivity;</w:t>
      </w:r>
    </w:p>
    <w:p w14:paraId="3212054A" w14:textId="23D0385E" w:rsidR="00B81FE8" w:rsidRPr="00781976" w:rsidRDefault="00781976" w:rsidP="00781976">
      <w:pPr>
        <w:pStyle w:val="ListParagraph"/>
        <w:spacing w:line="276" w:lineRule="auto"/>
        <w:ind w:left="0"/>
        <w:jc w:val="both"/>
        <w:rPr>
          <w:ins w:id="136" w:author="Li Shijie" w:date="2025-07-17T12:06:00Z"/>
          <w:rFonts w:asciiTheme="minorHAnsi" w:eastAsia="SimSun" w:hAnsiTheme="minorHAnsi" w:cstheme="minorHAnsi"/>
          <w:bCs/>
          <w:lang w:eastAsia="zh-CN"/>
          <w:rPrChange w:id="137" w:author="Nidup Gyeltshen" w:date="2025-09-23T11:14:00Z" w16du:dateUtc="2025-09-23T04:14:00Z">
            <w:rPr>
              <w:ins w:id="138" w:author="Li Shijie" w:date="2025-07-17T12:06:00Z"/>
              <w:lang w:val="de-DE"/>
            </w:rPr>
          </w:rPrChange>
        </w:rPr>
      </w:pPr>
      <w:r w:rsidRPr="00781976">
        <w:rPr>
          <w:rFonts w:asciiTheme="minorHAnsi" w:eastAsia="SimSun" w:hAnsiTheme="minorHAnsi" w:cstheme="minorHAnsi"/>
          <w:bCs/>
          <w:i/>
          <w:iCs/>
          <w:lang w:eastAsia="zh-CN"/>
        </w:rPr>
        <w:t>i)</w:t>
      </w:r>
      <w:r>
        <w:rPr>
          <w:rFonts w:asciiTheme="minorHAnsi" w:eastAsia="SimSun" w:hAnsiTheme="minorHAnsi" w:cstheme="minorHAnsi"/>
          <w:bCs/>
          <w:lang w:eastAsia="zh-CN"/>
        </w:rPr>
        <w:tab/>
      </w:r>
      <w:r w:rsidR="00B81FE8" w:rsidRPr="00781976">
        <w:rPr>
          <w:rFonts w:asciiTheme="minorHAnsi" w:eastAsia="SimSun" w:hAnsiTheme="minorHAnsi" w:cstheme="minorHAnsi"/>
          <w:bCs/>
          <w:lang w:eastAsia="zh-CN"/>
          <w:rPrChange w:id="139" w:author="Nidup Gyeltshen" w:date="2025-09-23T11:14:00Z" w16du:dateUtc="2025-09-23T04:14:00Z">
            <w:rPr>
              <w:rFonts w:eastAsia="SimSun"/>
              <w:bCs/>
              <w:lang w:eastAsia="zh-CN"/>
            </w:rPr>
          </w:rPrChange>
        </w:rPr>
        <w:t xml:space="preserve">Resolution 200 (Rev. </w:t>
      </w:r>
      <w:del w:id="140" w:author="Nidup Gyeltshen" w:date="2025-09-24T09:56:00Z" w16du:dateUtc="2025-09-24T02:56:00Z">
        <w:r w:rsidDel="00781976">
          <w:rPr>
            <w:rFonts w:asciiTheme="minorHAnsi" w:eastAsia="SimSun" w:hAnsiTheme="minorHAnsi" w:cstheme="minorHAnsi"/>
            <w:bCs/>
            <w:lang w:eastAsia="zh-CN"/>
          </w:rPr>
          <w:delText>Dubai</w:delText>
        </w:r>
      </w:del>
      <w:ins w:id="141" w:author="Nidup Gyeltshen" w:date="2025-09-24T09:55:00Z" w16du:dateUtc="2025-09-24T02:55:00Z">
        <w:r>
          <w:rPr>
            <w:rFonts w:asciiTheme="minorHAnsi" w:eastAsia="SimSun" w:hAnsiTheme="minorHAnsi" w:cstheme="minorHAnsi"/>
            <w:bCs/>
            <w:lang w:eastAsia="zh-CN"/>
          </w:rPr>
          <w:t xml:space="preserve"> Bucharest</w:t>
        </w:r>
      </w:ins>
      <w:r w:rsidR="00B81FE8" w:rsidRPr="00781976">
        <w:rPr>
          <w:rFonts w:asciiTheme="minorHAnsi" w:eastAsia="SimSun" w:hAnsiTheme="minorHAnsi" w:cstheme="minorHAnsi"/>
          <w:bCs/>
          <w:lang w:eastAsia="zh-CN"/>
          <w:rPrChange w:id="142" w:author="Nidup Gyeltshen" w:date="2025-09-23T11:14:00Z" w16du:dateUtc="2025-09-23T04:14:00Z">
            <w:rPr>
              <w:rFonts w:eastAsia="SimSun"/>
              <w:bCs/>
              <w:lang w:eastAsia="zh-CN"/>
            </w:rPr>
          </w:rPrChange>
        </w:rPr>
        <w:t>,</w:t>
      </w:r>
      <w:r>
        <w:rPr>
          <w:rFonts w:asciiTheme="minorHAnsi" w:eastAsia="SimSun" w:hAnsiTheme="minorHAnsi" w:cstheme="minorHAnsi"/>
          <w:bCs/>
          <w:lang w:eastAsia="zh-CN"/>
        </w:rPr>
        <w:t xml:space="preserve"> </w:t>
      </w:r>
      <w:del w:id="143" w:author="Nidup Gyeltshen" w:date="2025-09-24T09:54:00Z" w16du:dateUtc="2025-09-24T02:54:00Z">
        <w:r w:rsidDel="00781976">
          <w:rPr>
            <w:rFonts w:asciiTheme="minorHAnsi" w:eastAsia="SimSun" w:hAnsiTheme="minorHAnsi" w:cstheme="minorHAnsi"/>
            <w:bCs/>
            <w:lang w:eastAsia="zh-CN"/>
          </w:rPr>
          <w:delText>2018</w:delText>
        </w:r>
      </w:del>
      <w:r w:rsidR="00B81FE8" w:rsidRPr="00781976">
        <w:rPr>
          <w:rFonts w:asciiTheme="minorHAnsi" w:eastAsia="SimSun" w:hAnsiTheme="minorHAnsi" w:cstheme="minorHAnsi"/>
          <w:bCs/>
          <w:lang w:eastAsia="zh-CN"/>
          <w:rPrChange w:id="144" w:author="Nidup Gyeltshen" w:date="2025-09-23T11:14:00Z" w16du:dateUtc="2025-09-23T04:14:00Z">
            <w:rPr>
              <w:rFonts w:eastAsia="SimSun"/>
              <w:bCs/>
              <w:lang w:eastAsia="zh-CN"/>
            </w:rPr>
          </w:rPrChange>
        </w:rPr>
        <w:t xml:space="preserve"> </w:t>
      </w:r>
      <w:ins w:id="145" w:author="Nidup Gyeltshen" w:date="2025-09-24T09:55:00Z" w16du:dateUtc="2025-09-24T02:55:00Z">
        <w:r>
          <w:rPr>
            <w:rFonts w:asciiTheme="minorHAnsi" w:eastAsia="SimSun" w:hAnsiTheme="minorHAnsi" w:cstheme="minorHAnsi"/>
            <w:bCs/>
            <w:lang w:eastAsia="zh-CN"/>
          </w:rPr>
          <w:t>2022</w:t>
        </w:r>
      </w:ins>
      <w:r w:rsidR="00B81FE8" w:rsidRPr="00781976">
        <w:rPr>
          <w:rFonts w:asciiTheme="minorHAnsi" w:eastAsia="SimSun" w:hAnsiTheme="minorHAnsi" w:cstheme="minorHAnsi"/>
          <w:bCs/>
          <w:lang w:eastAsia="zh-CN"/>
          <w:rPrChange w:id="146" w:author="Nidup Gyeltshen" w:date="2025-09-23T11:14:00Z" w16du:dateUtc="2025-09-23T04:14:00Z">
            <w:rPr>
              <w:rFonts w:eastAsia="SimSun"/>
              <w:bCs/>
              <w:lang w:eastAsia="zh-CN"/>
            </w:rPr>
          </w:rPrChange>
        </w:rPr>
        <w:t>) of the Plenipotentiary Conference, on the Connect 2030 Agenda for global telecommunication/ICT, including broadband, for sustainable development</w:t>
      </w:r>
      <w:ins w:id="147" w:author="Jongbong PARK" w:date="2025-09-23T21:51:00Z" w16du:dateUtc="2025-09-23T13:51:00Z">
        <w:r w:rsidR="008A1FEF" w:rsidRPr="00781976">
          <w:rPr>
            <w:rFonts w:asciiTheme="minorHAnsi" w:eastAsia="SimSun" w:hAnsiTheme="minorHAnsi" w:cstheme="minorHAnsi"/>
            <w:bCs/>
            <w:lang w:eastAsia="zh-CN"/>
          </w:rPr>
          <w:t>,</w:t>
        </w:r>
      </w:ins>
    </w:p>
    <w:p w14:paraId="7861A53F" w14:textId="77777777" w:rsidR="00B81FE8" w:rsidRPr="001F6F63" w:rsidRDefault="00B81FE8" w:rsidP="008A1FEF">
      <w:pPr>
        <w:pStyle w:val="Call"/>
        <w:spacing w:after="160" w:line="276" w:lineRule="auto"/>
        <w:rPr>
          <w:rFonts w:asciiTheme="minorHAnsi" w:hAnsiTheme="minorHAnsi" w:cstheme="minorHAnsi"/>
          <w:i/>
          <w:szCs w:val="24"/>
          <w:lang w:eastAsia="zh-CN"/>
          <w:rPrChange w:id="148" w:author="Nidup Gyeltshen" w:date="2025-09-23T11:14:00Z" w16du:dateUtc="2025-09-23T04:14:00Z">
            <w:rPr>
              <w:rFonts w:ascii="Times New Roman" w:hAnsi="Times New Roman"/>
              <w:i/>
              <w:lang w:eastAsia="zh-CN"/>
            </w:rPr>
          </w:rPrChange>
        </w:rPr>
      </w:pPr>
      <w:r w:rsidRPr="001F6F63">
        <w:rPr>
          <w:rFonts w:asciiTheme="minorHAnsi" w:hAnsiTheme="minorHAnsi" w:cstheme="minorHAnsi"/>
          <w:i/>
          <w:szCs w:val="24"/>
          <w:lang w:eastAsia="zh-CN"/>
          <w:rPrChange w:id="149" w:author="Nidup Gyeltshen" w:date="2025-09-23T11:14:00Z" w16du:dateUtc="2025-09-23T04:14:00Z">
            <w:rPr>
              <w:rFonts w:ascii="Times New Roman" w:hAnsi="Times New Roman"/>
              <w:i/>
              <w:lang w:eastAsia="zh-CN"/>
            </w:rPr>
          </w:rPrChange>
        </w:rPr>
        <w:lastRenderedPageBreak/>
        <w:t>noting</w:t>
      </w:r>
    </w:p>
    <w:p w14:paraId="550D5906" w14:textId="77777777" w:rsidR="00B81FE8" w:rsidRPr="001F6F63" w:rsidRDefault="00B81FE8" w:rsidP="008A1FEF">
      <w:pPr>
        <w:spacing w:line="276" w:lineRule="auto"/>
        <w:rPr>
          <w:rFonts w:asciiTheme="minorHAnsi" w:hAnsiTheme="minorHAnsi" w:cstheme="minorHAnsi"/>
          <w:rPrChange w:id="150" w:author="Nidup Gyeltshen" w:date="2025-09-23T11:14:00Z" w16du:dateUtc="2025-09-23T04:14:00Z">
            <w:rPr/>
          </w:rPrChange>
        </w:rPr>
      </w:pPr>
      <w:r w:rsidRPr="001F6F63">
        <w:rPr>
          <w:rFonts w:asciiTheme="minorHAnsi" w:hAnsiTheme="minorHAnsi" w:cstheme="minorHAnsi"/>
          <w:rPrChange w:id="151" w:author="Nidup Gyeltshen" w:date="2025-09-23T11:14:00Z" w16du:dateUtc="2025-09-23T04:14:00Z">
            <w:rPr/>
          </w:rPrChange>
        </w:rPr>
        <w:t>the work carried out by the United for Smart Sustainable Cities (U4SSC) initiative, launched by ITU together with the United Nations Economic Commission for Europe (UNECE) in May 2016,</w:t>
      </w:r>
    </w:p>
    <w:p w14:paraId="7C1D0DD2" w14:textId="77777777" w:rsidR="00B81FE8" w:rsidRPr="001F6F63" w:rsidRDefault="00B81FE8" w:rsidP="008A1FEF">
      <w:pPr>
        <w:pStyle w:val="Call"/>
        <w:spacing w:after="160" w:line="276" w:lineRule="auto"/>
        <w:rPr>
          <w:rFonts w:asciiTheme="minorHAnsi" w:hAnsiTheme="minorHAnsi" w:cstheme="minorHAnsi"/>
          <w:i/>
          <w:szCs w:val="24"/>
          <w:lang w:eastAsia="zh-CN"/>
          <w:rPrChange w:id="152" w:author="Nidup Gyeltshen" w:date="2025-09-23T11:14:00Z" w16du:dateUtc="2025-09-23T04:14:00Z">
            <w:rPr>
              <w:rFonts w:ascii="Times New Roman" w:hAnsi="Times New Roman"/>
              <w:i/>
              <w:lang w:eastAsia="zh-CN"/>
            </w:rPr>
          </w:rPrChange>
        </w:rPr>
      </w:pPr>
      <w:r w:rsidRPr="001F6F63">
        <w:rPr>
          <w:rFonts w:asciiTheme="minorHAnsi" w:hAnsiTheme="minorHAnsi" w:cstheme="minorHAnsi"/>
          <w:i/>
          <w:szCs w:val="24"/>
          <w:lang w:eastAsia="zh-CN"/>
          <w:rPrChange w:id="153" w:author="Nidup Gyeltshen" w:date="2025-09-23T11:14:00Z" w16du:dateUtc="2025-09-23T04:14:00Z">
            <w:rPr>
              <w:rFonts w:ascii="Times New Roman" w:hAnsi="Times New Roman"/>
              <w:i/>
              <w:lang w:eastAsia="zh-CN"/>
            </w:rPr>
          </w:rPrChange>
        </w:rPr>
        <w:t>considering</w:t>
      </w:r>
    </w:p>
    <w:p w14:paraId="01A83EE8" w14:textId="77777777" w:rsidR="00B81FE8" w:rsidRPr="001F6F63" w:rsidRDefault="00B81FE8" w:rsidP="008A1FEF">
      <w:pPr>
        <w:pStyle w:val="ListParagraph"/>
        <w:numPr>
          <w:ilvl w:val="0"/>
          <w:numId w:val="18"/>
        </w:numPr>
        <w:spacing w:line="276" w:lineRule="auto"/>
        <w:ind w:left="0" w:firstLine="0"/>
        <w:jc w:val="both"/>
        <w:rPr>
          <w:rFonts w:asciiTheme="minorHAnsi" w:eastAsia="SimSun" w:hAnsiTheme="minorHAnsi" w:cstheme="minorHAnsi"/>
          <w:bCs/>
          <w:lang w:eastAsia="zh-CN"/>
          <w:rPrChange w:id="154" w:author="Nidup Gyeltshen" w:date="2025-09-23T11:14:00Z" w16du:dateUtc="2025-09-23T04:14:00Z">
            <w:rPr>
              <w:rFonts w:eastAsia="SimSun"/>
              <w:bCs/>
              <w:lang w:eastAsia="zh-CN"/>
            </w:rPr>
          </w:rPrChange>
        </w:rPr>
      </w:pPr>
      <w:r w:rsidRPr="001F6F63">
        <w:rPr>
          <w:rFonts w:asciiTheme="minorHAnsi" w:eastAsia="SimSun" w:hAnsiTheme="minorHAnsi" w:cstheme="minorHAnsi"/>
          <w:bCs/>
          <w:lang w:eastAsia="zh-CN"/>
          <w:rPrChange w:id="155" w:author="Nidup Gyeltshen" w:date="2025-09-23T11:14:00Z" w16du:dateUtc="2025-09-23T04:14:00Z">
            <w:rPr>
              <w:rFonts w:eastAsia="SimSun"/>
              <w:bCs/>
              <w:lang w:eastAsia="zh-CN"/>
            </w:rPr>
          </w:rPrChange>
        </w:rPr>
        <w:t>that the development of IoT technologies will have a positive impact on both ICT and non-ICT sectors, including health, agriculture, transport and energy in view of the applications provided;</w:t>
      </w:r>
    </w:p>
    <w:p w14:paraId="2E820972" w14:textId="77777777" w:rsidR="00B81FE8" w:rsidRPr="001F6F63" w:rsidRDefault="00B81FE8" w:rsidP="008A1FEF">
      <w:pPr>
        <w:pStyle w:val="ListParagraph"/>
        <w:numPr>
          <w:ilvl w:val="0"/>
          <w:numId w:val="18"/>
        </w:numPr>
        <w:spacing w:line="276" w:lineRule="auto"/>
        <w:ind w:left="0" w:firstLine="0"/>
        <w:jc w:val="both"/>
        <w:rPr>
          <w:rFonts w:asciiTheme="minorHAnsi" w:eastAsia="SimSun" w:hAnsiTheme="minorHAnsi" w:cstheme="minorHAnsi"/>
          <w:bCs/>
          <w:lang w:eastAsia="zh-CN"/>
          <w:rPrChange w:id="156" w:author="Nidup Gyeltshen" w:date="2025-09-23T11:14:00Z" w16du:dateUtc="2025-09-23T04:14:00Z">
            <w:rPr>
              <w:rFonts w:eastAsia="SimSun"/>
              <w:bCs/>
              <w:lang w:eastAsia="zh-CN"/>
            </w:rPr>
          </w:rPrChange>
        </w:rPr>
      </w:pPr>
      <w:r w:rsidRPr="001F6F63">
        <w:rPr>
          <w:rFonts w:asciiTheme="minorHAnsi" w:eastAsia="SimSun" w:hAnsiTheme="minorHAnsi" w:cstheme="minorHAnsi"/>
          <w:bCs/>
          <w:lang w:eastAsia="zh-CN"/>
          <w:rPrChange w:id="157" w:author="Nidup Gyeltshen" w:date="2025-09-23T11:14:00Z" w16du:dateUtc="2025-09-23T04:14:00Z">
            <w:rPr>
              <w:rFonts w:eastAsia="SimSun"/>
              <w:bCs/>
              <w:lang w:eastAsia="zh-CN"/>
            </w:rPr>
          </w:rPrChange>
        </w:rPr>
        <w:t>that IoT deployment will contribute significantly to the successful implementation of the 2030 Agenda for Sustainable Development;</w:t>
      </w:r>
    </w:p>
    <w:p w14:paraId="4DB138F9" w14:textId="77777777" w:rsidR="00B81FE8" w:rsidRPr="001F6F63" w:rsidRDefault="00B81FE8" w:rsidP="008A1FEF">
      <w:pPr>
        <w:pStyle w:val="ListParagraph"/>
        <w:numPr>
          <w:ilvl w:val="0"/>
          <w:numId w:val="18"/>
        </w:numPr>
        <w:spacing w:line="276" w:lineRule="auto"/>
        <w:ind w:left="0" w:firstLine="0"/>
        <w:jc w:val="both"/>
        <w:rPr>
          <w:rFonts w:asciiTheme="minorHAnsi" w:eastAsia="SimSun" w:hAnsiTheme="minorHAnsi" w:cstheme="minorHAnsi"/>
          <w:bCs/>
          <w:lang w:eastAsia="zh-CN"/>
          <w:rPrChange w:id="158" w:author="Nidup Gyeltshen" w:date="2025-09-23T11:14:00Z" w16du:dateUtc="2025-09-23T04:14:00Z">
            <w:rPr>
              <w:rFonts w:eastAsia="SimSun"/>
              <w:bCs/>
              <w:lang w:eastAsia="zh-CN"/>
            </w:rPr>
          </w:rPrChange>
        </w:rPr>
      </w:pPr>
      <w:r w:rsidRPr="001F6F63">
        <w:rPr>
          <w:rFonts w:asciiTheme="minorHAnsi" w:eastAsia="SimSun" w:hAnsiTheme="minorHAnsi" w:cstheme="minorHAnsi"/>
          <w:bCs/>
          <w:lang w:eastAsia="zh-CN"/>
          <w:rPrChange w:id="159" w:author="Nidup Gyeltshen" w:date="2025-09-23T11:14:00Z" w16du:dateUtc="2025-09-23T04:14:00Z">
            <w:rPr>
              <w:rFonts w:eastAsia="SimSun"/>
              <w:bCs/>
              <w:lang w:eastAsia="zh-CN"/>
            </w:rPr>
          </w:rPrChange>
        </w:rPr>
        <w:t>that the development and deployment of IoT will benefit from cooperative efforts at the regional and global level;</w:t>
      </w:r>
    </w:p>
    <w:p w14:paraId="22E396A4" w14:textId="77777777" w:rsidR="00B81FE8" w:rsidRPr="001F6F63" w:rsidRDefault="00B81FE8" w:rsidP="008A1FEF">
      <w:pPr>
        <w:pStyle w:val="ListParagraph"/>
        <w:numPr>
          <w:ilvl w:val="0"/>
          <w:numId w:val="18"/>
        </w:numPr>
        <w:spacing w:line="276" w:lineRule="auto"/>
        <w:ind w:left="0" w:firstLine="0"/>
        <w:jc w:val="both"/>
        <w:rPr>
          <w:rFonts w:asciiTheme="minorHAnsi" w:eastAsia="SimSun" w:hAnsiTheme="minorHAnsi" w:cstheme="minorHAnsi"/>
          <w:bCs/>
          <w:lang w:eastAsia="zh-CN"/>
          <w:rPrChange w:id="160" w:author="Nidup Gyeltshen" w:date="2025-09-23T11:14:00Z" w16du:dateUtc="2025-09-23T04:14:00Z">
            <w:rPr>
              <w:rFonts w:eastAsia="SimSun"/>
              <w:bCs/>
              <w:lang w:eastAsia="zh-CN"/>
            </w:rPr>
          </w:rPrChange>
        </w:rPr>
      </w:pPr>
      <w:r w:rsidRPr="001F6F63">
        <w:rPr>
          <w:rFonts w:asciiTheme="minorHAnsi" w:eastAsia="SimSun" w:hAnsiTheme="minorHAnsi" w:cstheme="minorHAnsi"/>
          <w:bCs/>
          <w:lang w:eastAsia="zh-CN"/>
          <w:rPrChange w:id="161" w:author="Nidup Gyeltshen" w:date="2025-09-23T11:14:00Z" w16du:dateUtc="2025-09-23T04:14:00Z">
            <w:rPr>
              <w:rFonts w:eastAsia="SimSun"/>
              <w:bCs/>
              <w:lang w:eastAsia="zh-CN"/>
            </w:rPr>
          </w:rPrChange>
        </w:rPr>
        <w:t xml:space="preserve">that the development and implementation of IoT and the creation of </w:t>
      </w:r>
      <w:ins w:id="162" w:author="Li Shijie" w:date="2025-07-15T18:28:00Z">
        <w:r w:rsidRPr="001F6F63">
          <w:rPr>
            <w:rFonts w:asciiTheme="minorHAnsi" w:eastAsia="SimSun" w:hAnsiTheme="minorHAnsi" w:cstheme="minorHAnsi"/>
            <w:bCs/>
            <w:lang w:eastAsia="zh-CN"/>
            <w:rPrChange w:id="163" w:author="Nidup Gyeltshen" w:date="2025-09-23T11:14:00Z" w16du:dateUtc="2025-09-23T04:14:00Z">
              <w:rPr>
                <w:rFonts w:eastAsia="SimSun"/>
                <w:bCs/>
                <w:lang w:eastAsia="zh-CN"/>
              </w:rPr>
            </w:rPrChange>
          </w:rPr>
          <w:t>SSC&amp;C</w:t>
        </w:r>
      </w:ins>
      <w:ins w:id="164" w:author="Li Shijie" w:date="2025-07-16T09:56:00Z">
        <w:r w:rsidRPr="001F6F63">
          <w:rPr>
            <w:rFonts w:asciiTheme="minorHAnsi" w:eastAsia="SimSun" w:hAnsiTheme="minorHAnsi" w:cstheme="minorHAnsi"/>
            <w:bCs/>
            <w:lang w:eastAsia="zh-CN"/>
            <w:rPrChange w:id="165" w:author="Nidup Gyeltshen" w:date="2025-09-23T11:14:00Z" w16du:dateUtc="2025-09-23T04:14:00Z">
              <w:rPr>
                <w:rFonts w:eastAsia="SimSun"/>
                <w:bCs/>
                <w:lang w:eastAsia="zh-CN"/>
              </w:rPr>
            </w:rPrChange>
          </w:rPr>
          <w:t xml:space="preserve"> </w:t>
        </w:r>
      </w:ins>
      <w:del w:id="166" w:author="Li Shijie" w:date="2025-07-15T18:28:00Z">
        <w:r w:rsidRPr="001F6F63" w:rsidDel="00C7061C">
          <w:rPr>
            <w:rFonts w:asciiTheme="minorHAnsi" w:eastAsia="SimSun" w:hAnsiTheme="minorHAnsi" w:cstheme="minorHAnsi"/>
            <w:bCs/>
            <w:lang w:eastAsia="zh-CN"/>
            <w:rPrChange w:id="167" w:author="Nidup Gyeltshen" w:date="2025-09-23T11:14:00Z" w16du:dateUtc="2025-09-23T04:14:00Z">
              <w:rPr>
                <w:rFonts w:eastAsia="SimSun"/>
                <w:bCs/>
                <w:lang w:eastAsia="zh-CN"/>
              </w:rPr>
            </w:rPrChange>
          </w:rPr>
          <w:delText xml:space="preserve">SSCCs </w:delText>
        </w:r>
      </w:del>
      <w:r w:rsidRPr="001F6F63">
        <w:rPr>
          <w:rFonts w:asciiTheme="minorHAnsi" w:eastAsia="SimSun" w:hAnsiTheme="minorHAnsi" w:cstheme="minorHAnsi"/>
          <w:bCs/>
          <w:lang w:eastAsia="zh-CN"/>
          <w:rPrChange w:id="168" w:author="Nidup Gyeltshen" w:date="2025-09-23T11:14:00Z" w16du:dateUtc="2025-09-23T04:14:00Z">
            <w:rPr>
              <w:rFonts w:eastAsia="SimSun"/>
              <w:bCs/>
              <w:lang w:eastAsia="zh-CN"/>
            </w:rPr>
          </w:rPrChange>
        </w:rPr>
        <w:t>will hinge upon the active participation of governments, industry and other relevant international and regional organizations and stakeholders;</w:t>
      </w:r>
    </w:p>
    <w:p w14:paraId="1016DC36" w14:textId="41318A73" w:rsidR="00B81FE8" w:rsidRPr="001F6F63" w:rsidRDefault="00B81FE8" w:rsidP="008A1FEF">
      <w:pPr>
        <w:pStyle w:val="ListParagraph"/>
        <w:numPr>
          <w:ilvl w:val="0"/>
          <w:numId w:val="18"/>
        </w:numPr>
        <w:spacing w:line="276" w:lineRule="auto"/>
        <w:ind w:left="0" w:firstLine="0"/>
        <w:jc w:val="both"/>
        <w:rPr>
          <w:ins w:id="169" w:author="Li Shijie" w:date="2025-07-15T18:29:00Z"/>
          <w:rFonts w:asciiTheme="minorHAnsi" w:eastAsia="SimSun" w:hAnsiTheme="minorHAnsi" w:cstheme="minorHAnsi"/>
          <w:lang w:eastAsia="zh-CN"/>
          <w:rPrChange w:id="170" w:author="Nidup Gyeltshen" w:date="2025-09-23T11:14:00Z" w16du:dateUtc="2025-09-23T04:14:00Z">
            <w:rPr>
              <w:ins w:id="171" w:author="Li Shijie" w:date="2025-07-15T18:29:00Z"/>
              <w:rFonts w:eastAsia="SimSun"/>
              <w:bCs/>
              <w:lang w:eastAsia="zh-CN"/>
            </w:rPr>
          </w:rPrChange>
        </w:rPr>
      </w:pPr>
      <w:r w:rsidRPr="001F6F63">
        <w:rPr>
          <w:rFonts w:asciiTheme="minorHAnsi" w:eastAsia="SimSun" w:hAnsiTheme="minorHAnsi" w:cstheme="minorHAnsi"/>
          <w:bCs/>
          <w:lang w:eastAsia="zh-CN"/>
          <w:rPrChange w:id="172" w:author="Nidup Gyeltshen" w:date="2025-09-23T11:14:00Z" w16du:dateUtc="2025-09-23T04:14:00Z">
            <w:rPr>
              <w:rFonts w:eastAsia="SimSun"/>
              <w:bCs/>
              <w:lang w:eastAsia="zh-CN"/>
            </w:rPr>
          </w:rPrChange>
        </w:rPr>
        <w:t xml:space="preserve">that special support should be given to developing countries, as they may have limited resources </w:t>
      </w:r>
      <w:ins w:id="173" w:author="Li Shijie" w:date="2025-06-15T21:17:00Z">
        <w:r w:rsidRPr="001F6F63">
          <w:rPr>
            <w:rFonts w:asciiTheme="minorHAnsi" w:eastAsia="SimSun" w:hAnsiTheme="minorHAnsi" w:cstheme="minorHAnsi"/>
            <w:bCs/>
            <w:lang w:eastAsia="zh-CN"/>
            <w:rPrChange w:id="174" w:author="Nidup Gyeltshen" w:date="2025-09-23T11:14:00Z" w16du:dateUtc="2025-09-23T04:14:00Z">
              <w:rPr>
                <w:rFonts w:eastAsia="SimSun"/>
                <w:bCs/>
                <w:lang w:eastAsia="zh-CN"/>
              </w:rPr>
            </w:rPrChange>
          </w:rPr>
          <w:t xml:space="preserve">and </w:t>
        </w:r>
      </w:ins>
      <w:ins w:id="175" w:author="Li Shijie" w:date="2025-06-15T21:24:00Z">
        <w:r w:rsidRPr="001F6F63">
          <w:rPr>
            <w:rFonts w:asciiTheme="minorHAnsi" w:eastAsia="SimSun" w:hAnsiTheme="minorHAnsi" w:cstheme="minorHAnsi"/>
            <w:bCs/>
            <w:lang w:eastAsia="zh-CN"/>
            <w:rPrChange w:id="176" w:author="Nidup Gyeltshen" w:date="2025-09-23T11:14:00Z" w16du:dateUtc="2025-09-23T04:14:00Z">
              <w:rPr>
                <w:rFonts w:eastAsia="SimSun"/>
                <w:bCs/>
                <w:lang w:eastAsia="zh-CN"/>
              </w:rPr>
            </w:rPrChange>
          </w:rPr>
          <w:t xml:space="preserve">digital </w:t>
        </w:r>
      </w:ins>
      <w:ins w:id="177" w:author="Li Shijie" w:date="2025-07-16T17:19:00Z">
        <w:r w:rsidRPr="001F6F63">
          <w:rPr>
            <w:rFonts w:asciiTheme="minorHAnsi" w:eastAsia="SimSun" w:hAnsiTheme="minorHAnsi" w:cstheme="minorHAnsi"/>
            <w:bCs/>
            <w:lang w:eastAsia="zh-CN"/>
            <w:rPrChange w:id="178" w:author="Nidup Gyeltshen" w:date="2025-09-23T11:14:00Z" w16du:dateUtc="2025-09-23T04:14:00Z">
              <w:rPr>
                <w:rFonts w:eastAsia="SimSun"/>
                <w:bCs/>
                <w:lang w:eastAsia="zh-CN"/>
              </w:rPr>
            </w:rPrChange>
          </w:rPr>
          <w:t xml:space="preserve">skills </w:t>
        </w:r>
      </w:ins>
      <w:r w:rsidRPr="001F6F63">
        <w:rPr>
          <w:rFonts w:asciiTheme="minorHAnsi" w:eastAsia="SimSun" w:hAnsiTheme="minorHAnsi" w:cstheme="minorHAnsi"/>
          <w:bCs/>
          <w:lang w:eastAsia="zh-CN"/>
          <w:rPrChange w:id="179" w:author="Nidup Gyeltshen" w:date="2025-09-23T11:14:00Z" w16du:dateUtc="2025-09-23T04:14:00Z">
            <w:rPr>
              <w:rFonts w:eastAsia="SimSun"/>
              <w:bCs/>
              <w:lang w:eastAsia="zh-CN"/>
            </w:rPr>
          </w:rPrChange>
        </w:rPr>
        <w:t>to build an inclusive society</w:t>
      </w:r>
      <w:ins w:id="180" w:author="Li Shijie" w:date="2025-07-17T14:11:00Z">
        <w:r w:rsidR="00E053F1" w:rsidRPr="001F6F63">
          <w:rPr>
            <w:rFonts w:asciiTheme="minorHAnsi" w:eastAsia="SimSun" w:hAnsiTheme="minorHAnsi" w:cstheme="minorHAnsi"/>
            <w:bCs/>
            <w:lang w:eastAsia="zh-CN"/>
            <w:rPrChange w:id="181" w:author="Nidup Gyeltshen" w:date="2025-09-23T11:14:00Z" w16du:dateUtc="2025-09-23T04:14:00Z">
              <w:rPr>
                <w:rFonts w:eastAsia="SimSun"/>
                <w:bCs/>
                <w:lang w:eastAsia="zh-CN"/>
              </w:rPr>
            </w:rPrChange>
          </w:rPr>
          <w:t>;</w:t>
        </w:r>
      </w:ins>
      <w:del w:id="182" w:author="Li Shijie" w:date="2025-07-17T14:11:00Z">
        <w:r w:rsidRPr="001F6F63" w:rsidDel="00E053F1">
          <w:rPr>
            <w:rFonts w:asciiTheme="minorHAnsi" w:eastAsia="SimSun" w:hAnsiTheme="minorHAnsi" w:cstheme="minorHAnsi"/>
            <w:bCs/>
            <w:lang w:eastAsia="zh-CN"/>
            <w:rPrChange w:id="183" w:author="Nidup Gyeltshen" w:date="2025-09-23T11:14:00Z" w16du:dateUtc="2025-09-23T04:14:00Z">
              <w:rPr>
                <w:rFonts w:eastAsia="SimSun"/>
                <w:bCs/>
                <w:lang w:eastAsia="zh-CN"/>
              </w:rPr>
            </w:rPrChange>
          </w:rPr>
          <w:delText>,</w:delText>
        </w:r>
      </w:del>
    </w:p>
    <w:p w14:paraId="580AB3CC" w14:textId="77777777" w:rsidR="00B81FE8" w:rsidRPr="001F6F63" w:rsidRDefault="00B81FE8">
      <w:pPr>
        <w:pStyle w:val="ListParagraph"/>
        <w:numPr>
          <w:ilvl w:val="0"/>
          <w:numId w:val="18"/>
        </w:numPr>
        <w:spacing w:line="276" w:lineRule="auto"/>
        <w:ind w:left="0" w:firstLine="0"/>
        <w:jc w:val="both"/>
        <w:rPr>
          <w:ins w:id="184" w:author="Li Shijie" w:date="2025-07-15T18:29:00Z"/>
          <w:rFonts w:asciiTheme="minorHAnsi" w:eastAsia="SimSun" w:hAnsiTheme="minorHAnsi" w:cstheme="minorHAnsi"/>
          <w:bCs/>
          <w:lang w:eastAsia="zh-CN"/>
          <w:rPrChange w:id="185" w:author="Nidup Gyeltshen" w:date="2025-09-23T11:14:00Z" w16du:dateUtc="2025-09-23T04:14:00Z">
            <w:rPr>
              <w:ins w:id="186" w:author="Li Shijie" w:date="2025-07-15T18:29:00Z"/>
              <w:rFonts w:eastAsia="SimSun"/>
              <w:lang w:val="de-DE" w:eastAsia="zh-CN"/>
            </w:rPr>
          </w:rPrChange>
        </w:rPr>
        <w:pPrChange w:id="187" w:author="Li Shijie" w:date="2025-07-15T18:30:00Z">
          <w:pPr>
            <w:pStyle w:val="ListParagraph"/>
            <w:numPr>
              <w:numId w:val="3"/>
            </w:numPr>
            <w:tabs>
              <w:tab w:val="num" w:pos="720"/>
            </w:tabs>
            <w:ind w:hanging="360"/>
            <w:jc w:val="both"/>
          </w:pPr>
        </w:pPrChange>
      </w:pPr>
      <w:ins w:id="188" w:author="Li Shijie" w:date="2025-07-15T18:29:00Z">
        <w:r w:rsidRPr="001F6F63">
          <w:rPr>
            <w:rFonts w:asciiTheme="minorHAnsi" w:eastAsia="SimSun" w:hAnsiTheme="minorHAnsi" w:cstheme="minorHAnsi"/>
            <w:bCs/>
            <w:lang w:eastAsia="zh-CN"/>
            <w:rPrChange w:id="189" w:author="Nidup Gyeltshen" w:date="2025-09-23T11:14:00Z" w16du:dateUtc="2025-09-23T04:14:00Z">
              <w:rPr>
                <w:rFonts w:eastAsia="SimSun"/>
                <w:lang w:val="de-DE" w:eastAsia="zh-CN"/>
              </w:rPr>
            </w:rPrChange>
          </w:rPr>
          <w:t xml:space="preserve">that IoT and SSC&amp;C can be key enablers for the information society </w:t>
        </w:r>
      </w:ins>
      <w:ins w:id="190" w:author="Li Shijie" w:date="2025-07-16T17:33:00Z">
        <w:r w:rsidRPr="001F6F63">
          <w:rPr>
            <w:rFonts w:asciiTheme="minorHAnsi" w:eastAsia="SimSun" w:hAnsiTheme="minorHAnsi" w:cstheme="minorHAnsi"/>
            <w:bCs/>
            <w:lang w:eastAsia="zh-CN"/>
            <w:rPrChange w:id="191" w:author="Nidup Gyeltshen" w:date="2025-09-23T11:14:00Z" w16du:dateUtc="2025-09-23T04:14:00Z">
              <w:rPr>
                <w:rFonts w:eastAsia="SimSun"/>
                <w:bCs/>
                <w:lang w:eastAsia="zh-CN"/>
              </w:rPr>
            </w:rPrChange>
          </w:rPr>
          <w:t>and digital transformation</w:t>
        </w:r>
      </w:ins>
      <w:ins w:id="192" w:author="Li Shijie" w:date="2025-07-17T11:45:00Z">
        <w:r w:rsidRPr="001F6F63">
          <w:rPr>
            <w:rFonts w:asciiTheme="minorHAnsi" w:eastAsia="SimSun" w:hAnsiTheme="minorHAnsi" w:cstheme="minorHAnsi"/>
            <w:bCs/>
            <w:lang w:eastAsia="zh-CN"/>
            <w:rPrChange w:id="193" w:author="Nidup Gyeltshen" w:date="2025-09-23T11:14:00Z" w16du:dateUtc="2025-09-23T04:14:00Z">
              <w:rPr>
                <w:rFonts w:eastAsia="SimSun"/>
                <w:bCs/>
                <w:lang w:eastAsia="zh-CN"/>
              </w:rPr>
            </w:rPrChange>
          </w:rPr>
          <w:t>,</w:t>
        </w:r>
      </w:ins>
      <w:ins w:id="194" w:author="Li Shijie" w:date="2025-07-16T17:33:00Z">
        <w:r w:rsidRPr="001F6F63">
          <w:rPr>
            <w:rFonts w:asciiTheme="minorHAnsi" w:eastAsia="SimSun" w:hAnsiTheme="minorHAnsi" w:cstheme="minorHAnsi"/>
            <w:bCs/>
            <w:lang w:eastAsia="zh-CN"/>
            <w:rPrChange w:id="195" w:author="Nidup Gyeltshen" w:date="2025-09-23T11:14:00Z" w16du:dateUtc="2025-09-23T04:14:00Z">
              <w:rPr>
                <w:rFonts w:eastAsia="SimSun"/>
                <w:bCs/>
                <w:lang w:eastAsia="zh-CN"/>
              </w:rPr>
            </w:rPrChange>
          </w:rPr>
          <w:t xml:space="preserve"> </w:t>
        </w:r>
      </w:ins>
      <w:ins w:id="196" w:author="Li Shijie" w:date="2025-07-17T11:50:00Z">
        <w:r w:rsidRPr="001F6F63">
          <w:rPr>
            <w:rFonts w:asciiTheme="minorHAnsi" w:eastAsia="SimSun" w:hAnsiTheme="minorHAnsi" w:cstheme="minorHAnsi"/>
            <w:bCs/>
            <w:lang w:eastAsia="zh-CN"/>
            <w:rPrChange w:id="197" w:author="Nidup Gyeltshen" w:date="2025-09-23T11:14:00Z" w16du:dateUtc="2025-09-23T04:14:00Z">
              <w:rPr>
                <w:rFonts w:eastAsia="SimSun"/>
                <w:bCs/>
                <w:highlight w:val="yellow"/>
                <w:lang w:eastAsia="zh-CN"/>
              </w:rPr>
            </w:rPrChange>
          </w:rPr>
          <w:t>including</w:t>
        </w:r>
      </w:ins>
      <w:ins w:id="198" w:author="Li Shijie" w:date="2025-07-17T11:45:00Z">
        <w:r w:rsidRPr="001F6F63">
          <w:rPr>
            <w:rFonts w:asciiTheme="minorHAnsi" w:eastAsia="SimSun" w:hAnsiTheme="minorHAnsi" w:cstheme="minorHAnsi"/>
            <w:bCs/>
            <w:lang w:eastAsia="zh-CN"/>
            <w:rPrChange w:id="199" w:author="Nidup Gyeltshen" w:date="2025-09-23T11:14:00Z" w16du:dateUtc="2025-09-23T04:14:00Z">
              <w:rPr>
                <w:rFonts w:eastAsia="SimSun"/>
                <w:bCs/>
                <w:highlight w:val="yellow"/>
                <w:lang w:eastAsia="zh-CN"/>
              </w:rPr>
            </w:rPrChange>
          </w:rPr>
          <w:t xml:space="preserve"> in</w:t>
        </w:r>
      </w:ins>
      <w:ins w:id="200" w:author="Li Shijie" w:date="2025-07-15T18:29:00Z">
        <w:r w:rsidRPr="001F6F63">
          <w:rPr>
            <w:rFonts w:asciiTheme="minorHAnsi" w:eastAsia="SimSun" w:hAnsiTheme="minorHAnsi" w:cstheme="minorHAnsi"/>
            <w:bCs/>
            <w:lang w:eastAsia="zh-CN"/>
            <w:rPrChange w:id="201" w:author="Nidup Gyeltshen" w:date="2025-09-23T11:14:00Z" w16du:dateUtc="2025-09-23T04:14:00Z">
              <w:rPr>
                <w:rFonts w:eastAsia="SimSun"/>
                <w:lang w:val="de-DE" w:eastAsia="zh-CN"/>
              </w:rPr>
            </w:rPrChange>
          </w:rPr>
          <w:t xml:space="preserve"> rural</w:t>
        </w:r>
      </w:ins>
      <w:ins w:id="202" w:author="Li Shijie" w:date="2025-07-17T11:48:00Z">
        <w:r w:rsidRPr="001F6F63">
          <w:rPr>
            <w:rFonts w:asciiTheme="minorHAnsi" w:eastAsia="SimSun" w:hAnsiTheme="minorHAnsi" w:cstheme="minorHAnsi"/>
            <w:bCs/>
            <w:lang w:eastAsia="zh-CN"/>
            <w:rPrChange w:id="203" w:author="Nidup Gyeltshen" w:date="2025-09-23T11:14:00Z" w16du:dateUtc="2025-09-23T04:14:00Z">
              <w:rPr>
                <w:rFonts w:eastAsia="SimSun"/>
                <w:bCs/>
                <w:highlight w:val="yellow"/>
                <w:lang w:eastAsia="zh-CN"/>
              </w:rPr>
            </w:rPrChange>
          </w:rPr>
          <w:t xml:space="preserve"> and remote </w:t>
        </w:r>
      </w:ins>
      <w:ins w:id="204" w:author="Li Shijie" w:date="2025-07-17T11:47:00Z">
        <w:r w:rsidRPr="001F6F63">
          <w:rPr>
            <w:rFonts w:asciiTheme="minorHAnsi" w:eastAsia="SimSun" w:hAnsiTheme="minorHAnsi" w:cstheme="minorHAnsi"/>
            <w:bCs/>
            <w:lang w:eastAsia="zh-CN"/>
            <w:rPrChange w:id="205" w:author="Nidup Gyeltshen" w:date="2025-09-23T11:14:00Z" w16du:dateUtc="2025-09-23T04:14:00Z">
              <w:rPr>
                <w:rFonts w:eastAsia="SimSun"/>
                <w:bCs/>
                <w:highlight w:val="yellow"/>
                <w:lang w:eastAsia="zh-CN"/>
              </w:rPr>
            </w:rPrChange>
          </w:rPr>
          <w:t>area</w:t>
        </w:r>
      </w:ins>
      <w:ins w:id="206" w:author="Li Shijie" w:date="2025-07-17T11:48:00Z">
        <w:r w:rsidRPr="001F6F63">
          <w:rPr>
            <w:rFonts w:asciiTheme="minorHAnsi" w:eastAsia="SimSun" w:hAnsiTheme="minorHAnsi" w:cstheme="minorHAnsi"/>
            <w:bCs/>
            <w:lang w:eastAsia="zh-CN"/>
            <w:rPrChange w:id="207" w:author="Nidup Gyeltshen" w:date="2025-09-23T11:14:00Z" w16du:dateUtc="2025-09-23T04:14:00Z">
              <w:rPr>
                <w:rFonts w:eastAsia="SimSun"/>
                <w:bCs/>
                <w:highlight w:val="yellow"/>
                <w:lang w:eastAsia="zh-CN"/>
              </w:rPr>
            </w:rPrChange>
          </w:rPr>
          <w:t>s</w:t>
        </w:r>
      </w:ins>
      <w:ins w:id="208" w:author="Li Shijie" w:date="2025-07-16T16:08:00Z">
        <w:r w:rsidRPr="001F6F63">
          <w:rPr>
            <w:rFonts w:asciiTheme="minorHAnsi" w:eastAsia="SimSun" w:hAnsiTheme="minorHAnsi" w:cstheme="minorHAnsi"/>
            <w:bCs/>
            <w:lang w:eastAsia="zh-CN"/>
            <w:rPrChange w:id="209" w:author="Nidup Gyeltshen" w:date="2025-09-23T11:14:00Z" w16du:dateUtc="2025-09-23T04:14:00Z">
              <w:rPr>
                <w:rFonts w:eastAsia="SimSun"/>
                <w:bCs/>
                <w:lang w:eastAsia="zh-CN"/>
              </w:rPr>
            </w:rPrChange>
          </w:rPr>
          <w:t>;</w:t>
        </w:r>
      </w:ins>
      <w:ins w:id="210" w:author="Li Shijie" w:date="2025-07-15T18:29:00Z">
        <w:r w:rsidRPr="001F6F63">
          <w:rPr>
            <w:rFonts w:asciiTheme="minorHAnsi" w:eastAsia="SimSun" w:hAnsiTheme="minorHAnsi" w:cstheme="minorHAnsi"/>
            <w:bCs/>
            <w:lang w:eastAsia="zh-CN"/>
            <w:rPrChange w:id="211" w:author="Nidup Gyeltshen" w:date="2025-09-23T11:14:00Z" w16du:dateUtc="2025-09-23T04:14:00Z">
              <w:rPr>
                <w:rFonts w:eastAsia="SimSun"/>
                <w:lang w:val="de-DE" w:eastAsia="zh-CN"/>
              </w:rPr>
            </w:rPrChange>
          </w:rPr>
          <w:t xml:space="preserve"> </w:t>
        </w:r>
      </w:ins>
    </w:p>
    <w:p w14:paraId="2DA06B15" w14:textId="6548D26C" w:rsidR="00B81FE8" w:rsidRPr="001F6F63" w:rsidRDefault="00B81FE8">
      <w:pPr>
        <w:pStyle w:val="ListParagraph"/>
        <w:numPr>
          <w:ilvl w:val="0"/>
          <w:numId w:val="18"/>
        </w:numPr>
        <w:spacing w:line="276" w:lineRule="auto"/>
        <w:ind w:left="0" w:firstLine="0"/>
        <w:jc w:val="both"/>
        <w:rPr>
          <w:rFonts w:asciiTheme="minorHAnsi" w:eastAsia="SimSun" w:hAnsiTheme="minorHAnsi" w:cstheme="minorHAnsi"/>
          <w:bCs/>
          <w:lang w:eastAsia="zh-CN"/>
          <w:rPrChange w:id="212" w:author="Nidup Gyeltshen" w:date="2025-09-23T11:14:00Z" w16du:dateUtc="2025-09-23T04:14:00Z">
            <w:rPr>
              <w:rFonts w:eastAsia="SimSun"/>
              <w:lang w:val="de-DE" w:eastAsia="zh-CN"/>
            </w:rPr>
          </w:rPrChange>
        </w:rPr>
        <w:pPrChange w:id="213" w:author="Li Shijie" w:date="2025-07-15T18:30:00Z">
          <w:pPr>
            <w:pStyle w:val="ListParagraph"/>
            <w:numPr>
              <w:numId w:val="3"/>
            </w:numPr>
            <w:tabs>
              <w:tab w:val="num" w:pos="720"/>
            </w:tabs>
            <w:ind w:hanging="360"/>
            <w:jc w:val="both"/>
          </w:pPr>
        </w:pPrChange>
      </w:pPr>
      <w:ins w:id="214" w:author="Li Shijie" w:date="2025-07-15T18:35:00Z">
        <w:r w:rsidRPr="001F6F63">
          <w:rPr>
            <w:rFonts w:asciiTheme="minorHAnsi" w:eastAsia="SimSun" w:hAnsiTheme="minorHAnsi" w:cstheme="minorHAnsi"/>
            <w:bCs/>
            <w:lang w:eastAsia="zh-CN"/>
            <w:rPrChange w:id="215" w:author="Nidup Gyeltshen" w:date="2025-09-23T11:14:00Z" w16du:dateUtc="2025-09-23T04:14:00Z">
              <w:rPr>
                <w:rFonts w:eastAsia="SimSun"/>
                <w:bCs/>
                <w:lang w:eastAsia="zh-CN"/>
              </w:rPr>
            </w:rPrChange>
          </w:rPr>
          <w:t>that</w:t>
        </w:r>
      </w:ins>
      <w:ins w:id="216" w:author="Li Shijie" w:date="2025-07-17T12:02:00Z">
        <w:r w:rsidRPr="001F6F63">
          <w:rPr>
            <w:rFonts w:asciiTheme="minorHAnsi" w:eastAsia="SimSun" w:hAnsiTheme="minorHAnsi" w:cstheme="minorHAnsi"/>
            <w:bCs/>
            <w:lang w:eastAsia="zh-CN"/>
            <w:rPrChange w:id="217" w:author="Nidup Gyeltshen" w:date="2025-09-23T11:14:00Z" w16du:dateUtc="2025-09-23T04:14:00Z">
              <w:rPr>
                <w:rFonts w:eastAsia="SimSun"/>
                <w:bCs/>
                <w:lang w:eastAsia="zh-CN"/>
              </w:rPr>
            </w:rPrChange>
          </w:rPr>
          <w:t xml:space="preserve"> </w:t>
        </w:r>
      </w:ins>
      <w:ins w:id="218" w:author="Li Shijie" w:date="2025-07-15T18:29:00Z">
        <w:r w:rsidRPr="001F6F63">
          <w:rPr>
            <w:rFonts w:asciiTheme="minorHAnsi" w:eastAsia="SimSun" w:hAnsiTheme="minorHAnsi" w:cstheme="minorHAnsi"/>
            <w:bCs/>
            <w:lang w:eastAsia="zh-CN"/>
            <w:rPrChange w:id="219" w:author="Nidup Gyeltshen" w:date="2025-09-23T11:14:00Z" w16du:dateUtc="2025-09-23T04:14:00Z">
              <w:rPr>
                <w:rFonts w:eastAsia="SimSun"/>
                <w:lang w:val="de-DE" w:eastAsia="zh-CN"/>
              </w:rPr>
            </w:rPrChange>
          </w:rPr>
          <w:t xml:space="preserve">public-private partnerships </w:t>
        </w:r>
      </w:ins>
      <w:ins w:id="220" w:author="Li Shijie" w:date="2025-07-16T17:36:00Z">
        <w:r w:rsidRPr="001F6F63">
          <w:rPr>
            <w:rFonts w:asciiTheme="minorHAnsi" w:eastAsia="SimSun" w:hAnsiTheme="minorHAnsi" w:cstheme="minorHAnsi"/>
            <w:bCs/>
            <w:lang w:eastAsia="zh-CN"/>
            <w:rPrChange w:id="221" w:author="Nidup Gyeltshen" w:date="2025-09-23T11:14:00Z" w16du:dateUtc="2025-09-23T04:14:00Z">
              <w:rPr>
                <w:rFonts w:eastAsia="SimSun"/>
                <w:bCs/>
                <w:lang w:eastAsia="zh-CN"/>
              </w:rPr>
            </w:rPrChange>
          </w:rPr>
          <w:t xml:space="preserve">may support </w:t>
        </w:r>
      </w:ins>
      <w:ins w:id="222" w:author="Li Shijie" w:date="2025-07-15T18:29:00Z">
        <w:r w:rsidRPr="001F6F63">
          <w:rPr>
            <w:rFonts w:asciiTheme="minorHAnsi" w:eastAsia="SimSun" w:hAnsiTheme="minorHAnsi" w:cstheme="minorHAnsi"/>
            <w:bCs/>
            <w:lang w:eastAsia="zh-CN"/>
            <w:rPrChange w:id="223" w:author="Nidup Gyeltshen" w:date="2025-09-23T11:14:00Z" w16du:dateUtc="2025-09-23T04:14:00Z">
              <w:rPr>
                <w:rFonts w:eastAsia="SimSun"/>
                <w:lang w:val="de-DE" w:eastAsia="zh-CN"/>
              </w:rPr>
            </w:rPrChange>
          </w:rPr>
          <w:t xml:space="preserve">the </w:t>
        </w:r>
      </w:ins>
      <w:ins w:id="224" w:author="Li Shijie" w:date="2025-07-16T17:36:00Z">
        <w:r w:rsidRPr="001F6F63">
          <w:rPr>
            <w:rFonts w:asciiTheme="minorHAnsi" w:eastAsia="SimSun" w:hAnsiTheme="minorHAnsi" w:cstheme="minorHAnsi"/>
            <w:bCs/>
            <w:lang w:eastAsia="zh-CN"/>
            <w:rPrChange w:id="225" w:author="Nidup Gyeltshen" w:date="2025-09-23T11:14:00Z" w16du:dateUtc="2025-09-23T04:14:00Z">
              <w:rPr>
                <w:rFonts w:eastAsia="SimSun"/>
                <w:bCs/>
                <w:lang w:eastAsia="zh-CN"/>
              </w:rPr>
            </w:rPrChange>
          </w:rPr>
          <w:t xml:space="preserve">efficient </w:t>
        </w:r>
      </w:ins>
      <w:ins w:id="226" w:author="Li Shijie" w:date="2025-07-15T18:29:00Z">
        <w:r w:rsidRPr="001F6F63">
          <w:rPr>
            <w:rFonts w:asciiTheme="minorHAnsi" w:eastAsia="SimSun" w:hAnsiTheme="minorHAnsi" w:cstheme="minorHAnsi"/>
            <w:bCs/>
            <w:lang w:eastAsia="zh-CN"/>
            <w:rPrChange w:id="227" w:author="Nidup Gyeltshen" w:date="2025-09-23T11:14:00Z" w16du:dateUtc="2025-09-23T04:14:00Z">
              <w:rPr>
                <w:rFonts w:eastAsia="SimSun"/>
                <w:lang w:val="de-DE" w:eastAsia="zh-CN"/>
              </w:rPr>
            </w:rPrChange>
          </w:rPr>
          <w:t>implement</w:t>
        </w:r>
      </w:ins>
      <w:ins w:id="228" w:author="Li Shijie" w:date="2025-07-16T17:36:00Z">
        <w:r w:rsidRPr="001F6F63">
          <w:rPr>
            <w:rFonts w:asciiTheme="minorHAnsi" w:eastAsia="SimSun" w:hAnsiTheme="minorHAnsi" w:cstheme="minorHAnsi"/>
            <w:bCs/>
            <w:lang w:eastAsia="zh-CN"/>
            <w:rPrChange w:id="229" w:author="Nidup Gyeltshen" w:date="2025-09-23T11:14:00Z" w16du:dateUtc="2025-09-23T04:14:00Z">
              <w:rPr>
                <w:rFonts w:eastAsia="SimSun"/>
                <w:bCs/>
                <w:lang w:eastAsia="zh-CN"/>
              </w:rPr>
            </w:rPrChange>
          </w:rPr>
          <w:t>ation</w:t>
        </w:r>
      </w:ins>
      <w:ins w:id="230" w:author="Li Shijie" w:date="2025-07-15T18:29:00Z">
        <w:r w:rsidRPr="001F6F63">
          <w:rPr>
            <w:rFonts w:asciiTheme="minorHAnsi" w:eastAsia="SimSun" w:hAnsiTheme="minorHAnsi" w:cstheme="minorHAnsi"/>
            <w:bCs/>
            <w:lang w:eastAsia="zh-CN"/>
            <w:rPrChange w:id="231" w:author="Nidup Gyeltshen" w:date="2025-09-23T11:14:00Z" w16du:dateUtc="2025-09-23T04:14:00Z">
              <w:rPr>
                <w:rFonts w:eastAsia="SimSun"/>
                <w:lang w:val="de-DE" w:eastAsia="zh-CN"/>
              </w:rPr>
            </w:rPrChange>
          </w:rPr>
          <w:t xml:space="preserve"> </w:t>
        </w:r>
      </w:ins>
      <w:ins w:id="232" w:author="Li Shijie" w:date="2025-07-16T17:36:00Z">
        <w:r w:rsidRPr="001F6F63">
          <w:rPr>
            <w:rFonts w:asciiTheme="minorHAnsi" w:eastAsia="SimSun" w:hAnsiTheme="minorHAnsi" w:cstheme="minorHAnsi"/>
            <w:bCs/>
            <w:lang w:eastAsia="zh-CN"/>
            <w:rPrChange w:id="233" w:author="Nidup Gyeltshen" w:date="2025-09-23T11:14:00Z" w16du:dateUtc="2025-09-23T04:14:00Z">
              <w:rPr>
                <w:rFonts w:eastAsia="SimSun"/>
                <w:bCs/>
                <w:lang w:eastAsia="zh-CN"/>
              </w:rPr>
            </w:rPrChange>
          </w:rPr>
          <w:t>of</w:t>
        </w:r>
      </w:ins>
      <w:ins w:id="234" w:author="Li Shijie" w:date="2025-07-16T17:37:00Z">
        <w:r w:rsidRPr="001F6F63">
          <w:rPr>
            <w:rFonts w:asciiTheme="minorHAnsi" w:eastAsia="SimSun" w:hAnsiTheme="minorHAnsi" w:cstheme="minorHAnsi"/>
            <w:bCs/>
            <w:lang w:eastAsia="zh-CN"/>
            <w:rPrChange w:id="235" w:author="Nidup Gyeltshen" w:date="2025-09-23T11:14:00Z" w16du:dateUtc="2025-09-23T04:14:00Z">
              <w:rPr>
                <w:rFonts w:eastAsia="SimSun"/>
                <w:bCs/>
                <w:lang w:eastAsia="zh-CN"/>
              </w:rPr>
            </w:rPrChange>
          </w:rPr>
          <w:t xml:space="preserve"> </w:t>
        </w:r>
      </w:ins>
      <w:ins w:id="236" w:author="Li Shijie" w:date="2025-07-15T18:29:00Z">
        <w:r w:rsidRPr="001F6F63">
          <w:rPr>
            <w:rFonts w:asciiTheme="minorHAnsi" w:eastAsia="SimSun" w:hAnsiTheme="minorHAnsi" w:cstheme="minorHAnsi"/>
            <w:bCs/>
            <w:lang w:eastAsia="zh-CN"/>
            <w:rPrChange w:id="237" w:author="Nidup Gyeltshen" w:date="2025-09-23T11:14:00Z" w16du:dateUtc="2025-09-23T04:14:00Z">
              <w:rPr>
                <w:rFonts w:eastAsia="SimSun"/>
                <w:lang w:val="de-DE" w:eastAsia="zh-CN"/>
              </w:rPr>
            </w:rPrChange>
          </w:rPr>
          <w:t>IoT</w:t>
        </w:r>
      </w:ins>
      <w:ins w:id="238" w:author="Li Shijie" w:date="2025-07-16T17:34:00Z">
        <w:r w:rsidRPr="001F6F63">
          <w:rPr>
            <w:rFonts w:asciiTheme="minorHAnsi" w:eastAsia="SimSun" w:hAnsiTheme="minorHAnsi" w:cstheme="minorHAnsi"/>
            <w:bCs/>
            <w:lang w:eastAsia="zh-CN"/>
            <w:rPrChange w:id="239" w:author="Nidup Gyeltshen" w:date="2025-09-23T11:14:00Z" w16du:dateUtc="2025-09-23T04:14:00Z">
              <w:rPr>
                <w:rFonts w:eastAsia="SimSun"/>
                <w:bCs/>
                <w:lang w:eastAsia="zh-CN"/>
              </w:rPr>
            </w:rPrChange>
          </w:rPr>
          <w:t xml:space="preserve"> and SSC&amp;C</w:t>
        </w:r>
      </w:ins>
      <w:r w:rsidR="008A1FEF">
        <w:rPr>
          <w:rFonts w:asciiTheme="minorHAnsi" w:eastAsia="SimSun" w:hAnsiTheme="minorHAnsi" w:cstheme="minorHAnsi"/>
          <w:bCs/>
          <w:lang w:eastAsia="zh-CN"/>
        </w:rPr>
        <w:t>,</w:t>
      </w:r>
    </w:p>
    <w:p w14:paraId="7E38D386" w14:textId="77777777" w:rsidR="00B81FE8" w:rsidRPr="001F6F63" w:rsidRDefault="00B81FE8" w:rsidP="008A1FEF">
      <w:pPr>
        <w:pStyle w:val="Call"/>
        <w:spacing w:after="160" w:line="276" w:lineRule="auto"/>
        <w:rPr>
          <w:rFonts w:asciiTheme="minorHAnsi" w:hAnsiTheme="minorHAnsi" w:cstheme="minorHAnsi"/>
          <w:i/>
          <w:szCs w:val="24"/>
          <w:lang w:eastAsia="zh-CN"/>
          <w:rPrChange w:id="240" w:author="Nidup Gyeltshen" w:date="2025-09-23T11:14:00Z" w16du:dateUtc="2025-09-23T04:14:00Z">
            <w:rPr>
              <w:rFonts w:ascii="Times New Roman" w:hAnsi="Times New Roman"/>
              <w:i/>
              <w:lang w:eastAsia="zh-CN"/>
            </w:rPr>
          </w:rPrChange>
        </w:rPr>
      </w:pPr>
      <w:r w:rsidRPr="001F6F63">
        <w:rPr>
          <w:rFonts w:asciiTheme="minorHAnsi" w:hAnsiTheme="minorHAnsi" w:cstheme="minorHAnsi"/>
          <w:i/>
          <w:szCs w:val="24"/>
          <w:lang w:eastAsia="zh-CN"/>
          <w:rPrChange w:id="241" w:author="Nidup Gyeltshen" w:date="2025-09-23T11:14:00Z" w16du:dateUtc="2025-09-23T04:14:00Z">
            <w:rPr>
              <w:rFonts w:ascii="Times New Roman" w:hAnsi="Times New Roman"/>
              <w:i/>
              <w:lang w:eastAsia="zh-CN"/>
            </w:rPr>
          </w:rPrChange>
        </w:rPr>
        <w:t>recognizing</w:t>
      </w:r>
    </w:p>
    <w:p w14:paraId="6517C625" w14:textId="77777777" w:rsidR="00B81FE8" w:rsidRPr="001F6F63" w:rsidRDefault="00B81FE8" w:rsidP="008A1FEF">
      <w:pPr>
        <w:pStyle w:val="ListParagraph"/>
        <w:numPr>
          <w:ilvl w:val="0"/>
          <w:numId w:val="19"/>
        </w:numPr>
        <w:spacing w:line="276" w:lineRule="auto"/>
        <w:ind w:left="0" w:firstLine="0"/>
        <w:jc w:val="both"/>
        <w:rPr>
          <w:rFonts w:asciiTheme="minorHAnsi" w:eastAsia="SimSun" w:hAnsiTheme="minorHAnsi" w:cstheme="minorHAnsi"/>
          <w:bCs/>
          <w:lang w:eastAsia="zh-CN"/>
          <w:rPrChange w:id="242" w:author="Nidup Gyeltshen" w:date="2025-09-23T11:14:00Z" w16du:dateUtc="2025-09-23T04:14:00Z">
            <w:rPr>
              <w:rFonts w:eastAsia="SimSun"/>
              <w:bCs/>
              <w:lang w:eastAsia="zh-CN"/>
            </w:rPr>
          </w:rPrChange>
        </w:rPr>
      </w:pPr>
      <w:r w:rsidRPr="001F6F63">
        <w:rPr>
          <w:rFonts w:asciiTheme="minorHAnsi" w:eastAsia="SimSun" w:hAnsiTheme="minorHAnsi" w:cstheme="minorHAnsi"/>
          <w:bCs/>
          <w:lang w:eastAsia="zh-CN"/>
          <w:rPrChange w:id="243" w:author="Nidup Gyeltshen" w:date="2025-09-23T11:14:00Z" w16du:dateUtc="2025-09-23T04:14:00Z">
            <w:rPr>
              <w:rFonts w:eastAsia="SimSun"/>
              <w:bCs/>
              <w:lang w:eastAsia="zh-CN"/>
            </w:rPr>
          </w:rPrChange>
        </w:rPr>
        <w:t>the important role of ITU and, in particular, that of ITU-D, in encouraging telecommunication/ICT development at the global level; and in particular the relevant work carried out by ITU-D study groups;</w:t>
      </w:r>
    </w:p>
    <w:p w14:paraId="5C196D0E" w14:textId="77777777" w:rsidR="00B81FE8" w:rsidRPr="001F6F63" w:rsidRDefault="00B81FE8" w:rsidP="008A1FEF">
      <w:pPr>
        <w:pStyle w:val="ListParagraph"/>
        <w:numPr>
          <w:ilvl w:val="0"/>
          <w:numId w:val="19"/>
        </w:numPr>
        <w:spacing w:line="276" w:lineRule="auto"/>
        <w:ind w:left="0" w:firstLine="0"/>
        <w:jc w:val="both"/>
        <w:rPr>
          <w:rFonts w:asciiTheme="minorHAnsi" w:eastAsia="SimSun" w:hAnsiTheme="minorHAnsi" w:cstheme="minorHAnsi"/>
          <w:bCs/>
          <w:lang w:eastAsia="zh-CN"/>
          <w:rPrChange w:id="244" w:author="Nidup Gyeltshen" w:date="2025-09-23T11:14:00Z" w16du:dateUtc="2025-09-23T04:14:00Z">
            <w:rPr>
              <w:rFonts w:eastAsia="SimSun"/>
              <w:bCs/>
              <w:lang w:eastAsia="zh-CN"/>
            </w:rPr>
          </w:rPrChange>
        </w:rPr>
      </w:pPr>
      <w:r w:rsidRPr="001F6F63">
        <w:rPr>
          <w:rFonts w:asciiTheme="minorHAnsi" w:eastAsia="SimSun" w:hAnsiTheme="minorHAnsi" w:cstheme="minorHAnsi"/>
          <w:bCs/>
          <w:lang w:eastAsia="zh-CN"/>
          <w:rPrChange w:id="245" w:author="Nidup Gyeltshen" w:date="2025-09-23T11:14:00Z" w16du:dateUtc="2025-09-23T04:14:00Z">
            <w:rPr>
              <w:rFonts w:eastAsia="SimSun"/>
              <w:bCs/>
              <w:lang w:eastAsia="zh-CN"/>
            </w:rPr>
          </w:rPrChange>
        </w:rPr>
        <w:t>the role of the ITU Telecommunication Standardization Sector (ITU-T) and, in particular, that of ITU-T Study Group 20, in carrying out studies and standardization work associated with IoT and its applications, including SCCs, and coordinating with other organizations working in these two areas;</w:t>
      </w:r>
    </w:p>
    <w:p w14:paraId="56799657" w14:textId="77777777" w:rsidR="00B81FE8" w:rsidRPr="001F6F63" w:rsidRDefault="00B81FE8" w:rsidP="008A1FEF">
      <w:pPr>
        <w:pStyle w:val="ListParagraph"/>
        <w:numPr>
          <w:ilvl w:val="0"/>
          <w:numId w:val="19"/>
        </w:numPr>
        <w:spacing w:line="276" w:lineRule="auto"/>
        <w:ind w:left="0" w:firstLine="0"/>
        <w:jc w:val="both"/>
        <w:rPr>
          <w:rFonts w:asciiTheme="minorHAnsi" w:eastAsia="SimSun" w:hAnsiTheme="minorHAnsi" w:cstheme="minorHAnsi"/>
          <w:bCs/>
          <w:lang w:eastAsia="zh-CN"/>
          <w:rPrChange w:id="246" w:author="Nidup Gyeltshen" w:date="2025-09-23T11:14:00Z" w16du:dateUtc="2025-09-23T04:14:00Z">
            <w:rPr>
              <w:rFonts w:eastAsia="SimSun"/>
              <w:bCs/>
              <w:lang w:eastAsia="zh-CN"/>
            </w:rPr>
          </w:rPrChange>
        </w:rPr>
      </w:pPr>
      <w:r w:rsidRPr="001F6F63">
        <w:rPr>
          <w:rFonts w:asciiTheme="minorHAnsi" w:eastAsia="SimSun" w:hAnsiTheme="minorHAnsi" w:cstheme="minorHAnsi"/>
          <w:bCs/>
          <w:lang w:eastAsia="zh-CN"/>
          <w:rPrChange w:id="247" w:author="Nidup Gyeltshen" w:date="2025-09-23T11:14:00Z" w16du:dateUtc="2025-09-23T04:14:00Z">
            <w:rPr>
              <w:rFonts w:eastAsia="SimSun"/>
              <w:bCs/>
              <w:lang w:eastAsia="zh-CN"/>
            </w:rPr>
          </w:rPrChange>
        </w:rPr>
        <w:t>the role of the ITU Radiocommunication Sector (ITU-R) in conducting studies on the technical and operational aspects of radio networks and systems for IoT;</w:t>
      </w:r>
    </w:p>
    <w:p w14:paraId="118962CC" w14:textId="2E5FF424" w:rsidR="00B81FE8" w:rsidRPr="001F6F63" w:rsidRDefault="00B81FE8" w:rsidP="008A1FEF">
      <w:pPr>
        <w:pStyle w:val="ListParagraph"/>
        <w:numPr>
          <w:ilvl w:val="0"/>
          <w:numId w:val="19"/>
        </w:numPr>
        <w:spacing w:line="276" w:lineRule="auto"/>
        <w:ind w:left="0" w:firstLine="0"/>
        <w:jc w:val="both"/>
        <w:rPr>
          <w:rFonts w:asciiTheme="minorHAnsi" w:eastAsia="SimSun" w:hAnsiTheme="minorHAnsi" w:cstheme="minorHAnsi"/>
          <w:bCs/>
          <w:lang w:eastAsia="zh-CN"/>
          <w:rPrChange w:id="248" w:author="Nidup Gyeltshen" w:date="2025-09-23T11:14:00Z" w16du:dateUtc="2025-09-23T04:14:00Z">
            <w:rPr>
              <w:rFonts w:eastAsia="SimSun"/>
              <w:bCs/>
              <w:lang w:eastAsia="zh-CN"/>
            </w:rPr>
          </w:rPrChange>
        </w:rPr>
      </w:pPr>
      <w:r w:rsidRPr="001F6F63">
        <w:rPr>
          <w:rFonts w:asciiTheme="minorHAnsi" w:eastAsia="SimSun" w:hAnsiTheme="minorHAnsi" w:cstheme="minorHAnsi"/>
          <w:bCs/>
          <w:lang w:eastAsia="zh-CN"/>
          <w:rPrChange w:id="249" w:author="Nidup Gyeltshen" w:date="2025-09-23T11:14:00Z" w16du:dateUtc="2025-09-23T04:14:00Z">
            <w:rPr>
              <w:rFonts w:eastAsia="SimSun"/>
              <w:bCs/>
              <w:lang w:eastAsia="zh-CN"/>
            </w:rPr>
          </w:rPrChange>
        </w:rPr>
        <w:t xml:space="preserve">that U4SSC is a United Nations initiative coordinated by ITU, UNECE and the United Nations Human </w:t>
      </w:r>
      <w:r w:rsidR="00904F3E" w:rsidRPr="001F6F63">
        <w:rPr>
          <w:rFonts w:asciiTheme="minorHAnsi" w:eastAsia="SimSun" w:hAnsiTheme="minorHAnsi" w:cstheme="minorHAnsi"/>
          <w:bCs/>
          <w:lang w:eastAsia="zh-CN"/>
          <w:rPrChange w:id="250" w:author="Nidup Gyeltshen" w:date="2025-09-23T11:14:00Z" w16du:dateUtc="2025-09-23T04:14:00Z">
            <w:rPr>
              <w:rFonts w:eastAsia="SimSun"/>
              <w:bCs/>
              <w:lang w:eastAsia="zh-CN"/>
            </w:rPr>
          </w:rPrChange>
        </w:rPr>
        <w:t>s</w:t>
      </w:r>
      <w:r w:rsidRPr="001F6F63">
        <w:rPr>
          <w:rFonts w:asciiTheme="minorHAnsi" w:eastAsia="SimSun" w:hAnsiTheme="minorHAnsi" w:cstheme="minorHAnsi"/>
          <w:bCs/>
          <w:lang w:eastAsia="zh-CN"/>
          <w:rPrChange w:id="251" w:author="Nidup Gyeltshen" w:date="2025-09-23T11:14:00Z" w16du:dateUtc="2025-09-23T04:14:00Z">
            <w:rPr>
              <w:rFonts w:eastAsia="SimSun"/>
              <w:bCs/>
              <w:lang w:eastAsia="zh-CN"/>
            </w:rPr>
          </w:rPrChange>
        </w:rPr>
        <w:t>ettlements Programme (UN-Habitat) to achieve Sustainable Development Goal (SDG) 11</w:t>
      </w:r>
      <w:r w:rsidR="008A1FEF">
        <w:rPr>
          <w:rFonts w:asciiTheme="minorHAnsi" w:eastAsia="SimSun" w:hAnsiTheme="minorHAnsi" w:cstheme="minorHAnsi"/>
          <w:bCs/>
          <w:lang w:eastAsia="zh-CN"/>
        </w:rPr>
        <w:t>,</w:t>
      </w:r>
    </w:p>
    <w:p w14:paraId="5E9FE1C2" w14:textId="77777777" w:rsidR="00B81FE8" w:rsidRPr="001F6F63" w:rsidRDefault="00B81FE8" w:rsidP="008A1FEF">
      <w:pPr>
        <w:pStyle w:val="Call"/>
        <w:spacing w:after="160" w:line="276" w:lineRule="auto"/>
        <w:rPr>
          <w:rFonts w:asciiTheme="minorHAnsi" w:hAnsiTheme="minorHAnsi" w:cstheme="minorHAnsi"/>
          <w:i/>
          <w:szCs w:val="24"/>
          <w:lang w:eastAsia="zh-CN"/>
          <w:rPrChange w:id="252" w:author="Nidup Gyeltshen" w:date="2025-09-23T11:14:00Z" w16du:dateUtc="2025-09-23T04:14:00Z">
            <w:rPr>
              <w:rFonts w:ascii="Times New Roman" w:hAnsi="Times New Roman"/>
              <w:i/>
              <w:lang w:eastAsia="zh-CN"/>
            </w:rPr>
          </w:rPrChange>
        </w:rPr>
      </w:pPr>
      <w:r w:rsidRPr="001F6F63">
        <w:rPr>
          <w:rFonts w:asciiTheme="minorHAnsi" w:hAnsiTheme="minorHAnsi" w:cstheme="minorHAnsi"/>
          <w:i/>
          <w:szCs w:val="24"/>
          <w:lang w:eastAsia="zh-CN"/>
          <w:rPrChange w:id="253" w:author="Nidup Gyeltshen" w:date="2025-09-23T11:14:00Z" w16du:dateUtc="2025-09-23T04:14:00Z">
            <w:rPr>
              <w:rFonts w:ascii="Times New Roman" w:hAnsi="Times New Roman"/>
              <w:i/>
              <w:lang w:eastAsia="zh-CN"/>
            </w:rPr>
          </w:rPrChange>
        </w:rPr>
        <w:t>resolves</w:t>
      </w:r>
    </w:p>
    <w:p w14:paraId="36A4AB6A" w14:textId="77777777" w:rsidR="00B81FE8" w:rsidRPr="001F6F63" w:rsidRDefault="00B81FE8" w:rsidP="008A1FEF">
      <w:pPr>
        <w:spacing w:line="276" w:lineRule="auto"/>
        <w:rPr>
          <w:rFonts w:asciiTheme="minorHAnsi" w:eastAsia="SimSun" w:hAnsiTheme="minorHAnsi" w:cstheme="minorHAnsi"/>
          <w:lang w:eastAsia="zh-CN"/>
          <w:rPrChange w:id="254" w:author="Nidup Gyeltshen" w:date="2025-09-23T11:14:00Z" w16du:dateUtc="2025-09-23T04:14:00Z">
            <w:rPr>
              <w:rFonts w:eastAsia="SimSun"/>
              <w:lang w:eastAsia="zh-CN"/>
            </w:rPr>
          </w:rPrChange>
        </w:rPr>
      </w:pPr>
      <w:r w:rsidRPr="001F6F63">
        <w:rPr>
          <w:rFonts w:asciiTheme="minorHAnsi" w:eastAsia="SimSun" w:hAnsiTheme="minorHAnsi" w:cstheme="minorHAnsi"/>
          <w:lang w:eastAsia="zh-CN"/>
          <w:rPrChange w:id="255" w:author="Nidup Gyeltshen" w:date="2025-09-23T11:14:00Z" w16du:dateUtc="2025-09-23T04:14:00Z">
            <w:rPr>
              <w:rFonts w:eastAsia="SimSun"/>
              <w:lang w:eastAsia="zh-CN"/>
            </w:rPr>
          </w:rPrChange>
        </w:rPr>
        <w:t>that ITU-D, in close collaboration with ITU-T and ITU-R, promote the adoption of IoT and the development of</w:t>
      </w:r>
      <w:ins w:id="256" w:author="Li Shijie" w:date="2025-07-16T10:01:00Z">
        <w:r w:rsidRPr="001F6F63">
          <w:rPr>
            <w:rFonts w:asciiTheme="minorHAnsi" w:eastAsia="SimSun" w:hAnsiTheme="minorHAnsi" w:cstheme="minorHAnsi"/>
            <w:lang w:eastAsia="zh-CN"/>
            <w:rPrChange w:id="257" w:author="Nidup Gyeltshen" w:date="2025-09-23T11:14:00Z" w16du:dateUtc="2025-09-23T04:14:00Z">
              <w:rPr>
                <w:rFonts w:eastAsia="SimSun"/>
                <w:lang w:eastAsia="zh-CN"/>
              </w:rPr>
            </w:rPrChange>
          </w:rPr>
          <w:t xml:space="preserve"> </w:t>
        </w:r>
      </w:ins>
      <w:del w:id="258" w:author="Li Shijie" w:date="2025-07-15T18:42:00Z">
        <w:r w:rsidRPr="001F6F63" w:rsidDel="006D7EED">
          <w:rPr>
            <w:rFonts w:asciiTheme="minorHAnsi" w:eastAsia="SimSun" w:hAnsiTheme="minorHAnsi" w:cstheme="minorHAnsi"/>
            <w:lang w:eastAsia="zh-CN"/>
            <w:rPrChange w:id="259" w:author="Nidup Gyeltshen" w:date="2025-09-23T11:14:00Z" w16du:dateUtc="2025-09-23T04:14:00Z">
              <w:rPr>
                <w:rFonts w:eastAsia="SimSun"/>
                <w:lang w:eastAsia="zh-CN"/>
              </w:rPr>
            </w:rPrChange>
          </w:rPr>
          <w:delText xml:space="preserve"> </w:delText>
        </w:r>
      </w:del>
      <w:ins w:id="260" w:author="Li Shijie" w:date="2025-07-15T18:42:00Z">
        <w:r w:rsidRPr="001F6F63">
          <w:rPr>
            <w:rFonts w:asciiTheme="minorHAnsi" w:eastAsia="SimSun" w:hAnsiTheme="minorHAnsi" w:cstheme="minorHAnsi"/>
            <w:lang w:eastAsia="zh-CN"/>
            <w:rPrChange w:id="261" w:author="Nidup Gyeltshen" w:date="2025-09-23T11:14:00Z" w16du:dateUtc="2025-09-23T04:14:00Z">
              <w:rPr>
                <w:rFonts w:eastAsia="SimSun"/>
                <w:lang w:eastAsia="zh-CN"/>
              </w:rPr>
            </w:rPrChange>
          </w:rPr>
          <w:t>SSC&amp;C</w:t>
        </w:r>
      </w:ins>
      <w:del w:id="262" w:author="Li Shijie" w:date="2025-07-15T18:42:00Z">
        <w:r w:rsidRPr="001F6F63" w:rsidDel="006D7EED">
          <w:rPr>
            <w:rFonts w:asciiTheme="minorHAnsi" w:eastAsia="SimSun" w:hAnsiTheme="minorHAnsi" w:cstheme="minorHAnsi"/>
            <w:lang w:eastAsia="zh-CN"/>
            <w:rPrChange w:id="263" w:author="Nidup Gyeltshen" w:date="2025-09-23T11:14:00Z" w16du:dateUtc="2025-09-23T04:14:00Z">
              <w:rPr>
                <w:rFonts w:eastAsia="SimSun"/>
                <w:lang w:eastAsia="zh-CN"/>
              </w:rPr>
            </w:rPrChange>
          </w:rPr>
          <w:delText>SSCCs</w:delText>
        </w:r>
      </w:del>
      <w:r w:rsidRPr="001F6F63">
        <w:rPr>
          <w:rFonts w:asciiTheme="minorHAnsi" w:eastAsia="SimSun" w:hAnsiTheme="minorHAnsi" w:cstheme="minorHAnsi"/>
          <w:lang w:eastAsia="zh-CN"/>
          <w:rPrChange w:id="264" w:author="Nidup Gyeltshen" w:date="2025-09-23T11:14:00Z" w16du:dateUtc="2025-09-23T04:14:00Z">
            <w:rPr>
              <w:rFonts w:eastAsia="SimSun"/>
              <w:lang w:eastAsia="zh-CN"/>
            </w:rPr>
          </w:rPrChange>
        </w:rPr>
        <w:t>, in order to maximize the benefits in advancing socio-economic development and contribute to achieving the SDGs and the Connect 2030 Agenda,</w:t>
      </w:r>
    </w:p>
    <w:p w14:paraId="6650D679" w14:textId="77777777" w:rsidR="00B81FE8" w:rsidRPr="001F6F63" w:rsidRDefault="00B81FE8" w:rsidP="008A1FEF">
      <w:pPr>
        <w:pStyle w:val="Call"/>
        <w:spacing w:after="160" w:line="276" w:lineRule="auto"/>
        <w:rPr>
          <w:rFonts w:asciiTheme="minorHAnsi" w:hAnsiTheme="minorHAnsi" w:cstheme="minorHAnsi"/>
          <w:i/>
          <w:szCs w:val="24"/>
          <w:lang w:eastAsia="zh-CN"/>
          <w:rPrChange w:id="265" w:author="Nidup Gyeltshen" w:date="2025-09-23T11:14:00Z" w16du:dateUtc="2025-09-23T04:14:00Z">
            <w:rPr>
              <w:rFonts w:ascii="Times New Roman" w:hAnsi="Times New Roman"/>
              <w:i/>
              <w:lang w:eastAsia="zh-CN"/>
            </w:rPr>
          </w:rPrChange>
        </w:rPr>
      </w:pPr>
      <w:r w:rsidRPr="001F6F63">
        <w:rPr>
          <w:rFonts w:asciiTheme="minorHAnsi" w:hAnsiTheme="minorHAnsi" w:cstheme="minorHAnsi"/>
          <w:i/>
          <w:szCs w:val="24"/>
          <w:lang w:eastAsia="zh-CN"/>
          <w:rPrChange w:id="266" w:author="Nidup Gyeltshen" w:date="2025-09-23T11:14:00Z" w16du:dateUtc="2025-09-23T04:14:00Z">
            <w:rPr>
              <w:rFonts w:ascii="Times New Roman" w:hAnsi="Times New Roman"/>
              <w:i/>
              <w:lang w:eastAsia="zh-CN"/>
            </w:rPr>
          </w:rPrChange>
        </w:rPr>
        <w:lastRenderedPageBreak/>
        <w:t>instructs the study groups of the ITU Telecommunication Development Sector, each according to its mandate</w:t>
      </w:r>
    </w:p>
    <w:p w14:paraId="4640DF69" w14:textId="77777777" w:rsidR="00B81FE8" w:rsidRPr="001F6F63" w:rsidRDefault="00B81FE8" w:rsidP="008A1FEF">
      <w:pPr>
        <w:pStyle w:val="ListParagraph"/>
        <w:numPr>
          <w:ilvl w:val="0"/>
          <w:numId w:val="20"/>
        </w:numPr>
        <w:spacing w:line="276" w:lineRule="auto"/>
        <w:ind w:left="0" w:firstLine="0"/>
        <w:rPr>
          <w:rFonts w:asciiTheme="minorHAnsi" w:eastAsia="SimSun" w:hAnsiTheme="minorHAnsi" w:cstheme="minorHAnsi"/>
          <w:lang w:eastAsia="zh-CN"/>
          <w:rPrChange w:id="267" w:author="Nidup Gyeltshen" w:date="2025-09-23T11:14:00Z" w16du:dateUtc="2025-09-23T04:14:00Z">
            <w:rPr>
              <w:rFonts w:eastAsia="SimSun"/>
              <w:lang w:eastAsia="zh-CN"/>
            </w:rPr>
          </w:rPrChange>
        </w:rPr>
      </w:pPr>
      <w:r w:rsidRPr="001F6F63">
        <w:rPr>
          <w:rFonts w:asciiTheme="minorHAnsi" w:eastAsia="SimSun" w:hAnsiTheme="minorHAnsi" w:cstheme="minorHAnsi"/>
          <w:lang w:eastAsia="zh-CN"/>
          <w:rPrChange w:id="268" w:author="Nidup Gyeltshen" w:date="2025-09-23T11:14:00Z" w16du:dateUtc="2025-09-23T04:14:00Z">
            <w:rPr>
              <w:rFonts w:eastAsia="SimSun"/>
              <w:lang w:eastAsia="zh-CN"/>
            </w:rPr>
          </w:rPrChange>
        </w:rPr>
        <w:t xml:space="preserve">to collect national and regional experiences on the adoption of IoT and </w:t>
      </w:r>
      <w:ins w:id="269" w:author="Li Shijie" w:date="2025-07-15T18:43:00Z">
        <w:r w:rsidRPr="001F6F63">
          <w:rPr>
            <w:rFonts w:asciiTheme="minorHAnsi" w:eastAsia="SimSun" w:hAnsiTheme="minorHAnsi" w:cstheme="minorHAnsi"/>
            <w:lang w:eastAsia="zh-CN"/>
            <w:rPrChange w:id="270" w:author="Nidup Gyeltshen" w:date="2025-09-23T11:14:00Z" w16du:dateUtc="2025-09-23T04:14:00Z">
              <w:rPr>
                <w:rFonts w:eastAsia="SimSun"/>
                <w:lang w:eastAsia="zh-CN"/>
              </w:rPr>
            </w:rPrChange>
          </w:rPr>
          <w:t>SSC&amp;C</w:t>
        </w:r>
      </w:ins>
      <w:ins w:id="271" w:author="Li Shijie" w:date="2025-07-16T09:57:00Z">
        <w:r w:rsidRPr="001F6F63">
          <w:rPr>
            <w:rFonts w:asciiTheme="minorHAnsi" w:eastAsia="SimSun" w:hAnsiTheme="minorHAnsi" w:cstheme="minorHAnsi"/>
            <w:lang w:eastAsia="zh-CN"/>
            <w:rPrChange w:id="272" w:author="Nidup Gyeltshen" w:date="2025-09-23T11:14:00Z" w16du:dateUtc="2025-09-23T04:14:00Z">
              <w:rPr>
                <w:rFonts w:eastAsia="SimSun"/>
                <w:lang w:eastAsia="zh-CN"/>
              </w:rPr>
            </w:rPrChange>
          </w:rPr>
          <w:t xml:space="preserve"> </w:t>
        </w:r>
      </w:ins>
      <w:del w:id="273" w:author="Li Shijie" w:date="2025-07-15T18:43:00Z">
        <w:r w:rsidRPr="001F6F63" w:rsidDel="004872EF">
          <w:rPr>
            <w:rFonts w:asciiTheme="minorHAnsi" w:eastAsia="SimSun" w:hAnsiTheme="minorHAnsi" w:cstheme="minorHAnsi"/>
            <w:lang w:eastAsia="zh-CN"/>
            <w:rPrChange w:id="274" w:author="Nidup Gyeltshen" w:date="2025-09-23T11:14:00Z" w16du:dateUtc="2025-09-23T04:14:00Z">
              <w:rPr>
                <w:rFonts w:eastAsia="SimSun"/>
                <w:lang w:eastAsia="zh-CN"/>
              </w:rPr>
            </w:rPrChange>
          </w:rPr>
          <w:delText xml:space="preserve">SSCCs </w:delText>
        </w:r>
      </w:del>
      <w:r w:rsidRPr="001F6F63">
        <w:rPr>
          <w:rFonts w:asciiTheme="minorHAnsi" w:eastAsia="SimSun" w:hAnsiTheme="minorHAnsi" w:cstheme="minorHAnsi"/>
          <w:lang w:eastAsia="zh-CN"/>
          <w:rPrChange w:id="275" w:author="Nidup Gyeltshen" w:date="2025-09-23T11:14:00Z" w16du:dateUtc="2025-09-23T04:14:00Z">
            <w:rPr>
              <w:rFonts w:eastAsia="SimSun"/>
              <w:lang w:eastAsia="zh-CN"/>
            </w:rPr>
          </w:rPrChange>
        </w:rPr>
        <w:t xml:space="preserve">and prepare guidelines for the implementation of IoT and </w:t>
      </w:r>
      <w:ins w:id="276" w:author="Li Shijie" w:date="2025-07-15T18:43:00Z">
        <w:r w:rsidRPr="001F6F63">
          <w:rPr>
            <w:rFonts w:asciiTheme="minorHAnsi" w:eastAsia="SimSun" w:hAnsiTheme="minorHAnsi" w:cstheme="minorHAnsi"/>
            <w:lang w:eastAsia="zh-CN"/>
            <w:rPrChange w:id="277" w:author="Nidup Gyeltshen" w:date="2025-09-23T11:14:00Z" w16du:dateUtc="2025-09-23T04:14:00Z">
              <w:rPr>
                <w:rFonts w:eastAsia="SimSun"/>
                <w:lang w:eastAsia="zh-CN"/>
              </w:rPr>
            </w:rPrChange>
          </w:rPr>
          <w:t>SSC&amp;C</w:t>
        </w:r>
      </w:ins>
      <w:del w:id="278" w:author="Li Shijie" w:date="2025-07-15T18:43:00Z">
        <w:r w:rsidRPr="001F6F63" w:rsidDel="004872EF">
          <w:rPr>
            <w:rFonts w:asciiTheme="minorHAnsi" w:eastAsia="SimSun" w:hAnsiTheme="minorHAnsi" w:cstheme="minorHAnsi"/>
            <w:lang w:eastAsia="zh-CN"/>
            <w:rPrChange w:id="279" w:author="Nidup Gyeltshen" w:date="2025-09-23T11:14:00Z" w16du:dateUtc="2025-09-23T04:14:00Z">
              <w:rPr>
                <w:rFonts w:eastAsia="SimSun"/>
                <w:lang w:eastAsia="zh-CN"/>
              </w:rPr>
            </w:rPrChange>
          </w:rPr>
          <w:delText>SSCCs</w:delText>
        </w:r>
      </w:del>
      <w:ins w:id="280" w:author="Li Shijie" w:date="2025-07-16T09:57:00Z">
        <w:r w:rsidRPr="001F6F63">
          <w:rPr>
            <w:rFonts w:asciiTheme="minorHAnsi" w:eastAsia="SimSun" w:hAnsiTheme="minorHAnsi" w:cstheme="minorHAnsi"/>
            <w:lang w:eastAsia="zh-CN"/>
            <w:rPrChange w:id="281" w:author="Nidup Gyeltshen" w:date="2025-09-23T11:14:00Z" w16du:dateUtc="2025-09-23T04:14:00Z">
              <w:rPr>
                <w:rFonts w:eastAsia="SimSun"/>
                <w:lang w:eastAsia="zh-CN"/>
              </w:rPr>
            </w:rPrChange>
          </w:rPr>
          <w:t xml:space="preserve"> </w:t>
        </w:r>
      </w:ins>
      <w:del w:id="282" w:author="Li Shijie" w:date="2025-07-15T18:43:00Z">
        <w:r w:rsidRPr="001F6F63" w:rsidDel="004872EF">
          <w:rPr>
            <w:rFonts w:asciiTheme="minorHAnsi" w:eastAsia="SimSun" w:hAnsiTheme="minorHAnsi" w:cstheme="minorHAnsi"/>
            <w:lang w:eastAsia="zh-CN"/>
            <w:rPrChange w:id="283" w:author="Nidup Gyeltshen" w:date="2025-09-23T11:14:00Z" w16du:dateUtc="2025-09-23T04:14:00Z">
              <w:rPr>
                <w:rFonts w:eastAsia="SimSun"/>
                <w:lang w:eastAsia="zh-CN"/>
              </w:rPr>
            </w:rPrChange>
          </w:rPr>
          <w:delText xml:space="preserve"> </w:delText>
        </w:r>
      </w:del>
      <w:r w:rsidRPr="001F6F63">
        <w:rPr>
          <w:rFonts w:asciiTheme="minorHAnsi" w:eastAsia="SimSun" w:hAnsiTheme="minorHAnsi" w:cstheme="minorHAnsi"/>
          <w:lang w:eastAsia="zh-CN"/>
          <w:rPrChange w:id="284" w:author="Nidup Gyeltshen" w:date="2025-09-23T11:14:00Z" w16du:dateUtc="2025-09-23T04:14:00Z">
            <w:rPr>
              <w:rFonts w:eastAsia="SimSun"/>
              <w:lang w:eastAsia="zh-CN"/>
            </w:rPr>
          </w:rPrChange>
        </w:rPr>
        <w:t>on the basis of ITU Recommendations and contributions from other organizations;</w:t>
      </w:r>
    </w:p>
    <w:p w14:paraId="5710DC09" w14:textId="1FCFE22C" w:rsidR="00325BEC" w:rsidRPr="001F6F63" w:rsidRDefault="00B81FE8" w:rsidP="008A1FEF">
      <w:pPr>
        <w:pStyle w:val="ListParagraph"/>
        <w:numPr>
          <w:ilvl w:val="0"/>
          <w:numId w:val="20"/>
        </w:numPr>
        <w:spacing w:line="276" w:lineRule="auto"/>
        <w:ind w:left="0" w:firstLine="0"/>
        <w:rPr>
          <w:rFonts w:asciiTheme="minorHAnsi" w:eastAsia="SimSun" w:hAnsiTheme="minorHAnsi" w:cstheme="minorHAnsi"/>
          <w:lang w:eastAsia="zh-CN"/>
          <w:rPrChange w:id="285" w:author="Nidup Gyeltshen" w:date="2025-09-23T11:14:00Z" w16du:dateUtc="2025-09-23T04:14:00Z">
            <w:rPr>
              <w:rFonts w:eastAsia="SimSun"/>
              <w:lang w:eastAsia="zh-CN"/>
            </w:rPr>
          </w:rPrChange>
        </w:rPr>
      </w:pPr>
      <w:r w:rsidRPr="001F6F63">
        <w:rPr>
          <w:rFonts w:asciiTheme="minorHAnsi" w:eastAsia="SimSun" w:hAnsiTheme="minorHAnsi" w:cstheme="minorHAnsi"/>
          <w:lang w:eastAsia="zh-CN"/>
          <w:rPrChange w:id="286" w:author="Nidup Gyeltshen" w:date="2025-09-23T11:14:00Z" w16du:dateUtc="2025-09-23T04:14:00Z">
            <w:rPr>
              <w:rFonts w:eastAsia="SimSun"/>
              <w:lang w:eastAsia="zh-CN"/>
            </w:rPr>
          </w:rPrChange>
        </w:rPr>
        <w:t xml:space="preserve">to carry out studies on the opportunities and challenges in the implementation of IoT and </w:t>
      </w:r>
      <w:ins w:id="287" w:author="Li Shijie" w:date="2025-07-15T18:43:00Z">
        <w:r w:rsidRPr="001F6F63">
          <w:rPr>
            <w:rFonts w:asciiTheme="minorHAnsi" w:eastAsia="SimSun" w:hAnsiTheme="minorHAnsi" w:cstheme="minorHAnsi"/>
            <w:lang w:eastAsia="zh-CN"/>
            <w:rPrChange w:id="288" w:author="Nidup Gyeltshen" w:date="2025-09-23T11:14:00Z" w16du:dateUtc="2025-09-23T04:14:00Z">
              <w:rPr>
                <w:rFonts w:eastAsia="SimSun"/>
                <w:lang w:eastAsia="zh-CN"/>
              </w:rPr>
            </w:rPrChange>
          </w:rPr>
          <w:t>SSC&amp;C</w:t>
        </w:r>
      </w:ins>
      <w:del w:id="289" w:author="Li Shijie" w:date="2025-07-15T18:43:00Z">
        <w:r w:rsidRPr="001F6F63" w:rsidDel="004872EF">
          <w:rPr>
            <w:rFonts w:asciiTheme="minorHAnsi" w:eastAsia="SimSun" w:hAnsiTheme="minorHAnsi" w:cstheme="minorHAnsi"/>
            <w:lang w:eastAsia="zh-CN"/>
            <w:rPrChange w:id="290" w:author="Nidup Gyeltshen" w:date="2025-09-23T11:14:00Z" w16du:dateUtc="2025-09-23T04:14:00Z">
              <w:rPr>
                <w:rFonts w:eastAsia="SimSun"/>
                <w:lang w:eastAsia="zh-CN"/>
              </w:rPr>
            </w:rPrChange>
          </w:rPr>
          <w:delText>SSCCs</w:delText>
        </w:r>
      </w:del>
      <w:r w:rsidRPr="001F6F63">
        <w:rPr>
          <w:rFonts w:asciiTheme="minorHAnsi" w:eastAsia="SimSun" w:hAnsiTheme="minorHAnsi" w:cstheme="minorHAnsi"/>
          <w:lang w:eastAsia="zh-CN"/>
          <w:rPrChange w:id="291" w:author="Nidup Gyeltshen" w:date="2025-09-23T11:14:00Z" w16du:dateUtc="2025-09-23T04:14:00Z">
            <w:rPr>
              <w:rFonts w:eastAsia="SimSun"/>
              <w:lang w:eastAsia="zh-CN"/>
            </w:rPr>
          </w:rPrChange>
        </w:rPr>
        <w:t>;</w:t>
      </w:r>
    </w:p>
    <w:p w14:paraId="2119AF29" w14:textId="2FE06065" w:rsidR="00B81FE8" w:rsidRPr="001F6F63" w:rsidDel="002D17C9" w:rsidRDefault="001F3F0A">
      <w:pPr>
        <w:spacing w:line="276" w:lineRule="auto"/>
        <w:rPr>
          <w:del w:id="292" w:author="Li Shijie" w:date="2025-07-16T16:57:00Z"/>
          <w:rFonts w:asciiTheme="minorHAnsi" w:eastAsia="SimSun" w:hAnsiTheme="minorHAnsi" w:cstheme="minorHAnsi"/>
          <w:lang w:eastAsia="zh-CN"/>
          <w:rPrChange w:id="293" w:author="Nidup Gyeltshen" w:date="2025-09-23T11:14:00Z" w16du:dateUtc="2025-09-23T04:14:00Z">
            <w:rPr>
              <w:del w:id="294" w:author="Li Shijie" w:date="2025-07-16T16:57:00Z"/>
              <w:rFonts w:eastAsia="SimSun"/>
              <w:lang w:eastAsia="zh-CN"/>
            </w:rPr>
          </w:rPrChange>
        </w:rPr>
        <w:pPrChange w:id="295" w:author="Li Shijie" w:date="2025-07-16T18:33:00Z">
          <w:pPr>
            <w:pStyle w:val="Call"/>
            <w:spacing w:after="160"/>
          </w:pPr>
        </w:pPrChange>
      </w:pPr>
      <w:r w:rsidRPr="001F6F63">
        <w:rPr>
          <w:rFonts w:asciiTheme="minorHAnsi" w:eastAsia="SimSun" w:hAnsiTheme="minorHAnsi" w:cstheme="minorHAnsi"/>
          <w:lang w:eastAsia="zh-CN"/>
          <w:rPrChange w:id="296" w:author="Nidup Gyeltshen" w:date="2025-09-23T11:14:00Z" w16du:dateUtc="2025-09-23T04:14:00Z">
            <w:rPr>
              <w:rFonts w:eastAsia="SimSun"/>
              <w:lang w:eastAsia="zh-CN"/>
            </w:rPr>
          </w:rPrChange>
        </w:rPr>
        <w:t>3</w:t>
      </w:r>
      <w:r w:rsidRPr="001F6F63">
        <w:rPr>
          <w:rFonts w:asciiTheme="minorHAnsi" w:eastAsia="SimSun" w:hAnsiTheme="minorHAnsi" w:cstheme="minorHAnsi"/>
          <w:lang w:eastAsia="zh-CN"/>
          <w:rPrChange w:id="297" w:author="Nidup Gyeltshen" w:date="2025-09-23T11:14:00Z" w16du:dateUtc="2025-09-23T04:14:00Z">
            <w:rPr>
              <w:rFonts w:eastAsia="SimSun"/>
              <w:lang w:eastAsia="zh-CN"/>
            </w:rPr>
          </w:rPrChange>
        </w:rPr>
        <w:tab/>
      </w:r>
      <w:r w:rsidR="00B81FE8" w:rsidRPr="001F6F63">
        <w:rPr>
          <w:rFonts w:asciiTheme="minorHAnsi" w:eastAsia="SimSun" w:hAnsiTheme="minorHAnsi" w:cstheme="minorHAnsi"/>
          <w:lang w:eastAsia="zh-CN"/>
          <w:rPrChange w:id="298" w:author="Nidup Gyeltshen" w:date="2025-09-23T11:14:00Z" w16du:dateUtc="2025-09-23T04:14:00Z">
            <w:rPr>
              <w:rFonts w:eastAsia="SimSun"/>
              <w:lang w:eastAsia="zh-CN"/>
            </w:rPr>
          </w:rPrChange>
        </w:rPr>
        <w:t xml:space="preserve">to identify case studies on the application of IoT and </w:t>
      </w:r>
      <w:ins w:id="299" w:author="Li Shijie" w:date="2025-07-15T18:43:00Z">
        <w:r w:rsidR="00B81FE8" w:rsidRPr="001F6F63">
          <w:rPr>
            <w:rFonts w:asciiTheme="minorHAnsi" w:eastAsia="SimSun" w:hAnsiTheme="minorHAnsi" w:cstheme="minorHAnsi"/>
            <w:lang w:eastAsia="zh-CN"/>
            <w:rPrChange w:id="300" w:author="Nidup Gyeltshen" w:date="2025-09-23T11:14:00Z" w16du:dateUtc="2025-09-23T04:14:00Z">
              <w:rPr>
                <w:rFonts w:eastAsia="SimSun"/>
                <w:lang w:eastAsia="zh-CN"/>
              </w:rPr>
            </w:rPrChange>
          </w:rPr>
          <w:t>SSC&amp;C</w:t>
        </w:r>
      </w:ins>
      <w:del w:id="301" w:author="Li Shijie" w:date="2025-07-15T18:43:00Z">
        <w:r w:rsidR="00B81FE8" w:rsidRPr="001F6F63" w:rsidDel="004872EF">
          <w:rPr>
            <w:rFonts w:asciiTheme="minorHAnsi" w:eastAsia="SimSun" w:hAnsiTheme="minorHAnsi" w:cstheme="minorHAnsi"/>
            <w:lang w:eastAsia="zh-CN"/>
            <w:rPrChange w:id="302" w:author="Nidup Gyeltshen" w:date="2025-09-23T11:14:00Z" w16du:dateUtc="2025-09-23T04:14:00Z">
              <w:rPr>
                <w:rFonts w:eastAsia="SimSun"/>
                <w:lang w:eastAsia="zh-CN"/>
              </w:rPr>
            </w:rPrChange>
          </w:rPr>
          <w:delText>SSCCs</w:delText>
        </w:r>
      </w:del>
      <w:r w:rsidR="00B81FE8" w:rsidRPr="001F6F63">
        <w:rPr>
          <w:rFonts w:asciiTheme="minorHAnsi" w:eastAsia="SimSun" w:hAnsiTheme="minorHAnsi" w:cstheme="minorHAnsi"/>
          <w:lang w:eastAsia="zh-CN"/>
          <w:rPrChange w:id="303" w:author="Nidup Gyeltshen" w:date="2025-09-23T11:14:00Z" w16du:dateUtc="2025-09-23T04:14:00Z">
            <w:rPr>
              <w:rFonts w:eastAsia="SimSun"/>
              <w:lang w:eastAsia="zh-CN"/>
            </w:rPr>
          </w:rPrChange>
        </w:rPr>
        <w:t xml:space="preserve">, focusing on </w:t>
      </w:r>
      <w:r w:rsidRPr="001F6F63">
        <w:rPr>
          <w:rFonts w:asciiTheme="minorHAnsi" w:eastAsia="SimSun" w:hAnsiTheme="minorHAnsi" w:cstheme="minorHAnsi"/>
          <w:lang w:eastAsia="zh-CN"/>
          <w:rPrChange w:id="304" w:author="Nidup Gyeltshen" w:date="2025-09-23T11:14:00Z" w16du:dateUtc="2025-09-23T04:14:00Z">
            <w:rPr>
              <w:rFonts w:eastAsia="SimSun"/>
              <w:lang w:eastAsia="zh-CN"/>
            </w:rPr>
          </w:rPrChange>
        </w:rPr>
        <w:t xml:space="preserve"> </w:t>
      </w:r>
      <w:r w:rsidR="00B81FE8" w:rsidRPr="001F6F63">
        <w:rPr>
          <w:rFonts w:asciiTheme="minorHAnsi" w:eastAsia="SimSun" w:hAnsiTheme="minorHAnsi" w:cstheme="minorHAnsi"/>
          <w:lang w:eastAsia="zh-CN"/>
          <w:rPrChange w:id="305" w:author="Nidup Gyeltshen" w:date="2025-09-23T11:14:00Z" w16du:dateUtc="2025-09-23T04:14:00Z">
            <w:rPr>
              <w:rFonts w:eastAsia="SimSun"/>
              <w:lang w:eastAsia="zh-CN"/>
            </w:rPr>
          </w:rPrChange>
        </w:rPr>
        <w:t xml:space="preserve">factors affecting the roll-out of IoT and </w:t>
      </w:r>
      <w:ins w:id="306" w:author="Li Shijie" w:date="2025-07-15T18:43:00Z">
        <w:r w:rsidR="00B81FE8" w:rsidRPr="001F6F63">
          <w:rPr>
            <w:rFonts w:asciiTheme="minorHAnsi" w:eastAsia="SimSun" w:hAnsiTheme="minorHAnsi" w:cstheme="minorHAnsi"/>
            <w:lang w:eastAsia="zh-CN"/>
            <w:rPrChange w:id="307" w:author="Nidup Gyeltshen" w:date="2025-09-23T11:14:00Z" w16du:dateUtc="2025-09-23T04:14:00Z">
              <w:rPr>
                <w:rFonts w:eastAsia="SimSun"/>
                <w:lang w:eastAsia="zh-CN"/>
              </w:rPr>
            </w:rPrChange>
          </w:rPr>
          <w:t>SSC&amp;C</w:t>
        </w:r>
      </w:ins>
      <w:del w:id="308" w:author="Li Shijie" w:date="2025-07-15T18:43:00Z">
        <w:r w:rsidR="00B81FE8" w:rsidRPr="001F6F63" w:rsidDel="004872EF">
          <w:rPr>
            <w:rFonts w:asciiTheme="minorHAnsi" w:eastAsia="SimSun" w:hAnsiTheme="minorHAnsi" w:cstheme="minorHAnsi"/>
            <w:lang w:eastAsia="zh-CN"/>
            <w:rPrChange w:id="309" w:author="Nidup Gyeltshen" w:date="2025-09-23T11:14:00Z" w16du:dateUtc="2025-09-23T04:14:00Z">
              <w:rPr>
                <w:rFonts w:eastAsia="SimSun"/>
                <w:lang w:eastAsia="zh-CN"/>
              </w:rPr>
            </w:rPrChange>
          </w:rPr>
          <w:delText>SSCCs</w:delText>
        </w:r>
      </w:del>
      <w:ins w:id="310" w:author="Li Shijie" w:date="2025-07-16T17:04:00Z">
        <w:r w:rsidR="00B81FE8" w:rsidRPr="001F6F63">
          <w:rPr>
            <w:rFonts w:asciiTheme="minorHAnsi" w:eastAsia="SimSun" w:hAnsiTheme="minorHAnsi" w:cstheme="minorHAnsi"/>
            <w:lang w:eastAsia="zh-CN"/>
            <w:rPrChange w:id="311" w:author="Nidup Gyeltshen" w:date="2025-09-23T11:14:00Z" w16du:dateUtc="2025-09-23T04:14:00Z">
              <w:rPr>
                <w:rFonts w:eastAsia="SimSun"/>
                <w:lang w:eastAsia="zh-CN"/>
              </w:rPr>
            </w:rPrChange>
          </w:rPr>
          <w:t>.</w:t>
        </w:r>
      </w:ins>
      <w:del w:id="312" w:author="Li Shijie" w:date="2025-07-16T17:04:00Z">
        <w:r w:rsidR="00B81FE8" w:rsidRPr="001F6F63" w:rsidDel="00091E1F">
          <w:rPr>
            <w:rFonts w:asciiTheme="minorHAnsi" w:eastAsia="SimSun" w:hAnsiTheme="minorHAnsi" w:cstheme="minorHAnsi"/>
            <w:lang w:eastAsia="zh-CN"/>
            <w:rPrChange w:id="313" w:author="Nidup Gyeltshen" w:date="2025-09-23T11:14:00Z" w16du:dateUtc="2025-09-23T04:14:00Z">
              <w:rPr>
                <w:rFonts w:eastAsia="SimSun"/>
                <w:lang w:eastAsia="zh-CN"/>
              </w:rPr>
            </w:rPrChange>
          </w:rPr>
          <w:delText>,</w:delText>
        </w:r>
      </w:del>
    </w:p>
    <w:p w14:paraId="7161825F" w14:textId="77777777" w:rsidR="00B81FE8" w:rsidRPr="001F6F63" w:rsidRDefault="00B81FE8">
      <w:pPr>
        <w:spacing w:line="276" w:lineRule="auto"/>
        <w:rPr>
          <w:ins w:id="314" w:author="Li Shijie" w:date="2025-07-16T18:33:00Z"/>
          <w:rFonts w:asciiTheme="minorHAnsi" w:eastAsia="SimSun" w:hAnsiTheme="minorHAnsi" w:cstheme="minorHAnsi"/>
          <w:lang w:eastAsia="zh-CN"/>
          <w:rPrChange w:id="315" w:author="Nidup Gyeltshen" w:date="2025-09-23T11:14:00Z" w16du:dateUtc="2025-09-23T04:14:00Z">
            <w:rPr>
              <w:ins w:id="316" w:author="Li Shijie" w:date="2025-07-16T18:33:00Z"/>
              <w:lang w:eastAsia="zh-CN"/>
            </w:rPr>
          </w:rPrChange>
        </w:rPr>
        <w:pPrChange w:id="317" w:author="Nidup Gyeltshen" w:date="2025-09-23T11:03:00Z" w16du:dateUtc="2025-09-23T04:03:00Z">
          <w:pPr>
            <w:pStyle w:val="ListParagraph"/>
            <w:numPr>
              <w:numId w:val="20"/>
            </w:numPr>
            <w:ind w:left="440" w:hanging="720"/>
          </w:pPr>
        </w:pPrChange>
      </w:pPr>
    </w:p>
    <w:p w14:paraId="44D3657B" w14:textId="6D62999F" w:rsidR="00B81FE8" w:rsidRPr="001F6F63" w:rsidRDefault="008A1FEF" w:rsidP="008A1FEF">
      <w:pPr>
        <w:pStyle w:val="Call"/>
        <w:spacing w:after="160" w:line="276" w:lineRule="auto"/>
        <w:ind w:left="0"/>
        <w:rPr>
          <w:rFonts w:asciiTheme="minorHAnsi" w:hAnsiTheme="minorHAnsi" w:cstheme="minorHAnsi"/>
          <w:i/>
          <w:szCs w:val="24"/>
          <w:lang w:eastAsia="zh-CN"/>
          <w:rPrChange w:id="318" w:author="Nidup Gyeltshen" w:date="2025-09-23T11:14:00Z" w16du:dateUtc="2025-09-23T04:14:00Z">
            <w:rPr>
              <w:rFonts w:ascii="Times New Roman" w:hAnsi="Times New Roman"/>
              <w:i/>
              <w:lang w:eastAsia="zh-CN"/>
            </w:rPr>
          </w:rPrChange>
        </w:rPr>
      </w:pPr>
      <w:r>
        <w:rPr>
          <w:rFonts w:asciiTheme="minorHAnsi" w:hAnsiTheme="minorHAnsi" w:cstheme="minorHAnsi"/>
          <w:i/>
          <w:szCs w:val="24"/>
          <w:lang w:eastAsia="zh-CN"/>
        </w:rPr>
        <w:tab/>
      </w:r>
      <w:r w:rsidR="00B81FE8" w:rsidRPr="001F6F63">
        <w:rPr>
          <w:rFonts w:asciiTheme="minorHAnsi" w:hAnsiTheme="minorHAnsi" w:cstheme="minorHAnsi"/>
          <w:i/>
          <w:szCs w:val="24"/>
          <w:lang w:eastAsia="zh-CN"/>
          <w:rPrChange w:id="319" w:author="Nidup Gyeltshen" w:date="2025-09-23T11:14:00Z" w16du:dateUtc="2025-09-23T04:14:00Z">
            <w:rPr>
              <w:rFonts w:ascii="Times New Roman" w:hAnsi="Times New Roman"/>
              <w:i/>
              <w:lang w:eastAsia="zh-CN"/>
            </w:rPr>
          </w:rPrChange>
        </w:rPr>
        <w:t>instructs the Director of the Telecommunication Development Bureau</w:t>
      </w:r>
    </w:p>
    <w:p w14:paraId="7CE8F9F8" w14:textId="77777777" w:rsidR="00B81FE8" w:rsidRPr="001F6F63" w:rsidRDefault="00B81FE8" w:rsidP="008A1FEF">
      <w:pPr>
        <w:pStyle w:val="ListParagraph"/>
        <w:numPr>
          <w:ilvl w:val="0"/>
          <w:numId w:val="21"/>
        </w:numPr>
        <w:spacing w:line="276" w:lineRule="auto"/>
        <w:ind w:left="0" w:firstLine="0"/>
        <w:rPr>
          <w:rFonts w:asciiTheme="minorHAnsi" w:eastAsia="SimSun" w:hAnsiTheme="minorHAnsi" w:cstheme="minorHAnsi"/>
          <w:lang w:eastAsia="zh-CN"/>
          <w:rPrChange w:id="320" w:author="Nidup Gyeltshen" w:date="2025-09-23T11:14:00Z" w16du:dateUtc="2025-09-23T04:14:00Z">
            <w:rPr>
              <w:rFonts w:eastAsia="SimSun"/>
              <w:lang w:eastAsia="zh-CN"/>
            </w:rPr>
          </w:rPrChange>
        </w:rPr>
      </w:pPr>
      <w:r w:rsidRPr="001F6F63">
        <w:rPr>
          <w:rFonts w:asciiTheme="minorHAnsi" w:eastAsia="SimSun" w:hAnsiTheme="minorHAnsi" w:cstheme="minorHAnsi"/>
          <w:lang w:eastAsia="zh-CN"/>
          <w:rPrChange w:id="321" w:author="Nidup Gyeltshen" w:date="2025-09-23T11:14:00Z" w16du:dateUtc="2025-09-23T04:14:00Z">
            <w:rPr>
              <w:rFonts w:eastAsia="SimSun"/>
              <w:lang w:eastAsia="zh-CN"/>
            </w:rPr>
          </w:rPrChange>
        </w:rPr>
        <w:t xml:space="preserve">to support Member States, in particular the developing countries, in adopting IoT and </w:t>
      </w:r>
      <w:ins w:id="322" w:author="Li Shijie" w:date="2025-07-15T18:43:00Z">
        <w:r w:rsidRPr="001F6F63">
          <w:rPr>
            <w:rFonts w:asciiTheme="minorHAnsi" w:eastAsia="SimSun" w:hAnsiTheme="minorHAnsi" w:cstheme="minorHAnsi"/>
            <w:lang w:eastAsia="zh-CN"/>
            <w:rPrChange w:id="323" w:author="Nidup Gyeltshen" w:date="2025-09-23T11:14:00Z" w16du:dateUtc="2025-09-23T04:14:00Z">
              <w:rPr>
                <w:rFonts w:eastAsia="SimSun"/>
                <w:lang w:eastAsia="zh-CN"/>
              </w:rPr>
            </w:rPrChange>
          </w:rPr>
          <w:t>SSC&amp;C</w:t>
        </w:r>
      </w:ins>
      <w:del w:id="324" w:author="Li Shijie" w:date="2025-07-15T18:43:00Z">
        <w:r w:rsidRPr="001F6F63" w:rsidDel="00FB4C2F">
          <w:rPr>
            <w:rFonts w:asciiTheme="minorHAnsi" w:eastAsia="SimSun" w:hAnsiTheme="minorHAnsi" w:cstheme="minorHAnsi"/>
            <w:lang w:eastAsia="zh-CN"/>
            <w:rPrChange w:id="325" w:author="Nidup Gyeltshen" w:date="2025-09-23T11:14:00Z" w16du:dateUtc="2025-09-23T04:14:00Z">
              <w:rPr>
                <w:rFonts w:eastAsia="SimSun"/>
                <w:lang w:eastAsia="zh-CN"/>
              </w:rPr>
            </w:rPrChange>
          </w:rPr>
          <w:delText>SSCCs</w:delText>
        </w:r>
      </w:del>
      <w:r w:rsidRPr="001F6F63">
        <w:rPr>
          <w:rFonts w:asciiTheme="minorHAnsi" w:eastAsia="SimSun" w:hAnsiTheme="minorHAnsi" w:cstheme="minorHAnsi"/>
          <w:lang w:eastAsia="zh-CN"/>
          <w:rPrChange w:id="326" w:author="Nidup Gyeltshen" w:date="2025-09-23T11:14:00Z" w16du:dateUtc="2025-09-23T04:14:00Z">
            <w:rPr>
              <w:rFonts w:eastAsia="SimSun"/>
              <w:lang w:eastAsia="zh-CN"/>
            </w:rPr>
          </w:rPrChange>
        </w:rPr>
        <w:t xml:space="preserve"> through providing relevant information, expertise, capacity building and accumulation of best practices aimed at facilitating the development of enabling environments and infrastructure, attracting investment and fostering digital innovation ecosystems;</w:t>
      </w:r>
    </w:p>
    <w:p w14:paraId="10CA9A94" w14:textId="77777777" w:rsidR="00B81FE8" w:rsidRPr="001F6F63" w:rsidRDefault="00B81FE8" w:rsidP="008A1FEF">
      <w:pPr>
        <w:pStyle w:val="ListParagraph"/>
        <w:numPr>
          <w:ilvl w:val="0"/>
          <w:numId w:val="21"/>
        </w:numPr>
        <w:spacing w:line="276" w:lineRule="auto"/>
        <w:ind w:left="0" w:firstLine="0"/>
        <w:rPr>
          <w:rFonts w:asciiTheme="minorHAnsi" w:eastAsia="SimSun" w:hAnsiTheme="minorHAnsi" w:cstheme="minorHAnsi"/>
          <w:lang w:eastAsia="zh-CN"/>
          <w:rPrChange w:id="327" w:author="Nidup Gyeltshen" w:date="2025-09-23T11:14:00Z" w16du:dateUtc="2025-09-23T04:14:00Z">
            <w:rPr>
              <w:rFonts w:eastAsia="SimSun"/>
              <w:lang w:eastAsia="zh-CN"/>
            </w:rPr>
          </w:rPrChange>
        </w:rPr>
      </w:pPr>
      <w:r w:rsidRPr="001F6F63">
        <w:rPr>
          <w:rFonts w:asciiTheme="minorHAnsi" w:eastAsia="SimSun" w:hAnsiTheme="minorHAnsi" w:cstheme="minorHAnsi"/>
          <w:lang w:eastAsia="zh-CN"/>
          <w:rPrChange w:id="328" w:author="Nidup Gyeltshen" w:date="2025-09-23T11:14:00Z" w16du:dateUtc="2025-09-23T04:14:00Z">
            <w:rPr>
              <w:rFonts w:eastAsia="SimSun"/>
              <w:lang w:eastAsia="zh-CN"/>
            </w:rPr>
          </w:rPrChange>
        </w:rPr>
        <w:t xml:space="preserve">to facilitate deployment and adoption of IoT and </w:t>
      </w:r>
      <w:ins w:id="329" w:author="Li Shijie" w:date="2025-07-15T18:48:00Z">
        <w:r w:rsidRPr="001F6F63">
          <w:rPr>
            <w:rFonts w:asciiTheme="minorHAnsi" w:eastAsia="SimSun" w:hAnsiTheme="minorHAnsi" w:cstheme="minorHAnsi"/>
            <w:lang w:eastAsia="zh-CN"/>
            <w:rPrChange w:id="330" w:author="Nidup Gyeltshen" w:date="2025-09-23T11:14:00Z" w16du:dateUtc="2025-09-23T04:14:00Z">
              <w:rPr>
                <w:rFonts w:eastAsia="SimSun"/>
                <w:lang w:eastAsia="zh-CN"/>
              </w:rPr>
            </w:rPrChange>
          </w:rPr>
          <w:t>SSC&amp;C</w:t>
        </w:r>
      </w:ins>
      <w:del w:id="331" w:author="Li Shijie" w:date="2025-07-15T18:48:00Z">
        <w:r w:rsidRPr="001F6F63" w:rsidDel="00A53343">
          <w:rPr>
            <w:rFonts w:asciiTheme="minorHAnsi" w:eastAsia="SimSun" w:hAnsiTheme="minorHAnsi" w:cstheme="minorHAnsi"/>
            <w:lang w:eastAsia="zh-CN"/>
            <w:rPrChange w:id="332" w:author="Nidup Gyeltshen" w:date="2025-09-23T11:14:00Z" w16du:dateUtc="2025-09-23T04:14:00Z">
              <w:rPr>
                <w:rFonts w:eastAsia="SimSun"/>
                <w:lang w:eastAsia="zh-CN"/>
              </w:rPr>
            </w:rPrChange>
          </w:rPr>
          <w:delText>SSCCs</w:delText>
        </w:r>
      </w:del>
      <w:r w:rsidRPr="001F6F63">
        <w:rPr>
          <w:rFonts w:asciiTheme="minorHAnsi" w:eastAsia="SimSun" w:hAnsiTheme="minorHAnsi" w:cstheme="minorHAnsi"/>
          <w:lang w:eastAsia="zh-CN"/>
          <w:rPrChange w:id="333" w:author="Nidup Gyeltshen" w:date="2025-09-23T11:14:00Z" w16du:dateUtc="2025-09-23T04:14:00Z">
            <w:rPr>
              <w:rFonts w:eastAsia="SimSun"/>
              <w:lang w:eastAsia="zh-CN"/>
            </w:rPr>
          </w:rPrChange>
        </w:rPr>
        <w:t>, especially in developing countries, through projects under the United Nations development systems and in accordance with No. 118 (Article 21) of the ITU Constitution;</w:t>
      </w:r>
    </w:p>
    <w:p w14:paraId="4798E06E" w14:textId="589E9F64" w:rsidR="00B81FE8" w:rsidRPr="001F6F63" w:rsidDel="002D17C9" w:rsidRDefault="007B2123">
      <w:pPr>
        <w:spacing w:line="276" w:lineRule="auto"/>
        <w:rPr>
          <w:del w:id="334" w:author="Li Shijie" w:date="2025-07-16T17:07:00Z"/>
          <w:rFonts w:asciiTheme="minorHAnsi" w:eastAsia="SimSun" w:hAnsiTheme="minorHAnsi" w:cstheme="minorHAnsi"/>
          <w:lang w:eastAsia="zh-CN"/>
          <w:rPrChange w:id="335" w:author="Nidup Gyeltshen" w:date="2025-09-23T11:14:00Z" w16du:dateUtc="2025-09-23T04:14:00Z">
            <w:rPr>
              <w:del w:id="336" w:author="Li Shijie" w:date="2025-07-16T17:07:00Z"/>
              <w:rFonts w:eastAsia="SimSun"/>
              <w:lang w:eastAsia="zh-CN"/>
            </w:rPr>
          </w:rPrChange>
        </w:rPr>
        <w:pPrChange w:id="337" w:author="Li Shijie" w:date="2025-07-16T18:33:00Z">
          <w:pPr>
            <w:pStyle w:val="Call"/>
            <w:spacing w:after="160"/>
          </w:pPr>
        </w:pPrChange>
      </w:pPr>
      <w:r w:rsidRPr="001F6F63">
        <w:rPr>
          <w:rFonts w:asciiTheme="minorHAnsi" w:eastAsia="SimSun" w:hAnsiTheme="minorHAnsi" w:cstheme="minorHAnsi"/>
          <w:lang w:eastAsia="zh-CN"/>
          <w:rPrChange w:id="338" w:author="Nidup Gyeltshen" w:date="2025-09-23T11:14:00Z" w16du:dateUtc="2025-09-23T04:14:00Z">
            <w:rPr>
              <w:rFonts w:eastAsia="SimSun"/>
              <w:lang w:eastAsia="zh-CN"/>
            </w:rPr>
          </w:rPrChange>
        </w:rPr>
        <w:t>3</w:t>
      </w:r>
      <w:r w:rsidRPr="001F6F63">
        <w:rPr>
          <w:rFonts w:asciiTheme="minorHAnsi" w:eastAsia="SimSun" w:hAnsiTheme="minorHAnsi" w:cstheme="minorHAnsi"/>
          <w:lang w:eastAsia="zh-CN"/>
          <w:rPrChange w:id="339" w:author="Nidup Gyeltshen" w:date="2025-09-23T11:14:00Z" w16du:dateUtc="2025-09-23T04:14:00Z">
            <w:rPr>
              <w:rFonts w:eastAsia="SimSun"/>
              <w:lang w:eastAsia="zh-CN"/>
            </w:rPr>
          </w:rPrChange>
        </w:rPr>
        <w:tab/>
      </w:r>
      <w:r w:rsidR="00B81FE8" w:rsidRPr="001F6F63">
        <w:rPr>
          <w:rFonts w:asciiTheme="minorHAnsi" w:eastAsia="SimSun" w:hAnsiTheme="minorHAnsi" w:cstheme="minorHAnsi"/>
          <w:lang w:eastAsia="zh-CN"/>
          <w:rPrChange w:id="340" w:author="Nidup Gyeltshen" w:date="2025-09-23T11:14:00Z" w16du:dateUtc="2025-09-23T04:14:00Z">
            <w:rPr>
              <w:rFonts w:eastAsia="SimSun"/>
              <w:lang w:eastAsia="zh-CN"/>
            </w:rPr>
          </w:rPrChange>
        </w:rPr>
        <w:t xml:space="preserve">to work in collaboration with the ITU Sectors and in coordination with international and regional organizations and all the stakeholders in order to establish a favourable environment to enable the exchange of knowledge, expertise and best practices to support the deployment of IoT and </w:t>
      </w:r>
      <w:del w:id="341" w:author="Li Shijie" w:date="2025-07-15T18:49:00Z">
        <w:r w:rsidR="00B81FE8" w:rsidRPr="001F6F63" w:rsidDel="00A53343">
          <w:rPr>
            <w:rFonts w:asciiTheme="minorHAnsi" w:eastAsia="SimSun" w:hAnsiTheme="minorHAnsi" w:cstheme="minorHAnsi"/>
            <w:lang w:eastAsia="zh-CN"/>
            <w:rPrChange w:id="342" w:author="Nidup Gyeltshen" w:date="2025-09-23T11:14:00Z" w16du:dateUtc="2025-09-23T04:14:00Z">
              <w:rPr>
                <w:rFonts w:eastAsia="SimSun"/>
                <w:lang w:eastAsia="zh-CN"/>
              </w:rPr>
            </w:rPrChange>
          </w:rPr>
          <w:delText>SSCCs</w:delText>
        </w:r>
      </w:del>
      <w:ins w:id="343" w:author="Li Shijie" w:date="2025-07-15T18:49:00Z">
        <w:r w:rsidR="00B81FE8" w:rsidRPr="001F6F63">
          <w:rPr>
            <w:rFonts w:asciiTheme="minorHAnsi" w:eastAsia="SimSun" w:hAnsiTheme="minorHAnsi" w:cstheme="minorHAnsi"/>
            <w:lang w:eastAsia="zh-CN"/>
            <w:rPrChange w:id="344" w:author="Nidup Gyeltshen" w:date="2025-09-23T11:14:00Z" w16du:dateUtc="2025-09-23T04:14:00Z">
              <w:rPr>
                <w:rFonts w:eastAsia="SimSun"/>
                <w:lang w:eastAsia="zh-CN"/>
              </w:rPr>
            </w:rPrChange>
          </w:rPr>
          <w:t>SSC&amp;C</w:t>
        </w:r>
      </w:ins>
      <w:r w:rsidR="00B81FE8" w:rsidRPr="001F6F63">
        <w:rPr>
          <w:rFonts w:asciiTheme="minorHAnsi" w:eastAsia="SimSun" w:hAnsiTheme="minorHAnsi" w:cstheme="minorHAnsi"/>
          <w:lang w:eastAsia="zh-CN"/>
          <w:rPrChange w:id="345" w:author="Nidup Gyeltshen" w:date="2025-09-23T11:14:00Z" w16du:dateUtc="2025-09-23T04:14:00Z">
            <w:rPr>
              <w:rFonts w:eastAsia="SimSun"/>
              <w:lang w:eastAsia="zh-CN"/>
            </w:rPr>
          </w:rPrChange>
        </w:rPr>
        <w:t>, including applications and services, by organizing workshops and forums at both regional and international levels</w:t>
      </w:r>
      <w:ins w:id="346" w:author="Li Shijie" w:date="2025-07-16T17:09:00Z">
        <w:r w:rsidR="00B81FE8" w:rsidRPr="001F6F63">
          <w:rPr>
            <w:rFonts w:asciiTheme="minorHAnsi" w:eastAsia="SimSun" w:hAnsiTheme="minorHAnsi" w:cstheme="minorHAnsi"/>
            <w:lang w:eastAsia="zh-CN"/>
            <w:rPrChange w:id="347" w:author="Nidup Gyeltshen" w:date="2025-09-23T11:14:00Z" w16du:dateUtc="2025-09-23T04:14:00Z">
              <w:rPr>
                <w:rFonts w:eastAsia="SimSun"/>
                <w:lang w:eastAsia="zh-CN"/>
              </w:rPr>
            </w:rPrChange>
          </w:rPr>
          <w:t>.</w:t>
        </w:r>
      </w:ins>
      <w:del w:id="348" w:author="Li Shijie" w:date="2025-07-16T17:09:00Z">
        <w:r w:rsidR="00B81FE8" w:rsidRPr="001F6F63" w:rsidDel="00CD1235">
          <w:rPr>
            <w:rFonts w:asciiTheme="minorHAnsi" w:eastAsia="SimSun" w:hAnsiTheme="minorHAnsi" w:cstheme="minorHAnsi"/>
            <w:lang w:eastAsia="zh-CN"/>
            <w:rPrChange w:id="349" w:author="Nidup Gyeltshen" w:date="2025-09-23T11:14:00Z" w16du:dateUtc="2025-09-23T04:14:00Z">
              <w:rPr>
                <w:rFonts w:eastAsia="SimSun"/>
                <w:lang w:eastAsia="zh-CN"/>
              </w:rPr>
            </w:rPrChange>
          </w:rPr>
          <w:delText>,</w:delText>
        </w:r>
      </w:del>
    </w:p>
    <w:p w14:paraId="4EE6AC6F" w14:textId="77777777" w:rsidR="00B81FE8" w:rsidRPr="001F6F63" w:rsidRDefault="00B81FE8">
      <w:pPr>
        <w:pStyle w:val="ListParagraph"/>
        <w:spacing w:line="276" w:lineRule="auto"/>
        <w:rPr>
          <w:ins w:id="350" w:author="Li Shijie" w:date="2025-07-16T18:33:00Z"/>
          <w:rFonts w:asciiTheme="minorHAnsi" w:eastAsia="SimSun" w:hAnsiTheme="minorHAnsi" w:cstheme="minorHAnsi"/>
          <w:lang w:eastAsia="zh-CN"/>
          <w:rPrChange w:id="351" w:author="Nidup Gyeltshen" w:date="2025-09-23T11:14:00Z" w16du:dateUtc="2025-09-23T04:14:00Z">
            <w:rPr>
              <w:ins w:id="352" w:author="Li Shijie" w:date="2025-07-16T18:33:00Z"/>
              <w:rFonts w:eastAsia="SimSun"/>
              <w:lang w:eastAsia="zh-CN"/>
            </w:rPr>
          </w:rPrChange>
        </w:rPr>
        <w:pPrChange w:id="353" w:author="Li Shijie" w:date="2025-07-16T18:33:00Z">
          <w:pPr>
            <w:pStyle w:val="ListParagraph"/>
            <w:numPr>
              <w:numId w:val="6"/>
            </w:numPr>
            <w:tabs>
              <w:tab w:val="num" w:pos="360"/>
            </w:tabs>
            <w:ind w:left="360" w:hanging="360"/>
          </w:pPr>
        </w:pPrChange>
      </w:pPr>
    </w:p>
    <w:p w14:paraId="0271FB50" w14:textId="77777777" w:rsidR="00B81FE8" w:rsidRPr="001F6F63" w:rsidRDefault="00B81FE8" w:rsidP="008A1FEF">
      <w:pPr>
        <w:pStyle w:val="Call"/>
        <w:spacing w:after="160" w:line="276" w:lineRule="auto"/>
        <w:rPr>
          <w:rFonts w:asciiTheme="minorHAnsi" w:hAnsiTheme="minorHAnsi" w:cstheme="minorHAnsi"/>
          <w:i/>
          <w:szCs w:val="24"/>
          <w:lang w:eastAsia="zh-CN"/>
          <w:rPrChange w:id="354" w:author="Nidup Gyeltshen" w:date="2025-09-23T11:14:00Z" w16du:dateUtc="2025-09-23T04:14:00Z">
            <w:rPr>
              <w:rFonts w:ascii="Times New Roman" w:hAnsi="Times New Roman"/>
              <w:i/>
              <w:lang w:eastAsia="zh-CN"/>
            </w:rPr>
          </w:rPrChange>
        </w:rPr>
      </w:pPr>
      <w:r w:rsidRPr="001F6F63">
        <w:rPr>
          <w:rFonts w:asciiTheme="minorHAnsi" w:hAnsiTheme="minorHAnsi" w:cstheme="minorHAnsi"/>
          <w:i/>
          <w:szCs w:val="24"/>
          <w:lang w:eastAsia="zh-CN"/>
          <w:rPrChange w:id="355" w:author="Nidup Gyeltshen" w:date="2025-09-23T11:14:00Z" w16du:dateUtc="2025-09-23T04:14:00Z">
            <w:rPr>
              <w:rFonts w:ascii="Times New Roman" w:hAnsi="Times New Roman"/>
              <w:i/>
              <w:lang w:eastAsia="zh-CN"/>
            </w:rPr>
          </w:rPrChange>
        </w:rPr>
        <w:t>instructs the Director of the Telecommunication Development Bureau, in collaboration with the Directors of the Telecommunication Standardization Bureau and the Radiocommunication Bureau</w:t>
      </w:r>
    </w:p>
    <w:p w14:paraId="69C2EF7F" w14:textId="77777777" w:rsidR="00B81FE8" w:rsidRPr="001F6F63" w:rsidRDefault="00B81FE8" w:rsidP="008A1FEF">
      <w:pPr>
        <w:pStyle w:val="ListParagraph"/>
        <w:numPr>
          <w:ilvl w:val="0"/>
          <w:numId w:val="22"/>
        </w:numPr>
        <w:spacing w:line="276" w:lineRule="auto"/>
        <w:ind w:left="0" w:firstLine="0"/>
        <w:rPr>
          <w:rFonts w:asciiTheme="minorHAnsi" w:eastAsia="SimSun" w:hAnsiTheme="minorHAnsi" w:cstheme="minorHAnsi"/>
          <w:lang w:eastAsia="zh-CN"/>
          <w:rPrChange w:id="356" w:author="Nidup Gyeltshen" w:date="2025-09-23T11:14:00Z" w16du:dateUtc="2025-09-23T04:14:00Z">
            <w:rPr>
              <w:rFonts w:eastAsia="SimSun"/>
              <w:lang w:eastAsia="zh-CN"/>
            </w:rPr>
          </w:rPrChange>
        </w:rPr>
      </w:pPr>
      <w:r w:rsidRPr="001F6F63">
        <w:rPr>
          <w:rFonts w:asciiTheme="minorHAnsi" w:eastAsia="SimSun" w:hAnsiTheme="minorHAnsi" w:cstheme="minorHAnsi"/>
          <w:lang w:eastAsia="zh-CN"/>
          <w:rPrChange w:id="357" w:author="Nidup Gyeltshen" w:date="2025-09-23T11:14:00Z" w16du:dateUtc="2025-09-23T04:14:00Z">
            <w:rPr>
              <w:rFonts w:eastAsia="SimSun"/>
              <w:lang w:eastAsia="zh-CN"/>
            </w:rPr>
          </w:rPrChange>
        </w:rPr>
        <w:t xml:space="preserve">to prepare and/or update a report identifying the needs of developing countries related to IoT and </w:t>
      </w:r>
      <w:del w:id="358" w:author="Li Shijie" w:date="2025-07-15T18:49:00Z">
        <w:r w:rsidRPr="001F6F63" w:rsidDel="00A53343">
          <w:rPr>
            <w:rFonts w:asciiTheme="minorHAnsi" w:eastAsia="SimSun" w:hAnsiTheme="minorHAnsi" w:cstheme="minorHAnsi"/>
            <w:lang w:eastAsia="zh-CN"/>
            <w:rPrChange w:id="359" w:author="Nidup Gyeltshen" w:date="2025-09-23T11:14:00Z" w16du:dateUtc="2025-09-23T04:14:00Z">
              <w:rPr>
                <w:rFonts w:eastAsia="SimSun"/>
                <w:lang w:eastAsia="zh-CN"/>
              </w:rPr>
            </w:rPrChange>
          </w:rPr>
          <w:delText>SSCCs</w:delText>
        </w:r>
      </w:del>
      <w:ins w:id="360" w:author="Li Shijie" w:date="2025-07-15T18:49:00Z">
        <w:r w:rsidRPr="001F6F63">
          <w:rPr>
            <w:rFonts w:asciiTheme="minorHAnsi" w:eastAsia="SimSun" w:hAnsiTheme="minorHAnsi" w:cstheme="minorHAnsi"/>
            <w:lang w:eastAsia="zh-CN"/>
            <w:rPrChange w:id="361" w:author="Nidup Gyeltshen" w:date="2025-09-23T11:14:00Z" w16du:dateUtc="2025-09-23T04:14:00Z">
              <w:rPr>
                <w:rFonts w:eastAsia="SimSun"/>
                <w:lang w:eastAsia="zh-CN"/>
              </w:rPr>
            </w:rPrChange>
          </w:rPr>
          <w:t>SSC&amp;C</w:t>
        </w:r>
      </w:ins>
      <w:r w:rsidRPr="001F6F63">
        <w:rPr>
          <w:rFonts w:asciiTheme="minorHAnsi" w:eastAsia="SimSun" w:hAnsiTheme="minorHAnsi" w:cstheme="minorHAnsi"/>
          <w:lang w:eastAsia="zh-CN"/>
          <w:rPrChange w:id="362" w:author="Nidup Gyeltshen" w:date="2025-09-23T11:14:00Z" w16du:dateUtc="2025-09-23T04:14:00Z">
            <w:rPr>
              <w:rFonts w:eastAsia="SimSun"/>
              <w:lang w:eastAsia="zh-CN"/>
            </w:rPr>
          </w:rPrChange>
        </w:rPr>
        <w:t xml:space="preserve">, based on the work conducted by ITU-T, ITU-R and ITU-D in connection with </w:t>
      </w:r>
      <w:del w:id="363" w:author="Li Shijie" w:date="2025-06-15T22:24:00Z">
        <w:r w:rsidRPr="001F6F63">
          <w:rPr>
            <w:rFonts w:asciiTheme="minorHAnsi" w:eastAsia="SimSun" w:hAnsiTheme="minorHAnsi" w:cstheme="minorHAnsi"/>
            <w:lang w:eastAsia="zh-CN"/>
            <w:rPrChange w:id="364" w:author="Nidup Gyeltshen" w:date="2025-09-23T11:14:00Z" w16du:dateUtc="2025-09-23T04:14:00Z">
              <w:rPr>
                <w:rFonts w:eastAsia="SimSun"/>
                <w:lang w:eastAsia="zh-CN"/>
              </w:rPr>
            </w:rPrChange>
          </w:rPr>
          <w:delText>U4SCC</w:delText>
        </w:r>
      </w:del>
      <w:ins w:id="365" w:author="Li Shijie" w:date="2025-06-15T22:24:00Z">
        <w:r w:rsidRPr="001F6F63">
          <w:rPr>
            <w:rFonts w:asciiTheme="minorHAnsi" w:eastAsia="SimSun" w:hAnsiTheme="minorHAnsi" w:cstheme="minorHAnsi"/>
            <w:lang w:eastAsia="zh-CN"/>
            <w:rPrChange w:id="366" w:author="Nidup Gyeltshen" w:date="2025-09-23T11:14:00Z" w16du:dateUtc="2025-09-23T04:14:00Z">
              <w:rPr>
                <w:rFonts w:eastAsia="SimSun"/>
                <w:lang w:eastAsia="zh-CN"/>
              </w:rPr>
            </w:rPrChange>
          </w:rPr>
          <w:t>U4SSC</w:t>
        </w:r>
      </w:ins>
      <w:r w:rsidRPr="001F6F63">
        <w:rPr>
          <w:rFonts w:asciiTheme="minorHAnsi" w:eastAsia="SimSun" w:hAnsiTheme="minorHAnsi" w:cstheme="minorHAnsi"/>
          <w:lang w:eastAsia="zh-CN"/>
          <w:rPrChange w:id="367" w:author="Nidup Gyeltshen" w:date="2025-09-23T11:14:00Z" w16du:dateUtc="2025-09-23T04:14:00Z">
            <w:rPr>
              <w:rFonts w:eastAsia="SimSun"/>
              <w:lang w:eastAsia="zh-CN"/>
            </w:rPr>
          </w:rPrChange>
        </w:rPr>
        <w:t>;</w:t>
      </w:r>
    </w:p>
    <w:p w14:paraId="766AC742" w14:textId="77777777" w:rsidR="00B81FE8" w:rsidRPr="001F6F63" w:rsidRDefault="00B81FE8" w:rsidP="008A1FEF">
      <w:pPr>
        <w:pStyle w:val="ListParagraph"/>
        <w:numPr>
          <w:ilvl w:val="0"/>
          <w:numId w:val="22"/>
        </w:numPr>
        <w:spacing w:line="276" w:lineRule="auto"/>
        <w:ind w:left="0" w:firstLine="0"/>
        <w:rPr>
          <w:rFonts w:asciiTheme="minorHAnsi" w:eastAsia="SimSun" w:hAnsiTheme="minorHAnsi" w:cstheme="minorHAnsi"/>
          <w:lang w:eastAsia="zh-CN"/>
          <w:rPrChange w:id="368" w:author="Nidup Gyeltshen" w:date="2025-09-23T11:14:00Z" w16du:dateUtc="2025-09-23T04:14:00Z">
            <w:rPr>
              <w:rFonts w:eastAsia="SimSun"/>
              <w:lang w:eastAsia="zh-CN"/>
            </w:rPr>
          </w:rPrChange>
        </w:rPr>
      </w:pPr>
      <w:r w:rsidRPr="001F6F63">
        <w:rPr>
          <w:rFonts w:asciiTheme="minorHAnsi" w:eastAsia="SimSun" w:hAnsiTheme="minorHAnsi" w:cstheme="minorHAnsi"/>
          <w:lang w:eastAsia="zh-CN"/>
          <w:rPrChange w:id="369" w:author="Nidup Gyeltshen" w:date="2025-09-23T11:14:00Z" w16du:dateUtc="2025-09-23T04:14:00Z">
            <w:rPr>
              <w:rFonts w:eastAsia="SimSun"/>
              <w:lang w:eastAsia="zh-CN"/>
            </w:rPr>
          </w:rPrChange>
        </w:rPr>
        <w:t xml:space="preserve">to collate the work done within ITU relating to IoT and </w:t>
      </w:r>
      <w:del w:id="370" w:author="Li Shijie" w:date="2025-07-15T18:49:00Z">
        <w:r w:rsidRPr="001F6F63" w:rsidDel="00A53343">
          <w:rPr>
            <w:rFonts w:asciiTheme="minorHAnsi" w:eastAsia="SimSun" w:hAnsiTheme="minorHAnsi" w:cstheme="minorHAnsi"/>
            <w:lang w:eastAsia="zh-CN"/>
            <w:rPrChange w:id="371" w:author="Nidup Gyeltshen" w:date="2025-09-23T11:14:00Z" w16du:dateUtc="2025-09-23T04:14:00Z">
              <w:rPr>
                <w:rFonts w:eastAsia="SimSun"/>
                <w:lang w:eastAsia="zh-CN"/>
              </w:rPr>
            </w:rPrChange>
          </w:rPr>
          <w:delText>SSCCs</w:delText>
        </w:r>
      </w:del>
      <w:ins w:id="372" w:author="Li Shijie" w:date="2025-07-15T18:49:00Z">
        <w:r w:rsidRPr="001F6F63">
          <w:rPr>
            <w:rFonts w:asciiTheme="minorHAnsi" w:eastAsia="SimSun" w:hAnsiTheme="minorHAnsi" w:cstheme="minorHAnsi"/>
            <w:lang w:eastAsia="zh-CN"/>
            <w:rPrChange w:id="373" w:author="Nidup Gyeltshen" w:date="2025-09-23T11:14:00Z" w16du:dateUtc="2025-09-23T04:14:00Z">
              <w:rPr>
                <w:rFonts w:eastAsia="SimSun"/>
                <w:lang w:eastAsia="zh-CN"/>
              </w:rPr>
            </w:rPrChange>
          </w:rPr>
          <w:t>SSC&amp;C</w:t>
        </w:r>
      </w:ins>
      <w:r w:rsidRPr="001F6F63">
        <w:rPr>
          <w:rFonts w:asciiTheme="minorHAnsi" w:eastAsia="SimSun" w:hAnsiTheme="minorHAnsi" w:cstheme="minorHAnsi"/>
          <w:lang w:eastAsia="zh-CN"/>
          <w:rPrChange w:id="374" w:author="Nidup Gyeltshen" w:date="2025-09-23T11:14:00Z" w16du:dateUtc="2025-09-23T04:14:00Z">
            <w:rPr>
              <w:rFonts w:eastAsia="SimSun"/>
              <w:lang w:eastAsia="zh-CN"/>
            </w:rPr>
          </w:rPrChange>
        </w:rPr>
        <w:t>, including studies conducted on technology and standards as well as recommendations on policy and regulation, so as to facilitate the development and adoption of IoT;</w:t>
      </w:r>
    </w:p>
    <w:p w14:paraId="796B23F0" w14:textId="77777777" w:rsidR="00B81FE8" w:rsidRPr="001F6F63" w:rsidRDefault="00B81FE8" w:rsidP="008A1FEF">
      <w:pPr>
        <w:pStyle w:val="ListParagraph"/>
        <w:numPr>
          <w:ilvl w:val="0"/>
          <w:numId w:val="22"/>
        </w:numPr>
        <w:spacing w:line="276" w:lineRule="auto"/>
        <w:ind w:left="0" w:firstLine="0"/>
        <w:rPr>
          <w:rFonts w:asciiTheme="minorHAnsi" w:eastAsia="SimSun" w:hAnsiTheme="minorHAnsi" w:cstheme="minorHAnsi"/>
          <w:lang w:eastAsia="zh-CN"/>
          <w:rPrChange w:id="375" w:author="Nidup Gyeltshen" w:date="2025-09-23T11:14:00Z" w16du:dateUtc="2025-09-23T04:14:00Z">
            <w:rPr>
              <w:rFonts w:eastAsia="SimSun"/>
              <w:lang w:eastAsia="zh-CN"/>
            </w:rPr>
          </w:rPrChange>
        </w:rPr>
      </w:pPr>
      <w:r w:rsidRPr="001F6F63">
        <w:rPr>
          <w:rFonts w:asciiTheme="minorHAnsi" w:eastAsia="SimSun" w:hAnsiTheme="minorHAnsi" w:cstheme="minorHAnsi"/>
          <w:lang w:eastAsia="zh-CN"/>
          <w:rPrChange w:id="376" w:author="Nidup Gyeltshen" w:date="2025-09-23T11:14:00Z" w16du:dateUtc="2025-09-23T04:14:00Z">
            <w:rPr>
              <w:rFonts w:eastAsia="SimSun"/>
              <w:lang w:eastAsia="zh-CN"/>
            </w:rPr>
          </w:rPrChange>
        </w:rPr>
        <w:t xml:space="preserve">to facilitate discussions and exchange of best practices through the organization of workshops and training programmes on IoT and </w:t>
      </w:r>
      <w:del w:id="377" w:author="Li Shijie" w:date="2025-07-15T18:49:00Z">
        <w:r w:rsidRPr="001F6F63" w:rsidDel="00A53343">
          <w:rPr>
            <w:rFonts w:asciiTheme="minorHAnsi" w:eastAsia="SimSun" w:hAnsiTheme="minorHAnsi" w:cstheme="minorHAnsi"/>
            <w:lang w:eastAsia="zh-CN"/>
            <w:rPrChange w:id="378" w:author="Nidup Gyeltshen" w:date="2025-09-23T11:14:00Z" w16du:dateUtc="2025-09-23T04:14:00Z">
              <w:rPr>
                <w:rFonts w:eastAsia="SimSun"/>
                <w:lang w:eastAsia="zh-CN"/>
              </w:rPr>
            </w:rPrChange>
          </w:rPr>
          <w:delText>SSCCs</w:delText>
        </w:r>
      </w:del>
      <w:ins w:id="379" w:author="Li Shijie" w:date="2025-07-15T18:49:00Z">
        <w:r w:rsidRPr="001F6F63">
          <w:rPr>
            <w:rFonts w:asciiTheme="minorHAnsi" w:eastAsia="SimSun" w:hAnsiTheme="minorHAnsi" w:cstheme="minorHAnsi"/>
            <w:lang w:eastAsia="zh-CN"/>
            <w:rPrChange w:id="380" w:author="Nidup Gyeltshen" w:date="2025-09-23T11:14:00Z" w16du:dateUtc="2025-09-23T04:14:00Z">
              <w:rPr>
                <w:rFonts w:eastAsia="SimSun"/>
                <w:lang w:eastAsia="zh-CN"/>
              </w:rPr>
            </w:rPrChange>
          </w:rPr>
          <w:t>SSC&amp;C</w:t>
        </w:r>
      </w:ins>
      <w:r w:rsidRPr="001F6F63">
        <w:rPr>
          <w:rFonts w:asciiTheme="minorHAnsi" w:eastAsia="SimSun" w:hAnsiTheme="minorHAnsi" w:cstheme="minorHAnsi"/>
          <w:lang w:eastAsia="zh-CN"/>
          <w:rPrChange w:id="381" w:author="Nidup Gyeltshen" w:date="2025-09-23T11:14:00Z" w16du:dateUtc="2025-09-23T04:14:00Z">
            <w:rPr>
              <w:rFonts w:eastAsia="SimSun"/>
              <w:lang w:eastAsia="zh-CN"/>
            </w:rPr>
          </w:rPrChange>
        </w:rPr>
        <w:t>;</w:t>
      </w:r>
    </w:p>
    <w:p w14:paraId="1E4E9CDC" w14:textId="77777777" w:rsidR="00B81FE8" w:rsidRPr="001F6F63" w:rsidRDefault="00B81FE8" w:rsidP="008A1FEF">
      <w:pPr>
        <w:pStyle w:val="ListParagraph"/>
        <w:numPr>
          <w:ilvl w:val="0"/>
          <w:numId w:val="22"/>
        </w:numPr>
        <w:spacing w:line="276" w:lineRule="auto"/>
        <w:ind w:left="0" w:firstLine="0"/>
        <w:rPr>
          <w:rFonts w:asciiTheme="minorHAnsi" w:eastAsia="SimSun" w:hAnsiTheme="minorHAnsi" w:cstheme="minorHAnsi"/>
          <w:lang w:eastAsia="zh-CN"/>
          <w:rPrChange w:id="382" w:author="Nidup Gyeltshen" w:date="2025-09-23T11:14:00Z" w16du:dateUtc="2025-09-23T04:14:00Z">
            <w:rPr>
              <w:rFonts w:eastAsia="SimSun"/>
              <w:lang w:eastAsia="zh-CN"/>
            </w:rPr>
          </w:rPrChange>
        </w:rPr>
      </w:pPr>
      <w:r w:rsidRPr="001F6F63">
        <w:rPr>
          <w:rFonts w:asciiTheme="minorHAnsi" w:eastAsia="SimSun" w:hAnsiTheme="minorHAnsi" w:cstheme="minorHAnsi"/>
          <w:lang w:eastAsia="zh-CN"/>
          <w:rPrChange w:id="383" w:author="Nidup Gyeltshen" w:date="2025-09-23T11:14:00Z" w16du:dateUtc="2025-09-23T04:14:00Z">
            <w:rPr>
              <w:rFonts w:eastAsia="SimSun"/>
              <w:lang w:eastAsia="zh-CN"/>
            </w:rPr>
          </w:rPrChange>
        </w:rPr>
        <w:t>to foster collaboration among ITU Sectors to discuss how the IoT ecosystem and SSCC technologies can further the achievement of the SDGs and the framework of the World Summit for the Information Society;</w:t>
      </w:r>
    </w:p>
    <w:p w14:paraId="48E46256" w14:textId="609C38BC" w:rsidR="00B81FE8" w:rsidRPr="001F6F63" w:rsidDel="007F79F7" w:rsidRDefault="007B2123">
      <w:pPr>
        <w:spacing w:line="276" w:lineRule="auto"/>
        <w:rPr>
          <w:del w:id="384" w:author="Li Shijie" w:date="2025-07-16T18:29:00Z"/>
          <w:rFonts w:asciiTheme="minorHAnsi" w:eastAsia="SimSun" w:hAnsiTheme="minorHAnsi" w:cstheme="minorHAnsi"/>
          <w:lang w:eastAsia="zh-CN"/>
          <w:rPrChange w:id="385" w:author="Nidup Gyeltshen" w:date="2025-09-23T11:14:00Z" w16du:dateUtc="2025-09-23T04:14:00Z">
            <w:rPr>
              <w:del w:id="386" w:author="Li Shijie" w:date="2025-07-16T18:29:00Z"/>
              <w:rFonts w:eastAsia="SimSun"/>
              <w:lang w:eastAsia="zh-CN"/>
            </w:rPr>
          </w:rPrChange>
        </w:rPr>
        <w:pPrChange w:id="387" w:author="Li Shijie" w:date="2025-07-16T18:32:00Z">
          <w:pPr>
            <w:pStyle w:val="Call"/>
            <w:spacing w:after="160"/>
          </w:pPr>
        </w:pPrChange>
      </w:pPr>
      <w:r w:rsidRPr="001F6F63">
        <w:rPr>
          <w:rFonts w:asciiTheme="minorHAnsi" w:eastAsia="SimSun" w:hAnsiTheme="minorHAnsi" w:cstheme="minorHAnsi"/>
          <w:lang w:eastAsia="zh-CN"/>
          <w:rPrChange w:id="388" w:author="Nidup Gyeltshen" w:date="2025-09-23T11:14:00Z" w16du:dateUtc="2025-09-23T04:14:00Z">
            <w:rPr>
              <w:rFonts w:eastAsia="SimSun"/>
              <w:lang w:eastAsia="zh-CN"/>
            </w:rPr>
          </w:rPrChange>
        </w:rPr>
        <w:lastRenderedPageBreak/>
        <w:t>5</w:t>
      </w:r>
      <w:r w:rsidRPr="001F6F63">
        <w:rPr>
          <w:rFonts w:asciiTheme="minorHAnsi" w:eastAsia="SimSun" w:hAnsiTheme="minorHAnsi" w:cstheme="minorHAnsi"/>
          <w:lang w:eastAsia="zh-CN"/>
          <w:rPrChange w:id="389" w:author="Nidup Gyeltshen" w:date="2025-09-23T11:14:00Z" w16du:dateUtc="2025-09-23T04:14:00Z">
            <w:rPr>
              <w:rFonts w:eastAsia="SimSun"/>
              <w:lang w:eastAsia="zh-CN"/>
            </w:rPr>
          </w:rPrChange>
        </w:rPr>
        <w:tab/>
      </w:r>
      <w:r w:rsidR="00B81FE8" w:rsidRPr="001F6F63">
        <w:rPr>
          <w:rFonts w:asciiTheme="minorHAnsi" w:eastAsia="SimSun" w:hAnsiTheme="minorHAnsi" w:cstheme="minorHAnsi"/>
          <w:lang w:eastAsia="zh-CN"/>
          <w:rPrChange w:id="390" w:author="Nidup Gyeltshen" w:date="2025-09-23T11:14:00Z" w16du:dateUtc="2025-09-23T04:14:00Z">
            <w:rPr>
              <w:rFonts w:eastAsia="SimSun"/>
              <w:lang w:eastAsia="zh-CN"/>
            </w:rPr>
          </w:rPrChange>
        </w:rPr>
        <w:t>to provide developing countries with capacity-building opportunities in IoT</w:t>
      </w:r>
      <w:del w:id="391" w:author="Li Shijie" w:date="2025-06-15T22:23:00Z">
        <w:r w:rsidR="00B81FE8" w:rsidRPr="001F6F63">
          <w:rPr>
            <w:rFonts w:asciiTheme="minorHAnsi" w:eastAsia="SimSun" w:hAnsiTheme="minorHAnsi" w:cstheme="minorHAnsi"/>
            <w:lang w:eastAsia="zh-CN"/>
            <w:rPrChange w:id="392" w:author="Nidup Gyeltshen" w:date="2025-09-23T11:14:00Z" w16du:dateUtc="2025-09-23T04:14:00Z">
              <w:rPr>
                <w:rFonts w:eastAsia="SimSun"/>
                <w:lang w:eastAsia="zh-CN"/>
              </w:rPr>
            </w:rPrChange>
          </w:rPr>
          <w:delText>s</w:delText>
        </w:r>
      </w:del>
      <w:r w:rsidR="00B81FE8" w:rsidRPr="001F6F63">
        <w:rPr>
          <w:rFonts w:asciiTheme="minorHAnsi" w:eastAsia="SimSun" w:hAnsiTheme="minorHAnsi" w:cstheme="minorHAnsi"/>
          <w:lang w:eastAsia="zh-CN"/>
          <w:rPrChange w:id="393" w:author="Nidup Gyeltshen" w:date="2025-09-23T11:14:00Z" w16du:dateUtc="2025-09-23T04:14:00Z">
            <w:rPr>
              <w:rFonts w:eastAsia="SimSun"/>
              <w:lang w:eastAsia="zh-CN"/>
            </w:rPr>
          </w:rPrChange>
        </w:rPr>
        <w:t xml:space="preserve"> and </w:t>
      </w:r>
      <w:del w:id="394" w:author="Li Shijie" w:date="2025-07-15T18:49:00Z">
        <w:r w:rsidR="00B81FE8" w:rsidRPr="001F6F63" w:rsidDel="00A53343">
          <w:rPr>
            <w:rFonts w:asciiTheme="minorHAnsi" w:eastAsia="SimSun" w:hAnsiTheme="minorHAnsi" w:cstheme="minorHAnsi"/>
            <w:lang w:eastAsia="zh-CN"/>
            <w:rPrChange w:id="395" w:author="Nidup Gyeltshen" w:date="2025-09-23T11:14:00Z" w16du:dateUtc="2025-09-23T04:14:00Z">
              <w:rPr>
                <w:rFonts w:eastAsia="SimSun"/>
                <w:lang w:eastAsia="zh-CN"/>
              </w:rPr>
            </w:rPrChange>
          </w:rPr>
          <w:delText>SSCCs</w:delText>
        </w:r>
      </w:del>
      <w:ins w:id="396" w:author="Li Shijie" w:date="2025-07-15T18:49:00Z">
        <w:r w:rsidR="00B81FE8" w:rsidRPr="001F6F63">
          <w:rPr>
            <w:rFonts w:asciiTheme="minorHAnsi" w:eastAsia="SimSun" w:hAnsiTheme="minorHAnsi" w:cstheme="minorHAnsi"/>
            <w:lang w:eastAsia="zh-CN"/>
            <w:rPrChange w:id="397" w:author="Nidup Gyeltshen" w:date="2025-09-23T11:14:00Z" w16du:dateUtc="2025-09-23T04:14:00Z">
              <w:rPr>
                <w:rFonts w:eastAsia="SimSun"/>
                <w:lang w:eastAsia="zh-CN"/>
              </w:rPr>
            </w:rPrChange>
          </w:rPr>
          <w:t>SSC&amp;C</w:t>
        </w:r>
      </w:ins>
      <w:ins w:id="398" w:author="Li Shijie" w:date="2025-07-16T17:12:00Z">
        <w:r w:rsidR="00B81FE8" w:rsidRPr="001F6F63">
          <w:rPr>
            <w:rFonts w:asciiTheme="minorHAnsi" w:eastAsia="SimSun" w:hAnsiTheme="minorHAnsi" w:cstheme="minorHAnsi"/>
            <w:lang w:eastAsia="zh-CN"/>
            <w:rPrChange w:id="399" w:author="Nidup Gyeltshen" w:date="2025-09-23T11:14:00Z" w16du:dateUtc="2025-09-23T04:14:00Z">
              <w:rPr>
                <w:rFonts w:eastAsia="SimSun"/>
                <w:lang w:eastAsia="zh-CN"/>
              </w:rPr>
            </w:rPrChange>
          </w:rPr>
          <w:t>.</w:t>
        </w:r>
      </w:ins>
      <w:del w:id="400" w:author="Li Shijie" w:date="2025-07-16T17:12:00Z">
        <w:r w:rsidR="00B81FE8" w:rsidRPr="001F6F63" w:rsidDel="00CD1235">
          <w:rPr>
            <w:rFonts w:asciiTheme="minorHAnsi" w:eastAsia="SimSun" w:hAnsiTheme="minorHAnsi" w:cstheme="minorHAnsi"/>
            <w:lang w:eastAsia="zh-CN"/>
            <w:rPrChange w:id="401" w:author="Nidup Gyeltshen" w:date="2025-09-23T11:14:00Z" w16du:dateUtc="2025-09-23T04:14:00Z">
              <w:rPr>
                <w:rFonts w:eastAsia="SimSun"/>
                <w:lang w:eastAsia="zh-CN"/>
              </w:rPr>
            </w:rPrChange>
          </w:rPr>
          <w:delText>,</w:delText>
        </w:r>
      </w:del>
    </w:p>
    <w:p w14:paraId="3CE5DDFF" w14:textId="77777777" w:rsidR="00B81FE8" w:rsidRPr="001F6F63" w:rsidRDefault="00B81FE8" w:rsidP="008A1FEF">
      <w:pPr>
        <w:pStyle w:val="Call"/>
        <w:spacing w:after="160" w:line="276" w:lineRule="auto"/>
        <w:rPr>
          <w:rFonts w:asciiTheme="minorHAnsi" w:hAnsiTheme="minorHAnsi" w:cstheme="minorHAnsi"/>
          <w:i/>
          <w:szCs w:val="24"/>
          <w:lang w:eastAsia="zh-CN"/>
          <w:rPrChange w:id="402" w:author="Nidup Gyeltshen" w:date="2025-09-23T11:14:00Z" w16du:dateUtc="2025-09-23T04:14:00Z">
            <w:rPr>
              <w:rFonts w:ascii="Times New Roman" w:hAnsi="Times New Roman"/>
              <w:i/>
              <w:lang w:eastAsia="zh-CN"/>
            </w:rPr>
          </w:rPrChange>
        </w:rPr>
      </w:pPr>
      <w:r w:rsidRPr="001F6F63">
        <w:rPr>
          <w:rFonts w:asciiTheme="minorHAnsi" w:hAnsiTheme="minorHAnsi" w:cstheme="minorHAnsi"/>
          <w:i/>
          <w:szCs w:val="24"/>
          <w:lang w:eastAsia="zh-CN"/>
          <w:rPrChange w:id="403" w:author="Nidup Gyeltshen" w:date="2025-09-23T11:14:00Z" w16du:dateUtc="2025-09-23T04:14:00Z">
            <w:rPr>
              <w:rFonts w:ascii="Times New Roman" w:hAnsi="Times New Roman"/>
              <w:i/>
              <w:lang w:eastAsia="zh-CN"/>
            </w:rPr>
          </w:rPrChange>
        </w:rPr>
        <w:t>invites Member States, Sector Members, Associates and Academia</w:t>
      </w:r>
    </w:p>
    <w:p w14:paraId="59825E45" w14:textId="77777777" w:rsidR="00B81FE8" w:rsidRPr="001F6F63" w:rsidRDefault="00B81FE8" w:rsidP="008A1FEF">
      <w:pPr>
        <w:pStyle w:val="ListParagraph"/>
        <w:numPr>
          <w:ilvl w:val="0"/>
          <w:numId w:val="23"/>
        </w:numPr>
        <w:spacing w:line="276" w:lineRule="auto"/>
        <w:ind w:left="0" w:firstLine="0"/>
        <w:rPr>
          <w:rFonts w:asciiTheme="minorHAnsi" w:eastAsia="SimSun" w:hAnsiTheme="minorHAnsi" w:cstheme="minorHAnsi"/>
          <w:lang w:eastAsia="zh-CN"/>
          <w:rPrChange w:id="404" w:author="Nidup Gyeltshen" w:date="2025-09-23T11:14:00Z" w16du:dateUtc="2025-09-23T04:14:00Z">
            <w:rPr>
              <w:rFonts w:eastAsia="SimSun"/>
              <w:lang w:eastAsia="zh-CN"/>
            </w:rPr>
          </w:rPrChange>
        </w:rPr>
      </w:pPr>
      <w:r w:rsidRPr="001F6F63">
        <w:rPr>
          <w:rFonts w:asciiTheme="minorHAnsi" w:eastAsia="SimSun" w:hAnsiTheme="minorHAnsi" w:cstheme="minorHAnsi"/>
          <w:lang w:eastAsia="zh-CN"/>
          <w:rPrChange w:id="405" w:author="Nidup Gyeltshen" w:date="2025-09-23T11:14:00Z" w16du:dateUtc="2025-09-23T04:14:00Z">
            <w:rPr>
              <w:rFonts w:eastAsia="SimSun"/>
              <w:lang w:eastAsia="zh-CN"/>
            </w:rPr>
          </w:rPrChange>
        </w:rPr>
        <w:t xml:space="preserve">to participate actively in ITU studies relating to IoT and </w:t>
      </w:r>
      <w:del w:id="406" w:author="Li Shijie" w:date="2025-07-15T18:49:00Z">
        <w:r w:rsidRPr="001F6F63" w:rsidDel="00A53343">
          <w:rPr>
            <w:rFonts w:asciiTheme="minorHAnsi" w:eastAsia="SimSun" w:hAnsiTheme="minorHAnsi" w:cstheme="minorHAnsi"/>
            <w:lang w:eastAsia="zh-CN"/>
            <w:rPrChange w:id="407" w:author="Nidup Gyeltshen" w:date="2025-09-23T11:14:00Z" w16du:dateUtc="2025-09-23T04:14:00Z">
              <w:rPr>
                <w:rFonts w:eastAsia="SimSun"/>
                <w:lang w:eastAsia="zh-CN"/>
              </w:rPr>
            </w:rPrChange>
          </w:rPr>
          <w:delText>SSCCs</w:delText>
        </w:r>
      </w:del>
      <w:ins w:id="408" w:author="Li Shijie" w:date="2025-07-15T18:49:00Z">
        <w:r w:rsidRPr="001F6F63">
          <w:rPr>
            <w:rFonts w:asciiTheme="minorHAnsi" w:eastAsia="SimSun" w:hAnsiTheme="minorHAnsi" w:cstheme="minorHAnsi"/>
            <w:lang w:eastAsia="zh-CN"/>
            <w:rPrChange w:id="409" w:author="Nidup Gyeltshen" w:date="2025-09-23T11:14:00Z" w16du:dateUtc="2025-09-23T04:14:00Z">
              <w:rPr>
                <w:rFonts w:eastAsia="SimSun"/>
                <w:lang w:eastAsia="zh-CN"/>
              </w:rPr>
            </w:rPrChange>
          </w:rPr>
          <w:t>SSC&amp;C</w:t>
        </w:r>
      </w:ins>
      <w:r w:rsidRPr="001F6F63">
        <w:rPr>
          <w:rFonts w:asciiTheme="minorHAnsi" w:eastAsia="SimSun" w:hAnsiTheme="minorHAnsi" w:cstheme="minorHAnsi"/>
          <w:lang w:eastAsia="zh-CN"/>
          <w:rPrChange w:id="410" w:author="Nidup Gyeltshen" w:date="2025-09-23T11:14:00Z" w16du:dateUtc="2025-09-23T04:14:00Z">
            <w:rPr>
              <w:rFonts w:eastAsia="SimSun"/>
              <w:lang w:eastAsia="zh-CN"/>
            </w:rPr>
          </w:rPrChange>
        </w:rPr>
        <w:t>, including applications and services, by providing all possible assistance;</w:t>
      </w:r>
    </w:p>
    <w:p w14:paraId="796766B6" w14:textId="39335A79" w:rsidR="00B81FE8" w:rsidRPr="001F6F63" w:rsidRDefault="00B848EC" w:rsidP="008A1FEF">
      <w:pPr>
        <w:spacing w:line="276" w:lineRule="auto"/>
        <w:rPr>
          <w:ins w:id="411" w:author="Li Shijie" w:date="2025-06-15T21:37:00Z"/>
          <w:rFonts w:asciiTheme="minorHAnsi" w:eastAsia="SimSun" w:hAnsiTheme="minorHAnsi" w:cstheme="minorHAnsi"/>
          <w:lang w:eastAsia="zh-CN"/>
          <w:rPrChange w:id="412" w:author="Nidup Gyeltshen" w:date="2025-09-23T11:14:00Z" w16du:dateUtc="2025-09-23T04:14:00Z">
            <w:rPr>
              <w:ins w:id="413" w:author="Li Shijie" w:date="2025-06-15T21:37:00Z"/>
              <w:rFonts w:eastAsia="SimSun"/>
              <w:lang w:eastAsia="zh-CN"/>
            </w:rPr>
          </w:rPrChange>
        </w:rPr>
      </w:pPr>
      <w:r w:rsidRPr="001F6F63">
        <w:rPr>
          <w:rFonts w:asciiTheme="minorHAnsi" w:eastAsia="SimSun" w:hAnsiTheme="minorHAnsi" w:cstheme="minorHAnsi"/>
          <w:lang w:eastAsia="zh-CN"/>
          <w:rPrChange w:id="414" w:author="Nidup Gyeltshen" w:date="2025-09-23T11:14:00Z" w16du:dateUtc="2025-09-23T04:14:00Z">
            <w:rPr>
              <w:rFonts w:eastAsia="SimSun"/>
              <w:lang w:eastAsia="zh-CN"/>
            </w:rPr>
          </w:rPrChange>
        </w:rPr>
        <w:t>2</w:t>
      </w:r>
      <w:r w:rsidRPr="001F6F63">
        <w:rPr>
          <w:rFonts w:asciiTheme="minorHAnsi" w:eastAsia="SimSun" w:hAnsiTheme="minorHAnsi" w:cstheme="minorHAnsi"/>
          <w:lang w:eastAsia="zh-CN"/>
          <w:rPrChange w:id="415" w:author="Nidup Gyeltshen" w:date="2025-09-23T11:14:00Z" w16du:dateUtc="2025-09-23T04:14:00Z">
            <w:rPr>
              <w:rFonts w:eastAsia="SimSun"/>
              <w:lang w:eastAsia="zh-CN"/>
            </w:rPr>
          </w:rPrChange>
        </w:rPr>
        <w:tab/>
      </w:r>
      <w:r w:rsidR="00B81FE8" w:rsidRPr="001F6F63">
        <w:rPr>
          <w:rFonts w:asciiTheme="minorHAnsi" w:eastAsia="SimSun" w:hAnsiTheme="minorHAnsi" w:cstheme="minorHAnsi"/>
          <w:lang w:eastAsia="zh-CN"/>
          <w:rPrChange w:id="416" w:author="Nidup Gyeltshen" w:date="2025-09-23T11:14:00Z" w16du:dateUtc="2025-09-23T04:14:00Z">
            <w:rPr>
              <w:rFonts w:eastAsia="SimSun"/>
              <w:lang w:eastAsia="zh-CN"/>
            </w:rPr>
          </w:rPrChange>
        </w:rPr>
        <w:t>to collaborate and exchange expertise and best practices in this area</w:t>
      </w:r>
      <w:ins w:id="417" w:author="Li Shijie" w:date="2025-07-17T14:10:00Z">
        <w:r w:rsidR="00DC5C91" w:rsidRPr="001F6F63">
          <w:rPr>
            <w:rFonts w:asciiTheme="minorHAnsi" w:eastAsia="SimSun" w:hAnsiTheme="minorHAnsi" w:cstheme="minorHAnsi"/>
            <w:lang w:eastAsia="zh-CN"/>
            <w:rPrChange w:id="418" w:author="Nidup Gyeltshen" w:date="2025-09-23T11:14:00Z" w16du:dateUtc="2025-09-23T04:14:00Z">
              <w:rPr>
                <w:rFonts w:eastAsia="SimSun"/>
                <w:lang w:eastAsia="zh-CN"/>
              </w:rPr>
            </w:rPrChange>
          </w:rPr>
          <w:t>;</w:t>
        </w:r>
      </w:ins>
      <w:del w:id="419" w:author="Li Shijie" w:date="2025-07-17T14:10:00Z">
        <w:r w:rsidR="00B81FE8" w:rsidRPr="001F6F63" w:rsidDel="00DC5C91">
          <w:rPr>
            <w:rFonts w:asciiTheme="minorHAnsi" w:eastAsia="SimSun" w:hAnsiTheme="minorHAnsi" w:cstheme="minorHAnsi"/>
            <w:lang w:eastAsia="zh-CN"/>
            <w:rPrChange w:id="420" w:author="Nidup Gyeltshen" w:date="2025-09-23T11:14:00Z" w16du:dateUtc="2025-09-23T04:14:00Z">
              <w:rPr>
                <w:rFonts w:eastAsia="SimSun"/>
                <w:lang w:eastAsia="zh-CN"/>
              </w:rPr>
            </w:rPrChange>
          </w:rPr>
          <w:delText>,</w:delText>
        </w:r>
      </w:del>
    </w:p>
    <w:p w14:paraId="50E8B58E" w14:textId="7B5D27B2" w:rsidR="004B32FD" w:rsidRPr="001F6F63" w:rsidRDefault="003C0DCC">
      <w:pPr>
        <w:spacing w:line="276" w:lineRule="auto"/>
        <w:rPr>
          <w:ins w:id="421" w:author="Li Shijie" w:date="2025-07-17T14:04:00Z"/>
          <w:rFonts w:asciiTheme="minorHAnsi" w:eastAsia="SimSun" w:hAnsiTheme="minorHAnsi" w:cstheme="minorHAnsi"/>
          <w:lang w:eastAsia="zh-CN"/>
          <w:rPrChange w:id="422" w:author="Nidup Gyeltshen" w:date="2025-09-23T11:14:00Z" w16du:dateUtc="2025-09-23T04:14:00Z">
            <w:rPr>
              <w:ins w:id="423" w:author="Li Shijie" w:date="2025-07-17T14:04:00Z"/>
              <w:lang w:val="de-DE" w:eastAsia="zh-CN"/>
            </w:rPr>
          </w:rPrChange>
        </w:rPr>
        <w:pPrChange w:id="424" w:author="Nidup Gyeltshen" w:date="2025-09-23T11:12:00Z" w16du:dateUtc="2025-09-23T04:12:00Z">
          <w:pPr>
            <w:pStyle w:val="ListParagraph"/>
            <w:numPr>
              <w:numId w:val="23"/>
            </w:numPr>
            <w:ind w:left="440" w:hanging="720"/>
          </w:pPr>
        </w:pPrChange>
      </w:pPr>
      <w:ins w:id="425" w:author="Nidup Gyeltshen" w:date="2025-09-23T11:12:00Z" w16du:dateUtc="2025-09-23T04:12:00Z">
        <w:r w:rsidRPr="001F6F63">
          <w:rPr>
            <w:rFonts w:asciiTheme="minorHAnsi" w:eastAsia="SimSun" w:hAnsiTheme="minorHAnsi" w:cstheme="minorHAnsi"/>
            <w:lang w:eastAsia="zh-CN"/>
            <w:rPrChange w:id="426" w:author="Nidup Gyeltshen" w:date="2025-09-23T11:14:00Z" w16du:dateUtc="2025-09-23T04:14:00Z">
              <w:rPr>
                <w:rFonts w:eastAsia="SimSun"/>
                <w:lang w:eastAsia="zh-CN"/>
              </w:rPr>
            </w:rPrChange>
          </w:rPr>
          <w:t xml:space="preserve">3          </w:t>
        </w:r>
      </w:ins>
      <w:ins w:id="427" w:author="Li Shijie" w:date="2025-06-15T21:41:00Z">
        <w:r w:rsidR="00B81FE8" w:rsidRPr="001F6F63">
          <w:rPr>
            <w:rFonts w:asciiTheme="minorHAnsi" w:eastAsia="SimSun" w:hAnsiTheme="minorHAnsi" w:cstheme="minorHAnsi"/>
            <w:lang w:eastAsia="zh-CN"/>
            <w:rPrChange w:id="428" w:author="Nidup Gyeltshen" w:date="2025-09-23T11:14:00Z" w16du:dateUtc="2025-09-23T04:14:00Z">
              <w:rPr>
                <w:lang w:eastAsia="zh-CN"/>
              </w:rPr>
            </w:rPrChange>
          </w:rPr>
          <w:t xml:space="preserve">to </w:t>
        </w:r>
      </w:ins>
      <w:ins w:id="429" w:author="Li Shijie" w:date="2025-06-15T22:01:00Z">
        <w:r w:rsidR="00B81FE8" w:rsidRPr="001F6F63">
          <w:rPr>
            <w:rFonts w:asciiTheme="minorHAnsi" w:eastAsia="SimSun" w:hAnsiTheme="minorHAnsi" w:cstheme="minorHAnsi"/>
            <w:lang w:eastAsia="zh-CN"/>
            <w:rPrChange w:id="430" w:author="Nidup Gyeltshen" w:date="2025-09-23T11:14:00Z" w16du:dateUtc="2025-09-23T04:14:00Z">
              <w:rPr>
                <w:lang w:eastAsia="zh-CN"/>
              </w:rPr>
            </w:rPrChange>
          </w:rPr>
          <w:t xml:space="preserve">deliver capacity-building courses and training programmes on IoT and </w:t>
        </w:r>
      </w:ins>
      <w:ins w:id="431" w:author="Li Shijie" w:date="2025-07-15T18:49:00Z">
        <w:r w:rsidR="00B81FE8" w:rsidRPr="001F6F63">
          <w:rPr>
            <w:rFonts w:asciiTheme="minorHAnsi" w:eastAsia="SimSun" w:hAnsiTheme="minorHAnsi" w:cstheme="minorHAnsi"/>
            <w:lang w:eastAsia="zh-CN"/>
            <w:rPrChange w:id="432" w:author="Nidup Gyeltshen" w:date="2025-09-23T11:14:00Z" w16du:dateUtc="2025-09-23T04:14:00Z">
              <w:rPr>
                <w:lang w:eastAsia="zh-CN"/>
              </w:rPr>
            </w:rPrChange>
          </w:rPr>
          <w:t>SSC&amp;C</w:t>
        </w:r>
      </w:ins>
      <w:ins w:id="433" w:author="Li Shijie" w:date="2025-06-15T22:01:00Z">
        <w:r w:rsidR="00B81FE8" w:rsidRPr="001F6F63">
          <w:rPr>
            <w:rFonts w:asciiTheme="minorHAnsi" w:eastAsia="SimSun" w:hAnsiTheme="minorHAnsi" w:cstheme="minorHAnsi"/>
            <w:lang w:eastAsia="zh-CN"/>
            <w:rPrChange w:id="434" w:author="Nidup Gyeltshen" w:date="2025-09-23T11:14:00Z" w16du:dateUtc="2025-09-23T04:14:00Z">
              <w:rPr>
                <w:lang w:eastAsia="zh-CN"/>
              </w:rPr>
            </w:rPrChange>
          </w:rPr>
          <w:t xml:space="preserve"> </w:t>
        </w:r>
      </w:ins>
      <w:del w:id="435" w:author="Li Shijie" w:date="2025-07-16T18:29:00Z">
        <w:r w:rsidR="00B81FE8" w:rsidRPr="001F6F63" w:rsidDel="00602BB6">
          <w:rPr>
            <w:rFonts w:asciiTheme="minorHAnsi" w:eastAsia="SimSun" w:hAnsiTheme="minorHAnsi" w:cstheme="minorHAnsi"/>
            <w:lang w:eastAsia="zh-CN"/>
            <w:rPrChange w:id="436" w:author="Nidup Gyeltshen" w:date="2025-09-23T11:14:00Z" w16du:dateUtc="2025-09-23T04:14:00Z">
              <w:rPr>
                <w:lang w:eastAsia="zh-CN"/>
              </w:rPr>
            </w:rPrChange>
          </w:rPr>
          <w:delText xml:space="preserve"> </w:delText>
        </w:r>
      </w:del>
      <w:ins w:id="437" w:author="Li Shijie" w:date="2025-07-15T19:32:00Z">
        <w:r w:rsidR="00B81FE8" w:rsidRPr="001F6F63">
          <w:rPr>
            <w:rFonts w:asciiTheme="minorHAnsi" w:eastAsia="SimSun" w:hAnsiTheme="minorHAnsi" w:cstheme="minorHAnsi"/>
            <w:lang w:eastAsia="zh-CN"/>
            <w:rPrChange w:id="438" w:author="Nidup Gyeltshen" w:date="2025-09-23T11:14:00Z" w16du:dateUtc="2025-09-23T04:14:00Z">
              <w:rPr>
                <w:lang w:eastAsia="zh-CN"/>
              </w:rPr>
            </w:rPrChange>
          </w:rPr>
          <w:t xml:space="preserve">for </w:t>
        </w:r>
      </w:ins>
      <w:ins w:id="439" w:author="Nidup Gyeltshen" w:date="2025-09-23T11:13:00Z" w16du:dateUtc="2025-09-23T04:13:00Z">
        <w:r w:rsidRPr="001F6F63">
          <w:rPr>
            <w:rFonts w:asciiTheme="minorHAnsi" w:eastAsia="SimSun" w:hAnsiTheme="minorHAnsi" w:cstheme="minorHAnsi"/>
            <w:lang w:eastAsia="zh-CN"/>
            <w:rPrChange w:id="440" w:author="Nidup Gyeltshen" w:date="2025-09-23T11:14:00Z" w16du:dateUtc="2025-09-23T04:14:00Z">
              <w:rPr>
                <w:rFonts w:eastAsia="SimSun"/>
                <w:lang w:eastAsia="zh-CN"/>
              </w:rPr>
            </w:rPrChange>
          </w:rPr>
          <w:t xml:space="preserve"> </w:t>
        </w:r>
      </w:ins>
      <w:ins w:id="441" w:author="Li Shijie" w:date="2025-07-15T19:38:00Z">
        <w:r w:rsidR="00B81FE8" w:rsidRPr="001F6F63">
          <w:rPr>
            <w:rFonts w:asciiTheme="minorHAnsi" w:eastAsia="SimSun" w:hAnsiTheme="minorHAnsi" w:cstheme="minorHAnsi"/>
            <w:lang w:eastAsia="zh-CN"/>
            <w:rPrChange w:id="442" w:author="Nidup Gyeltshen" w:date="2025-09-23T11:14:00Z" w16du:dateUtc="2025-09-23T04:14:00Z">
              <w:rPr>
                <w:lang w:eastAsia="zh-CN"/>
              </w:rPr>
            </w:rPrChange>
          </w:rPr>
          <w:t>developing countries</w:t>
        </w:r>
      </w:ins>
      <w:ins w:id="443" w:author="Jongbong PARK" w:date="2025-09-23T21:54:00Z" w16du:dateUtc="2025-09-23T13:54:00Z">
        <w:r w:rsidR="009F6388">
          <w:rPr>
            <w:rFonts w:asciiTheme="minorHAnsi" w:eastAsia="SimSun" w:hAnsiTheme="minorHAnsi" w:cstheme="minorHAnsi"/>
            <w:lang w:eastAsia="zh-CN"/>
          </w:rPr>
          <w:t>,</w:t>
        </w:r>
      </w:ins>
    </w:p>
    <w:p w14:paraId="36425809" w14:textId="77777777" w:rsidR="00B81FE8" w:rsidRPr="001F6F63" w:rsidRDefault="00B81FE8" w:rsidP="008A1FEF">
      <w:pPr>
        <w:pStyle w:val="Call"/>
        <w:spacing w:after="160" w:line="276" w:lineRule="auto"/>
        <w:rPr>
          <w:rFonts w:asciiTheme="minorHAnsi" w:hAnsiTheme="minorHAnsi" w:cstheme="minorHAnsi"/>
          <w:i/>
          <w:szCs w:val="24"/>
          <w:lang w:eastAsia="zh-CN"/>
          <w:rPrChange w:id="444" w:author="Nidup Gyeltshen" w:date="2025-09-23T11:14:00Z" w16du:dateUtc="2025-09-23T04:14:00Z">
            <w:rPr>
              <w:rFonts w:ascii="Times New Roman" w:hAnsi="Times New Roman"/>
              <w:i/>
              <w:lang w:eastAsia="zh-CN"/>
            </w:rPr>
          </w:rPrChange>
        </w:rPr>
      </w:pPr>
      <w:r w:rsidRPr="001F6F63">
        <w:rPr>
          <w:rFonts w:asciiTheme="minorHAnsi" w:hAnsiTheme="minorHAnsi" w:cstheme="minorHAnsi"/>
          <w:i/>
          <w:szCs w:val="24"/>
          <w:lang w:eastAsia="zh-CN"/>
          <w:rPrChange w:id="445" w:author="Nidup Gyeltshen" w:date="2025-09-23T11:14:00Z" w16du:dateUtc="2025-09-23T04:14:00Z">
            <w:rPr>
              <w:rFonts w:ascii="Times New Roman" w:hAnsi="Times New Roman"/>
              <w:i/>
              <w:lang w:eastAsia="zh-CN"/>
            </w:rPr>
          </w:rPrChange>
        </w:rPr>
        <w:t>encourages Member States</w:t>
      </w:r>
    </w:p>
    <w:p w14:paraId="2A3828CA" w14:textId="77777777" w:rsidR="00B81FE8" w:rsidRPr="001F6F63" w:rsidRDefault="00B81FE8" w:rsidP="008A1FEF">
      <w:pPr>
        <w:pStyle w:val="ListParagraph"/>
        <w:numPr>
          <w:ilvl w:val="0"/>
          <w:numId w:val="24"/>
        </w:numPr>
        <w:spacing w:line="276" w:lineRule="auto"/>
        <w:ind w:left="0" w:firstLine="0"/>
        <w:rPr>
          <w:rFonts w:asciiTheme="minorHAnsi" w:eastAsia="SimSun" w:hAnsiTheme="minorHAnsi" w:cstheme="minorHAnsi"/>
          <w:lang w:eastAsia="zh-CN"/>
          <w:rPrChange w:id="446" w:author="Nidup Gyeltshen" w:date="2025-09-23T11:14:00Z" w16du:dateUtc="2025-09-23T04:14:00Z">
            <w:rPr>
              <w:rFonts w:eastAsia="SimSun"/>
              <w:lang w:eastAsia="zh-CN"/>
            </w:rPr>
          </w:rPrChange>
        </w:rPr>
      </w:pPr>
      <w:r w:rsidRPr="001F6F63">
        <w:rPr>
          <w:rFonts w:asciiTheme="minorHAnsi" w:eastAsia="SimSun" w:hAnsiTheme="minorHAnsi" w:cstheme="minorHAnsi"/>
          <w:lang w:eastAsia="zh-CN"/>
          <w:rPrChange w:id="447" w:author="Nidup Gyeltshen" w:date="2025-09-23T11:14:00Z" w16du:dateUtc="2025-09-23T04:14:00Z">
            <w:rPr>
              <w:rFonts w:eastAsia="SimSun"/>
              <w:lang w:eastAsia="zh-CN"/>
            </w:rPr>
          </w:rPrChange>
        </w:rPr>
        <w:t xml:space="preserve">to adopt appropriate strategies, policies, plans and an enabling environment to facilitate and stimulate the development of </w:t>
      </w:r>
      <w:del w:id="448" w:author="Li Shijie" w:date="2025-07-15T18:49:00Z">
        <w:r w:rsidRPr="001F6F63" w:rsidDel="00A53343">
          <w:rPr>
            <w:rFonts w:asciiTheme="minorHAnsi" w:eastAsia="SimSun" w:hAnsiTheme="minorHAnsi" w:cstheme="minorHAnsi"/>
            <w:lang w:eastAsia="zh-CN"/>
            <w:rPrChange w:id="449" w:author="Nidup Gyeltshen" w:date="2025-09-23T11:14:00Z" w16du:dateUtc="2025-09-23T04:14:00Z">
              <w:rPr>
                <w:rFonts w:eastAsia="SimSun"/>
                <w:lang w:eastAsia="zh-CN"/>
              </w:rPr>
            </w:rPrChange>
          </w:rPr>
          <w:delText>SSCCs</w:delText>
        </w:r>
      </w:del>
      <w:r w:rsidRPr="001F6F63">
        <w:rPr>
          <w:rFonts w:asciiTheme="minorHAnsi" w:eastAsia="SimSun" w:hAnsiTheme="minorHAnsi" w:cstheme="minorHAnsi"/>
          <w:lang w:eastAsia="zh-CN"/>
          <w:rPrChange w:id="450" w:author="Nidup Gyeltshen" w:date="2025-09-23T11:14:00Z" w16du:dateUtc="2025-09-23T04:14:00Z">
            <w:rPr>
              <w:rFonts w:eastAsia="SimSun"/>
              <w:lang w:eastAsia="zh-CN"/>
            </w:rPr>
          </w:rPrChange>
        </w:rPr>
        <w:t xml:space="preserve"> </w:t>
      </w:r>
      <w:ins w:id="451" w:author="Li Shijie" w:date="2025-07-15T19:24:00Z">
        <w:r w:rsidRPr="001F6F63">
          <w:rPr>
            <w:rFonts w:asciiTheme="minorHAnsi" w:eastAsia="SimSun" w:hAnsiTheme="minorHAnsi" w:cstheme="minorHAnsi"/>
            <w:lang w:eastAsia="zh-CN"/>
            <w:rPrChange w:id="452" w:author="Nidup Gyeltshen" w:date="2025-09-23T11:14:00Z" w16du:dateUtc="2025-09-23T04:14:00Z">
              <w:rPr>
                <w:rFonts w:eastAsia="SimSun"/>
                <w:lang w:eastAsia="zh-CN"/>
              </w:rPr>
            </w:rPrChange>
          </w:rPr>
          <w:t xml:space="preserve">SSC&amp;C </w:t>
        </w:r>
      </w:ins>
      <w:r w:rsidRPr="001F6F63">
        <w:rPr>
          <w:rFonts w:asciiTheme="minorHAnsi" w:eastAsia="SimSun" w:hAnsiTheme="minorHAnsi" w:cstheme="minorHAnsi"/>
          <w:lang w:eastAsia="zh-CN"/>
          <w:rPrChange w:id="453" w:author="Nidup Gyeltshen" w:date="2025-09-23T11:14:00Z" w16du:dateUtc="2025-09-23T04:14:00Z">
            <w:rPr>
              <w:rFonts w:eastAsia="SimSun"/>
              <w:lang w:eastAsia="zh-CN"/>
            </w:rPr>
          </w:rPrChange>
        </w:rPr>
        <w:t xml:space="preserve">including applications and services </w:t>
      </w:r>
      <w:del w:id="454" w:author="Li Shijie" w:date="2025-07-17T12:09:00Z">
        <w:r w:rsidRPr="001F6F63" w:rsidDel="00B813BE">
          <w:rPr>
            <w:rFonts w:asciiTheme="minorHAnsi" w:eastAsia="SimSun" w:hAnsiTheme="minorHAnsi" w:cstheme="minorHAnsi"/>
            <w:lang w:eastAsia="zh-CN"/>
            <w:rPrChange w:id="455" w:author="Nidup Gyeltshen" w:date="2025-09-23T11:14:00Z" w16du:dateUtc="2025-09-23T04:14:00Z">
              <w:rPr>
                <w:rFonts w:eastAsia="SimSun"/>
                <w:lang w:eastAsia="zh-CN"/>
              </w:rPr>
            </w:rPrChange>
          </w:rPr>
          <w:delText xml:space="preserve"> </w:delText>
        </w:r>
      </w:del>
      <w:ins w:id="456" w:author="Li Shijie" w:date="2025-07-15T19:24:00Z">
        <w:r w:rsidRPr="001F6F63">
          <w:rPr>
            <w:rFonts w:asciiTheme="minorHAnsi" w:eastAsia="SimSun" w:hAnsiTheme="minorHAnsi" w:cstheme="minorHAnsi"/>
            <w:lang w:eastAsia="zh-CN"/>
            <w:rPrChange w:id="457" w:author="Nidup Gyeltshen" w:date="2025-09-23T11:14:00Z" w16du:dateUtc="2025-09-23T04:14:00Z">
              <w:rPr>
                <w:rFonts w:eastAsia="SimSun"/>
                <w:lang w:eastAsia="zh-CN"/>
              </w:rPr>
            </w:rPrChange>
          </w:rPr>
          <w:t>using emerging technologies</w:t>
        </w:r>
      </w:ins>
      <w:ins w:id="458" w:author="Li Shijie" w:date="2025-07-15T19:26:00Z">
        <w:r w:rsidRPr="001F6F63">
          <w:rPr>
            <w:rFonts w:asciiTheme="minorHAnsi" w:eastAsia="SimSun" w:hAnsiTheme="minorHAnsi" w:cstheme="minorHAnsi"/>
            <w:lang w:eastAsia="zh-CN"/>
            <w:rPrChange w:id="459" w:author="Nidup Gyeltshen" w:date="2025-09-23T11:14:00Z" w16du:dateUtc="2025-09-23T04:14:00Z">
              <w:rPr>
                <w:rFonts w:eastAsia="SimSun"/>
                <w:lang w:eastAsia="zh-CN"/>
              </w:rPr>
            </w:rPrChange>
          </w:rPr>
          <w:t>;</w:t>
        </w:r>
      </w:ins>
    </w:p>
    <w:p w14:paraId="478186DA" w14:textId="1F633312" w:rsidR="00B81FE8" w:rsidRPr="001F6F63" w:rsidRDefault="0016452E" w:rsidP="008A1FEF">
      <w:pPr>
        <w:pStyle w:val="ListParagraph"/>
        <w:numPr>
          <w:ilvl w:val="0"/>
          <w:numId w:val="24"/>
        </w:numPr>
        <w:spacing w:line="276" w:lineRule="auto"/>
        <w:ind w:left="0" w:firstLine="0"/>
        <w:rPr>
          <w:rFonts w:asciiTheme="minorHAnsi" w:eastAsia="SimSun" w:hAnsiTheme="minorHAnsi" w:cstheme="minorHAnsi"/>
          <w:lang w:eastAsia="zh-CN"/>
          <w:rPrChange w:id="460" w:author="Nidup Gyeltshen" w:date="2025-09-23T11:14:00Z" w16du:dateUtc="2025-09-23T04:14:00Z">
            <w:rPr>
              <w:rFonts w:eastAsia="SimSun"/>
              <w:lang w:eastAsia="zh-CN"/>
            </w:rPr>
          </w:rPrChange>
        </w:rPr>
      </w:pPr>
      <w:r w:rsidRPr="001F6F63">
        <w:rPr>
          <w:rFonts w:asciiTheme="minorHAnsi" w:eastAsia="SimSun" w:hAnsiTheme="minorHAnsi" w:cstheme="minorHAnsi"/>
          <w:lang w:eastAsia="zh-CN"/>
          <w:rPrChange w:id="461" w:author="Nidup Gyeltshen" w:date="2025-09-23T11:14:00Z" w16du:dateUtc="2025-09-23T04:14:00Z">
            <w:rPr>
              <w:rFonts w:eastAsia="SimSun"/>
              <w:lang w:eastAsia="zh-CN"/>
            </w:rPr>
          </w:rPrChange>
        </w:rPr>
        <w:t xml:space="preserve">     </w:t>
      </w:r>
      <w:r w:rsidR="00B81FE8" w:rsidRPr="001F6F63">
        <w:rPr>
          <w:rFonts w:asciiTheme="minorHAnsi" w:eastAsia="SimSun" w:hAnsiTheme="minorHAnsi" w:cstheme="minorHAnsi"/>
          <w:lang w:eastAsia="zh-CN"/>
          <w:rPrChange w:id="462" w:author="Nidup Gyeltshen" w:date="2025-09-23T11:14:00Z" w16du:dateUtc="2025-09-23T04:14:00Z">
            <w:rPr>
              <w:rFonts w:eastAsia="SimSun"/>
              <w:lang w:eastAsia="zh-CN"/>
            </w:rPr>
          </w:rPrChange>
        </w:rPr>
        <w:t xml:space="preserve">to cooperate and share knowledge, expertise and best practices on IoT and </w:t>
      </w:r>
      <w:r w:rsidR="00CE4C0B" w:rsidRPr="001F6F63">
        <w:rPr>
          <w:rFonts w:asciiTheme="minorHAnsi" w:eastAsia="SimSun" w:hAnsiTheme="minorHAnsi" w:cstheme="minorHAnsi"/>
          <w:lang w:eastAsia="zh-CN"/>
          <w:rPrChange w:id="463" w:author="Nidup Gyeltshen" w:date="2025-09-23T11:14:00Z" w16du:dateUtc="2025-09-23T04:14:00Z">
            <w:rPr>
              <w:rFonts w:eastAsia="SimSun"/>
              <w:lang w:eastAsia="zh-CN"/>
            </w:rPr>
          </w:rPrChange>
        </w:rPr>
        <w:t xml:space="preserve">   </w:t>
      </w:r>
      <w:del w:id="464" w:author="Li Shijie" w:date="2025-07-15T18:49:00Z">
        <w:r w:rsidR="00B81FE8" w:rsidRPr="001F6F63" w:rsidDel="00A53343">
          <w:rPr>
            <w:rFonts w:asciiTheme="minorHAnsi" w:eastAsia="SimSun" w:hAnsiTheme="minorHAnsi" w:cstheme="minorHAnsi"/>
            <w:lang w:eastAsia="zh-CN"/>
            <w:rPrChange w:id="465" w:author="Nidup Gyeltshen" w:date="2025-09-23T11:14:00Z" w16du:dateUtc="2025-09-23T04:14:00Z">
              <w:rPr>
                <w:rFonts w:eastAsia="SimSun"/>
                <w:lang w:eastAsia="zh-CN"/>
              </w:rPr>
            </w:rPrChange>
          </w:rPr>
          <w:delText>SSCCs</w:delText>
        </w:r>
      </w:del>
      <w:ins w:id="466" w:author="Li Shijie" w:date="2025-07-15T18:49:00Z">
        <w:r w:rsidR="00B81FE8" w:rsidRPr="001F6F63">
          <w:rPr>
            <w:rFonts w:asciiTheme="minorHAnsi" w:eastAsia="SimSun" w:hAnsiTheme="minorHAnsi" w:cstheme="minorHAnsi"/>
            <w:lang w:eastAsia="zh-CN"/>
            <w:rPrChange w:id="467" w:author="Nidup Gyeltshen" w:date="2025-09-23T11:14:00Z" w16du:dateUtc="2025-09-23T04:14:00Z">
              <w:rPr>
                <w:rFonts w:eastAsia="SimSun"/>
                <w:lang w:eastAsia="zh-CN"/>
              </w:rPr>
            </w:rPrChange>
          </w:rPr>
          <w:t>SSC&amp;C</w:t>
        </w:r>
      </w:ins>
      <w:ins w:id="468" w:author="Li Shijie" w:date="2025-07-17T12:08:00Z">
        <w:r w:rsidR="00B81FE8" w:rsidRPr="001F6F63">
          <w:rPr>
            <w:rFonts w:asciiTheme="minorHAnsi" w:eastAsia="SimSun" w:hAnsiTheme="minorHAnsi" w:cstheme="minorHAnsi"/>
            <w:lang w:eastAsia="zh-CN"/>
            <w:rPrChange w:id="469" w:author="Nidup Gyeltshen" w:date="2025-09-23T11:14:00Z" w16du:dateUtc="2025-09-23T04:14:00Z">
              <w:rPr>
                <w:rFonts w:eastAsia="SimSun"/>
                <w:lang w:eastAsia="zh-CN"/>
              </w:rPr>
            </w:rPrChange>
          </w:rPr>
          <w:t>;</w:t>
        </w:r>
      </w:ins>
      <w:del w:id="470" w:author="Li Shijie" w:date="2025-07-17T12:08:00Z">
        <w:r w:rsidR="00B81FE8" w:rsidRPr="001F6F63" w:rsidDel="00F17525">
          <w:rPr>
            <w:rFonts w:asciiTheme="minorHAnsi" w:eastAsia="SimSun" w:hAnsiTheme="minorHAnsi" w:cstheme="minorHAnsi"/>
            <w:lang w:eastAsia="zh-CN"/>
            <w:rPrChange w:id="471" w:author="Nidup Gyeltshen" w:date="2025-09-23T11:14:00Z" w16du:dateUtc="2025-09-23T04:14:00Z">
              <w:rPr>
                <w:rFonts w:eastAsia="SimSun"/>
                <w:lang w:eastAsia="zh-CN"/>
              </w:rPr>
            </w:rPrChange>
          </w:rPr>
          <w:delText>.</w:delText>
        </w:r>
      </w:del>
    </w:p>
    <w:p w14:paraId="62D9B9B5" w14:textId="6580682C" w:rsidR="00603DA6" w:rsidRPr="001F6F63" w:rsidRDefault="003C0DCC">
      <w:pPr>
        <w:pStyle w:val="ListParagraph"/>
        <w:numPr>
          <w:ilvl w:val="0"/>
          <w:numId w:val="24"/>
        </w:numPr>
        <w:spacing w:line="276" w:lineRule="auto"/>
        <w:ind w:left="0" w:firstLine="0"/>
        <w:rPr>
          <w:rFonts w:asciiTheme="minorHAnsi" w:eastAsia="SimSun" w:hAnsiTheme="minorHAnsi" w:cstheme="minorHAnsi"/>
          <w:lang w:eastAsia="zh-CN"/>
          <w:rPrChange w:id="472" w:author="Nidup Gyeltshen" w:date="2025-09-23T11:14:00Z" w16du:dateUtc="2025-09-23T04:14:00Z">
            <w:rPr>
              <w:lang w:eastAsia="zh-CN"/>
            </w:rPr>
          </w:rPrChange>
        </w:rPr>
        <w:pPrChange w:id="473" w:author="Nidup Gyeltshen" w:date="2025-09-23T11:13:00Z" w16du:dateUtc="2025-09-23T04:13:00Z">
          <w:pPr/>
        </w:pPrChange>
      </w:pPr>
      <w:ins w:id="474" w:author="Nidup Gyeltshen" w:date="2025-09-23T11:13:00Z" w16du:dateUtc="2025-09-23T04:13:00Z">
        <w:r w:rsidRPr="001F6F63">
          <w:rPr>
            <w:rFonts w:asciiTheme="minorHAnsi" w:eastAsia="SimSun" w:hAnsiTheme="minorHAnsi" w:cstheme="minorHAnsi"/>
            <w:lang w:eastAsia="zh-CN"/>
            <w:rPrChange w:id="475" w:author="Nidup Gyeltshen" w:date="2025-09-23T11:14:00Z" w16du:dateUtc="2025-09-23T04:14:00Z">
              <w:rPr>
                <w:rFonts w:eastAsia="SimSun"/>
                <w:lang w:eastAsia="zh-CN"/>
              </w:rPr>
            </w:rPrChange>
          </w:rPr>
          <w:t xml:space="preserve">   </w:t>
        </w:r>
        <w:r w:rsidR="00001C11" w:rsidRPr="001F6F63">
          <w:rPr>
            <w:rFonts w:asciiTheme="minorHAnsi" w:eastAsia="SimSun" w:hAnsiTheme="minorHAnsi" w:cstheme="minorHAnsi"/>
            <w:lang w:eastAsia="zh-CN"/>
            <w:rPrChange w:id="476" w:author="Nidup Gyeltshen" w:date="2025-09-23T11:14:00Z" w16du:dateUtc="2025-09-23T04:14:00Z">
              <w:rPr>
                <w:rFonts w:eastAsia="SimSun"/>
                <w:lang w:eastAsia="zh-CN"/>
              </w:rPr>
            </w:rPrChange>
          </w:rPr>
          <w:t xml:space="preserve"> </w:t>
        </w:r>
      </w:ins>
      <w:r w:rsidR="00CE4C0B" w:rsidRPr="001F6F63">
        <w:rPr>
          <w:rFonts w:asciiTheme="minorHAnsi" w:eastAsia="SimSun" w:hAnsiTheme="minorHAnsi" w:cstheme="minorHAnsi"/>
          <w:lang w:eastAsia="zh-CN"/>
          <w:rPrChange w:id="477" w:author="Nidup Gyeltshen" w:date="2025-09-23T11:14:00Z" w16du:dateUtc="2025-09-23T04:14:00Z">
            <w:rPr>
              <w:lang w:eastAsia="zh-CN"/>
            </w:rPr>
          </w:rPrChange>
        </w:rPr>
        <w:t xml:space="preserve"> </w:t>
      </w:r>
      <w:ins w:id="478" w:author="Li Shijie" w:date="2025-07-16T16:57:00Z">
        <w:r w:rsidR="00B81FE8" w:rsidRPr="001F6F63">
          <w:rPr>
            <w:rFonts w:asciiTheme="minorHAnsi" w:eastAsia="SimSun" w:hAnsiTheme="minorHAnsi" w:cstheme="minorHAnsi"/>
            <w:lang w:eastAsia="zh-CN"/>
            <w:rPrChange w:id="479" w:author="Nidup Gyeltshen" w:date="2025-09-23T11:14:00Z" w16du:dateUtc="2025-09-23T04:14:00Z">
              <w:rPr>
                <w:lang w:eastAsia="zh-CN"/>
              </w:rPr>
            </w:rPrChange>
          </w:rPr>
          <w:t xml:space="preserve">to </w:t>
        </w:r>
      </w:ins>
      <w:ins w:id="480" w:author="Li Shijie" w:date="2025-07-16T17:00:00Z">
        <w:r w:rsidR="00B81FE8" w:rsidRPr="001F6F63">
          <w:rPr>
            <w:rFonts w:asciiTheme="minorHAnsi" w:eastAsia="SimSun" w:hAnsiTheme="minorHAnsi" w:cstheme="minorHAnsi"/>
            <w:lang w:eastAsia="zh-CN"/>
            <w:rPrChange w:id="481" w:author="Nidup Gyeltshen" w:date="2025-09-23T11:14:00Z" w16du:dateUtc="2025-09-23T04:14:00Z">
              <w:rPr>
                <w:lang w:eastAsia="zh-CN"/>
              </w:rPr>
            </w:rPrChange>
          </w:rPr>
          <w:t>consider</w:t>
        </w:r>
      </w:ins>
      <w:ins w:id="482" w:author="Li Shijie" w:date="2025-07-16T16:59:00Z">
        <w:r w:rsidR="00B81FE8" w:rsidRPr="001F6F63">
          <w:rPr>
            <w:rFonts w:asciiTheme="minorHAnsi" w:eastAsia="SimSun" w:hAnsiTheme="minorHAnsi" w:cstheme="minorHAnsi"/>
            <w:lang w:eastAsia="zh-CN"/>
            <w:rPrChange w:id="483" w:author="Nidup Gyeltshen" w:date="2025-09-23T11:14:00Z" w16du:dateUtc="2025-09-23T04:14:00Z">
              <w:rPr>
                <w:lang w:eastAsia="zh-CN"/>
              </w:rPr>
            </w:rPrChange>
          </w:rPr>
          <w:t xml:space="preserve"> </w:t>
        </w:r>
      </w:ins>
      <w:ins w:id="484" w:author="Li Shijie" w:date="2025-07-16T16:57:00Z">
        <w:r w:rsidR="00B81FE8" w:rsidRPr="001F6F63">
          <w:rPr>
            <w:rFonts w:asciiTheme="minorHAnsi" w:eastAsia="SimSun" w:hAnsiTheme="minorHAnsi" w:cstheme="minorHAnsi"/>
            <w:lang w:eastAsia="zh-CN"/>
            <w:rPrChange w:id="485" w:author="Nidup Gyeltshen" w:date="2025-09-23T11:14:00Z" w16du:dateUtc="2025-09-23T04:14:00Z">
              <w:rPr>
                <w:lang w:eastAsia="zh-CN"/>
              </w:rPr>
            </w:rPrChange>
          </w:rPr>
          <w:t xml:space="preserve">SSC&amp;C planning </w:t>
        </w:r>
      </w:ins>
      <w:ins w:id="486" w:author="Li Shijie" w:date="2025-07-17T11:39:00Z">
        <w:r w:rsidR="00B81FE8" w:rsidRPr="001F6F63">
          <w:rPr>
            <w:rFonts w:asciiTheme="minorHAnsi" w:eastAsia="SimSun" w:hAnsiTheme="minorHAnsi" w:cstheme="minorHAnsi"/>
            <w:lang w:eastAsia="zh-CN"/>
            <w:rPrChange w:id="487" w:author="Nidup Gyeltshen" w:date="2025-09-23T11:14:00Z" w16du:dateUtc="2025-09-23T04:14:00Z">
              <w:rPr>
                <w:rFonts w:eastAsia="SimSun"/>
                <w:highlight w:val="yellow"/>
                <w:lang w:val="de-DE" w:eastAsia="zh-CN"/>
              </w:rPr>
            </w:rPrChange>
          </w:rPr>
          <w:t xml:space="preserve">as </w:t>
        </w:r>
      </w:ins>
      <w:ins w:id="488" w:author="Li Shijie" w:date="2025-07-17T14:22:00Z">
        <w:r w:rsidR="00D53831" w:rsidRPr="001F6F63">
          <w:rPr>
            <w:rFonts w:asciiTheme="minorHAnsi" w:eastAsia="SimSun" w:hAnsiTheme="minorHAnsi" w:cstheme="minorHAnsi"/>
            <w:lang w:eastAsia="zh-CN"/>
            <w:rPrChange w:id="489" w:author="Nidup Gyeltshen" w:date="2025-09-23T11:14:00Z" w16du:dateUtc="2025-09-23T04:14:00Z">
              <w:rPr>
                <w:lang w:eastAsia="zh-CN"/>
              </w:rPr>
            </w:rPrChange>
          </w:rPr>
          <w:t>appropriate</w:t>
        </w:r>
      </w:ins>
      <w:ins w:id="490" w:author="Li Shijie" w:date="2025-07-17T11:39:00Z">
        <w:r w:rsidR="00B81FE8" w:rsidRPr="001F6F63">
          <w:rPr>
            <w:rFonts w:asciiTheme="minorHAnsi" w:eastAsia="SimSun" w:hAnsiTheme="minorHAnsi" w:cstheme="minorHAnsi"/>
            <w:lang w:eastAsia="zh-CN"/>
            <w:rPrChange w:id="491" w:author="Nidup Gyeltshen" w:date="2025-09-23T11:14:00Z" w16du:dateUtc="2025-09-23T04:14:00Z">
              <w:rPr>
                <w:rFonts w:eastAsia="SimSun"/>
                <w:highlight w:val="yellow"/>
                <w:lang w:val="de-DE" w:eastAsia="zh-CN"/>
              </w:rPr>
            </w:rPrChange>
          </w:rPr>
          <w:t xml:space="preserve"> to local context</w:t>
        </w:r>
      </w:ins>
      <w:ins w:id="492" w:author="Li Shijie" w:date="2025-07-17T12:04:00Z">
        <w:r w:rsidR="00B81FE8" w:rsidRPr="001F6F63">
          <w:rPr>
            <w:rFonts w:asciiTheme="minorHAnsi" w:eastAsia="SimSun" w:hAnsiTheme="minorHAnsi" w:cstheme="minorHAnsi"/>
            <w:lang w:eastAsia="zh-CN"/>
            <w:rPrChange w:id="493" w:author="Nidup Gyeltshen" w:date="2025-09-23T11:14:00Z" w16du:dateUtc="2025-09-23T04:14:00Z">
              <w:rPr>
                <w:lang w:eastAsia="zh-CN"/>
              </w:rPr>
            </w:rPrChange>
          </w:rPr>
          <w:t>s</w:t>
        </w:r>
      </w:ins>
      <w:ins w:id="494" w:author="Li Shijie" w:date="2025-07-17T11:39:00Z">
        <w:r w:rsidR="00B81FE8" w:rsidRPr="001F6F63">
          <w:rPr>
            <w:rFonts w:asciiTheme="minorHAnsi" w:eastAsia="SimSun" w:hAnsiTheme="minorHAnsi" w:cstheme="minorHAnsi"/>
            <w:lang w:eastAsia="zh-CN"/>
            <w:rPrChange w:id="495" w:author="Nidup Gyeltshen" w:date="2025-09-23T11:14:00Z" w16du:dateUtc="2025-09-23T04:14:00Z">
              <w:rPr>
                <w:rFonts w:eastAsia="SimSun"/>
                <w:highlight w:val="yellow"/>
                <w:lang w:val="de-DE" w:eastAsia="zh-CN"/>
              </w:rPr>
            </w:rPrChange>
          </w:rPr>
          <w:t xml:space="preserve"> </w:t>
        </w:r>
      </w:ins>
      <w:ins w:id="496" w:author="Li Shijie" w:date="2025-07-16T16:57:00Z">
        <w:r w:rsidR="00B81FE8" w:rsidRPr="001F6F63">
          <w:rPr>
            <w:rFonts w:asciiTheme="minorHAnsi" w:eastAsia="SimSun" w:hAnsiTheme="minorHAnsi" w:cstheme="minorHAnsi"/>
            <w:lang w:eastAsia="zh-CN"/>
            <w:rPrChange w:id="497" w:author="Nidup Gyeltshen" w:date="2025-09-23T11:14:00Z" w16du:dateUtc="2025-09-23T04:14:00Z">
              <w:rPr>
                <w:lang w:eastAsia="zh-CN"/>
              </w:rPr>
            </w:rPrChange>
          </w:rPr>
          <w:t>using emerging technologies.</w:t>
        </w:r>
      </w:ins>
    </w:p>
    <w:sectPr w:rsidR="00603DA6" w:rsidRPr="001F6F63" w:rsidSect="002E2B2D">
      <w:headerReference w:type="default" r:id="rId10"/>
      <w:footerReference w:type="even" r:id="rId11"/>
      <w:footerReference w:type="defaul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C51198" w14:textId="77777777" w:rsidR="0099256E" w:rsidRDefault="0099256E">
      <w:r>
        <w:separator/>
      </w:r>
    </w:p>
  </w:endnote>
  <w:endnote w:type="continuationSeparator" w:id="0">
    <w:p w14:paraId="0E986DD9" w14:textId="77777777" w:rsidR="0099256E" w:rsidRDefault="00992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Malgun Gothic"/>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atangChe">
    <w:altName w:val="Malgun Gothic"/>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TKaiti">
    <w:charset w:val="86"/>
    <w:family w:val="auto"/>
    <w:pitch w:val="variable"/>
    <w:sig w:usb0="00000287" w:usb1="080F0000" w:usb2="00000010" w:usb3="00000000" w:csb0="0004009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0B7A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92EE24"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2DC0D" w14:textId="6B43E553" w:rsidR="0097693B" w:rsidRDefault="00B22109" w:rsidP="00341CD0">
    <w:pPr>
      <w:pStyle w:val="Footer"/>
      <w:tabs>
        <w:tab w:val="clear" w:pos="4320"/>
        <w:tab w:val="clear" w:pos="8640"/>
        <w:tab w:val="right" w:pos="9180"/>
      </w:tabs>
      <w:ind w:right="-7"/>
      <w:jc w:val="right"/>
    </w:pPr>
    <w:r>
      <w:rPr>
        <w:rStyle w:val="PageNumber"/>
      </w:rPr>
      <w:t>PACP-27</w:t>
    </w:r>
    <w:r w:rsidR="00341CD0">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B53AE4">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B53AE4">
      <w:rPr>
        <w:rStyle w:val="PageNumber"/>
        <w:noProof/>
      </w:rPr>
      <w:t>3</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71813" w14:textId="77777777" w:rsidR="009C173C" w:rsidRDefault="009C173C"/>
  <w:tbl>
    <w:tblPr>
      <w:tblW w:w="9285" w:type="dxa"/>
      <w:jc w:val="center"/>
      <w:tblBorders>
        <w:top w:val="single" w:sz="8" w:space="0" w:color="auto"/>
      </w:tblBorders>
      <w:tblLayout w:type="fixed"/>
      <w:tblCellMar>
        <w:left w:w="57" w:type="dxa"/>
        <w:right w:w="57" w:type="dxa"/>
      </w:tblCellMar>
      <w:tblLook w:val="04A0" w:firstRow="1" w:lastRow="0" w:firstColumn="1" w:lastColumn="0" w:noHBand="0" w:noVBand="1"/>
    </w:tblPr>
    <w:tblGrid>
      <w:gridCol w:w="1152"/>
      <w:gridCol w:w="4658"/>
      <w:gridCol w:w="3475"/>
    </w:tblGrid>
    <w:tr w:rsidR="00395F5D" w14:paraId="073BAF0E" w14:textId="77777777" w:rsidTr="00395F5D">
      <w:trPr>
        <w:cantSplit/>
        <w:trHeight w:val="204"/>
        <w:jc w:val="center"/>
      </w:trPr>
      <w:tc>
        <w:tcPr>
          <w:tcW w:w="1152" w:type="dxa"/>
          <w:tcBorders>
            <w:top w:val="single" w:sz="8" w:space="0" w:color="auto"/>
            <w:left w:val="nil"/>
            <w:bottom w:val="nil"/>
            <w:right w:val="nil"/>
          </w:tcBorders>
          <w:hideMark/>
        </w:tcPr>
        <w:p w14:paraId="6AE01204" w14:textId="77777777" w:rsidR="00395F5D" w:rsidRDefault="00395F5D" w:rsidP="00395F5D">
          <w:pPr>
            <w:rPr>
              <w:b/>
              <w:bCs/>
            </w:rPr>
          </w:pPr>
          <w:r>
            <w:rPr>
              <w:b/>
              <w:bCs/>
            </w:rPr>
            <w:t>Contact:</w:t>
          </w:r>
        </w:p>
      </w:tc>
      <w:tc>
        <w:tcPr>
          <w:tcW w:w="4660" w:type="dxa"/>
          <w:tcBorders>
            <w:top w:val="single" w:sz="8" w:space="0" w:color="auto"/>
            <w:left w:val="nil"/>
            <w:bottom w:val="nil"/>
            <w:right w:val="nil"/>
          </w:tcBorders>
          <w:hideMark/>
        </w:tcPr>
        <w:p w14:paraId="69DFC08A" w14:textId="7586B567" w:rsidR="00395F5D" w:rsidRDefault="00395F5D" w:rsidP="00395F5D">
          <w:pPr>
            <w:rPr>
              <w:rFonts w:eastAsia="Batang"/>
            </w:rPr>
          </w:pPr>
        </w:p>
      </w:tc>
      <w:tc>
        <w:tcPr>
          <w:tcW w:w="3476" w:type="dxa"/>
          <w:tcBorders>
            <w:top w:val="single" w:sz="8" w:space="0" w:color="auto"/>
            <w:left w:val="nil"/>
            <w:bottom w:val="nil"/>
            <w:right w:val="nil"/>
          </w:tcBorders>
          <w:hideMark/>
        </w:tcPr>
        <w:p w14:paraId="47EA6BF0" w14:textId="19D31E00" w:rsidR="00395F5D" w:rsidRDefault="00395F5D" w:rsidP="00395F5D">
          <w:pPr>
            <w:rPr>
              <w:lang w:eastAsia="ja-JP"/>
            </w:rPr>
          </w:pPr>
          <w:r>
            <w:t xml:space="preserve">Email: </w:t>
          </w:r>
        </w:p>
      </w:tc>
    </w:tr>
  </w:tbl>
  <w:p w14:paraId="23BB73B0" w14:textId="77777777" w:rsidR="00341CD0" w:rsidRPr="00341CD0" w:rsidRDefault="00341CD0" w:rsidP="00341CD0">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4E91F6" w14:textId="77777777" w:rsidR="0099256E" w:rsidRDefault="0099256E">
      <w:r>
        <w:separator/>
      </w:r>
    </w:p>
  </w:footnote>
  <w:footnote w:type="continuationSeparator" w:id="0">
    <w:p w14:paraId="2FC6458A" w14:textId="77777777" w:rsidR="0099256E" w:rsidRDefault="009925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6E4D0" w14:textId="77777777" w:rsidR="0097693B" w:rsidRDefault="0097693B" w:rsidP="00341CD0">
    <w:pPr>
      <w:pStyle w:val="Header"/>
      <w:tabs>
        <w:tab w:val="clear" w:pos="4320"/>
        <w:tab w:val="clear" w:pos="8640"/>
      </w:tabs>
      <w:rPr>
        <w:lang w:eastAsia="ko-KR"/>
      </w:rPr>
    </w:pPr>
  </w:p>
  <w:p w14:paraId="57D4BB82" w14:textId="77777777" w:rsidR="0097693B" w:rsidRDefault="0097693B"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23255"/>
    <w:multiLevelType w:val="multilevel"/>
    <w:tmpl w:val="07D23255"/>
    <w:lvl w:ilvl="0">
      <w:start w:val="1"/>
      <w:numFmt w:val="decimal"/>
      <w:lvlText w:val="%1"/>
      <w:lvlJc w:val="left"/>
      <w:pPr>
        <w:ind w:left="1160" w:hanging="440"/>
      </w:pPr>
      <w:rPr>
        <w:rFonts w:hint="eastAsia"/>
      </w:rPr>
    </w:lvl>
    <w:lvl w:ilvl="1">
      <w:start w:val="1"/>
      <w:numFmt w:val="lowerLetter"/>
      <w:lvlText w:val="%2)"/>
      <w:lvlJc w:val="left"/>
      <w:pPr>
        <w:ind w:left="1600" w:hanging="440"/>
      </w:pPr>
    </w:lvl>
    <w:lvl w:ilvl="2">
      <w:start w:val="1"/>
      <w:numFmt w:val="lowerRoman"/>
      <w:lvlText w:val="%3."/>
      <w:lvlJc w:val="right"/>
      <w:pPr>
        <w:ind w:left="2040" w:hanging="440"/>
      </w:pPr>
    </w:lvl>
    <w:lvl w:ilvl="3">
      <w:start w:val="1"/>
      <w:numFmt w:val="decimal"/>
      <w:lvlText w:val="%4."/>
      <w:lvlJc w:val="left"/>
      <w:pPr>
        <w:ind w:left="2480" w:hanging="440"/>
      </w:pPr>
    </w:lvl>
    <w:lvl w:ilvl="4">
      <w:start w:val="1"/>
      <w:numFmt w:val="lowerLetter"/>
      <w:lvlText w:val="%5)"/>
      <w:lvlJc w:val="left"/>
      <w:pPr>
        <w:ind w:left="2920" w:hanging="440"/>
      </w:pPr>
    </w:lvl>
    <w:lvl w:ilvl="5">
      <w:start w:val="1"/>
      <w:numFmt w:val="lowerRoman"/>
      <w:lvlText w:val="%6."/>
      <w:lvlJc w:val="right"/>
      <w:pPr>
        <w:ind w:left="3360" w:hanging="440"/>
      </w:pPr>
    </w:lvl>
    <w:lvl w:ilvl="6">
      <w:start w:val="1"/>
      <w:numFmt w:val="decimal"/>
      <w:lvlText w:val="%7."/>
      <w:lvlJc w:val="left"/>
      <w:pPr>
        <w:ind w:left="3800" w:hanging="440"/>
      </w:pPr>
    </w:lvl>
    <w:lvl w:ilvl="7">
      <w:start w:val="1"/>
      <w:numFmt w:val="lowerLetter"/>
      <w:lvlText w:val="%8)"/>
      <w:lvlJc w:val="left"/>
      <w:pPr>
        <w:ind w:left="4240" w:hanging="440"/>
      </w:pPr>
    </w:lvl>
    <w:lvl w:ilvl="8">
      <w:start w:val="1"/>
      <w:numFmt w:val="lowerRoman"/>
      <w:lvlText w:val="%9."/>
      <w:lvlJc w:val="right"/>
      <w:pPr>
        <w:ind w:left="4680" w:hanging="440"/>
      </w:pPr>
    </w:lvl>
  </w:abstractNum>
  <w:abstractNum w:abstractNumId="1" w15:restartNumberingAfterBreak="0">
    <w:nsid w:val="0B114516"/>
    <w:multiLevelType w:val="hybridMultilevel"/>
    <w:tmpl w:val="2974D06C"/>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F033FB"/>
    <w:multiLevelType w:val="multilevel"/>
    <w:tmpl w:val="0BF033FB"/>
    <w:lvl w:ilvl="0">
      <w:start w:val="1"/>
      <w:numFmt w:val="lowerLetter"/>
      <w:lvlText w:val="%1)"/>
      <w:lvlJc w:val="left"/>
      <w:pPr>
        <w:ind w:left="440" w:hanging="440"/>
      </w:pPr>
      <w:rPr>
        <w:rFonts w:hint="default"/>
        <w:i/>
        <w:iCs/>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15:restartNumberingAfterBreak="0">
    <w:nsid w:val="13280CDE"/>
    <w:multiLevelType w:val="multilevel"/>
    <w:tmpl w:val="07D23255"/>
    <w:lvl w:ilvl="0">
      <w:start w:val="1"/>
      <w:numFmt w:val="decimal"/>
      <w:lvlText w:val="%1"/>
      <w:lvlJc w:val="left"/>
      <w:pPr>
        <w:ind w:left="582" w:hanging="440"/>
      </w:pPr>
      <w:rPr>
        <w:rFonts w:hint="eastAsia"/>
      </w:rPr>
    </w:lvl>
    <w:lvl w:ilvl="1">
      <w:start w:val="1"/>
      <w:numFmt w:val="lowerLetter"/>
      <w:lvlText w:val="%2)"/>
      <w:lvlJc w:val="left"/>
      <w:pPr>
        <w:ind w:left="1022" w:hanging="440"/>
      </w:pPr>
    </w:lvl>
    <w:lvl w:ilvl="2">
      <w:start w:val="1"/>
      <w:numFmt w:val="lowerRoman"/>
      <w:lvlText w:val="%3."/>
      <w:lvlJc w:val="right"/>
      <w:pPr>
        <w:ind w:left="1462" w:hanging="440"/>
      </w:pPr>
    </w:lvl>
    <w:lvl w:ilvl="3">
      <w:start w:val="1"/>
      <w:numFmt w:val="decimal"/>
      <w:lvlText w:val="%4."/>
      <w:lvlJc w:val="left"/>
      <w:pPr>
        <w:ind w:left="1902" w:hanging="440"/>
      </w:pPr>
    </w:lvl>
    <w:lvl w:ilvl="4">
      <w:start w:val="1"/>
      <w:numFmt w:val="lowerLetter"/>
      <w:lvlText w:val="%5)"/>
      <w:lvlJc w:val="left"/>
      <w:pPr>
        <w:ind w:left="2342" w:hanging="440"/>
      </w:pPr>
    </w:lvl>
    <w:lvl w:ilvl="5">
      <w:start w:val="1"/>
      <w:numFmt w:val="lowerRoman"/>
      <w:lvlText w:val="%6."/>
      <w:lvlJc w:val="right"/>
      <w:pPr>
        <w:ind w:left="2782" w:hanging="440"/>
      </w:pPr>
    </w:lvl>
    <w:lvl w:ilvl="6">
      <w:start w:val="1"/>
      <w:numFmt w:val="decimal"/>
      <w:lvlText w:val="%7."/>
      <w:lvlJc w:val="left"/>
      <w:pPr>
        <w:ind w:left="3222" w:hanging="440"/>
      </w:pPr>
    </w:lvl>
    <w:lvl w:ilvl="7">
      <w:start w:val="1"/>
      <w:numFmt w:val="lowerLetter"/>
      <w:lvlText w:val="%8)"/>
      <w:lvlJc w:val="left"/>
      <w:pPr>
        <w:ind w:left="3662" w:hanging="440"/>
      </w:pPr>
    </w:lvl>
    <w:lvl w:ilvl="8">
      <w:start w:val="1"/>
      <w:numFmt w:val="lowerRoman"/>
      <w:lvlText w:val="%9."/>
      <w:lvlJc w:val="right"/>
      <w:pPr>
        <w:ind w:left="4102" w:hanging="440"/>
      </w:pPr>
    </w:lvl>
  </w:abstractNum>
  <w:abstractNum w:abstractNumId="5" w15:restartNumberingAfterBreak="0">
    <w:nsid w:val="16A03E34"/>
    <w:multiLevelType w:val="hybridMultilevel"/>
    <w:tmpl w:val="20AA6FDE"/>
    <w:lvl w:ilvl="0" w:tplc="89C261B6">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375240"/>
    <w:multiLevelType w:val="multilevel"/>
    <w:tmpl w:val="1B375240"/>
    <w:lvl w:ilvl="0">
      <w:start w:val="1"/>
      <w:numFmt w:val="decimal"/>
      <w:lvlText w:val="%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7"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1E8506B2"/>
    <w:multiLevelType w:val="multilevel"/>
    <w:tmpl w:val="1E8506B2"/>
    <w:lvl w:ilvl="0">
      <w:start w:val="1"/>
      <w:numFmt w:val="decimal"/>
      <w:lvlText w:val="%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9" w15:restartNumberingAfterBreak="0">
    <w:nsid w:val="200A54B3"/>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0"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2877051E"/>
    <w:multiLevelType w:val="hybridMultilevel"/>
    <w:tmpl w:val="1B1455C2"/>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4" w15:restartNumberingAfterBreak="0">
    <w:nsid w:val="35374C71"/>
    <w:multiLevelType w:val="multilevel"/>
    <w:tmpl w:val="35374C71"/>
    <w:lvl w:ilvl="0">
      <w:start w:val="1"/>
      <w:numFmt w:val="lowerLetter"/>
      <w:lvlText w:val="%1)"/>
      <w:lvlJc w:val="left"/>
      <w:pPr>
        <w:ind w:left="2600" w:hanging="440"/>
      </w:pPr>
      <w:rPr>
        <w:rFonts w:hint="default"/>
        <w:i/>
        <w:iCs/>
      </w:rPr>
    </w:lvl>
    <w:lvl w:ilvl="1">
      <w:start w:val="1"/>
      <w:numFmt w:val="lowerLetter"/>
      <w:lvlText w:val="%2)"/>
      <w:lvlJc w:val="left"/>
      <w:pPr>
        <w:ind w:left="3040" w:hanging="440"/>
      </w:pPr>
    </w:lvl>
    <w:lvl w:ilvl="2">
      <w:start w:val="1"/>
      <w:numFmt w:val="lowerRoman"/>
      <w:lvlText w:val="%3."/>
      <w:lvlJc w:val="right"/>
      <w:pPr>
        <w:ind w:left="3480" w:hanging="440"/>
      </w:pPr>
    </w:lvl>
    <w:lvl w:ilvl="3">
      <w:start w:val="1"/>
      <w:numFmt w:val="decimal"/>
      <w:lvlText w:val="%4."/>
      <w:lvlJc w:val="left"/>
      <w:pPr>
        <w:ind w:left="3920" w:hanging="440"/>
      </w:pPr>
    </w:lvl>
    <w:lvl w:ilvl="4">
      <w:start w:val="1"/>
      <w:numFmt w:val="lowerLetter"/>
      <w:lvlText w:val="%5)"/>
      <w:lvlJc w:val="left"/>
      <w:pPr>
        <w:ind w:left="4360" w:hanging="440"/>
      </w:pPr>
    </w:lvl>
    <w:lvl w:ilvl="5">
      <w:start w:val="1"/>
      <w:numFmt w:val="lowerRoman"/>
      <w:lvlText w:val="%6."/>
      <w:lvlJc w:val="right"/>
      <w:pPr>
        <w:ind w:left="4800" w:hanging="440"/>
      </w:pPr>
    </w:lvl>
    <w:lvl w:ilvl="6">
      <w:start w:val="1"/>
      <w:numFmt w:val="decimal"/>
      <w:lvlText w:val="%7."/>
      <w:lvlJc w:val="left"/>
      <w:pPr>
        <w:ind w:left="5240" w:hanging="440"/>
      </w:pPr>
    </w:lvl>
    <w:lvl w:ilvl="7">
      <w:start w:val="1"/>
      <w:numFmt w:val="lowerLetter"/>
      <w:lvlText w:val="%8)"/>
      <w:lvlJc w:val="left"/>
      <w:pPr>
        <w:ind w:left="5680" w:hanging="440"/>
      </w:pPr>
    </w:lvl>
    <w:lvl w:ilvl="8">
      <w:start w:val="1"/>
      <w:numFmt w:val="lowerRoman"/>
      <w:lvlText w:val="%9."/>
      <w:lvlJc w:val="right"/>
      <w:pPr>
        <w:ind w:left="6120" w:hanging="440"/>
      </w:pPr>
    </w:lvl>
  </w:abstractNum>
  <w:abstractNum w:abstractNumId="15"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15:restartNumberingAfterBreak="0">
    <w:nsid w:val="43A55B70"/>
    <w:multiLevelType w:val="multilevel"/>
    <w:tmpl w:val="07D23255"/>
    <w:lvl w:ilvl="0">
      <w:start w:val="1"/>
      <w:numFmt w:val="decimal"/>
      <w:lvlText w:val="%1"/>
      <w:lvlJc w:val="left"/>
      <w:pPr>
        <w:ind w:left="582" w:hanging="440"/>
      </w:pPr>
      <w:rPr>
        <w:rFonts w:hint="eastAsia"/>
      </w:rPr>
    </w:lvl>
    <w:lvl w:ilvl="1">
      <w:start w:val="1"/>
      <w:numFmt w:val="lowerLetter"/>
      <w:lvlText w:val="%2)"/>
      <w:lvlJc w:val="left"/>
      <w:pPr>
        <w:ind w:left="1022" w:hanging="440"/>
      </w:pPr>
    </w:lvl>
    <w:lvl w:ilvl="2">
      <w:start w:val="1"/>
      <w:numFmt w:val="lowerRoman"/>
      <w:lvlText w:val="%3."/>
      <w:lvlJc w:val="right"/>
      <w:pPr>
        <w:ind w:left="1462" w:hanging="440"/>
      </w:pPr>
    </w:lvl>
    <w:lvl w:ilvl="3">
      <w:start w:val="1"/>
      <w:numFmt w:val="decimal"/>
      <w:lvlText w:val="%4."/>
      <w:lvlJc w:val="left"/>
      <w:pPr>
        <w:ind w:left="1902" w:hanging="440"/>
      </w:pPr>
    </w:lvl>
    <w:lvl w:ilvl="4">
      <w:start w:val="1"/>
      <w:numFmt w:val="lowerLetter"/>
      <w:lvlText w:val="%5)"/>
      <w:lvlJc w:val="left"/>
      <w:pPr>
        <w:ind w:left="2342" w:hanging="440"/>
      </w:pPr>
    </w:lvl>
    <w:lvl w:ilvl="5">
      <w:start w:val="1"/>
      <w:numFmt w:val="lowerRoman"/>
      <w:lvlText w:val="%6."/>
      <w:lvlJc w:val="right"/>
      <w:pPr>
        <w:ind w:left="2782" w:hanging="440"/>
      </w:pPr>
    </w:lvl>
    <w:lvl w:ilvl="6">
      <w:start w:val="1"/>
      <w:numFmt w:val="decimal"/>
      <w:lvlText w:val="%7."/>
      <w:lvlJc w:val="left"/>
      <w:pPr>
        <w:ind w:left="3222" w:hanging="440"/>
      </w:pPr>
    </w:lvl>
    <w:lvl w:ilvl="7">
      <w:start w:val="1"/>
      <w:numFmt w:val="lowerLetter"/>
      <w:lvlText w:val="%8)"/>
      <w:lvlJc w:val="left"/>
      <w:pPr>
        <w:ind w:left="3662" w:hanging="440"/>
      </w:pPr>
    </w:lvl>
    <w:lvl w:ilvl="8">
      <w:start w:val="1"/>
      <w:numFmt w:val="lowerRoman"/>
      <w:lvlText w:val="%9."/>
      <w:lvlJc w:val="right"/>
      <w:pPr>
        <w:ind w:left="4102" w:hanging="440"/>
      </w:pPr>
    </w:lvl>
  </w:abstractNum>
  <w:abstractNum w:abstractNumId="18" w15:restartNumberingAfterBreak="0">
    <w:nsid w:val="5565588C"/>
    <w:multiLevelType w:val="multilevel"/>
    <w:tmpl w:val="5565588C"/>
    <w:lvl w:ilvl="0">
      <w:start w:val="1"/>
      <w:numFmt w:val="decimal"/>
      <w:lvlText w:val="%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9" w15:restartNumberingAfterBreak="0">
    <w:nsid w:val="56891611"/>
    <w:multiLevelType w:val="multilevel"/>
    <w:tmpl w:val="56891611"/>
    <w:lvl w:ilvl="0">
      <w:start w:val="1"/>
      <w:numFmt w:val="lowerLetter"/>
      <w:lvlText w:val="%1)"/>
      <w:lvlJc w:val="left"/>
      <w:pPr>
        <w:ind w:left="440" w:hanging="440"/>
      </w:pPr>
      <w:rPr>
        <w:rFonts w:hint="default"/>
        <w:i/>
        <w:iCs/>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0" w15:restartNumberingAfterBreak="0">
    <w:nsid w:val="57A80B13"/>
    <w:multiLevelType w:val="hybridMultilevel"/>
    <w:tmpl w:val="184EB0C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6A33C88"/>
    <w:multiLevelType w:val="hybridMultilevel"/>
    <w:tmpl w:val="001C8F7E"/>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E0A41C7"/>
    <w:multiLevelType w:val="hybridMultilevel"/>
    <w:tmpl w:val="658AC410"/>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4" w15:restartNumberingAfterBreak="0">
    <w:nsid w:val="71F50C96"/>
    <w:multiLevelType w:val="multilevel"/>
    <w:tmpl w:val="71F50C96"/>
    <w:lvl w:ilvl="0">
      <w:start w:val="1"/>
      <w:numFmt w:val="decimal"/>
      <w:lvlText w:val="%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5"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07267329">
    <w:abstractNumId w:val="15"/>
  </w:num>
  <w:num w:numId="2" w16cid:durableId="1862472068">
    <w:abstractNumId w:val="11"/>
  </w:num>
  <w:num w:numId="3" w16cid:durableId="361052695">
    <w:abstractNumId w:val="10"/>
  </w:num>
  <w:num w:numId="4" w16cid:durableId="147064770">
    <w:abstractNumId w:val="23"/>
  </w:num>
  <w:num w:numId="5" w16cid:durableId="2109815577">
    <w:abstractNumId w:val="13"/>
  </w:num>
  <w:num w:numId="6" w16cid:durableId="497161605">
    <w:abstractNumId w:val="16"/>
  </w:num>
  <w:num w:numId="7" w16cid:durableId="336159835">
    <w:abstractNumId w:val="7"/>
  </w:num>
  <w:num w:numId="8" w16cid:durableId="2129279199">
    <w:abstractNumId w:val="3"/>
  </w:num>
  <w:num w:numId="9" w16cid:durableId="252588156">
    <w:abstractNumId w:val="25"/>
  </w:num>
  <w:num w:numId="10" w16cid:durableId="1401631820">
    <w:abstractNumId w:val="1"/>
  </w:num>
  <w:num w:numId="11" w16cid:durableId="583104906">
    <w:abstractNumId w:val="22"/>
  </w:num>
  <w:num w:numId="12" w16cid:durableId="1698921778">
    <w:abstractNumId w:val="20"/>
  </w:num>
  <w:num w:numId="13" w16cid:durableId="386953638">
    <w:abstractNumId w:val="12"/>
  </w:num>
  <w:num w:numId="14" w16cid:durableId="379716124">
    <w:abstractNumId w:val="9"/>
  </w:num>
  <w:num w:numId="15" w16cid:durableId="202837898">
    <w:abstractNumId w:val="21"/>
  </w:num>
  <w:num w:numId="16" w16cid:durableId="1779791832">
    <w:abstractNumId w:val="5"/>
  </w:num>
  <w:num w:numId="17" w16cid:durableId="271211703">
    <w:abstractNumId w:val="14"/>
  </w:num>
  <w:num w:numId="18" w16cid:durableId="1479607885">
    <w:abstractNumId w:val="19"/>
  </w:num>
  <w:num w:numId="19" w16cid:durableId="507453277">
    <w:abstractNumId w:val="2"/>
  </w:num>
  <w:num w:numId="20" w16cid:durableId="1673605265">
    <w:abstractNumId w:val="18"/>
  </w:num>
  <w:num w:numId="21" w16cid:durableId="1565293988">
    <w:abstractNumId w:val="6"/>
  </w:num>
  <w:num w:numId="22" w16cid:durableId="573852601">
    <w:abstractNumId w:val="0"/>
  </w:num>
  <w:num w:numId="23" w16cid:durableId="152181147">
    <w:abstractNumId w:val="24"/>
  </w:num>
  <w:num w:numId="24" w16cid:durableId="1733699601">
    <w:abstractNumId w:val="8"/>
  </w:num>
  <w:num w:numId="25" w16cid:durableId="213465983">
    <w:abstractNumId w:val="17"/>
  </w:num>
  <w:num w:numId="26" w16cid:durableId="56276154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idup Gyeltshen">
    <w15:presenceInfo w15:providerId="None" w15:userId="Nidup Gyeltshen"/>
  </w15:person>
  <w15:person w15:author="Li Shijie">
    <w15:presenceInfo w15:providerId="None" w15:userId="Li Shijie"/>
  </w15:person>
  <w15:person w15:author="Jongbong PARK">
    <w15:presenceInfo w15:providerId="AD" w15:userId="S::Jongbong@APT.INT::7a06c041-347b-4679-8c1e-f9b74e8b38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1C11"/>
    <w:rsid w:val="00010385"/>
    <w:rsid w:val="00022F2A"/>
    <w:rsid w:val="00025603"/>
    <w:rsid w:val="0003595B"/>
    <w:rsid w:val="00065ECB"/>
    <w:rsid w:val="0006669E"/>
    <w:rsid w:val="000713CF"/>
    <w:rsid w:val="00084CD4"/>
    <w:rsid w:val="00090630"/>
    <w:rsid w:val="00090720"/>
    <w:rsid w:val="000920E0"/>
    <w:rsid w:val="00094B87"/>
    <w:rsid w:val="000A4826"/>
    <w:rsid w:val="000A5418"/>
    <w:rsid w:val="000C15F0"/>
    <w:rsid w:val="000D01C7"/>
    <w:rsid w:val="000F517C"/>
    <w:rsid w:val="000F5540"/>
    <w:rsid w:val="00103C8B"/>
    <w:rsid w:val="00104ACB"/>
    <w:rsid w:val="00105BB1"/>
    <w:rsid w:val="001273B8"/>
    <w:rsid w:val="00132214"/>
    <w:rsid w:val="001539DD"/>
    <w:rsid w:val="0016452E"/>
    <w:rsid w:val="0016624D"/>
    <w:rsid w:val="00167EA9"/>
    <w:rsid w:val="00170DA2"/>
    <w:rsid w:val="001715E9"/>
    <w:rsid w:val="00182505"/>
    <w:rsid w:val="00182C10"/>
    <w:rsid w:val="00184519"/>
    <w:rsid w:val="001901BE"/>
    <w:rsid w:val="0019389F"/>
    <w:rsid w:val="00196568"/>
    <w:rsid w:val="001A0759"/>
    <w:rsid w:val="001A2F16"/>
    <w:rsid w:val="001A7545"/>
    <w:rsid w:val="001B18C2"/>
    <w:rsid w:val="001C2B9C"/>
    <w:rsid w:val="001C7399"/>
    <w:rsid w:val="001C78A5"/>
    <w:rsid w:val="001D5D7E"/>
    <w:rsid w:val="001E08FB"/>
    <w:rsid w:val="001E63A3"/>
    <w:rsid w:val="001F2466"/>
    <w:rsid w:val="001F3F0A"/>
    <w:rsid w:val="001F6F63"/>
    <w:rsid w:val="0020769A"/>
    <w:rsid w:val="00213077"/>
    <w:rsid w:val="0021588B"/>
    <w:rsid w:val="002216AC"/>
    <w:rsid w:val="00250CFE"/>
    <w:rsid w:val="00254A1B"/>
    <w:rsid w:val="00254E60"/>
    <w:rsid w:val="00261350"/>
    <w:rsid w:val="002624D9"/>
    <w:rsid w:val="00266899"/>
    <w:rsid w:val="0028454D"/>
    <w:rsid w:val="00286986"/>
    <w:rsid w:val="00291C9E"/>
    <w:rsid w:val="002926D4"/>
    <w:rsid w:val="00294C06"/>
    <w:rsid w:val="002A2D0E"/>
    <w:rsid w:val="002B0005"/>
    <w:rsid w:val="002B4101"/>
    <w:rsid w:val="002C07DA"/>
    <w:rsid w:val="002C7E60"/>
    <w:rsid w:val="002C7EA9"/>
    <w:rsid w:val="002D21C2"/>
    <w:rsid w:val="002E2B2D"/>
    <w:rsid w:val="002E7EAF"/>
    <w:rsid w:val="002F5401"/>
    <w:rsid w:val="0031047D"/>
    <w:rsid w:val="00313AB8"/>
    <w:rsid w:val="00324AA4"/>
    <w:rsid w:val="00325BEC"/>
    <w:rsid w:val="003337AA"/>
    <w:rsid w:val="00341CD0"/>
    <w:rsid w:val="003426C9"/>
    <w:rsid w:val="00342F20"/>
    <w:rsid w:val="003478EF"/>
    <w:rsid w:val="003500E0"/>
    <w:rsid w:val="003539D6"/>
    <w:rsid w:val="003669CB"/>
    <w:rsid w:val="003809C7"/>
    <w:rsid w:val="00382004"/>
    <w:rsid w:val="00385942"/>
    <w:rsid w:val="00390180"/>
    <w:rsid w:val="00395F5D"/>
    <w:rsid w:val="00397451"/>
    <w:rsid w:val="003978EE"/>
    <w:rsid w:val="003A164A"/>
    <w:rsid w:val="003A3B9E"/>
    <w:rsid w:val="003A7F16"/>
    <w:rsid w:val="003B6263"/>
    <w:rsid w:val="003B7D32"/>
    <w:rsid w:val="003C0DCC"/>
    <w:rsid w:val="003C11A1"/>
    <w:rsid w:val="003C11EE"/>
    <w:rsid w:val="003C167B"/>
    <w:rsid w:val="003C2DF3"/>
    <w:rsid w:val="003C64A7"/>
    <w:rsid w:val="003D0E7C"/>
    <w:rsid w:val="003D3FDA"/>
    <w:rsid w:val="004125F7"/>
    <w:rsid w:val="00417015"/>
    <w:rsid w:val="00420822"/>
    <w:rsid w:val="00427F55"/>
    <w:rsid w:val="0045458F"/>
    <w:rsid w:val="00460753"/>
    <w:rsid w:val="00461D09"/>
    <w:rsid w:val="004633B4"/>
    <w:rsid w:val="00470093"/>
    <w:rsid w:val="00473BBB"/>
    <w:rsid w:val="004745C7"/>
    <w:rsid w:val="00491442"/>
    <w:rsid w:val="00493F99"/>
    <w:rsid w:val="00495E04"/>
    <w:rsid w:val="004A3B46"/>
    <w:rsid w:val="004A407A"/>
    <w:rsid w:val="004B32FD"/>
    <w:rsid w:val="004B3553"/>
    <w:rsid w:val="004B6106"/>
    <w:rsid w:val="004C057E"/>
    <w:rsid w:val="004D362A"/>
    <w:rsid w:val="005154C0"/>
    <w:rsid w:val="00530E8C"/>
    <w:rsid w:val="00532959"/>
    <w:rsid w:val="0053465F"/>
    <w:rsid w:val="00545933"/>
    <w:rsid w:val="00557544"/>
    <w:rsid w:val="00571CE5"/>
    <w:rsid w:val="00587875"/>
    <w:rsid w:val="005939B5"/>
    <w:rsid w:val="00595E16"/>
    <w:rsid w:val="00595F1B"/>
    <w:rsid w:val="00596770"/>
    <w:rsid w:val="00597E68"/>
    <w:rsid w:val="005A561F"/>
    <w:rsid w:val="00603DA6"/>
    <w:rsid w:val="00607E2B"/>
    <w:rsid w:val="006139D6"/>
    <w:rsid w:val="00615134"/>
    <w:rsid w:val="00623CE1"/>
    <w:rsid w:val="00626A1E"/>
    <w:rsid w:val="0063062B"/>
    <w:rsid w:val="00633922"/>
    <w:rsid w:val="00634FB3"/>
    <w:rsid w:val="0064269D"/>
    <w:rsid w:val="00643B73"/>
    <w:rsid w:val="00662815"/>
    <w:rsid w:val="00667229"/>
    <w:rsid w:val="00682BE5"/>
    <w:rsid w:val="00683610"/>
    <w:rsid w:val="00690FED"/>
    <w:rsid w:val="006939A5"/>
    <w:rsid w:val="00696442"/>
    <w:rsid w:val="006B190B"/>
    <w:rsid w:val="006B1962"/>
    <w:rsid w:val="006B335F"/>
    <w:rsid w:val="006C5A78"/>
    <w:rsid w:val="006D325F"/>
    <w:rsid w:val="006F09C5"/>
    <w:rsid w:val="00703169"/>
    <w:rsid w:val="00712451"/>
    <w:rsid w:val="00716813"/>
    <w:rsid w:val="00731041"/>
    <w:rsid w:val="007319FC"/>
    <w:rsid w:val="00732F08"/>
    <w:rsid w:val="0074190C"/>
    <w:rsid w:val="00743E1D"/>
    <w:rsid w:val="00753863"/>
    <w:rsid w:val="00754B88"/>
    <w:rsid w:val="007577F3"/>
    <w:rsid w:val="00762576"/>
    <w:rsid w:val="00766309"/>
    <w:rsid w:val="00772F3C"/>
    <w:rsid w:val="00775882"/>
    <w:rsid w:val="00781976"/>
    <w:rsid w:val="00791060"/>
    <w:rsid w:val="00795A97"/>
    <w:rsid w:val="00796084"/>
    <w:rsid w:val="007A6A04"/>
    <w:rsid w:val="007B2123"/>
    <w:rsid w:val="007B5626"/>
    <w:rsid w:val="007C2F93"/>
    <w:rsid w:val="007D3266"/>
    <w:rsid w:val="007F3D5D"/>
    <w:rsid w:val="007F4ECE"/>
    <w:rsid w:val="00803CFF"/>
    <w:rsid w:val="0080570B"/>
    <w:rsid w:val="008148E1"/>
    <w:rsid w:val="00827C8B"/>
    <w:rsid w:val="008319BF"/>
    <w:rsid w:val="008655EC"/>
    <w:rsid w:val="00866797"/>
    <w:rsid w:val="008833E3"/>
    <w:rsid w:val="008841F1"/>
    <w:rsid w:val="008943F4"/>
    <w:rsid w:val="008A1FEF"/>
    <w:rsid w:val="008A396A"/>
    <w:rsid w:val="008C3D35"/>
    <w:rsid w:val="008C7BA1"/>
    <w:rsid w:val="008D0E09"/>
    <w:rsid w:val="008D1DB6"/>
    <w:rsid w:val="008E3045"/>
    <w:rsid w:val="008E32C1"/>
    <w:rsid w:val="008E6B7B"/>
    <w:rsid w:val="008F0F70"/>
    <w:rsid w:val="009011A2"/>
    <w:rsid w:val="00904F3E"/>
    <w:rsid w:val="009132C7"/>
    <w:rsid w:val="00942816"/>
    <w:rsid w:val="00943AF3"/>
    <w:rsid w:val="00946E90"/>
    <w:rsid w:val="0095226D"/>
    <w:rsid w:val="00954166"/>
    <w:rsid w:val="009548A9"/>
    <w:rsid w:val="0097693B"/>
    <w:rsid w:val="00986709"/>
    <w:rsid w:val="00992351"/>
    <w:rsid w:val="0099256E"/>
    <w:rsid w:val="00993355"/>
    <w:rsid w:val="009A4A6D"/>
    <w:rsid w:val="009B1C18"/>
    <w:rsid w:val="009C05C2"/>
    <w:rsid w:val="009C173C"/>
    <w:rsid w:val="009E1615"/>
    <w:rsid w:val="009E525F"/>
    <w:rsid w:val="009E5BCA"/>
    <w:rsid w:val="009E7ACB"/>
    <w:rsid w:val="009F6388"/>
    <w:rsid w:val="00A13265"/>
    <w:rsid w:val="00A260DD"/>
    <w:rsid w:val="00A4164C"/>
    <w:rsid w:val="00A41F75"/>
    <w:rsid w:val="00A428F8"/>
    <w:rsid w:val="00A50364"/>
    <w:rsid w:val="00A53122"/>
    <w:rsid w:val="00A552AE"/>
    <w:rsid w:val="00A55820"/>
    <w:rsid w:val="00A56B88"/>
    <w:rsid w:val="00A62A20"/>
    <w:rsid w:val="00A71136"/>
    <w:rsid w:val="00A73554"/>
    <w:rsid w:val="00A77ADC"/>
    <w:rsid w:val="00A849DD"/>
    <w:rsid w:val="00AA474C"/>
    <w:rsid w:val="00AA6C59"/>
    <w:rsid w:val="00AC06B4"/>
    <w:rsid w:val="00AC2DF5"/>
    <w:rsid w:val="00AC5F7C"/>
    <w:rsid w:val="00AC7F1D"/>
    <w:rsid w:val="00AD36B9"/>
    <w:rsid w:val="00AD67A4"/>
    <w:rsid w:val="00AD7E5F"/>
    <w:rsid w:val="00AE7249"/>
    <w:rsid w:val="00AF4C64"/>
    <w:rsid w:val="00B00A8E"/>
    <w:rsid w:val="00B01AA1"/>
    <w:rsid w:val="00B05FE5"/>
    <w:rsid w:val="00B22109"/>
    <w:rsid w:val="00B25B90"/>
    <w:rsid w:val="00B30C81"/>
    <w:rsid w:val="00B3166B"/>
    <w:rsid w:val="00B4223E"/>
    <w:rsid w:val="00B4793B"/>
    <w:rsid w:val="00B53AE4"/>
    <w:rsid w:val="00B60228"/>
    <w:rsid w:val="00B623AD"/>
    <w:rsid w:val="00B81FE8"/>
    <w:rsid w:val="00B83928"/>
    <w:rsid w:val="00B848EC"/>
    <w:rsid w:val="00B90441"/>
    <w:rsid w:val="00B90B14"/>
    <w:rsid w:val="00B90D0A"/>
    <w:rsid w:val="00BA4FA6"/>
    <w:rsid w:val="00BA606B"/>
    <w:rsid w:val="00BA70D3"/>
    <w:rsid w:val="00BC4331"/>
    <w:rsid w:val="00BC5866"/>
    <w:rsid w:val="00BC6D6B"/>
    <w:rsid w:val="00BD032C"/>
    <w:rsid w:val="00BE75A2"/>
    <w:rsid w:val="00BF0134"/>
    <w:rsid w:val="00BF5ABC"/>
    <w:rsid w:val="00C041D2"/>
    <w:rsid w:val="00C10614"/>
    <w:rsid w:val="00C15633"/>
    <w:rsid w:val="00C15799"/>
    <w:rsid w:val="00C24642"/>
    <w:rsid w:val="00C274F2"/>
    <w:rsid w:val="00C357AD"/>
    <w:rsid w:val="00C3695D"/>
    <w:rsid w:val="00C428BF"/>
    <w:rsid w:val="00C4785B"/>
    <w:rsid w:val="00C6069C"/>
    <w:rsid w:val="00C61BDE"/>
    <w:rsid w:val="00C768B3"/>
    <w:rsid w:val="00C85119"/>
    <w:rsid w:val="00C900BC"/>
    <w:rsid w:val="00CA478D"/>
    <w:rsid w:val="00CA7F89"/>
    <w:rsid w:val="00CB75C8"/>
    <w:rsid w:val="00CC4B55"/>
    <w:rsid w:val="00CD40E4"/>
    <w:rsid w:val="00CD5431"/>
    <w:rsid w:val="00CE278C"/>
    <w:rsid w:val="00CE4C0B"/>
    <w:rsid w:val="00CF2491"/>
    <w:rsid w:val="00CF53BB"/>
    <w:rsid w:val="00D0464B"/>
    <w:rsid w:val="00D06C0C"/>
    <w:rsid w:val="00D1252E"/>
    <w:rsid w:val="00D348D1"/>
    <w:rsid w:val="00D421BD"/>
    <w:rsid w:val="00D43E8F"/>
    <w:rsid w:val="00D52305"/>
    <w:rsid w:val="00D53831"/>
    <w:rsid w:val="00D57772"/>
    <w:rsid w:val="00D625C1"/>
    <w:rsid w:val="00D63172"/>
    <w:rsid w:val="00D643DC"/>
    <w:rsid w:val="00D715CA"/>
    <w:rsid w:val="00D72AE3"/>
    <w:rsid w:val="00D75244"/>
    <w:rsid w:val="00D75A4D"/>
    <w:rsid w:val="00D76479"/>
    <w:rsid w:val="00D76F29"/>
    <w:rsid w:val="00D8355B"/>
    <w:rsid w:val="00D8478B"/>
    <w:rsid w:val="00D86151"/>
    <w:rsid w:val="00D90F61"/>
    <w:rsid w:val="00DA7595"/>
    <w:rsid w:val="00DB0A68"/>
    <w:rsid w:val="00DC43A3"/>
    <w:rsid w:val="00DC5C91"/>
    <w:rsid w:val="00DC5E4E"/>
    <w:rsid w:val="00DD0603"/>
    <w:rsid w:val="00DD7C09"/>
    <w:rsid w:val="00DE7E60"/>
    <w:rsid w:val="00DF7343"/>
    <w:rsid w:val="00E0124F"/>
    <w:rsid w:val="00E03C80"/>
    <w:rsid w:val="00E053F1"/>
    <w:rsid w:val="00E13966"/>
    <w:rsid w:val="00E16FC3"/>
    <w:rsid w:val="00E2344A"/>
    <w:rsid w:val="00E27A34"/>
    <w:rsid w:val="00E37840"/>
    <w:rsid w:val="00E534CE"/>
    <w:rsid w:val="00E640D1"/>
    <w:rsid w:val="00E674D3"/>
    <w:rsid w:val="00E708F3"/>
    <w:rsid w:val="00E70FD0"/>
    <w:rsid w:val="00E71374"/>
    <w:rsid w:val="00E73547"/>
    <w:rsid w:val="00E82230"/>
    <w:rsid w:val="00E86073"/>
    <w:rsid w:val="00EA6162"/>
    <w:rsid w:val="00EB49C2"/>
    <w:rsid w:val="00EB4DC0"/>
    <w:rsid w:val="00EC21DD"/>
    <w:rsid w:val="00EC7F2B"/>
    <w:rsid w:val="00ED10DD"/>
    <w:rsid w:val="00ED6425"/>
    <w:rsid w:val="00EE47CA"/>
    <w:rsid w:val="00EF042F"/>
    <w:rsid w:val="00EF189C"/>
    <w:rsid w:val="00EF53C3"/>
    <w:rsid w:val="00F01984"/>
    <w:rsid w:val="00F11135"/>
    <w:rsid w:val="00F14BA8"/>
    <w:rsid w:val="00F21C70"/>
    <w:rsid w:val="00F32B22"/>
    <w:rsid w:val="00F36FD6"/>
    <w:rsid w:val="00F51A81"/>
    <w:rsid w:val="00F62D7E"/>
    <w:rsid w:val="00F66584"/>
    <w:rsid w:val="00F72430"/>
    <w:rsid w:val="00F73647"/>
    <w:rsid w:val="00F84067"/>
    <w:rsid w:val="00F9112A"/>
    <w:rsid w:val="00FB0467"/>
    <w:rsid w:val="00FC07AF"/>
    <w:rsid w:val="00FC6EC3"/>
    <w:rsid w:val="00FE3DE5"/>
    <w:rsid w:val="00FF7341"/>
    <w:rsid w:val="058A0796"/>
    <w:rsid w:val="2331036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602B46"/>
  <w15:docId w15:val="{6D5CF89F-CD09-4586-9194-DCFD350F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basedOn w:val="Normal"/>
    <w:link w:val="ListParagraphChar"/>
    <w:uiPriority w:val="34"/>
    <w:qFormat/>
    <w:rsid w:val="00D06C0C"/>
    <w:pPr>
      <w:ind w:left="720"/>
      <w:contextualSpacing/>
    </w:pPr>
  </w:style>
  <w:style w:type="character" w:customStyle="1" w:styleId="ListParagraphChar">
    <w:name w:val="List Paragraph Char"/>
    <w:link w:val="ListParagraph"/>
    <w:uiPriority w:val="34"/>
    <w:qFormat/>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rsid w:val="00BF5ABC"/>
    <w:rPr>
      <w:rFonts w:asciiTheme="minorHAnsi" w:hAnsiTheme="minorHAnsi"/>
    </w:rPr>
  </w:style>
  <w:style w:type="character" w:styleId="CommentReference">
    <w:name w:val="annotation reference"/>
    <w:basedOn w:val="DefaultParagraphFont"/>
    <w:semiHidden/>
    <w:unhideWhenUsed/>
    <w:rsid w:val="00390180"/>
    <w:rPr>
      <w:sz w:val="18"/>
      <w:szCs w:val="18"/>
    </w:rPr>
  </w:style>
  <w:style w:type="paragraph" w:styleId="CommentText">
    <w:name w:val="annotation text"/>
    <w:basedOn w:val="Normal"/>
    <w:link w:val="CommentTextChar"/>
    <w:semiHidden/>
    <w:unhideWhenUsed/>
    <w:rsid w:val="00390180"/>
  </w:style>
  <w:style w:type="character" w:customStyle="1" w:styleId="CommentTextChar">
    <w:name w:val="Comment Text Char"/>
    <w:basedOn w:val="DefaultParagraphFont"/>
    <w:link w:val="CommentText"/>
    <w:semiHidden/>
    <w:rsid w:val="00390180"/>
    <w:rPr>
      <w:rFonts w:eastAsia="BatangChe"/>
      <w:sz w:val="24"/>
      <w:szCs w:val="24"/>
    </w:rPr>
  </w:style>
  <w:style w:type="paragraph" w:styleId="CommentSubject">
    <w:name w:val="annotation subject"/>
    <w:basedOn w:val="CommentText"/>
    <w:next w:val="CommentText"/>
    <w:link w:val="CommentSubjectChar"/>
    <w:semiHidden/>
    <w:unhideWhenUsed/>
    <w:rsid w:val="00390180"/>
    <w:rPr>
      <w:b/>
      <w:bCs/>
    </w:rPr>
  </w:style>
  <w:style w:type="character" w:customStyle="1" w:styleId="CommentSubjectChar">
    <w:name w:val="Comment Subject Char"/>
    <w:basedOn w:val="CommentTextChar"/>
    <w:link w:val="CommentSubject"/>
    <w:semiHidden/>
    <w:rsid w:val="00390180"/>
    <w:rPr>
      <w:rFonts w:eastAsia="BatangChe"/>
      <w:b/>
      <w:bCs/>
      <w:sz w:val="24"/>
      <w:szCs w:val="24"/>
    </w:rPr>
  </w:style>
  <w:style w:type="paragraph" w:styleId="Revision">
    <w:name w:val="Revision"/>
    <w:hidden/>
    <w:uiPriority w:val="99"/>
    <w:semiHidden/>
    <w:rsid w:val="0053465F"/>
    <w:rPr>
      <w:rFonts w:eastAsia="BatangChe"/>
      <w:sz w:val="24"/>
      <w:szCs w:val="24"/>
    </w:rPr>
  </w:style>
  <w:style w:type="paragraph" w:customStyle="1" w:styleId="Restitle">
    <w:name w:val="Res_title"/>
    <w:basedOn w:val="Normal"/>
    <w:next w:val="Normal"/>
    <w:link w:val="RestitleChar"/>
    <w:uiPriority w:val="99"/>
    <w:qFormat/>
    <w:rsid w:val="00B81FE8"/>
    <w:pPr>
      <w:tabs>
        <w:tab w:val="left" w:pos="794"/>
        <w:tab w:val="left" w:pos="1191"/>
        <w:tab w:val="left" w:pos="1588"/>
        <w:tab w:val="left" w:pos="1985"/>
      </w:tabs>
      <w:overflowPunct w:val="0"/>
      <w:autoSpaceDE w:val="0"/>
      <w:autoSpaceDN w:val="0"/>
      <w:adjustRightInd w:val="0"/>
      <w:spacing w:before="240" w:after="240"/>
      <w:jc w:val="center"/>
      <w:textAlignment w:val="baseline"/>
    </w:pPr>
    <w:rPr>
      <w:rFonts w:asciiTheme="minorHAnsi" w:eastAsiaTheme="minorEastAsia" w:hAnsiTheme="minorHAnsi"/>
      <w:b/>
      <w:sz w:val="28"/>
      <w:szCs w:val="20"/>
      <w:lang w:val="en-GB"/>
    </w:rPr>
  </w:style>
  <w:style w:type="character" w:customStyle="1" w:styleId="RestitleChar">
    <w:name w:val="Res_title Char"/>
    <w:link w:val="Restitle"/>
    <w:uiPriority w:val="99"/>
    <w:qFormat/>
    <w:locked/>
    <w:rsid w:val="00B81FE8"/>
    <w:rPr>
      <w:rFonts w:asciiTheme="minorHAnsi" w:eastAsiaTheme="minorEastAsia" w:hAnsiTheme="minorHAnsi"/>
      <w:b/>
      <w:sz w:val="28"/>
      <w:lang w:val="en-GB"/>
    </w:rPr>
  </w:style>
  <w:style w:type="paragraph" w:customStyle="1" w:styleId="Call">
    <w:name w:val="Call"/>
    <w:basedOn w:val="Normal"/>
    <w:next w:val="Normal"/>
    <w:link w:val="CallChar"/>
    <w:qFormat/>
    <w:rsid w:val="00B81FE8"/>
    <w:pPr>
      <w:keepNext/>
      <w:keepLines/>
      <w:tabs>
        <w:tab w:val="left" w:pos="794"/>
        <w:tab w:val="left" w:pos="1191"/>
        <w:tab w:val="left" w:pos="1588"/>
        <w:tab w:val="left" w:pos="1985"/>
      </w:tabs>
      <w:overflowPunct w:val="0"/>
      <w:autoSpaceDE w:val="0"/>
      <w:autoSpaceDN w:val="0"/>
      <w:adjustRightInd w:val="0"/>
      <w:spacing w:before="160"/>
      <w:ind w:left="794"/>
      <w:textAlignment w:val="baseline"/>
    </w:pPr>
    <w:rPr>
      <w:rFonts w:ascii="STKaiti" w:eastAsia="STKaiti" w:hAnsi="STKaiti"/>
      <w:szCs w:val="20"/>
      <w:lang w:val="en-GB"/>
    </w:rPr>
  </w:style>
  <w:style w:type="character" w:customStyle="1" w:styleId="CallChar">
    <w:name w:val="Call Char"/>
    <w:link w:val="Call"/>
    <w:qFormat/>
    <w:locked/>
    <w:rsid w:val="00B81FE8"/>
    <w:rPr>
      <w:rFonts w:ascii="STKaiti" w:eastAsia="STKaiti" w:hAnsi="STKaiti"/>
      <w:sz w:val="24"/>
      <w:lang w:val="en-GB"/>
    </w:rPr>
  </w:style>
  <w:style w:type="character" w:styleId="UnresolvedMention">
    <w:name w:val="Unresolved Mention"/>
    <w:basedOn w:val="DefaultParagraphFont"/>
    <w:uiPriority w:val="99"/>
    <w:semiHidden/>
    <w:unhideWhenUsed/>
    <w:rsid w:val="009C17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3981676">
      <w:bodyDiv w:val="1"/>
      <w:marLeft w:val="0"/>
      <w:marRight w:val="0"/>
      <w:marTop w:val="0"/>
      <w:marBottom w:val="0"/>
      <w:divBdr>
        <w:top w:val="none" w:sz="0" w:space="0" w:color="auto"/>
        <w:left w:val="none" w:sz="0" w:space="0" w:color="auto"/>
        <w:bottom w:val="none" w:sz="0" w:space="0" w:color="auto"/>
        <w:right w:val="none" w:sz="0" w:space="0" w:color="auto"/>
      </w:divBdr>
    </w:div>
    <w:div w:id="631133393">
      <w:bodyDiv w:val="1"/>
      <w:marLeft w:val="0"/>
      <w:marRight w:val="0"/>
      <w:marTop w:val="0"/>
      <w:marBottom w:val="0"/>
      <w:divBdr>
        <w:top w:val="none" w:sz="0" w:space="0" w:color="auto"/>
        <w:left w:val="none" w:sz="0" w:space="0" w:color="auto"/>
        <w:bottom w:val="none" w:sz="0" w:space="0" w:color="auto"/>
        <w:right w:val="none" w:sz="0" w:space="0" w:color="auto"/>
      </w:divBdr>
    </w:div>
    <w:div w:id="1743137943">
      <w:bodyDiv w:val="1"/>
      <w:marLeft w:val="0"/>
      <w:marRight w:val="0"/>
      <w:marTop w:val="0"/>
      <w:marBottom w:val="0"/>
      <w:divBdr>
        <w:top w:val="none" w:sz="0" w:space="0" w:color="auto"/>
        <w:left w:val="none" w:sz="0" w:space="0" w:color="auto"/>
        <w:bottom w:val="none" w:sz="0" w:space="0" w:color="auto"/>
        <w:right w:val="none" w:sz="0" w:space="0" w:color="auto"/>
      </w:divBdr>
    </w:div>
    <w:div w:id="1862357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7e771be-c3f3-4415-a01f-6b382566ad45" xsi:nil="true"/>
    <lcf76f155ced4ddcb4097134ff3c332f xmlns="8398743d-f1a1-4553-a233-ec1bd5105832">
      <Terms xmlns="http://schemas.microsoft.com/office/infopath/2007/PartnerControls"/>
    </lcf76f155ced4ddcb4097134ff3c332f>
    <Reviewed xmlns="8398743d-f1a1-4553-a233-ec1bd5105832">YES</Reviewed>
    <Note xmlns="8398743d-f1a1-4553-a233-ec1bd510583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เอกสาร" ma:contentTypeID="0x010100D0C85A0B969A774F87A7D55FBE62B5FC" ma:contentTypeVersion="14" ma:contentTypeDescription="สร้างเอกสารใหม่" ma:contentTypeScope="" ma:versionID="b7871736e197933e39a3e8dd5dd9fd99">
  <xsd:schema xmlns:xsd="http://www.w3.org/2001/XMLSchema" xmlns:xs="http://www.w3.org/2001/XMLSchema" xmlns:p="http://schemas.microsoft.com/office/2006/metadata/properties" xmlns:ns2="8398743d-f1a1-4553-a233-ec1bd5105832" xmlns:ns3="c7e771be-c3f3-4415-a01f-6b382566ad45" targetNamespace="http://schemas.microsoft.com/office/2006/metadata/properties" ma:root="true" ma:fieldsID="635d2e8013348199b3dd77047197d7aa" ns2:_="" ns3:_="">
    <xsd:import namespace="8398743d-f1a1-4553-a233-ec1bd5105832"/>
    <xsd:import namespace="c7e771be-c3f3-4415-a01f-6b382566ad4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Reviewed"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743d-f1a1-4553-a233-ec1bd510583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แท็กรูป" ma:readOnly="false" ma:fieldId="{5cf76f15-5ced-4ddc-b409-7134ff3c332f}" ma:taxonomyMulti="true" ma:sspId="7f8a4516-4c1b-40a3-af95-dae598a73ad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Reviewed" ma:index="20" nillable="true" ma:displayName="Reviewed" ma:description="Consent to proceed to upload it" ma:format="Dropdown" ma:internalName="Reviewed">
      <xsd:simpleType>
        <xsd:restriction base="dms:Choice">
          <xsd:enumeration value="YES"/>
          <xsd:enumeration value="NO"/>
          <xsd:enumeration value="Pending"/>
          <xsd:enumeration value="Choice 4"/>
        </xsd:restriction>
      </xsd:simpleType>
    </xsd:element>
    <xsd:element name="Note" ma:index="21" nillable="true" ma:displayName="Note" ma:format="Dropdown" ma:internalName="No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771be-c3f3-4415-a01f-6b382566ad4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66d084f-d2bf-4f72-8d7b-287019b78728}" ma:internalName="TaxCatchAll" ma:showField="CatchAllData" ma:web="c7e771be-c3f3-4415-a01f-6b382566ad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ED0EE6-4005-4D10-8642-7A1081ECE4D5}">
  <ds:schemaRefs>
    <ds:schemaRef ds:uri="http://schemas.microsoft.com/office/2006/metadata/properties"/>
    <ds:schemaRef ds:uri="http://schemas.microsoft.com/office/infopath/2007/PartnerControls"/>
    <ds:schemaRef ds:uri="c7e771be-c3f3-4415-a01f-6b382566ad45"/>
    <ds:schemaRef ds:uri="8398743d-f1a1-4553-a233-ec1bd5105832"/>
  </ds:schemaRefs>
</ds:datastoreItem>
</file>

<file path=customXml/itemProps2.xml><?xml version="1.0" encoding="utf-8"?>
<ds:datastoreItem xmlns:ds="http://schemas.openxmlformats.org/officeDocument/2006/customXml" ds:itemID="{F58C8760-9829-49D0-ABE8-8F04FEC4C0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98743d-f1a1-4553-a233-ec1bd5105832"/>
    <ds:schemaRef ds:uri="c7e771be-c3f3-4415-a01f-6b382566ad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39E266-7620-4DEB-8B6B-BE779D6EAF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1380</Words>
  <Characters>7868</Characters>
  <Application>Microsoft Office Word</Application>
  <DocSecurity>0</DocSecurity>
  <Lines>65</Lines>
  <Paragraphs>18</Paragraphs>
  <ScaleCrop>false</ScaleCrop>
  <Company>APT</Company>
  <LinksUpToDate>false</LinksUpToDate>
  <CharactersWithSpaces>9230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Nidup Gyeltshen</cp:lastModifiedBy>
  <cp:revision>51</cp:revision>
  <cp:lastPrinted>2004-07-28T02:14:00Z</cp:lastPrinted>
  <dcterms:created xsi:type="dcterms:W3CDTF">2025-07-17T07:58:00Z</dcterms:created>
  <dcterms:modified xsi:type="dcterms:W3CDTF">2025-09-24T02:56:00Z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0x010100D0C85A0B969A774F87A7D55FBE62B5FC</vt:lpwstr>
  </property>
  <property fmtid="{D5CDD505-2E9C-101B-9397-08002B2CF9AE}" pid="3" name="MediaServiceImageTags">
    <vt:lpwstr/>
  </property>
</Properties>
</file>