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4C2B6221" w:rsidR="00F72430" w:rsidRPr="007D172D" w:rsidRDefault="007D172D" w:rsidP="007D172D">
      <w:pPr>
        <w:jc w:val="right"/>
        <w:rPr>
          <w:rFonts w:asciiTheme="minorHAnsi" w:eastAsiaTheme="minorEastAsia" w:hAnsiTheme="minorHAnsi" w:cstheme="minorHAnsi"/>
          <w:b/>
          <w:u w:val="single"/>
          <w:lang w:eastAsia="ja-JP"/>
        </w:rPr>
      </w:pPr>
      <w:r w:rsidRPr="007D172D">
        <w:rPr>
          <w:rFonts w:asciiTheme="minorHAnsi" w:eastAsiaTheme="minorEastAsia" w:hAnsiTheme="minorHAnsi" w:cstheme="minorHAnsi"/>
          <w:b/>
          <w:u w:val="single"/>
          <w:lang w:eastAsia="ja-JP"/>
        </w:rPr>
        <w:t>PACP-28</w:t>
      </w:r>
    </w:p>
    <w:p w14:paraId="4C4985A1" w14:textId="77777777" w:rsidR="00BF5ABC" w:rsidRDefault="00BF5ABC" w:rsidP="009C05C2">
      <w:pPr>
        <w:jc w:val="center"/>
        <w:rPr>
          <w:rFonts w:eastAsiaTheme="minorEastAsia"/>
          <w:bCs/>
          <w:lang w:eastAsia="ja-JP"/>
        </w:rPr>
      </w:pPr>
    </w:p>
    <w:p w14:paraId="74CB7236" w14:textId="60827B31" w:rsidR="00E71374" w:rsidRDefault="00EF53C3" w:rsidP="009C05C2">
      <w:pPr>
        <w:jc w:val="center"/>
        <w:rPr>
          <w:rFonts w:eastAsiaTheme="minorEastAsia"/>
          <w:b/>
          <w:lang w:eastAsia="ja-JP"/>
        </w:rPr>
      </w:pPr>
      <w:r>
        <w:rPr>
          <w:rFonts w:eastAsiaTheme="minorEastAsia"/>
          <w:b/>
          <w:lang w:eastAsia="ja-JP"/>
        </w:rPr>
        <w:t>PRELIMINARY APT COMMON PROPOSAL</w:t>
      </w:r>
    </w:p>
    <w:p w14:paraId="06AAB81C" w14:textId="77777777" w:rsidR="00E71374" w:rsidRDefault="00E71374" w:rsidP="009C05C2">
      <w:pPr>
        <w:jc w:val="center"/>
        <w:rPr>
          <w:rFonts w:eastAsiaTheme="minorEastAsia"/>
          <w:b/>
          <w:lang w:eastAsia="ja-JP"/>
        </w:rPr>
      </w:pPr>
    </w:p>
    <w:p w14:paraId="3B98499B" w14:textId="139A4250" w:rsidR="009C05C2" w:rsidRPr="00D76479" w:rsidRDefault="00EF53C3" w:rsidP="009C05C2">
      <w:pPr>
        <w:jc w:val="center"/>
        <w:rPr>
          <w:b/>
        </w:rPr>
      </w:pPr>
      <w:r>
        <w:rPr>
          <w:rFonts w:eastAsiaTheme="minorEastAsia"/>
          <w:b/>
          <w:lang w:eastAsia="ja-JP"/>
        </w:rPr>
        <w:t>MODIFICATIONS</w:t>
      </w:r>
      <w:r w:rsidR="00CE278C">
        <w:rPr>
          <w:rFonts w:eastAsiaTheme="minorEastAsia"/>
          <w:b/>
          <w:lang w:eastAsia="ja-JP"/>
        </w:rPr>
        <w:t xml:space="preserve"> </w:t>
      </w:r>
      <w:r>
        <w:rPr>
          <w:rFonts w:eastAsiaTheme="minorEastAsia"/>
          <w:b/>
          <w:lang w:eastAsia="ja-JP"/>
        </w:rPr>
        <w:t xml:space="preserve">TO WTDC RESOLUTION </w:t>
      </w:r>
      <w:r w:rsidR="000F599F">
        <w:rPr>
          <w:rFonts w:eastAsiaTheme="minorEastAsia"/>
          <w:b/>
          <w:lang w:eastAsia="ja-JP"/>
        </w:rPr>
        <w:t>89</w:t>
      </w:r>
      <w:r w:rsidR="007D172D">
        <w:rPr>
          <w:rFonts w:eastAsiaTheme="minorEastAsia"/>
          <w:b/>
          <w:lang w:eastAsia="ja-JP"/>
        </w:rPr>
        <w:br/>
      </w:r>
      <w:r w:rsidR="00A33125" w:rsidRPr="00A33125">
        <w:rPr>
          <w:b/>
        </w:rPr>
        <w:t>DIGITAL TRANSFORMATION FOR SUSTAINABLE DEVELOPMENT</w:t>
      </w:r>
    </w:p>
    <w:p w14:paraId="5C4C8A29" w14:textId="77777777" w:rsidR="00BF5ABC" w:rsidRDefault="00BF5ABC" w:rsidP="009C05C2">
      <w:pPr>
        <w:jc w:val="center"/>
        <w:rPr>
          <w:bCs/>
        </w:rPr>
      </w:pPr>
    </w:p>
    <w:p w14:paraId="7F5D3257" w14:textId="77777777" w:rsidR="00B53AE4" w:rsidRDefault="00B53AE4"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A3E3298" w14:textId="77777777" w:rsidTr="058A0796">
        <w:tc>
          <w:tcPr>
            <w:tcW w:w="9163" w:type="dxa"/>
          </w:tcPr>
          <w:p w14:paraId="2520D537" w14:textId="6CDD1FC1" w:rsidR="00261350" w:rsidRDefault="00261350" w:rsidP="058A0796"/>
          <w:p w14:paraId="77A0626A" w14:textId="77777777" w:rsidR="00261350" w:rsidRDefault="00261350" w:rsidP="009C05C2">
            <w:pPr>
              <w:rPr>
                <w:b/>
                <w:bCs/>
              </w:rPr>
            </w:pPr>
            <w:r w:rsidRPr="00261350">
              <w:rPr>
                <w:b/>
                <w:bCs/>
              </w:rPr>
              <w:t>Summary:</w:t>
            </w:r>
          </w:p>
          <w:p w14:paraId="6E7AA106" w14:textId="77777777" w:rsidR="00385942" w:rsidRDefault="00385942" w:rsidP="009C05C2">
            <w:pPr>
              <w:rPr>
                <w:b/>
                <w:bCs/>
              </w:rPr>
            </w:pPr>
          </w:p>
          <w:p w14:paraId="61442875" w14:textId="69838984" w:rsidR="00385942" w:rsidRDefault="00385942" w:rsidP="009C05C2">
            <w:r>
              <w:t xml:space="preserve">It is proposed to amend text of Resolution </w:t>
            </w:r>
            <w:r w:rsidR="000F599F">
              <w:t>89</w:t>
            </w:r>
            <w:r>
              <w:t xml:space="preserve"> of WTDC</w:t>
            </w:r>
            <w:r w:rsidR="000F599F">
              <w:t>-22</w:t>
            </w:r>
            <w:r w:rsidR="00105C29">
              <w:t xml:space="preserve"> on Digital transformation for sustainable development.</w:t>
            </w:r>
          </w:p>
          <w:p w14:paraId="09C649A5" w14:textId="77777777" w:rsidR="000F599F" w:rsidRDefault="000F599F" w:rsidP="009C05C2"/>
          <w:p w14:paraId="6C0AC015" w14:textId="3288D811" w:rsidR="00385942" w:rsidRDefault="000F599F" w:rsidP="009C05C2">
            <w:r w:rsidRPr="00FE16DB">
              <w:t xml:space="preserve">With the view that overcoming a difficulty or challenge is an opportunity for people and businesses, </w:t>
            </w:r>
            <w:r>
              <w:t xml:space="preserve">APT Member </w:t>
            </w:r>
            <w:r w:rsidR="009D374F" w:rsidRPr="00AF3D35">
              <w:t>administrations</w:t>
            </w:r>
            <w:r w:rsidR="00AF3D35">
              <w:t xml:space="preserve"> </w:t>
            </w:r>
            <w:r w:rsidRPr="00FE16DB">
              <w:t>believe that studying the impacts of digital technolog</w:t>
            </w:r>
            <w:r>
              <w:t>ies</w:t>
            </w:r>
            <w:r w:rsidRPr="00FE16DB">
              <w:t xml:space="preserve">, including AI, on the digital future plays an equally important role as </w:t>
            </w:r>
            <w:r>
              <w:t xml:space="preserve">an </w:t>
            </w:r>
            <w:r w:rsidRPr="00FE16DB">
              <w:t>assessing the opportunities that digital technology bring</w:t>
            </w:r>
            <w:r>
              <w:t>ing to all</w:t>
            </w:r>
            <w:r w:rsidRPr="00FE16DB">
              <w:t>.</w:t>
            </w:r>
            <w:r w:rsidRPr="00493F4A">
              <w:t xml:space="preserve"> </w:t>
            </w:r>
          </w:p>
          <w:p w14:paraId="06210168" w14:textId="77777777" w:rsidR="00234EB1" w:rsidRDefault="00234EB1" w:rsidP="009C05C2"/>
          <w:p w14:paraId="12CBCFCF" w14:textId="46D5D2A0" w:rsidR="00234EB1" w:rsidRPr="00234EB1" w:rsidRDefault="00A66104" w:rsidP="009C05C2">
            <w:r w:rsidRPr="00A66104">
              <w:t>In the process of economic and social development of countries</w:t>
            </w:r>
            <w:r>
              <w:t>, a</w:t>
            </w:r>
            <w:r w:rsidRPr="00A66104">
              <w:t xml:space="preserve">longside the undeniable benefits brought by </w:t>
            </w:r>
            <w:r>
              <w:t xml:space="preserve">the </w:t>
            </w:r>
            <w:r w:rsidRPr="00A66104">
              <w:t xml:space="preserve">new </w:t>
            </w:r>
            <w:r>
              <w:t xml:space="preserve">and emerging </w:t>
            </w:r>
            <w:r w:rsidRPr="00A66104">
              <w:t xml:space="preserve">digital technologies, risks </w:t>
            </w:r>
            <w:r>
              <w:t xml:space="preserve">and challenges </w:t>
            </w:r>
            <w:r w:rsidRPr="00A66104">
              <w:t xml:space="preserve">also </w:t>
            </w:r>
            <w:r w:rsidR="009D374F" w:rsidRPr="00AF3D35">
              <w:t>exist</w:t>
            </w:r>
            <w:r w:rsidRPr="00A66104">
              <w:t xml:space="preserve"> in parallel. To assess these impacts, </w:t>
            </w:r>
            <w:r w:rsidR="00F367D7">
              <w:t xml:space="preserve">ITU Member States </w:t>
            </w:r>
            <w:r w:rsidRPr="00A66104">
              <w:t>need methods and criteria. This contribution focuses on such an objective</w:t>
            </w:r>
            <w:r w:rsidR="00F367D7">
              <w:t>.</w:t>
            </w:r>
          </w:p>
          <w:p w14:paraId="5EEC68A1" w14:textId="77777777" w:rsidR="00261350" w:rsidRDefault="00261350" w:rsidP="009C05C2">
            <w:pPr>
              <w:rPr>
                <w:b/>
                <w:bCs/>
              </w:rPr>
            </w:pPr>
          </w:p>
          <w:p w14:paraId="2E76C686" w14:textId="77777777" w:rsidR="00261350" w:rsidRDefault="00261350" w:rsidP="009C05C2">
            <w:pPr>
              <w:rPr>
                <w:b/>
                <w:bCs/>
              </w:rPr>
            </w:pPr>
            <w:r>
              <w:rPr>
                <w:b/>
                <w:bCs/>
              </w:rPr>
              <w:t>Expected Results:</w:t>
            </w:r>
          </w:p>
          <w:p w14:paraId="22300C3B" w14:textId="3D864ADF" w:rsidR="00385942" w:rsidRDefault="00385942" w:rsidP="009C05C2">
            <w:pPr>
              <w:rPr>
                <w:b/>
                <w:bCs/>
              </w:rPr>
            </w:pPr>
          </w:p>
          <w:p w14:paraId="2D516653" w14:textId="3861CF11" w:rsidR="00FD0318" w:rsidRDefault="00385942" w:rsidP="009C05C2">
            <w:r>
              <w:t>APT Member administrations invite WTDC</w:t>
            </w:r>
            <w:r w:rsidR="005C6BBD">
              <w:t>-25</w:t>
            </w:r>
            <w:r>
              <w:t xml:space="preserve"> to examine the proposal and approve the changes to Resolution </w:t>
            </w:r>
            <w:r w:rsidR="00872EBB">
              <w:t>89</w:t>
            </w:r>
            <w:r w:rsidR="00FD0318">
              <w:t xml:space="preserve"> as briefing as follows:</w:t>
            </w:r>
          </w:p>
          <w:p w14:paraId="730BF542" w14:textId="13FE24C9" w:rsidR="00385942" w:rsidRDefault="00FD0318" w:rsidP="00FD0318">
            <w:pPr>
              <w:pStyle w:val="ListParagraph"/>
              <w:numPr>
                <w:ilvl w:val="0"/>
                <w:numId w:val="17"/>
              </w:numPr>
            </w:pPr>
            <w:r>
              <w:t xml:space="preserve">Considering the recognizing the risks and </w:t>
            </w:r>
            <w:r w:rsidR="009D374F" w:rsidRPr="00AF3D35">
              <w:t>challenges</w:t>
            </w:r>
            <w:r w:rsidR="009D374F">
              <w:t xml:space="preserve"> </w:t>
            </w:r>
            <w:r>
              <w:t>that digital transmission can pose;</w:t>
            </w:r>
          </w:p>
          <w:p w14:paraId="2BD0E268" w14:textId="75D4DDF6" w:rsidR="00FD0318" w:rsidRDefault="00FD0318" w:rsidP="00FD0318">
            <w:pPr>
              <w:pStyle w:val="ListParagraph"/>
              <w:numPr>
                <w:ilvl w:val="0"/>
                <w:numId w:val="17"/>
              </w:numPr>
            </w:pPr>
            <w:r>
              <w:t>Take into account the methods and criteria to assess/identify the impacts of digital transformation are necessary.</w:t>
            </w:r>
          </w:p>
          <w:p w14:paraId="6EBABEFE" w14:textId="17D5F2A3" w:rsidR="00FD0318" w:rsidRDefault="005C6BBD" w:rsidP="00FD0318">
            <w:pPr>
              <w:pStyle w:val="ListParagraph"/>
              <w:numPr>
                <w:ilvl w:val="0"/>
                <w:numId w:val="17"/>
              </w:numPr>
            </w:pPr>
            <w:r>
              <w:t xml:space="preserve">To resolve BDT Director undertake studies and projects on methods and criteria to </w:t>
            </w:r>
            <w:r w:rsidR="009D374F" w:rsidRPr="00AF3D35">
              <w:t>effectively</w:t>
            </w:r>
            <w:r>
              <w:t xml:space="preserve"> identify and address potential risks and challenges that can be posed by digital transformation.</w:t>
            </w:r>
          </w:p>
          <w:p w14:paraId="6A44FC9B" w14:textId="77777777" w:rsidR="00385942" w:rsidRDefault="00385942" w:rsidP="009C05C2">
            <w:pPr>
              <w:rPr>
                <w:b/>
                <w:bCs/>
              </w:rPr>
            </w:pPr>
          </w:p>
          <w:p w14:paraId="3E9E4EB4" w14:textId="52A3FA57" w:rsidR="008833E3" w:rsidRPr="00261350" w:rsidRDefault="008833E3" w:rsidP="00105C29">
            <w:pPr>
              <w:rPr>
                <w:b/>
                <w:bCs/>
              </w:rPr>
            </w:pPr>
            <w:r>
              <w:rPr>
                <w:b/>
                <w:bCs/>
              </w:rPr>
              <w:t>References:</w:t>
            </w:r>
            <w:r w:rsidR="000920E0">
              <w:rPr>
                <w:b/>
                <w:bCs/>
              </w:rPr>
              <w:br/>
            </w:r>
            <w:r w:rsidR="00105C29">
              <w:t xml:space="preserve">- </w:t>
            </w:r>
            <w:r w:rsidR="00105C29" w:rsidRPr="00105C29">
              <w:t>Reso</w:t>
            </w:r>
            <w:r w:rsidR="00105C29">
              <w:t>lution 89 (Kigali, 2022) on Digital transformation for sustainable development</w:t>
            </w:r>
            <w:r w:rsidR="000920E0">
              <w:rPr>
                <w:b/>
                <w:bCs/>
              </w:rPr>
              <w:br/>
            </w:r>
          </w:p>
        </w:tc>
      </w:tr>
    </w:tbl>
    <w:p w14:paraId="1F27DDF1" w14:textId="77777777" w:rsidR="009C05C2" w:rsidRDefault="009C05C2" w:rsidP="009C05C2"/>
    <w:p w14:paraId="26EA33A3" w14:textId="77777777" w:rsidR="00BE75A2" w:rsidRPr="00A62A20" w:rsidRDefault="00BE75A2" w:rsidP="00BF5ABC"/>
    <w:p w14:paraId="01CBAF43" w14:textId="77777777" w:rsidR="009C05C2" w:rsidRPr="00A745F7" w:rsidRDefault="00A62A20" w:rsidP="009C05C2">
      <w:pPr>
        <w:pStyle w:val="Level1"/>
        <w:numPr>
          <w:ilvl w:val="0"/>
          <w:numId w:val="9"/>
        </w:numPr>
        <w:ind w:left="360"/>
        <w:rPr>
          <w:b/>
          <w:bCs/>
        </w:rPr>
      </w:pPr>
      <w:r>
        <w:rPr>
          <w:b/>
          <w:bCs/>
        </w:rPr>
        <w:t>PROPOSALS</w:t>
      </w:r>
    </w:p>
    <w:p w14:paraId="7E0F55E8" w14:textId="77777777" w:rsidR="009C05C2" w:rsidRDefault="009C05C2" w:rsidP="009C05C2"/>
    <w:p w14:paraId="2D5FAACF" w14:textId="56309469" w:rsidR="00BE75A2" w:rsidRDefault="00E708F3" w:rsidP="009C05C2">
      <w:r>
        <w:t xml:space="preserve">APT Member administrations propose to modify WTDC Resolution </w:t>
      </w:r>
      <w:r w:rsidR="00105C29">
        <w:t>89</w:t>
      </w:r>
      <w:r>
        <w:t xml:space="preserve">, according to the annex below. </w:t>
      </w:r>
    </w:p>
    <w:p w14:paraId="4A28859D" w14:textId="77777777" w:rsidR="00A62A20" w:rsidRPr="00E708F3" w:rsidRDefault="00A62A20" w:rsidP="002E2B2D"/>
    <w:p w14:paraId="0F9ABDA4" w14:textId="08FB62DA" w:rsidR="00A62A20" w:rsidRDefault="00A62A20" w:rsidP="002E2B2D"/>
    <w:p w14:paraId="7BA59541" w14:textId="77777777" w:rsidR="00DF0E19" w:rsidRDefault="00DF0E19" w:rsidP="002E2B2D"/>
    <w:p w14:paraId="4F74A136" w14:textId="77777777" w:rsidR="00DF0E19" w:rsidRDefault="00DF0E19" w:rsidP="002E2B2D"/>
    <w:p w14:paraId="6C1D9FDE" w14:textId="77777777" w:rsidR="00DF0E19" w:rsidRDefault="00DF0E19" w:rsidP="002E2B2D"/>
    <w:p w14:paraId="621759AB" w14:textId="77777777" w:rsidR="00DF0E19" w:rsidRPr="00E708F3" w:rsidRDefault="00DF0E19" w:rsidP="002E2B2D"/>
    <w:p w14:paraId="2A3A6F4A" w14:textId="77777777" w:rsidR="00DF0E19" w:rsidRPr="007C115E" w:rsidRDefault="00DF0E19" w:rsidP="00DF0E19">
      <w:pPr>
        <w:ind w:right="240"/>
        <w:jc w:val="right"/>
        <w:rPr>
          <w:rFonts w:asciiTheme="minorHAnsi" w:hAnsiTheme="minorHAnsi" w:cstheme="minorHAnsi"/>
          <w:b/>
          <w:lang w:eastAsia="ko-KR"/>
        </w:rPr>
      </w:pPr>
      <w:bookmarkStart w:id="0" w:name="_Toc116556783"/>
      <w:bookmarkStart w:id="1" w:name="_Toc116557336"/>
      <w:bookmarkStart w:id="2" w:name="_Toc116636580"/>
      <w:r w:rsidRPr="007C115E">
        <w:rPr>
          <w:rFonts w:asciiTheme="minorHAnsi" w:hAnsiTheme="minorHAnsi" w:cstheme="minorHAnsi"/>
          <w:b/>
          <w:lang w:eastAsia="ko-KR"/>
        </w:rPr>
        <w:lastRenderedPageBreak/>
        <w:t>ANNEX</w:t>
      </w:r>
    </w:p>
    <w:p w14:paraId="1ECC3D48" w14:textId="77777777" w:rsidR="00DF0E19" w:rsidRPr="007C115E" w:rsidRDefault="00DF0E19" w:rsidP="00DF0E19">
      <w:pPr>
        <w:pStyle w:val="Restitle"/>
        <w:jc w:val="left"/>
        <w:rPr>
          <w:rFonts w:eastAsia="SimSun" w:cstheme="minorHAnsi"/>
          <w:sz w:val="24"/>
          <w:szCs w:val="24"/>
          <w:lang w:eastAsia="zh-CN"/>
        </w:rPr>
      </w:pPr>
      <w:r w:rsidRPr="007C115E">
        <w:rPr>
          <w:rFonts w:eastAsia="SimSun" w:cstheme="minorHAnsi"/>
          <w:sz w:val="24"/>
          <w:szCs w:val="24"/>
          <w:lang w:eastAsia="zh-CN"/>
        </w:rPr>
        <w:t>MOD</w:t>
      </w:r>
    </w:p>
    <w:p w14:paraId="3DEF1DBC" w14:textId="77777777" w:rsidR="00105C29" w:rsidRPr="00A55C0D" w:rsidRDefault="00105C29" w:rsidP="00105C29">
      <w:pPr>
        <w:pStyle w:val="ResNo"/>
      </w:pPr>
      <w:r w:rsidRPr="00A55C0D">
        <w:t xml:space="preserve">RESOLUTION </w:t>
      </w:r>
      <w:r w:rsidRPr="00A47393">
        <w:rPr>
          <w:rStyle w:val="href"/>
          <w:rFonts w:eastAsia="BatangChe"/>
        </w:rPr>
        <w:t>89</w:t>
      </w:r>
      <w:r w:rsidRPr="00A55C0D">
        <w:t xml:space="preserve"> (</w:t>
      </w:r>
      <w:del w:id="3" w:author="Nguyễn Quý Quyền" w:date="2025-03-11T18:37:00Z">
        <w:r w:rsidRPr="00A55C0D" w:rsidDel="00013269">
          <w:delText>Kigali</w:delText>
        </w:r>
      </w:del>
      <w:ins w:id="4" w:author="Nguyễn Quý Quyền" w:date="2025-03-11T18:37:00Z">
        <w:r>
          <w:t>Baku</w:t>
        </w:r>
      </w:ins>
      <w:r w:rsidRPr="00A55C0D">
        <w:t xml:space="preserve">, </w:t>
      </w:r>
      <w:del w:id="5" w:author="Nguyễn Quý Quyền" w:date="2025-03-11T18:37:00Z">
        <w:r w:rsidRPr="00A55C0D" w:rsidDel="00013269">
          <w:delText>2022</w:delText>
        </w:r>
      </w:del>
      <w:ins w:id="6" w:author="Nguyễn Quý Quyền" w:date="2025-03-11T18:37:00Z">
        <w:r w:rsidRPr="00A55C0D">
          <w:t>202</w:t>
        </w:r>
        <w:r>
          <w:t>5</w:t>
        </w:r>
      </w:ins>
      <w:r w:rsidRPr="00A55C0D">
        <w:t>)</w:t>
      </w:r>
      <w:bookmarkEnd w:id="0"/>
      <w:bookmarkEnd w:id="1"/>
      <w:bookmarkEnd w:id="2"/>
    </w:p>
    <w:p w14:paraId="19549C2E" w14:textId="77777777" w:rsidR="00105C29" w:rsidRPr="00A55C0D" w:rsidRDefault="00105C29" w:rsidP="00105C29">
      <w:pPr>
        <w:pStyle w:val="Restitle"/>
        <w:rPr>
          <w:rFonts w:cstheme="minorHAnsi"/>
          <w:b w:val="0"/>
          <w:bCs/>
          <w:szCs w:val="28"/>
        </w:rPr>
      </w:pPr>
      <w:bookmarkStart w:id="7" w:name="_Toc116556784"/>
      <w:bookmarkStart w:id="8" w:name="_Toc116557337"/>
      <w:bookmarkStart w:id="9" w:name="_Toc116636581"/>
      <w:r w:rsidRPr="00A55C0D">
        <w:t>Digital</w:t>
      </w:r>
      <w:r w:rsidRPr="00A55C0D">
        <w:rPr>
          <w:rFonts w:cstheme="minorHAnsi"/>
          <w:bCs/>
          <w:szCs w:val="28"/>
        </w:rPr>
        <w:t xml:space="preserve"> transformation for sustainable development</w:t>
      </w:r>
      <w:bookmarkEnd w:id="7"/>
      <w:bookmarkEnd w:id="8"/>
      <w:bookmarkEnd w:id="9"/>
    </w:p>
    <w:p w14:paraId="5DF843E3" w14:textId="77777777" w:rsidR="00105C29" w:rsidRDefault="00105C29" w:rsidP="00105C29">
      <w:pPr>
        <w:pStyle w:val="Normalaftertitle"/>
        <w:keepNext/>
        <w:keepLines/>
        <w:spacing w:before="0" w:line="340" w:lineRule="exact"/>
        <w:rPr>
          <w:rFonts w:cstheme="minorHAnsi"/>
          <w:szCs w:val="24"/>
        </w:rPr>
      </w:pPr>
    </w:p>
    <w:p w14:paraId="185137A1" w14:textId="77777777" w:rsidR="00105C29" w:rsidRDefault="00105C29" w:rsidP="00105C29">
      <w:pPr>
        <w:pStyle w:val="Normalaftertitle"/>
        <w:keepNext/>
        <w:keepLines/>
        <w:spacing w:before="0" w:line="320" w:lineRule="exact"/>
        <w:rPr>
          <w:rFonts w:cstheme="minorHAnsi"/>
          <w:szCs w:val="24"/>
        </w:rPr>
      </w:pPr>
      <w:r w:rsidRPr="00604A3F">
        <w:rPr>
          <w:rFonts w:cstheme="minorHAnsi"/>
          <w:szCs w:val="24"/>
        </w:rPr>
        <w:t>The World Telecommunication Development Conference (</w:t>
      </w:r>
      <w:del w:id="10" w:author="Nguyễn Quý Quyền" w:date="2025-03-11T18:37:00Z">
        <w:r w:rsidRPr="00604A3F" w:rsidDel="00D208A8">
          <w:rPr>
            <w:rFonts w:cstheme="minorHAnsi"/>
            <w:szCs w:val="24"/>
          </w:rPr>
          <w:delText>Kigali</w:delText>
        </w:r>
      </w:del>
      <w:ins w:id="11" w:author="Nguyễn Quý Quyền" w:date="2025-03-11T18:37:00Z">
        <w:r w:rsidRPr="00604A3F">
          <w:rPr>
            <w:rFonts w:cstheme="minorHAnsi"/>
            <w:szCs w:val="24"/>
          </w:rPr>
          <w:t>Baku</w:t>
        </w:r>
      </w:ins>
      <w:r w:rsidRPr="00604A3F">
        <w:rPr>
          <w:rFonts w:cstheme="minorHAnsi"/>
          <w:szCs w:val="24"/>
        </w:rPr>
        <w:t xml:space="preserve">, </w:t>
      </w:r>
      <w:del w:id="12" w:author="Nguyễn Quý Quyền" w:date="2025-03-11T18:37:00Z">
        <w:r w:rsidRPr="00604A3F" w:rsidDel="00D208A8">
          <w:rPr>
            <w:rFonts w:cstheme="minorHAnsi"/>
            <w:szCs w:val="24"/>
          </w:rPr>
          <w:delText>2022</w:delText>
        </w:r>
      </w:del>
      <w:ins w:id="13" w:author="Nguyễn Quý Quyền" w:date="2025-03-11T18:37:00Z">
        <w:r w:rsidRPr="00604A3F">
          <w:rPr>
            <w:rFonts w:cstheme="minorHAnsi"/>
            <w:szCs w:val="24"/>
          </w:rPr>
          <w:t>2025</w:t>
        </w:r>
      </w:ins>
      <w:r w:rsidRPr="00604A3F">
        <w:rPr>
          <w:rFonts w:cstheme="minorHAnsi"/>
          <w:szCs w:val="24"/>
        </w:rPr>
        <w:t>),</w:t>
      </w:r>
    </w:p>
    <w:p w14:paraId="7ECFDEFF" w14:textId="77777777" w:rsidR="00105C29" w:rsidRPr="00604A3F" w:rsidRDefault="00105C29" w:rsidP="00105C29">
      <w:pPr>
        <w:spacing w:line="320" w:lineRule="exact"/>
        <w:rPr>
          <w:lang w:val="en-GB"/>
        </w:rPr>
      </w:pPr>
    </w:p>
    <w:p w14:paraId="07AACFBB" w14:textId="77777777" w:rsidR="00105C29" w:rsidRPr="00604A3F" w:rsidRDefault="00105C29" w:rsidP="00105C29">
      <w:pPr>
        <w:pStyle w:val="Call"/>
        <w:tabs>
          <w:tab w:val="clear" w:pos="1134"/>
        </w:tabs>
        <w:spacing w:before="0" w:line="320" w:lineRule="exact"/>
        <w:rPr>
          <w:rFonts w:cstheme="minorHAnsi"/>
          <w:szCs w:val="24"/>
        </w:rPr>
      </w:pPr>
      <w:r w:rsidRPr="00604A3F">
        <w:rPr>
          <w:rFonts w:cstheme="minorHAnsi"/>
          <w:szCs w:val="24"/>
        </w:rPr>
        <w:t>recalling</w:t>
      </w:r>
    </w:p>
    <w:p w14:paraId="3EEFEC69" w14:textId="77777777" w:rsidR="00105C29" w:rsidRPr="00604A3F" w:rsidRDefault="00105C29" w:rsidP="00105C29">
      <w:pPr>
        <w:spacing w:line="320" w:lineRule="exact"/>
        <w:rPr>
          <w:rFonts w:asciiTheme="minorHAnsi" w:hAnsiTheme="minorHAnsi" w:cstheme="minorHAnsi"/>
          <w:lang w:val="en-GB"/>
        </w:rPr>
      </w:pPr>
    </w:p>
    <w:p w14:paraId="154D49D2" w14:textId="77777777" w:rsidR="00105C29" w:rsidRPr="00604A3F" w:rsidRDefault="00105C29" w:rsidP="00105C29">
      <w:pPr>
        <w:keepNext/>
        <w:keepLines/>
        <w:spacing w:line="320" w:lineRule="exact"/>
        <w:rPr>
          <w:rFonts w:asciiTheme="minorHAnsi" w:hAnsiTheme="minorHAnsi" w:cstheme="minorHAnsi"/>
        </w:rPr>
      </w:pPr>
      <w:r w:rsidRPr="00604A3F">
        <w:rPr>
          <w:rFonts w:asciiTheme="minorHAnsi" w:hAnsiTheme="minorHAnsi" w:cstheme="minorHAnsi"/>
          <w:i/>
          <w:iCs/>
        </w:rPr>
        <w:t>a)</w:t>
      </w:r>
      <w:r w:rsidRPr="00604A3F">
        <w:rPr>
          <w:rFonts w:asciiTheme="minorHAnsi" w:hAnsiTheme="minorHAnsi" w:cstheme="minorHAnsi"/>
        </w:rPr>
        <w:tab/>
        <w:t>Resolution 70/1 of the United Nations General Assembly (UNGA), on transforming our world: the 2030 Agenda for Sustainable Development;</w:t>
      </w:r>
    </w:p>
    <w:p w14:paraId="5115B051" w14:textId="77777777" w:rsidR="00105C29" w:rsidRPr="00604A3F" w:rsidRDefault="00105C29" w:rsidP="00105C29">
      <w:pPr>
        <w:keepNext/>
        <w:keepLines/>
        <w:spacing w:line="320" w:lineRule="exact"/>
        <w:rPr>
          <w:rFonts w:asciiTheme="minorHAnsi" w:hAnsiTheme="minorHAnsi" w:cstheme="minorHAnsi"/>
        </w:rPr>
      </w:pPr>
    </w:p>
    <w:p w14:paraId="4819E1A7"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b)</w:t>
      </w:r>
      <w:r w:rsidRPr="00604A3F">
        <w:rPr>
          <w:rFonts w:asciiTheme="minorHAnsi" w:hAnsiTheme="minorHAnsi" w:cstheme="minorHAnsi"/>
        </w:rPr>
        <w:tab/>
        <w:t>UNGA Resolution 70/125, on the outcome document of the UNGA high-level meeting on the overall review of the implementation of the outcomes of the World Summit on the Information Society (WSIS);</w:t>
      </w:r>
    </w:p>
    <w:p w14:paraId="23F28F6C" w14:textId="77777777" w:rsidR="00105C29" w:rsidRPr="00604A3F" w:rsidRDefault="00105C29" w:rsidP="00105C29">
      <w:pPr>
        <w:spacing w:line="320" w:lineRule="exact"/>
        <w:rPr>
          <w:rFonts w:asciiTheme="minorHAnsi" w:hAnsiTheme="minorHAnsi" w:cstheme="minorHAnsi"/>
        </w:rPr>
      </w:pPr>
    </w:p>
    <w:p w14:paraId="2B74EE37"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c)</w:t>
      </w:r>
      <w:r w:rsidRPr="00604A3F">
        <w:rPr>
          <w:rFonts w:asciiTheme="minorHAnsi" w:hAnsiTheme="minorHAnsi" w:cstheme="minorHAnsi"/>
        </w:rPr>
        <w:tab/>
        <w:t>the WSIS outcome documents, notably the Geneva Plan of Action and the Tunis Agenda for the Information Society;</w:t>
      </w:r>
    </w:p>
    <w:p w14:paraId="3FE36E80" w14:textId="77777777" w:rsidR="00105C29" w:rsidRPr="00604A3F" w:rsidRDefault="00105C29" w:rsidP="00105C29">
      <w:pPr>
        <w:spacing w:line="320" w:lineRule="exact"/>
        <w:rPr>
          <w:rFonts w:asciiTheme="minorHAnsi" w:hAnsiTheme="minorHAnsi" w:cstheme="minorHAnsi"/>
        </w:rPr>
      </w:pPr>
    </w:p>
    <w:p w14:paraId="1312F906"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d)</w:t>
      </w:r>
      <w:r w:rsidRPr="00604A3F">
        <w:rPr>
          <w:rFonts w:asciiTheme="minorHAnsi" w:hAnsiTheme="minorHAnsi" w:cstheme="minorHAnsi"/>
          <w:i/>
          <w:iCs/>
        </w:rPr>
        <w:tab/>
      </w:r>
      <w:r w:rsidRPr="00604A3F">
        <w:rPr>
          <w:rFonts w:asciiTheme="minorHAnsi" w:hAnsiTheme="minorHAnsi" w:cstheme="minorHAnsi"/>
        </w:rPr>
        <w:t>the outcomes of the United Nations Secretary-General's High-level Panel on Digital Cooperation and its associated roadmap, as well as the United Nations Global Pulse initiative;</w:t>
      </w:r>
    </w:p>
    <w:p w14:paraId="59E80A75" w14:textId="77777777" w:rsidR="00105C29" w:rsidRPr="00604A3F" w:rsidRDefault="00105C29" w:rsidP="00105C29">
      <w:pPr>
        <w:spacing w:line="320" w:lineRule="exact"/>
        <w:rPr>
          <w:rFonts w:asciiTheme="minorHAnsi" w:hAnsiTheme="minorHAnsi" w:cstheme="minorHAnsi"/>
        </w:rPr>
      </w:pPr>
    </w:p>
    <w:p w14:paraId="35E61BF2"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e)</w:t>
      </w:r>
      <w:r w:rsidRPr="00604A3F">
        <w:rPr>
          <w:rFonts w:asciiTheme="minorHAnsi" w:hAnsiTheme="minorHAnsi" w:cstheme="minorHAnsi"/>
        </w:rPr>
        <w:tab/>
        <w:t>Resolution 71 of the Plenipotentiary Conference, on the strategic plan for the Union, as revised periodically;</w:t>
      </w:r>
    </w:p>
    <w:p w14:paraId="57CAECE7" w14:textId="77777777" w:rsidR="00105C29" w:rsidRPr="00604A3F" w:rsidRDefault="00105C29" w:rsidP="00105C29">
      <w:pPr>
        <w:spacing w:line="320" w:lineRule="exact"/>
        <w:rPr>
          <w:rFonts w:asciiTheme="minorHAnsi" w:hAnsiTheme="minorHAnsi" w:cstheme="minorHAnsi"/>
        </w:rPr>
      </w:pPr>
    </w:p>
    <w:p w14:paraId="1EEF3987"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f)</w:t>
      </w:r>
      <w:r w:rsidRPr="00604A3F">
        <w:rPr>
          <w:rFonts w:asciiTheme="minorHAnsi" w:hAnsiTheme="minorHAnsi" w:cstheme="minorHAnsi"/>
        </w:rPr>
        <w:tab/>
        <w:t>Resolution 130 (Rev. Dubai, 2018) of the Plenipotentiary Conference, on strengthening the role of ITU in building confidence and security in the use of information and communication technologies (ICTs);</w:t>
      </w:r>
    </w:p>
    <w:p w14:paraId="5A7EC130" w14:textId="77777777" w:rsidR="00105C29" w:rsidRPr="00604A3F" w:rsidRDefault="00105C29" w:rsidP="00105C29">
      <w:pPr>
        <w:spacing w:line="320" w:lineRule="exact"/>
        <w:rPr>
          <w:rFonts w:asciiTheme="minorHAnsi" w:hAnsiTheme="minorHAnsi" w:cstheme="minorHAnsi"/>
        </w:rPr>
      </w:pPr>
    </w:p>
    <w:p w14:paraId="4BC643C6"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g)</w:t>
      </w:r>
      <w:r w:rsidRPr="00604A3F">
        <w:rPr>
          <w:rFonts w:asciiTheme="minorHAnsi" w:hAnsiTheme="minorHAnsi" w:cstheme="minorHAnsi"/>
        </w:rPr>
        <w:tab/>
        <w:t>Resolution 200 (Rev. Dubai, 2018) of the Plenipotentiary Conference, on the Connect 2030 Agenda for global telecommunication/ICT, including broadband, for sustainable development;</w:t>
      </w:r>
    </w:p>
    <w:p w14:paraId="1022EE01" w14:textId="77777777" w:rsidR="00105C29" w:rsidRPr="00604A3F" w:rsidRDefault="00105C29" w:rsidP="00105C29">
      <w:pPr>
        <w:spacing w:line="320" w:lineRule="exact"/>
        <w:rPr>
          <w:rFonts w:asciiTheme="minorHAnsi" w:hAnsiTheme="minorHAnsi" w:cstheme="minorHAnsi"/>
        </w:rPr>
      </w:pPr>
    </w:p>
    <w:p w14:paraId="2711657F"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h)</w:t>
      </w:r>
      <w:r w:rsidRPr="00604A3F">
        <w:rPr>
          <w:rFonts w:asciiTheme="minorHAnsi" w:hAnsiTheme="minorHAnsi" w:cstheme="minorHAnsi"/>
        </w:rPr>
        <w:tab/>
        <w:t>Resolution 137 (Rev. Dubai, 2018) of the Plenipotentiary Conference, on deployment of future networks in developing countries</w:t>
      </w:r>
      <w:r w:rsidRPr="00604A3F">
        <w:rPr>
          <w:rStyle w:val="FootnoteReference"/>
          <w:rFonts w:cstheme="minorHAnsi"/>
          <w:sz w:val="24"/>
        </w:rPr>
        <w:footnoteReference w:id="1"/>
      </w:r>
      <w:r w:rsidRPr="00604A3F">
        <w:rPr>
          <w:rFonts w:asciiTheme="minorHAnsi" w:hAnsiTheme="minorHAnsi" w:cstheme="minorHAnsi"/>
        </w:rPr>
        <w:t>;</w:t>
      </w:r>
    </w:p>
    <w:p w14:paraId="616F7767" w14:textId="77777777" w:rsidR="00105C29" w:rsidRPr="00604A3F" w:rsidRDefault="00105C29" w:rsidP="00105C29">
      <w:pPr>
        <w:spacing w:line="320" w:lineRule="exact"/>
        <w:rPr>
          <w:rFonts w:asciiTheme="minorHAnsi" w:hAnsiTheme="minorHAnsi" w:cstheme="minorHAnsi"/>
        </w:rPr>
      </w:pPr>
    </w:p>
    <w:p w14:paraId="0C448216" w14:textId="77777777" w:rsidR="00105C29" w:rsidRPr="00604A3F" w:rsidRDefault="00105C29" w:rsidP="00105C29">
      <w:pPr>
        <w:spacing w:line="320" w:lineRule="exact"/>
        <w:rPr>
          <w:rFonts w:asciiTheme="minorHAnsi" w:hAnsiTheme="minorHAnsi" w:cstheme="minorHAnsi"/>
        </w:rPr>
      </w:pPr>
      <w:proofErr w:type="spellStart"/>
      <w:r w:rsidRPr="00604A3F">
        <w:rPr>
          <w:rFonts w:asciiTheme="minorHAnsi" w:hAnsiTheme="minorHAnsi" w:cstheme="minorHAnsi"/>
          <w:i/>
          <w:iCs/>
        </w:rPr>
        <w:t>i</w:t>
      </w:r>
      <w:proofErr w:type="spellEnd"/>
      <w:r w:rsidRPr="00604A3F">
        <w:rPr>
          <w:rFonts w:asciiTheme="minorHAnsi" w:hAnsiTheme="minorHAnsi" w:cstheme="minorHAnsi"/>
          <w:i/>
          <w:iCs/>
        </w:rPr>
        <w:t>)</w:t>
      </w:r>
      <w:r w:rsidRPr="00604A3F">
        <w:rPr>
          <w:rFonts w:asciiTheme="minorHAnsi" w:hAnsiTheme="minorHAnsi" w:cstheme="minorHAnsi"/>
        </w:rPr>
        <w:tab/>
        <w:t>Resolution 17 (Rev. Kigali, 2022) of this conference, on implementation of and cooperation on regionally approved regional initiatives at the national, regional, interregional and global levels;</w:t>
      </w:r>
    </w:p>
    <w:p w14:paraId="3B3F4D66" w14:textId="77777777" w:rsidR="00105C29" w:rsidRPr="00604A3F" w:rsidRDefault="00105C29" w:rsidP="00105C29">
      <w:pPr>
        <w:spacing w:line="320" w:lineRule="exact"/>
        <w:rPr>
          <w:rFonts w:asciiTheme="minorHAnsi" w:hAnsiTheme="minorHAnsi" w:cstheme="minorHAnsi"/>
          <w:i/>
          <w:iCs/>
        </w:rPr>
      </w:pPr>
    </w:p>
    <w:p w14:paraId="06891FDE"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j)</w:t>
      </w:r>
      <w:r w:rsidRPr="00604A3F">
        <w:rPr>
          <w:rFonts w:asciiTheme="minorHAnsi" w:hAnsiTheme="minorHAnsi" w:cstheme="minorHAnsi"/>
        </w:rPr>
        <w:tab/>
        <w:t>Resolution 11 (Rev. Kigali, 2022) of this conference, on telecommunication/ICT services in rural, isolated and poorly served areas;</w:t>
      </w:r>
    </w:p>
    <w:p w14:paraId="55984B02" w14:textId="77777777" w:rsidR="00105C29" w:rsidRPr="00604A3F" w:rsidRDefault="00105C29" w:rsidP="00105C29">
      <w:pPr>
        <w:spacing w:line="320" w:lineRule="exact"/>
        <w:rPr>
          <w:rFonts w:asciiTheme="minorHAnsi" w:hAnsiTheme="minorHAnsi" w:cstheme="minorHAnsi"/>
        </w:rPr>
      </w:pPr>
    </w:p>
    <w:p w14:paraId="4E8270E1"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k)</w:t>
      </w:r>
      <w:r w:rsidRPr="00604A3F">
        <w:rPr>
          <w:rFonts w:asciiTheme="minorHAnsi" w:hAnsiTheme="minorHAnsi" w:cstheme="minorHAnsi"/>
        </w:rPr>
        <w:tab/>
        <w:t>Resolution 77 (Rev. Buenos Aires, 2017) of the World Telecommunication Development Conference, on broadband technology and applications for greater growth and development of telecommunication/information and communication services and broadband connectivity;</w:t>
      </w:r>
    </w:p>
    <w:p w14:paraId="7D3149D1" w14:textId="77777777" w:rsidR="00105C29" w:rsidRPr="00604A3F" w:rsidRDefault="00105C29" w:rsidP="00105C29">
      <w:pPr>
        <w:spacing w:line="320" w:lineRule="exact"/>
        <w:rPr>
          <w:rFonts w:asciiTheme="minorHAnsi" w:hAnsiTheme="minorHAnsi" w:cstheme="minorHAnsi"/>
        </w:rPr>
      </w:pPr>
    </w:p>
    <w:p w14:paraId="66E9CE36"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l)</w:t>
      </w:r>
      <w:r w:rsidRPr="00604A3F">
        <w:rPr>
          <w:rFonts w:asciiTheme="minorHAnsi" w:hAnsiTheme="minorHAnsi" w:cstheme="minorHAnsi"/>
        </w:rPr>
        <w:tab/>
        <w:t>Recommendations and other work of ITU related to digital transformation,</w:t>
      </w:r>
    </w:p>
    <w:p w14:paraId="3298CE0D" w14:textId="77777777" w:rsidR="00105C29" w:rsidRDefault="00105C29" w:rsidP="00105C29">
      <w:pPr>
        <w:pStyle w:val="Call"/>
        <w:spacing w:before="0" w:line="320" w:lineRule="exact"/>
        <w:rPr>
          <w:rFonts w:cstheme="minorHAnsi"/>
          <w:szCs w:val="24"/>
        </w:rPr>
      </w:pPr>
    </w:p>
    <w:p w14:paraId="2B2599CC" w14:textId="77777777" w:rsidR="00105C29" w:rsidRPr="00604A3F" w:rsidRDefault="00105C29" w:rsidP="00105C29">
      <w:pPr>
        <w:pStyle w:val="Call"/>
        <w:spacing w:before="0" w:line="320" w:lineRule="exact"/>
        <w:rPr>
          <w:rFonts w:cstheme="minorHAnsi"/>
          <w:szCs w:val="24"/>
        </w:rPr>
      </w:pPr>
      <w:r w:rsidRPr="00604A3F">
        <w:rPr>
          <w:rFonts w:cstheme="minorHAnsi"/>
          <w:szCs w:val="24"/>
        </w:rPr>
        <w:t>considering</w:t>
      </w:r>
    </w:p>
    <w:p w14:paraId="5C89EF1D" w14:textId="77777777" w:rsidR="00105C29" w:rsidRPr="00604A3F" w:rsidRDefault="00105C29" w:rsidP="00105C29">
      <w:pPr>
        <w:spacing w:line="320" w:lineRule="exact"/>
        <w:rPr>
          <w:rFonts w:asciiTheme="minorHAnsi" w:hAnsiTheme="minorHAnsi" w:cstheme="minorHAnsi"/>
          <w:i/>
          <w:iCs/>
        </w:rPr>
      </w:pPr>
    </w:p>
    <w:p w14:paraId="32A71ABB"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a)</w:t>
      </w:r>
      <w:r w:rsidRPr="00604A3F">
        <w:rPr>
          <w:rFonts w:asciiTheme="minorHAnsi" w:hAnsiTheme="minorHAnsi" w:cstheme="minorHAnsi"/>
        </w:rPr>
        <w:tab/>
        <w:t>the role of ITU as a United Nations specialized agency to support Member States and to contribute to worldwide efforts to achieve the Sustainable Development Goals (SDGs);</w:t>
      </w:r>
    </w:p>
    <w:p w14:paraId="4FB940B0" w14:textId="77777777" w:rsidR="00105C29" w:rsidRPr="00604A3F" w:rsidRDefault="00105C29" w:rsidP="00105C29">
      <w:pPr>
        <w:spacing w:line="320" w:lineRule="exact"/>
        <w:rPr>
          <w:rFonts w:asciiTheme="minorHAnsi" w:hAnsiTheme="minorHAnsi" w:cstheme="minorHAnsi"/>
        </w:rPr>
      </w:pPr>
    </w:p>
    <w:p w14:paraId="10F38817"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b)</w:t>
      </w:r>
      <w:r w:rsidRPr="00604A3F">
        <w:rPr>
          <w:rFonts w:asciiTheme="minorHAnsi" w:hAnsiTheme="minorHAnsi" w:cstheme="minorHAnsi"/>
        </w:rPr>
        <w:tab/>
        <w:t>that ITU is committed to inclusiveness, bridging the digital divide and providing broadband access for all;</w:t>
      </w:r>
    </w:p>
    <w:p w14:paraId="69B8A043" w14:textId="77777777" w:rsidR="00105C29" w:rsidRPr="00604A3F" w:rsidRDefault="00105C29" w:rsidP="00105C29">
      <w:pPr>
        <w:spacing w:line="320" w:lineRule="exact"/>
        <w:rPr>
          <w:rFonts w:asciiTheme="minorHAnsi" w:hAnsiTheme="minorHAnsi" w:cstheme="minorHAnsi"/>
        </w:rPr>
      </w:pPr>
    </w:p>
    <w:p w14:paraId="6AE9163C"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c)</w:t>
      </w:r>
      <w:r w:rsidRPr="00604A3F">
        <w:rPr>
          <w:rFonts w:asciiTheme="minorHAnsi" w:hAnsiTheme="minorHAnsi" w:cstheme="minorHAnsi"/>
        </w:rPr>
        <w:tab/>
        <w:t>that digital transformation is important for achieving the 2030 Agenda for Sustainable Development and the implementation of the WSIS outcomes;</w:t>
      </w:r>
    </w:p>
    <w:p w14:paraId="0B06EB38" w14:textId="77777777" w:rsidR="00105C29" w:rsidRPr="00604A3F" w:rsidRDefault="00105C29" w:rsidP="00105C29">
      <w:pPr>
        <w:spacing w:line="320" w:lineRule="exact"/>
        <w:rPr>
          <w:rFonts w:asciiTheme="minorHAnsi" w:hAnsiTheme="minorHAnsi" w:cstheme="minorHAnsi"/>
        </w:rPr>
      </w:pPr>
    </w:p>
    <w:p w14:paraId="237A7AB8"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d)</w:t>
      </w:r>
      <w:r w:rsidRPr="00604A3F">
        <w:rPr>
          <w:rFonts w:asciiTheme="minorHAnsi" w:hAnsiTheme="minorHAnsi" w:cstheme="minorHAnsi"/>
        </w:rPr>
        <w:tab/>
        <w:t>that digital transformation has enormous potential for, and is an important factor in, positive change</w:t>
      </w:r>
      <w:ins w:id="14" w:author="Nguyễn Quý Quyền" w:date="2025-07-04T15:02:00Z">
        <w:r w:rsidRPr="00604A3F">
          <w:rPr>
            <w:rFonts w:asciiTheme="minorHAnsi" w:hAnsiTheme="minorHAnsi" w:cstheme="minorHAnsi"/>
          </w:rPr>
          <w:t xml:space="preserve"> while recognizing the environmental and socio-economic risks and challenges it can pose</w:t>
        </w:r>
      </w:ins>
      <w:r w:rsidRPr="00604A3F">
        <w:rPr>
          <w:rFonts w:asciiTheme="minorHAnsi" w:hAnsiTheme="minorHAnsi" w:cstheme="minorHAnsi"/>
        </w:rPr>
        <w:t>;</w:t>
      </w:r>
    </w:p>
    <w:p w14:paraId="2CC2A13D" w14:textId="77777777" w:rsidR="00105C29" w:rsidRPr="00604A3F" w:rsidRDefault="00105C29" w:rsidP="00105C29">
      <w:pPr>
        <w:spacing w:line="320" w:lineRule="exact"/>
        <w:rPr>
          <w:rFonts w:asciiTheme="minorHAnsi" w:hAnsiTheme="minorHAnsi" w:cstheme="minorHAnsi"/>
        </w:rPr>
      </w:pPr>
    </w:p>
    <w:p w14:paraId="41B06412"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e)</w:t>
      </w:r>
      <w:r w:rsidRPr="00604A3F">
        <w:rPr>
          <w:rFonts w:asciiTheme="minorHAnsi" w:hAnsiTheme="minorHAnsi" w:cstheme="minorHAnsi"/>
        </w:rPr>
        <w:tab/>
        <w:t>that incorporating digital transformation into national strategies and policies, with inputs from stakeholders, is an effective way to plan for digital transformation,</w:t>
      </w:r>
    </w:p>
    <w:p w14:paraId="26FBE83F" w14:textId="77777777" w:rsidR="00105C29" w:rsidRDefault="00105C29" w:rsidP="00105C29">
      <w:pPr>
        <w:pStyle w:val="Call"/>
        <w:spacing w:before="0" w:line="320" w:lineRule="exact"/>
        <w:rPr>
          <w:rFonts w:cstheme="minorHAnsi"/>
          <w:szCs w:val="24"/>
        </w:rPr>
      </w:pPr>
    </w:p>
    <w:p w14:paraId="29098D55" w14:textId="77777777" w:rsidR="00105C29" w:rsidRPr="00604A3F" w:rsidRDefault="00105C29" w:rsidP="00105C29">
      <w:pPr>
        <w:pStyle w:val="Call"/>
        <w:spacing w:before="0" w:line="320" w:lineRule="exact"/>
        <w:rPr>
          <w:rFonts w:cstheme="minorHAnsi"/>
          <w:szCs w:val="24"/>
        </w:rPr>
      </w:pPr>
      <w:r w:rsidRPr="00604A3F">
        <w:rPr>
          <w:rFonts w:cstheme="minorHAnsi"/>
          <w:szCs w:val="24"/>
        </w:rPr>
        <w:t>noting</w:t>
      </w:r>
    </w:p>
    <w:p w14:paraId="6E7FC48D" w14:textId="77777777" w:rsidR="00105C29" w:rsidRPr="00604A3F" w:rsidRDefault="00105C29" w:rsidP="00105C29">
      <w:pPr>
        <w:spacing w:line="320" w:lineRule="exact"/>
        <w:rPr>
          <w:rFonts w:asciiTheme="minorHAnsi" w:hAnsiTheme="minorHAnsi" w:cstheme="minorHAnsi"/>
          <w:i/>
          <w:iCs/>
        </w:rPr>
      </w:pPr>
    </w:p>
    <w:p w14:paraId="36A44AC9"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a)</w:t>
      </w:r>
      <w:r w:rsidRPr="00604A3F">
        <w:rPr>
          <w:rFonts w:asciiTheme="minorHAnsi" w:hAnsiTheme="minorHAnsi" w:cstheme="minorHAnsi"/>
        </w:rPr>
        <w:tab/>
        <w:t>that developing countries' achievement of the SDGs will depend in large part on their ability to mobilize financial and human resources;</w:t>
      </w:r>
    </w:p>
    <w:p w14:paraId="57D5DAB5" w14:textId="77777777" w:rsidR="00105C29" w:rsidRPr="00604A3F" w:rsidRDefault="00105C29" w:rsidP="00105C29">
      <w:pPr>
        <w:spacing w:line="320" w:lineRule="exact"/>
        <w:rPr>
          <w:rFonts w:asciiTheme="minorHAnsi" w:hAnsiTheme="minorHAnsi" w:cstheme="minorHAnsi"/>
        </w:rPr>
      </w:pPr>
    </w:p>
    <w:p w14:paraId="42343BDA" w14:textId="44826AC4"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b)</w:t>
      </w:r>
      <w:r w:rsidRPr="00604A3F">
        <w:rPr>
          <w:rFonts w:asciiTheme="minorHAnsi" w:hAnsiTheme="minorHAnsi" w:cstheme="minorHAnsi"/>
        </w:rPr>
        <w:tab/>
        <w:t>that collaboration among all stakeholders on digital transformation can contribute to addressing the associated challenges and provide opportunities for all,</w:t>
      </w:r>
    </w:p>
    <w:p w14:paraId="68E8FBD3" w14:textId="77777777" w:rsidR="00105C29" w:rsidRPr="00604A3F" w:rsidRDefault="00105C29" w:rsidP="00105C29">
      <w:pPr>
        <w:spacing w:line="320" w:lineRule="exact"/>
        <w:rPr>
          <w:rFonts w:asciiTheme="minorHAnsi" w:hAnsiTheme="minorHAnsi" w:cstheme="minorHAnsi"/>
        </w:rPr>
      </w:pPr>
    </w:p>
    <w:p w14:paraId="4D11C17E" w14:textId="77777777" w:rsidR="00105C29" w:rsidRPr="00604A3F" w:rsidRDefault="00105C29" w:rsidP="00105C29">
      <w:pPr>
        <w:spacing w:line="320" w:lineRule="exact"/>
        <w:ind w:left="720" w:firstLine="450"/>
        <w:rPr>
          <w:rFonts w:asciiTheme="minorHAnsi" w:hAnsiTheme="minorHAnsi" w:cstheme="minorHAnsi"/>
          <w:i/>
          <w:iCs/>
        </w:rPr>
      </w:pPr>
      <w:r w:rsidRPr="00604A3F">
        <w:rPr>
          <w:rFonts w:asciiTheme="minorHAnsi" w:hAnsiTheme="minorHAnsi" w:cstheme="minorHAnsi"/>
          <w:i/>
          <w:iCs/>
        </w:rPr>
        <w:t>taking into account</w:t>
      </w:r>
    </w:p>
    <w:p w14:paraId="3D38D192" w14:textId="77777777" w:rsidR="00105C29" w:rsidRPr="00604A3F" w:rsidRDefault="00105C29" w:rsidP="00105C29">
      <w:pPr>
        <w:spacing w:line="320" w:lineRule="exact"/>
        <w:rPr>
          <w:rFonts w:asciiTheme="minorHAnsi" w:hAnsiTheme="minorHAnsi" w:cstheme="minorHAnsi"/>
          <w:i/>
          <w:iCs/>
        </w:rPr>
      </w:pPr>
    </w:p>
    <w:p w14:paraId="47CC9CDD"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a)</w:t>
      </w:r>
      <w:r w:rsidRPr="00604A3F">
        <w:rPr>
          <w:rFonts w:asciiTheme="minorHAnsi" w:hAnsiTheme="minorHAnsi" w:cstheme="minorHAnsi"/>
        </w:rPr>
        <w:tab/>
        <w:t>that telecommunications/ICTs are key enablers for social, environmental, cultural and economic development, and consequently for accelerating the timely attainment of the SDGs and associated targets;</w:t>
      </w:r>
    </w:p>
    <w:p w14:paraId="0FAAA76D" w14:textId="77777777" w:rsidR="00105C29" w:rsidRPr="00604A3F" w:rsidRDefault="00105C29" w:rsidP="00105C29">
      <w:pPr>
        <w:spacing w:line="320" w:lineRule="exact"/>
        <w:rPr>
          <w:rFonts w:asciiTheme="minorHAnsi" w:hAnsiTheme="minorHAnsi" w:cstheme="minorHAnsi"/>
        </w:rPr>
      </w:pPr>
    </w:p>
    <w:p w14:paraId="20E5AB9C"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lastRenderedPageBreak/>
        <w:t>b)</w:t>
      </w:r>
      <w:r w:rsidRPr="00604A3F">
        <w:rPr>
          <w:rFonts w:asciiTheme="minorHAnsi" w:hAnsiTheme="minorHAnsi" w:cstheme="minorHAnsi"/>
        </w:rPr>
        <w:tab/>
        <w:t>that new and emerging telecommunication/ICT services and technologies are key drivers for digital transformation, creating, at the same time, opportunities and challenges;</w:t>
      </w:r>
    </w:p>
    <w:p w14:paraId="25F53D31" w14:textId="77777777" w:rsidR="00105C29" w:rsidRPr="00604A3F" w:rsidRDefault="00105C29" w:rsidP="00105C29">
      <w:pPr>
        <w:spacing w:line="320" w:lineRule="exact"/>
        <w:rPr>
          <w:rFonts w:asciiTheme="minorHAnsi" w:hAnsiTheme="minorHAnsi" w:cstheme="minorHAnsi"/>
        </w:rPr>
      </w:pPr>
    </w:p>
    <w:p w14:paraId="4C393925" w14:textId="77777777" w:rsidR="00105C29" w:rsidRDefault="00105C29" w:rsidP="00105C29">
      <w:pPr>
        <w:spacing w:line="320" w:lineRule="exact"/>
        <w:rPr>
          <w:ins w:id="15" w:author="KISDI" w:date="2025-07-15T13:15:00Z"/>
          <w:rFonts w:asciiTheme="minorHAnsi" w:hAnsiTheme="minorHAnsi" w:cstheme="minorHAnsi"/>
        </w:rPr>
      </w:pPr>
      <w:r w:rsidRPr="00604A3F">
        <w:rPr>
          <w:rFonts w:asciiTheme="minorHAnsi" w:hAnsiTheme="minorHAnsi" w:cstheme="minorHAnsi"/>
          <w:i/>
          <w:iCs/>
        </w:rPr>
        <w:t>c)</w:t>
      </w:r>
      <w:r w:rsidRPr="00604A3F">
        <w:rPr>
          <w:rFonts w:asciiTheme="minorHAnsi" w:hAnsiTheme="minorHAnsi" w:cstheme="minorHAnsi"/>
        </w:rPr>
        <w:tab/>
        <w:t>that it is important to foster access to, and increased use of, telecommunications/ICTs and to facilitate innovation in support of the digital transformation of society</w:t>
      </w:r>
      <w:ins w:id="16" w:author="KISDI" w:date="2025-07-15T13:15:00Z">
        <w:r>
          <w:rPr>
            <w:rFonts w:asciiTheme="minorHAnsi" w:hAnsiTheme="minorHAnsi" w:cstheme="minorHAnsi"/>
          </w:rPr>
          <w:t>;</w:t>
        </w:r>
      </w:ins>
      <w:del w:id="17" w:author="KISDI" w:date="2025-07-15T13:15:00Z">
        <w:r w:rsidRPr="00604A3F" w:rsidDel="007274CF">
          <w:rPr>
            <w:rFonts w:asciiTheme="minorHAnsi" w:hAnsiTheme="minorHAnsi" w:cstheme="minorHAnsi"/>
          </w:rPr>
          <w:delText>,</w:delText>
        </w:r>
      </w:del>
    </w:p>
    <w:p w14:paraId="4A52310F" w14:textId="77777777" w:rsidR="00105C29" w:rsidRDefault="00105C29" w:rsidP="00105C29">
      <w:pPr>
        <w:spacing w:line="320" w:lineRule="exact"/>
        <w:rPr>
          <w:ins w:id="18" w:author="KISDI" w:date="2025-07-15T13:15:00Z"/>
          <w:rFonts w:asciiTheme="minorHAnsi" w:hAnsiTheme="minorHAnsi" w:cstheme="minorHAnsi"/>
        </w:rPr>
      </w:pPr>
    </w:p>
    <w:p w14:paraId="4E30E683" w14:textId="77777777" w:rsidR="00105C29" w:rsidRPr="00736FBC" w:rsidRDefault="00105C29" w:rsidP="00105C29">
      <w:pPr>
        <w:spacing w:line="320" w:lineRule="exact"/>
        <w:rPr>
          <w:rFonts w:asciiTheme="minorHAnsi" w:hAnsiTheme="minorHAnsi" w:cstheme="minorHAnsi"/>
        </w:rPr>
      </w:pPr>
      <w:ins w:id="19" w:author="KISDI" w:date="2025-07-15T13:15:00Z">
        <w:r w:rsidRPr="00736FBC">
          <w:rPr>
            <w:rFonts w:asciiTheme="minorHAnsi" w:hAnsiTheme="minorHAnsi" w:cstheme="minorHAnsi"/>
            <w:i/>
            <w:iCs/>
          </w:rPr>
          <w:t>d)</w:t>
        </w:r>
        <w:r w:rsidRPr="00736FBC">
          <w:rPr>
            <w:rFonts w:asciiTheme="minorHAnsi" w:hAnsiTheme="minorHAnsi" w:cstheme="minorHAnsi"/>
          </w:rPr>
          <w:t xml:space="preserve"> </w:t>
        </w:r>
      </w:ins>
      <w:ins w:id="20" w:author="KISDI" w:date="2025-07-15T13:20:00Z">
        <w:r w:rsidRPr="00736FBC">
          <w:rPr>
            <w:rFonts w:asciiTheme="minorHAnsi" w:hAnsiTheme="minorHAnsi" w:cstheme="minorHAnsi"/>
          </w:rPr>
          <w:t xml:space="preserve">       </w:t>
        </w:r>
      </w:ins>
      <w:ins w:id="21" w:author="KISDI" w:date="2025-07-15T13:15:00Z">
        <w:r w:rsidRPr="00736FBC">
          <w:rPr>
            <w:rFonts w:asciiTheme="minorHAnsi" w:hAnsiTheme="minorHAnsi" w:cstheme="minorHAnsi"/>
          </w:rPr>
          <w:t>that methods and criteria to assess the impacts of digital transformation are necessary to ensure that the opportunities are maximized and the challenges effectively addressed</w:t>
        </w:r>
      </w:ins>
      <w:ins w:id="22" w:author="KISDI" w:date="2025-07-15T13:21:00Z">
        <w:r w:rsidRPr="00736FBC">
          <w:rPr>
            <w:rFonts w:asciiTheme="minorHAnsi" w:hAnsiTheme="minorHAnsi" w:cstheme="minorHAnsi"/>
          </w:rPr>
          <w:t>,</w:t>
        </w:r>
      </w:ins>
    </w:p>
    <w:p w14:paraId="4508162B" w14:textId="77777777" w:rsidR="00105C29" w:rsidRDefault="00105C29" w:rsidP="00105C29">
      <w:pPr>
        <w:pStyle w:val="Call"/>
        <w:spacing w:before="0" w:line="320" w:lineRule="exact"/>
        <w:rPr>
          <w:rFonts w:cstheme="minorHAnsi"/>
          <w:szCs w:val="24"/>
        </w:rPr>
      </w:pPr>
    </w:p>
    <w:p w14:paraId="62473CA5" w14:textId="77777777" w:rsidR="00105C29" w:rsidRPr="00604A3F" w:rsidRDefault="00105C29" w:rsidP="00105C29">
      <w:pPr>
        <w:pStyle w:val="Call"/>
        <w:spacing w:before="0" w:line="320" w:lineRule="exact"/>
        <w:rPr>
          <w:rFonts w:cstheme="minorHAnsi"/>
          <w:szCs w:val="24"/>
        </w:rPr>
      </w:pPr>
      <w:r w:rsidRPr="00604A3F">
        <w:rPr>
          <w:rFonts w:cstheme="minorHAnsi"/>
          <w:szCs w:val="24"/>
        </w:rPr>
        <w:t>recognizing</w:t>
      </w:r>
    </w:p>
    <w:p w14:paraId="61EE7BA7" w14:textId="77777777" w:rsidR="00105C29" w:rsidRPr="00604A3F" w:rsidRDefault="00105C29" w:rsidP="00105C29">
      <w:pPr>
        <w:spacing w:line="320" w:lineRule="exact"/>
        <w:rPr>
          <w:rFonts w:asciiTheme="minorHAnsi" w:hAnsiTheme="minorHAnsi" w:cstheme="minorHAnsi"/>
          <w:i/>
          <w:iCs/>
        </w:rPr>
      </w:pPr>
    </w:p>
    <w:p w14:paraId="150A9D39"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a)</w:t>
      </w:r>
      <w:r w:rsidRPr="00604A3F">
        <w:rPr>
          <w:rFonts w:asciiTheme="minorHAnsi" w:hAnsiTheme="minorHAnsi" w:cstheme="minorHAnsi"/>
        </w:rPr>
        <w:tab/>
        <w:t>that the digital economy continues to expand, and so, for developing countries to draw full benefit from the digital transformation, capacity building and capabilities are essential to promote socio-economic opportunities;</w:t>
      </w:r>
    </w:p>
    <w:p w14:paraId="533E483B" w14:textId="77777777" w:rsidR="00105C29" w:rsidRPr="00604A3F" w:rsidRDefault="00105C29" w:rsidP="00105C29">
      <w:pPr>
        <w:spacing w:line="320" w:lineRule="exact"/>
        <w:rPr>
          <w:rFonts w:asciiTheme="minorHAnsi" w:hAnsiTheme="minorHAnsi" w:cstheme="minorHAnsi"/>
        </w:rPr>
      </w:pPr>
    </w:p>
    <w:p w14:paraId="1765E5F0"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b)</w:t>
      </w:r>
      <w:r w:rsidRPr="00604A3F">
        <w:rPr>
          <w:rFonts w:asciiTheme="minorHAnsi" w:hAnsiTheme="minorHAnsi" w:cstheme="minorHAnsi"/>
        </w:rPr>
        <w:tab/>
        <w:t>that digitalization of the economy supports digital transformation;</w:t>
      </w:r>
    </w:p>
    <w:p w14:paraId="3B32EE3F" w14:textId="77777777" w:rsidR="00105C29" w:rsidRPr="00604A3F" w:rsidRDefault="00105C29" w:rsidP="00105C29">
      <w:pPr>
        <w:spacing w:line="320" w:lineRule="exact"/>
        <w:rPr>
          <w:rFonts w:asciiTheme="minorHAnsi" w:hAnsiTheme="minorHAnsi" w:cstheme="minorHAnsi"/>
        </w:rPr>
      </w:pPr>
    </w:p>
    <w:p w14:paraId="2BEABA5C"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c)</w:t>
      </w:r>
      <w:r w:rsidRPr="00604A3F">
        <w:rPr>
          <w:rFonts w:asciiTheme="minorHAnsi" w:hAnsiTheme="minorHAnsi" w:cstheme="minorHAnsi"/>
        </w:rPr>
        <w:tab/>
        <w:t>that telecommunication/ICT infrastructure and services are important components of digital transformation of the economy and should be factored into national digital transformation strategies;</w:t>
      </w:r>
    </w:p>
    <w:p w14:paraId="66FC1C3C" w14:textId="4FE1EB55"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i/>
          <w:iCs/>
        </w:rPr>
        <w:t>d)</w:t>
      </w:r>
      <w:r w:rsidRPr="00604A3F">
        <w:rPr>
          <w:rFonts w:asciiTheme="minorHAnsi" w:hAnsiTheme="minorHAnsi" w:cstheme="minorHAnsi"/>
        </w:rPr>
        <w:tab/>
        <w:t>that, given the electricity, connectivity and other infrastructure needs of the digital economy, developing an enabling environment for digital transformation is critical for developing countries, including least developed countries, landlocked developing countries and small island developing states;</w:t>
      </w:r>
    </w:p>
    <w:p w14:paraId="70D40834" w14:textId="77777777" w:rsidR="00105C29" w:rsidRDefault="00105C29" w:rsidP="00105C29">
      <w:pPr>
        <w:pStyle w:val="Call"/>
        <w:spacing w:before="0" w:line="320" w:lineRule="exact"/>
        <w:rPr>
          <w:rFonts w:cstheme="minorHAnsi"/>
          <w:szCs w:val="24"/>
        </w:rPr>
      </w:pPr>
    </w:p>
    <w:p w14:paraId="114BAE00" w14:textId="77777777" w:rsidR="00105C29" w:rsidRPr="00604A3F" w:rsidRDefault="00105C29" w:rsidP="00105C29">
      <w:pPr>
        <w:pStyle w:val="Call"/>
        <w:spacing w:before="0" w:line="320" w:lineRule="exact"/>
        <w:rPr>
          <w:rFonts w:cstheme="minorHAnsi"/>
          <w:szCs w:val="24"/>
        </w:rPr>
      </w:pPr>
      <w:r w:rsidRPr="00604A3F">
        <w:rPr>
          <w:rFonts w:cstheme="minorHAnsi"/>
          <w:szCs w:val="24"/>
        </w:rPr>
        <w:t>recognizing further</w:t>
      </w:r>
    </w:p>
    <w:p w14:paraId="1F5EFA43" w14:textId="77777777" w:rsidR="00105C29" w:rsidRPr="00604A3F" w:rsidRDefault="00105C29" w:rsidP="00105C29">
      <w:pPr>
        <w:spacing w:line="320" w:lineRule="exact"/>
        <w:rPr>
          <w:rFonts w:asciiTheme="minorHAnsi" w:hAnsiTheme="minorHAnsi" w:cstheme="minorHAnsi"/>
        </w:rPr>
      </w:pPr>
    </w:p>
    <w:p w14:paraId="19B3A207"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that the study groups of the ITU Telecommunication Development Sector (ITU-D) have made significant progress in their ongoing work related to digital transformation,</w:t>
      </w:r>
    </w:p>
    <w:p w14:paraId="1B5B972D" w14:textId="77777777" w:rsidR="00105C29" w:rsidRPr="00604A3F" w:rsidRDefault="00105C29" w:rsidP="00105C29">
      <w:pPr>
        <w:spacing w:line="320" w:lineRule="exact"/>
        <w:rPr>
          <w:rFonts w:asciiTheme="minorHAnsi" w:hAnsiTheme="minorHAnsi" w:cstheme="minorHAnsi"/>
        </w:rPr>
      </w:pPr>
    </w:p>
    <w:p w14:paraId="23C34868" w14:textId="77777777" w:rsidR="00105C29" w:rsidRPr="00604A3F" w:rsidRDefault="00105C29" w:rsidP="00105C29">
      <w:pPr>
        <w:spacing w:line="320" w:lineRule="exact"/>
        <w:ind w:firstLine="1170"/>
        <w:rPr>
          <w:rFonts w:asciiTheme="minorHAnsi" w:hAnsiTheme="minorHAnsi" w:cstheme="minorHAnsi"/>
          <w:i/>
          <w:iCs/>
        </w:rPr>
      </w:pPr>
      <w:r w:rsidRPr="00604A3F">
        <w:rPr>
          <w:rFonts w:asciiTheme="minorHAnsi" w:hAnsiTheme="minorHAnsi" w:cstheme="minorHAnsi"/>
          <w:i/>
          <w:iCs/>
        </w:rPr>
        <w:t>resolves to instruct the Director of the Telecommunication Development Bureau</w:t>
      </w:r>
    </w:p>
    <w:p w14:paraId="15BD73F5" w14:textId="77777777" w:rsidR="00105C29" w:rsidRPr="00604A3F" w:rsidRDefault="00105C29" w:rsidP="00105C29">
      <w:pPr>
        <w:spacing w:line="320" w:lineRule="exact"/>
        <w:rPr>
          <w:rFonts w:asciiTheme="minorHAnsi" w:hAnsiTheme="minorHAnsi" w:cstheme="minorHAnsi"/>
        </w:rPr>
      </w:pPr>
    </w:p>
    <w:p w14:paraId="20163DFF"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1</w:t>
      </w:r>
      <w:r w:rsidRPr="00604A3F">
        <w:rPr>
          <w:rFonts w:asciiTheme="minorHAnsi" w:hAnsiTheme="minorHAnsi" w:cstheme="minorHAnsi"/>
        </w:rPr>
        <w:tab/>
        <w:t>to facilitate efforts within the Telecommunication Development Bureau, with the assistance of the ITU regional offices, to promote digital transformation in line with ITU-D priorities, regional initiatives, WSIS action lines, SDGs, study Questions and ITU-D projects;</w:t>
      </w:r>
    </w:p>
    <w:p w14:paraId="105517C3" w14:textId="77777777" w:rsidR="00105C29" w:rsidRPr="00604A3F" w:rsidRDefault="00105C29" w:rsidP="00105C29">
      <w:pPr>
        <w:spacing w:line="320" w:lineRule="exact"/>
        <w:rPr>
          <w:rFonts w:asciiTheme="minorHAnsi" w:hAnsiTheme="minorHAnsi" w:cstheme="minorHAnsi"/>
        </w:rPr>
      </w:pPr>
    </w:p>
    <w:p w14:paraId="2B7D4931"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2</w:t>
      </w:r>
      <w:r w:rsidRPr="00604A3F">
        <w:rPr>
          <w:rFonts w:asciiTheme="minorHAnsi" w:hAnsiTheme="minorHAnsi" w:cstheme="minorHAnsi"/>
        </w:rPr>
        <w:tab/>
        <w:t>to increase attention on projects related to new and emerging telecommunication/ICT services and technologies related to digital transformation through ITU-D priorities and regional initiatives, linking with the associated SDGs and WSIS action lines;</w:t>
      </w:r>
    </w:p>
    <w:p w14:paraId="006D9CDE" w14:textId="77777777" w:rsidR="00105C29" w:rsidRPr="00604A3F" w:rsidRDefault="00105C29" w:rsidP="00105C29">
      <w:pPr>
        <w:spacing w:line="320" w:lineRule="exact"/>
        <w:rPr>
          <w:rFonts w:asciiTheme="minorHAnsi" w:hAnsiTheme="minorHAnsi" w:cstheme="minorHAnsi"/>
        </w:rPr>
      </w:pPr>
    </w:p>
    <w:p w14:paraId="0827AFBE"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3</w:t>
      </w:r>
      <w:r w:rsidRPr="00604A3F">
        <w:rPr>
          <w:rFonts w:asciiTheme="minorHAnsi" w:hAnsiTheme="minorHAnsi" w:cstheme="minorHAnsi"/>
        </w:rPr>
        <w:tab/>
        <w:t>to continue to address matters related to key telecommunication/ICT enablers of digital transformation for a variety of services and local content, taking into consideration the related financing mechanisms for affordable and cost-effective solutions and the associated policies and strategies, including for a variety of services and local content;</w:t>
      </w:r>
    </w:p>
    <w:p w14:paraId="758DBD40" w14:textId="77777777" w:rsidR="00105C29" w:rsidRPr="00604A3F" w:rsidRDefault="00105C29" w:rsidP="00105C29">
      <w:pPr>
        <w:spacing w:line="320" w:lineRule="exact"/>
        <w:rPr>
          <w:rFonts w:asciiTheme="minorHAnsi" w:hAnsiTheme="minorHAnsi" w:cstheme="minorHAnsi"/>
        </w:rPr>
      </w:pPr>
    </w:p>
    <w:p w14:paraId="59A2328D" w14:textId="33F818F3"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4</w:t>
      </w:r>
      <w:r w:rsidRPr="00604A3F">
        <w:rPr>
          <w:rFonts w:asciiTheme="minorHAnsi" w:hAnsiTheme="minorHAnsi" w:cstheme="minorHAnsi"/>
        </w:rPr>
        <w:tab/>
        <w:t xml:space="preserve">to undertake studies and projects related to digital transformation policies and strategies, </w:t>
      </w:r>
      <w:ins w:id="23" w:author="Nguyễn Quý Quyền" w:date="2025-03-11T18:34:00Z">
        <w:r w:rsidRPr="00604A3F">
          <w:rPr>
            <w:rFonts w:asciiTheme="minorHAnsi" w:hAnsiTheme="minorHAnsi" w:cstheme="minorHAnsi"/>
          </w:rPr>
          <w:t>includ</w:t>
        </w:r>
      </w:ins>
      <w:ins w:id="24" w:author="Nguyễn Quý Quyền" w:date="2025-07-04T15:09:00Z">
        <w:r w:rsidRPr="00604A3F">
          <w:rPr>
            <w:rFonts w:asciiTheme="minorHAnsi" w:hAnsiTheme="minorHAnsi" w:cstheme="minorHAnsi"/>
          </w:rPr>
          <w:t>ing</w:t>
        </w:r>
      </w:ins>
      <w:ins w:id="25" w:author="Nguyễn Quý Quyền" w:date="2025-03-11T18:34:00Z">
        <w:r w:rsidRPr="00604A3F">
          <w:rPr>
            <w:rFonts w:asciiTheme="minorHAnsi" w:hAnsiTheme="minorHAnsi" w:cstheme="minorHAnsi"/>
          </w:rPr>
          <w:t xml:space="preserve"> studies and projects </w:t>
        </w:r>
      </w:ins>
      <w:ins w:id="26" w:author="KISDI" w:date="2025-07-15T13:05:00Z">
        <w:r>
          <w:rPr>
            <w:rFonts w:asciiTheme="minorHAnsi" w:hAnsiTheme="minorHAnsi" w:cstheme="minorHAnsi"/>
          </w:rPr>
          <w:t>on</w:t>
        </w:r>
      </w:ins>
      <w:ins w:id="27" w:author="Nguyễn Quý Quyền" w:date="2025-03-11T18:34:00Z">
        <w:r w:rsidRPr="00604A3F">
          <w:rPr>
            <w:rFonts w:asciiTheme="minorHAnsi" w:hAnsiTheme="minorHAnsi" w:cstheme="minorHAnsi"/>
          </w:rPr>
          <w:t xml:space="preserve"> methods and criteria </w:t>
        </w:r>
      </w:ins>
      <w:ins w:id="28" w:author="KISDI" w:date="2025-07-15T13:05:00Z">
        <w:r>
          <w:rPr>
            <w:rFonts w:asciiTheme="minorHAnsi" w:hAnsiTheme="minorHAnsi" w:cstheme="minorHAnsi"/>
          </w:rPr>
          <w:t>to effectively identify and address potential</w:t>
        </w:r>
      </w:ins>
      <w:ins w:id="29" w:author="Nguyễn Quý Quyền" w:date="2025-03-11T18:34:00Z">
        <w:r w:rsidRPr="00604A3F">
          <w:rPr>
            <w:rFonts w:asciiTheme="minorHAnsi" w:hAnsiTheme="minorHAnsi" w:cstheme="minorHAnsi"/>
          </w:rPr>
          <w:t xml:space="preserve"> risks and challenges </w:t>
        </w:r>
      </w:ins>
      <w:ins w:id="30" w:author="Nguyễn Quý Quyền" w:date="2025-07-04T15:09:00Z">
        <w:r w:rsidRPr="00604A3F">
          <w:rPr>
            <w:rFonts w:asciiTheme="minorHAnsi" w:hAnsiTheme="minorHAnsi" w:cstheme="minorHAnsi"/>
          </w:rPr>
          <w:t xml:space="preserve">that can be </w:t>
        </w:r>
      </w:ins>
      <w:ins w:id="31" w:author="Nguyễn Quý Quyền" w:date="2025-03-11T18:34:00Z">
        <w:r w:rsidRPr="00604A3F">
          <w:rPr>
            <w:rFonts w:asciiTheme="minorHAnsi" w:hAnsiTheme="minorHAnsi" w:cstheme="minorHAnsi"/>
          </w:rPr>
          <w:t xml:space="preserve">posed by digital </w:t>
        </w:r>
      </w:ins>
      <w:ins w:id="32" w:author="Nguyễn Quý Quyền" w:date="2025-07-04T15:09:00Z">
        <w:r w:rsidRPr="00604A3F">
          <w:rPr>
            <w:rFonts w:asciiTheme="minorHAnsi" w:hAnsiTheme="minorHAnsi" w:cstheme="minorHAnsi"/>
          </w:rPr>
          <w:t>transformation</w:t>
        </w:r>
      </w:ins>
      <w:ins w:id="33" w:author="Nguyễn Quý Quyền" w:date="2025-03-11T18:34:00Z">
        <w:r w:rsidRPr="00604A3F">
          <w:rPr>
            <w:rFonts w:asciiTheme="minorHAnsi" w:hAnsiTheme="minorHAnsi" w:cstheme="minorHAnsi"/>
          </w:rPr>
          <w:t xml:space="preserve">, </w:t>
        </w:r>
      </w:ins>
      <w:r w:rsidRPr="00604A3F">
        <w:rPr>
          <w:rFonts w:asciiTheme="minorHAnsi" w:hAnsiTheme="minorHAnsi" w:cstheme="minorHAnsi"/>
        </w:rPr>
        <w:t>enabling developing countries to reap the full benefits of the digital economy;</w:t>
      </w:r>
    </w:p>
    <w:p w14:paraId="3E7A3BD7" w14:textId="77777777" w:rsidR="00105C29" w:rsidRPr="00604A3F" w:rsidRDefault="00105C29" w:rsidP="00105C29">
      <w:pPr>
        <w:spacing w:line="320" w:lineRule="exact"/>
        <w:rPr>
          <w:rFonts w:asciiTheme="minorHAnsi" w:hAnsiTheme="minorHAnsi" w:cstheme="minorHAnsi"/>
        </w:rPr>
      </w:pPr>
    </w:p>
    <w:p w14:paraId="7256812B"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5</w:t>
      </w:r>
      <w:r w:rsidRPr="00604A3F">
        <w:rPr>
          <w:rFonts w:asciiTheme="minorHAnsi" w:hAnsiTheme="minorHAnsi" w:cstheme="minorHAnsi"/>
        </w:rPr>
        <w:tab/>
        <w:t xml:space="preserve">to continue, and further develop, ITU-D activities on digital transformation, including training </w:t>
      </w:r>
      <w:proofErr w:type="spellStart"/>
      <w:r w:rsidRPr="00604A3F">
        <w:rPr>
          <w:rFonts w:asciiTheme="minorHAnsi" w:hAnsiTheme="minorHAnsi" w:cstheme="minorHAnsi"/>
        </w:rPr>
        <w:t>programmes</w:t>
      </w:r>
      <w:proofErr w:type="spellEnd"/>
      <w:r w:rsidRPr="00604A3F">
        <w:rPr>
          <w:rFonts w:asciiTheme="minorHAnsi" w:hAnsiTheme="minorHAnsi" w:cstheme="minorHAnsi"/>
        </w:rPr>
        <w:t xml:space="preserve"> and awareness campaigns, and to support global capacity-building efforts for digital transformation;</w:t>
      </w:r>
    </w:p>
    <w:p w14:paraId="7BA63532" w14:textId="77777777" w:rsidR="00105C29" w:rsidRPr="00604A3F" w:rsidRDefault="00105C29" w:rsidP="00105C29">
      <w:pPr>
        <w:spacing w:line="320" w:lineRule="exact"/>
        <w:rPr>
          <w:rFonts w:asciiTheme="minorHAnsi" w:hAnsiTheme="minorHAnsi" w:cstheme="minorHAnsi"/>
        </w:rPr>
      </w:pPr>
    </w:p>
    <w:p w14:paraId="3253B2A1"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6</w:t>
      </w:r>
      <w:r w:rsidRPr="00604A3F">
        <w:rPr>
          <w:rFonts w:asciiTheme="minorHAnsi" w:hAnsiTheme="minorHAnsi" w:cstheme="minorHAnsi"/>
        </w:rPr>
        <w:tab/>
        <w:t>to promote and support national initiatives dedicated to the telecommunication/ICT dimensions of the digital economy;</w:t>
      </w:r>
    </w:p>
    <w:p w14:paraId="4FF8A0E1" w14:textId="77777777" w:rsidR="00105C29" w:rsidRPr="00604A3F" w:rsidRDefault="00105C29" w:rsidP="00105C29">
      <w:pPr>
        <w:spacing w:line="320" w:lineRule="exact"/>
        <w:rPr>
          <w:rFonts w:asciiTheme="minorHAnsi" w:hAnsiTheme="minorHAnsi" w:cstheme="minorHAnsi"/>
        </w:rPr>
      </w:pPr>
    </w:p>
    <w:p w14:paraId="1040C224"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7</w:t>
      </w:r>
      <w:r w:rsidRPr="00604A3F">
        <w:rPr>
          <w:rFonts w:asciiTheme="minorHAnsi" w:hAnsiTheme="minorHAnsi" w:cstheme="minorHAnsi"/>
        </w:rPr>
        <w:tab/>
        <w:t>to assist Member States, upon request, and within available resources, to develop national digital transformation strategies using relevant ITU-D tools and resources on digital transformation,</w:t>
      </w:r>
    </w:p>
    <w:p w14:paraId="1F648FDC" w14:textId="77777777" w:rsidR="00105C29" w:rsidRDefault="00105C29" w:rsidP="00105C29">
      <w:pPr>
        <w:pStyle w:val="Call"/>
        <w:spacing w:before="0" w:line="320" w:lineRule="exact"/>
        <w:rPr>
          <w:rFonts w:cstheme="minorHAnsi"/>
          <w:szCs w:val="24"/>
        </w:rPr>
      </w:pPr>
    </w:p>
    <w:p w14:paraId="6FEFA7E9" w14:textId="77777777" w:rsidR="00105C29" w:rsidRPr="00604A3F" w:rsidRDefault="00105C29" w:rsidP="00105C29">
      <w:pPr>
        <w:pStyle w:val="Call"/>
        <w:spacing w:before="0" w:line="320" w:lineRule="exact"/>
        <w:rPr>
          <w:rFonts w:cstheme="minorHAnsi"/>
          <w:szCs w:val="24"/>
        </w:rPr>
      </w:pPr>
      <w:r w:rsidRPr="00604A3F">
        <w:rPr>
          <w:rFonts w:cstheme="minorHAnsi"/>
          <w:szCs w:val="24"/>
        </w:rPr>
        <w:t>invites the Directors of the Radiocommunication Bureau, the Telecommunication Standardization Bureau and the Telecommunication Development Bureau</w:t>
      </w:r>
    </w:p>
    <w:p w14:paraId="5809904D" w14:textId="77777777" w:rsidR="00105C29" w:rsidRPr="00604A3F" w:rsidRDefault="00105C29" w:rsidP="00105C29">
      <w:pPr>
        <w:spacing w:line="320" w:lineRule="exact"/>
        <w:rPr>
          <w:rFonts w:asciiTheme="minorHAnsi" w:hAnsiTheme="minorHAnsi" w:cstheme="minorHAnsi"/>
        </w:rPr>
      </w:pPr>
    </w:p>
    <w:p w14:paraId="01F1C127"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1</w:t>
      </w:r>
      <w:r w:rsidRPr="00604A3F">
        <w:rPr>
          <w:rFonts w:asciiTheme="minorHAnsi" w:hAnsiTheme="minorHAnsi" w:cstheme="minorHAnsi"/>
        </w:rPr>
        <w:tab/>
        <w:t>to collaborate actively to fulfil the needs addressed by this resolution in areas of mutual interest related to digital-transformation technologies, within the framework of the ''One ITU'' approach and enhancing coordination among the three Sectors;</w:t>
      </w:r>
    </w:p>
    <w:p w14:paraId="328BAD37" w14:textId="77777777" w:rsidR="00105C29" w:rsidRPr="00604A3F" w:rsidRDefault="00105C29" w:rsidP="00105C29">
      <w:pPr>
        <w:spacing w:line="320" w:lineRule="exact"/>
        <w:rPr>
          <w:rFonts w:asciiTheme="minorHAnsi" w:hAnsiTheme="minorHAnsi" w:cstheme="minorHAnsi"/>
        </w:rPr>
      </w:pPr>
    </w:p>
    <w:p w14:paraId="3380EBBA"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2</w:t>
      </w:r>
      <w:r w:rsidRPr="00604A3F">
        <w:rPr>
          <w:rFonts w:asciiTheme="minorHAnsi" w:hAnsiTheme="minorHAnsi" w:cstheme="minorHAnsi"/>
        </w:rPr>
        <w:tab/>
        <w:t>to ensure that the Sector advisory groups provide for coordination with the other Sectors in relation to digital-transformation technologies,</w:t>
      </w:r>
    </w:p>
    <w:p w14:paraId="73E019C1" w14:textId="77777777" w:rsidR="00105C29" w:rsidRDefault="00105C29" w:rsidP="00105C29">
      <w:pPr>
        <w:pStyle w:val="Call"/>
        <w:spacing w:before="0" w:line="320" w:lineRule="exact"/>
        <w:rPr>
          <w:rFonts w:cstheme="minorHAnsi"/>
          <w:szCs w:val="24"/>
        </w:rPr>
      </w:pPr>
    </w:p>
    <w:p w14:paraId="7749037C" w14:textId="77777777" w:rsidR="00105C29" w:rsidRPr="00604A3F" w:rsidRDefault="00105C29" w:rsidP="00105C29">
      <w:pPr>
        <w:pStyle w:val="Call"/>
        <w:spacing w:before="0" w:line="320" w:lineRule="exact"/>
        <w:rPr>
          <w:rFonts w:cstheme="minorHAnsi"/>
          <w:szCs w:val="24"/>
        </w:rPr>
      </w:pPr>
      <w:r w:rsidRPr="00604A3F">
        <w:rPr>
          <w:rFonts w:cstheme="minorHAnsi"/>
          <w:szCs w:val="24"/>
        </w:rPr>
        <w:t>invites Member States and Sector Members</w:t>
      </w:r>
    </w:p>
    <w:p w14:paraId="4717AE59" w14:textId="77777777" w:rsidR="00105C29" w:rsidRPr="00604A3F" w:rsidRDefault="00105C29" w:rsidP="00105C29">
      <w:pPr>
        <w:spacing w:line="320" w:lineRule="exact"/>
        <w:rPr>
          <w:rFonts w:asciiTheme="minorHAnsi" w:hAnsiTheme="minorHAnsi" w:cstheme="minorHAnsi"/>
        </w:rPr>
      </w:pPr>
    </w:p>
    <w:p w14:paraId="7288615F"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to provide all possible support for the implementation of this resolution and to contribute actively on relevant work under ITU-D study Questions,</w:t>
      </w:r>
    </w:p>
    <w:p w14:paraId="750C7FEE" w14:textId="77777777" w:rsidR="00105C29" w:rsidRDefault="00105C29" w:rsidP="00105C29">
      <w:pPr>
        <w:pStyle w:val="Call"/>
        <w:spacing w:before="0" w:line="320" w:lineRule="exact"/>
        <w:rPr>
          <w:rFonts w:cstheme="minorHAnsi"/>
          <w:szCs w:val="24"/>
        </w:rPr>
      </w:pPr>
    </w:p>
    <w:p w14:paraId="7B94C891" w14:textId="77777777" w:rsidR="00105C29" w:rsidRPr="00604A3F" w:rsidRDefault="00105C29" w:rsidP="00105C29">
      <w:pPr>
        <w:pStyle w:val="Call"/>
        <w:spacing w:before="0" w:line="320" w:lineRule="exact"/>
        <w:rPr>
          <w:rFonts w:cstheme="minorHAnsi"/>
          <w:szCs w:val="24"/>
        </w:rPr>
      </w:pPr>
      <w:r w:rsidRPr="00604A3F">
        <w:rPr>
          <w:rFonts w:cstheme="minorHAnsi"/>
          <w:szCs w:val="24"/>
        </w:rPr>
        <w:t>invites the Secretary-General</w:t>
      </w:r>
    </w:p>
    <w:p w14:paraId="15DF4D4D" w14:textId="77777777" w:rsidR="00105C29" w:rsidRPr="00604A3F" w:rsidRDefault="00105C29" w:rsidP="00105C29">
      <w:pPr>
        <w:spacing w:line="320" w:lineRule="exact"/>
        <w:rPr>
          <w:rFonts w:asciiTheme="minorHAnsi" w:hAnsiTheme="minorHAnsi" w:cstheme="minorHAnsi"/>
        </w:rPr>
      </w:pPr>
    </w:p>
    <w:p w14:paraId="32A548BB"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1</w:t>
      </w:r>
      <w:r w:rsidRPr="00604A3F">
        <w:rPr>
          <w:rFonts w:asciiTheme="minorHAnsi" w:hAnsiTheme="minorHAnsi" w:cstheme="minorHAnsi"/>
        </w:rPr>
        <w:tab/>
        <w:t>to include digital transformation in the list of areas of mutual interest to the three Sectors and the General Secretariat;</w:t>
      </w:r>
    </w:p>
    <w:p w14:paraId="09E40BE6" w14:textId="77777777" w:rsidR="00105C29" w:rsidRPr="00604A3F" w:rsidRDefault="00105C29" w:rsidP="00105C29">
      <w:pPr>
        <w:spacing w:line="320" w:lineRule="exact"/>
        <w:rPr>
          <w:rFonts w:asciiTheme="minorHAnsi" w:hAnsiTheme="minorHAnsi" w:cstheme="minorHAnsi"/>
        </w:rPr>
      </w:pPr>
    </w:p>
    <w:p w14:paraId="0CA9217E" w14:textId="77777777" w:rsidR="00105C29" w:rsidRPr="00604A3F" w:rsidRDefault="00105C29" w:rsidP="00105C29">
      <w:pPr>
        <w:spacing w:line="320" w:lineRule="exact"/>
        <w:rPr>
          <w:rFonts w:asciiTheme="minorHAnsi" w:hAnsiTheme="minorHAnsi" w:cstheme="minorHAnsi"/>
        </w:rPr>
      </w:pPr>
      <w:r w:rsidRPr="00604A3F">
        <w:rPr>
          <w:rFonts w:asciiTheme="minorHAnsi" w:hAnsiTheme="minorHAnsi" w:cstheme="minorHAnsi"/>
        </w:rPr>
        <w:t>2</w:t>
      </w:r>
      <w:r w:rsidRPr="00604A3F">
        <w:rPr>
          <w:rFonts w:asciiTheme="minorHAnsi" w:hAnsiTheme="minorHAnsi" w:cstheme="minorHAnsi"/>
        </w:rPr>
        <w:tab/>
        <w:t>to suggest that the Inter-Sector Coordination Group on issues of mutual interest consider digital transformation an area of mutual interest to the three Sectors.</w:t>
      </w:r>
    </w:p>
    <w:p w14:paraId="2C562281" w14:textId="77777777" w:rsidR="00603DA6" w:rsidRPr="00E708F3" w:rsidRDefault="00603DA6" w:rsidP="002E2B2D"/>
    <w:p w14:paraId="7E22B8B1" w14:textId="77777777" w:rsidR="00603DA6" w:rsidRPr="00E708F3" w:rsidRDefault="00603DA6" w:rsidP="002E2B2D"/>
    <w:p w14:paraId="4AEA3C0E" w14:textId="77777777" w:rsidR="00603DA6" w:rsidRPr="00E708F3" w:rsidRDefault="00603DA6" w:rsidP="002E2B2D"/>
    <w:p w14:paraId="62D9B9B5" w14:textId="77777777" w:rsidR="00603DA6" w:rsidRPr="00E708F3" w:rsidRDefault="00603DA6" w:rsidP="002E2B2D"/>
    <w:sectPr w:rsidR="00603DA6" w:rsidRPr="00E708F3"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28D52" w14:textId="77777777" w:rsidR="008E2417" w:rsidRDefault="008E2417">
      <w:r>
        <w:separator/>
      </w:r>
    </w:p>
  </w:endnote>
  <w:endnote w:type="continuationSeparator" w:id="0">
    <w:p w14:paraId="5575EA2C" w14:textId="77777777" w:rsidR="008E2417" w:rsidRDefault="008E2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panose1 w:val="020B0609000101010101"/>
    <w:charset w:val="81"/>
    <w:family w:val="modern"/>
    <w:pitch w:val="fixed"/>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3615F590" w:rsidR="0097693B" w:rsidRDefault="00A33125" w:rsidP="00341CD0">
    <w:pPr>
      <w:pStyle w:val="Footer"/>
      <w:tabs>
        <w:tab w:val="clear" w:pos="4320"/>
        <w:tab w:val="clear" w:pos="8640"/>
        <w:tab w:val="right" w:pos="9180"/>
      </w:tabs>
      <w:ind w:right="-7"/>
      <w:jc w:val="right"/>
    </w:pPr>
    <w:r>
      <w:rPr>
        <w:rStyle w:val="PageNumber"/>
      </w:rPr>
      <w:t>PACP-28</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0"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4788"/>
      <w:gridCol w:w="3690"/>
    </w:tblGrid>
    <w:tr w:rsidR="00341CD0" w:rsidRPr="005E75F4" w14:paraId="5369FA7D" w14:textId="77777777" w:rsidTr="0029383C">
      <w:trPr>
        <w:cantSplit/>
        <w:trHeight w:val="204"/>
        <w:jc w:val="center"/>
      </w:trPr>
      <w:tc>
        <w:tcPr>
          <w:tcW w:w="1152" w:type="dxa"/>
        </w:tcPr>
        <w:p w14:paraId="7AB720D8" w14:textId="77777777" w:rsidR="00341CD0" w:rsidRPr="005E75F4" w:rsidRDefault="00341CD0" w:rsidP="00341CD0">
          <w:pPr>
            <w:rPr>
              <w:b/>
              <w:bCs/>
            </w:rPr>
          </w:pPr>
          <w:r w:rsidRPr="005E75F4">
            <w:rPr>
              <w:b/>
              <w:bCs/>
            </w:rPr>
            <w:t>Contact:</w:t>
          </w:r>
        </w:p>
      </w:tc>
      <w:tc>
        <w:tcPr>
          <w:tcW w:w="4788" w:type="dxa"/>
        </w:tcPr>
        <w:p w14:paraId="5E73EC76" w14:textId="61DF027A" w:rsidR="00341CD0" w:rsidRPr="00736FBC" w:rsidRDefault="00341CD0" w:rsidP="0029383C">
          <w:pPr>
            <w:rPr>
              <w:rFonts w:eastAsia="Batang"/>
              <w:lang w:val="pt-BR"/>
            </w:rPr>
          </w:pPr>
        </w:p>
      </w:tc>
      <w:tc>
        <w:tcPr>
          <w:tcW w:w="3690" w:type="dxa"/>
        </w:tcPr>
        <w:p w14:paraId="20435D96" w14:textId="4EDDE0F1" w:rsidR="00341CD0" w:rsidRPr="005E75F4" w:rsidRDefault="00341CD0" w:rsidP="002E2B2D">
          <w:pPr>
            <w:rPr>
              <w:lang w:eastAsia="ja-JP"/>
            </w:rPr>
          </w:pPr>
          <w:r w:rsidRPr="005E75F4">
            <w:t xml:space="preserve">Email: </w:t>
          </w:r>
          <w:r w:rsidR="0029383C">
            <w:t xml:space="preserve">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D0B8E" w14:textId="77777777" w:rsidR="008E2417" w:rsidRDefault="008E2417">
      <w:r>
        <w:separator/>
      </w:r>
    </w:p>
  </w:footnote>
  <w:footnote w:type="continuationSeparator" w:id="0">
    <w:p w14:paraId="1FB61824" w14:textId="77777777" w:rsidR="008E2417" w:rsidRDefault="008E2417">
      <w:r>
        <w:continuationSeparator/>
      </w:r>
    </w:p>
  </w:footnote>
  <w:footnote w:id="1">
    <w:p w14:paraId="4F769552" w14:textId="77777777" w:rsidR="00105C29" w:rsidRPr="00600D3F" w:rsidRDefault="00105C29" w:rsidP="00105C29">
      <w:pPr>
        <w:pStyle w:val="FootnoteText"/>
        <w:rPr>
          <w:lang w:val="en-US"/>
        </w:rPr>
      </w:pPr>
      <w:r>
        <w:rPr>
          <w:rStyle w:val="FootnoteReference"/>
        </w:rPr>
        <w:footnoteRef/>
      </w:r>
      <w:r>
        <w:t xml:space="preserve"> </w:t>
      </w:r>
      <w:r>
        <w:tab/>
      </w:r>
      <w:r>
        <w:rPr>
          <w:lang w:val="en-US"/>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D74D9F"/>
    <w:multiLevelType w:val="hybridMultilevel"/>
    <w:tmpl w:val="E2268470"/>
    <w:lvl w:ilvl="0" w:tplc="D5F6D1E6">
      <w:start w:val="7"/>
      <w:numFmt w:val="bullet"/>
      <w:lvlText w:val="-"/>
      <w:lvlJc w:val="left"/>
      <w:pPr>
        <w:ind w:left="720" w:hanging="360"/>
      </w:pPr>
      <w:rPr>
        <w:rFonts w:ascii="Times New Roman" w:eastAsia="BatangChe"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6464897">
    <w:abstractNumId w:val="9"/>
  </w:num>
  <w:num w:numId="2" w16cid:durableId="1389063834">
    <w:abstractNumId w:val="6"/>
  </w:num>
  <w:num w:numId="3" w16cid:durableId="1181161425">
    <w:abstractNumId w:val="5"/>
  </w:num>
  <w:num w:numId="4" w16cid:durableId="1967464788">
    <w:abstractNumId w:val="15"/>
  </w:num>
  <w:num w:numId="5" w16cid:durableId="1301836599">
    <w:abstractNumId w:val="8"/>
  </w:num>
  <w:num w:numId="6" w16cid:durableId="538276331">
    <w:abstractNumId w:val="10"/>
  </w:num>
  <w:num w:numId="7" w16cid:durableId="1693336295">
    <w:abstractNumId w:val="3"/>
  </w:num>
  <w:num w:numId="8" w16cid:durableId="284888928">
    <w:abstractNumId w:val="1"/>
  </w:num>
  <w:num w:numId="9" w16cid:durableId="195700870">
    <w:abstractNumId w:val="16"/>
  </w:num>
  <w:num w:numId="10" w16cid:durableId="435832328">
    <w:abstractNumId w:val="0"/>
  </w:num>
  <w:num w:numId="11" w16cid:durableId="326178169">
    <w:abstractNumId w:val="14"/>
  </w:num>
  <w:num w:numId="12" w16cid:durableId="1642730695">
    <w:abstractNumId w:val="11"/>
  </w:num>
  <w:num w:numId="13" w16cid:durableId="950891649">
    <w:abstractNumId w:val="7"/>
  </w:num>
  <w:num w:numId="14" w16cid:durableId="1025909141">
    <w:abstractNumId w:val="4"/>
  </w:num>
  <w:num w:numId="15" w16cid:durableId="194539047">
    <w:abstractNumId w:val="12"/>
  </w:num>
  <w:num w:numId="16" w16cid:durableId="754936657">
    <w:abstractNumId w:val="2"/>
  </w:num>
  <w:num w:numId="17" w16cid:durableId="158579840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guyễn Quý Quyền">
    <w15:presenceInfo w15:providerId="Windows Live" w15:userId="0101cb9631cf2cce"/>
  </w15:person>
  <w15:person w15:author="KISDI">
    <w15:presenceInfo w15:providerId="None" w15:userId="KIS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595B"/>
    <w:rsid w:val="0006669E"/>
    <w:rsid w:val="000713CF"/>
    <w:rsid w:val="00090630"/>
    <w:rsid w:val="00090720"/>
    <w:rsid w:val="000920E0"/>
    <w:rsid w:val="00094B87"/>
    <w:rsid w:val="000A4826"/>
    <w:rsid w:val="000A5418"/>
    <w:rsid w:val="000C15F0"/>
    <w:rsid w:val="000D01C7"/>
    <w:rsid w:val="000F517C"/>
    <w:rsid w:val="000F5540"/>
    <w:rsid w:val="000F599F"/>
    <w:rsid w:val="00103C8B"/>
    <w:rsid w:val="00104ACB"/>
    <w:rsid w:val="00105C29"/>
    <w:rsid w:val="001273B8"/>
    <w:rsid w:val="0015342A"/>
    <w:rsid w:val="001539DD"/>
    <w:rsid w:val="00167EA9"/>
    <w:rsid w:val="001715E9"/>
    <w:rsid w:val="00182505"/>
    <w:rsid w:val="00182C10"/>
    <w:rsid w:val="00184519"/>
    <w:rsid w:val="0019389F"/>
    <w:rsid w:val="00196568"/>
    <w:rsid w:val="001A2F16"/>
    <w:rsid w:val="001A7545"/>
    <w:rsid w:val="001B18C2"/>
    <w:rsid w:val="001C2B9C"/>
    <w:rsid w:val="001C78A5"/>
    <w:rsid w:val="001D5D7E"/>
    <w:rsid w:val="001E08FB"/>
    <w:rsid w:val="001E63A3"/>
    <w:rsid w:val="001F2466"/>
    <w:rsid w:val="0020769A"/>
    <w:rsid w:val="00213077"/>
    <w:rsid w:val="0021588B"/>
    <w:rsid w:val="002216AC"/>
    <w:rsid w:val="00234EB1"/>
    <w:rsid w:val="00250CFE"/>
    <w:rsid w:val="00254A1B"/>
    <w:rsid w:val="00254E60"/>
    <w:rsid w:val="00261350"/>
    <w:rsid w:val="002624D9"/>
    <w:rsid w:val="00266899"/>
    <w:rsid w:val="0028454D"/>
    <w:rsid w:val="00291C9E"/>
    <w:rsid w:val="002926D4"/>
    <w:rsid w:val="0029383C"/>
    <w:rsid w:val="00294C06"/>
    <w:rsid w:val="002B4101"/>
    <w:rsid w:val="002C07DA"/>
    <w:rsid w:val="002C7EA9"/>
    <w:rsid w:val="002D21C2"/>
    <w:rsid w:val="002E2B2D"/>
    <w:rsid w:val="002F5401"/>
    <w:rsid w:val="0030755C"/>
    <w:rsid w:val="0031047D"/>
    <w:rsid w:val="00341CD0"/>
    <w:rsid w:val="00342812"/>
    <w:rsid w:val="00342F20"/>
    <w:rsid w:val="003478EF"/>
    <w:rsid w:val="003500E0"/>
    <w:rsid w:val="003539D6"/>
    <w:rsid w:val="003669CB"/>
    <w:rsid w:val="003809C7"/>
    <w:rsid w:val="00382004"/>
    <w:rsid w:val="00385942"/>
    <w:rsid w:val="00390180"/>
    <w:rsid w:val="00397451"/>
    <w:rsid w:val="003A3B9E"/>
    <w:rsid w:val="003A7F16"/>
    <w:rsid w:val="003B6263"/>
    <w:rsid w:val="003B7D32"/>
    <w:rsid w:val="003C11A1"/>
    <w:rsid w:val="003C167B"/>
    <w:rsid w:val="003C64A7"/>
    <w:rsid w:val="003D3FDA"/>
    <w:rsid w:val="00417015"/>
    <w:rsid w:val="00420822"/>
    <w:rsid w:val="0045458F"/>
    <w:rsid w:val="00460753"/>
    <w:rsid w:val="00461D09"/>
    <w:rsid w:val="004633B4"/>
    <w:rsid w:val="00470093"/>
    <w:rsid w:val="00473BBB"/>
    <w:rsid w:val="004745C7"/>
    <w:rsid w:val="00491442"/>
    <w:rsid w:val="00493F99"/>
    <w:rsid w:val="00495E04"/>
    <w:rsid w:val="004A3B46"/>
    <w:rsid w:val="004B3553"/>
    <w:rsid w:val="004B6106"/>
    <w:rsid w:val="004C057E"/>
    <w:rsid w:val="004D362A"/>
    <w:rsid w:val="005154C0"/>
    <w:rsid w:val="00530E8C"/>
    <w:rsid w:val="00532959"/>
    <w:rsid w:val="00545933"/>
    <w:rsid w:val="00557544"/>
    <w:rsid w:val="00587875"/>
    <w:rsid w:val="005939B5"/>
    <w:rsid w:val="00595E16"/>
    <w:rsid w:val="00595F1B"/>
    <w:rsid w:val="00596770"/>
    <w:rsid w:val="00597E68"/>
    <w:rsid w:val="005A561F"/>
    <w:rsid w:val="005C6BBD"/>
    <w:rsid w:val="00603DA6"/>
    <w:rsid w:val="00607E2B"/>
    <w:rsid w:val="006139D6"/>
    <w:rsid w:val="00615134"/>
    <w:rsid w:val="00623CE1"/>
    <w:rsid w:val="00626A1E"/>
    <w:rsid w:val="0063062B"/>
    <w:rsid w:val="00633922"/>
    <w:rsid w:val="00634FB3"/>
    <w:rsid w:val="0064269D"/>
    <w:rsid w:val="00643B73"/>
    <w:rsid w:val="00650AC9"/>
    <w:rsid w:val="00662815"/>
    <w:rsid w:val="00667229"/>
    <w:rsid w:val="00682BE5"/>
    <w:rsid w:val="00690FED"/>
    <w:rsid w:val="006939A5"/>
    <w:rsid w:val="00696442"/>
    <w:rsid w:val="006B190B"/>
    <w:rsid w:val="006B1962"/>
    <w:rsid w:val="006B335F"/>
    <w:rsid w:val="006C5A78"/>
    <w:rsid w:val="006F09C5"/>
    <w:rsid w:val="00712451"/>
    <w:rsid w:val="00731041"/>
    <w:rsid w:val="007319FC"/>
    <w:rsid w:val="00732908"/>
    <w:rsid w:val="00732F08"/>
    <w:rsid w:val="00736FBC"/>
    <w:rsid w:val="0074190C"/>
    <w:rsid w:val="00754B88"/>
    <w:rsid w:val="007577F3"/>
    <w:rsid w:val="00762576"/>
    <w:rsid w:val="00772F3C"/>
    <w:rsid w:val="00791060"/>
    <w:rsid w:val="00795A97"/>
    <w:rsid w:val="00796084"/>
    <w:rsid w:val="007A6A04"/>
    <w:rsid w:val="007B5626"/>
    <w:rsid w:val="007C2A65"/>
    <w:rsid w:val="007D172D"/>
    <w:rsid w:val="007F3D5D"/>
    <w:rsid w:val="007F4ECE"/>
    <w:rsid w:val="0080563C"/>
    <w:rsid w:val="0080570B"/>
    <w:rsid w:val="008148E1"/>
    <w:rsid w:val="00822EAE"/>
    <w:rsid w:val="00827C8B"/>
    <w:rsid w:val="008319BF"/>
    <w:rsid w:val="008655EC"/>
    <w:rsid w:val="00872EBB"/>
    <w:rsid w:val="008833E3"/>
    <w:rsid w:val="008841F1"/>
    <w:rsid w:val="008943F4"/>
    <w:rsid w:val="008A396A"/>
    <w:rsid w:val="008B1155"/>
    <w:rsid w:val="008C3D35"/>
    <w:rsid w:val="008C7BA1"/>
    <w:rsid w:val="008D0E09"/>
    <w:rsid w:val="008D1DB6"/>
    <w:rsid w:val="008E2417"/>
    <w:rsid w:val="008E3045"/>
    <w:rsid w:val="008E6B7B"/>
    <w:rsid w:val="008F0F70"/>
    <w:rsid w:val="00923485"/>
    <w:rsid w:val="00942816"/>
    <w:rsid w:val="00943AF3"/>
    <w:rsid w:val="0097693B"/>
    <w:rsid w:val="00992351"/>
    <w:rsid w:val="00993355"/>
    <w:rsid w:val="00997EDF"/>
    <w:rsid w:val="009A4A6D"/>
    <w:rsid w:val="009B1C18"/>
    <w:rsid w:val="009C05C2"/>
    <w:rsid w:val="009D374F"/>
    <w:rsid w:val="009E5BCA"/>
    <w:rsid w:val="009E7ACB"/>
    <w:rsid w:val="00A13265"/>
    <w:rsid w:val="00A260DD"/>
    <w:rsid w:val="00A33125"/>
    <w:rsid w:val="00A4164C"/>
    <w:rsid w:val="00A41F75"/>
    <w:rsid w:val="00A53122"/>
    <w:rsid w:val="00A552AE"/>
    <w:rsid w:val="00A55820"/>
    <w:rsid w:val="00A62A20"/>
    <w:rsid w:val="00A66104"/>
    <w:rsid w:val="00A71136"/>
    <w:rsid w:val="00A849DD"/>
    <w:rsid w:val="00AA474C"/>
    <w:rsid w:val="00AA6C59"/>
    <w:rsid w:val="00AC5F7C"/>
    <w:rsid w:val="00AD7E5F"/>
    <w:rsid w:val="00AF3D35"/>
    <w:rsid w:val="00AF4C64"/>
    <w:rsid w:val="00B00A8E"/>
    <w:rsid w:val="00B01AA1"/>
    <w:rsid w:val="00B05FE5"/>
    <w:rsid w:val="00B25B90"/>
    <w:rsid w:val="00B30C81"/>
    <w:rsid w:val="00B37A33"/>
    <w:rsid w:val="00B4793B"/>
    <w:rsid w:val="00B53AE4"/>
    <w:rsid w:val="00B60228"/>
    <w:rsid w:val="00B623AD"/>
    <w:rsid w:val="00B770FF"/>
    <w:rsid w:val="00B90441"/>
    <w:rsid w:val="00B90D0A"/>
    <w:rsid w:val="00BA70D3"/>
    <w:rsid w:val="00BC6D6B"/>
    <w:rsid w:val="00BE75A2"/>
    <w:rsid w:val="00BF5ABC"/>
    <w:rsid w:val="00C041D2"/>
    <w:rsid w:val="00C10614"/>
    <w:rsid w:val="00C15633"/>
    <w:rsid w:val="00C15799"/>
    <w:rsid w:val="00C357AD"/>
    <w:rsid w:val="00C3695D"/>
    <w:rsid w:val="00C4785B"/>
    <w:rsid w:val="00C6069C"/>
    <w:rsid w:val="00C85119"/>
    <w:rsid w:val="00C900BC"/>
    <w:rsid w:val="00CA478D"/>
    <w:rsid w:val="00CB75C8"/>
    <w:rsid w:val="00CC4B55"/>
    <w:rsid w:val="00CD5431"/>
    <w:rsid w:val="00CD6D9D"/>
    <w:rsid w:val="00CE278C"/>
    <w:rsid w:val="00CF2491"/>
    <w:rsid w:val="00CF53BB"/>
    <w:rsid w:val="00D0464B"/>
    <w:rsid w:val="00D06C0C"/>
    <w:rsid w:val="00D1252E"/>
    <w:rsid w:val="00D348D1"/>
    <w:rsid w:val="00D421BD"/>
    <w:rsid w:val="00D43E8F"/>
    <w:rsid w:val="00D52305"/>
    <w:rsid w:val="00D57772"/>
    <w:rsid w:val="00D63172"/>
    <w:rsid w:val="00D643DC"/>
    <w:rsid w:val="00D715CA"/>
    <w:rsid w:val="00D72AE3"/>
    <w:rsid w:val="00D75244"/>
    <w:rsid w:val="00D75A4D"/>
    <w:rsid w:val="00D76479"/>
    <w:rsid w:val="00D76F29"/>
    <w:rsid w:val="00D8355B"/>
    <w:rsid w:val="00D8478B"/>
    <w:rsid w:val="00D86151"/>
    <w:rsid w:val="00DA7595"/>
    <w:rsid w:val="00DB0A68"/>
    <w:rsid w:val="00DC43A3"/>
    <w:rsid w:val="00DD0603"/>
    <w:rsid w:val="00DD7C09"/>
    <w:rsid w:val="00DF0E19"/>
    <w:rsid w:val="00E0124F"/>
    <w:rsid w:val="00E2344A"/>
    <w:rsid w:val="00E37840"/>
    <w:rsid w:val="00E534CE"/>
    <w:rsid w:val="00E674D3"/>
    <w:rsid w:val="00E708F3"/>
    <w:rsid w:val="00E70FD0"/>
    <w:rsid w:val="00E71374"/>
    <w:rsid w:val="00E82230"/>
    <w:rsid w:val="00E86073"/>
    <w:rsid w:val="00EA6162"/>
    <w:rsid w:val="00EB49C2"/>
    <w:rsid w:val="00EB4DC0"/>
    <w:rsid w:val="00EC21DD"/>
    <w:rsid w:val="00EC7F2B"/>
    <w:rsid w:val="00ED10DD"/>
    <w:rsid w:val="00ED6425"/>
    <w:rsid w:val="00EE47CA"/>
    <w:rsid w:val="00EF042F"/>
    <w:rsid w:val="00EF189C"/>
    <w:rsid w:val="00EF53C3"/>
    <w:rsid w:val="00F00876"/>
    <w:rsid w:val="00F11135"/>
    <w:rsid w:val="00F14BA8"/>
    <w:rsid w:val="00F21C70"/>
    <w:rsid w:val="00F32B22"/>
    <w:rsid w:val="00F367D7"/>
    <w:rsid w:val="00F36FD6"/>
    <w:rsid w:val="00F51A81"/>
    <w:rsid w:val="00F66584"/>
    <w:rsid w:val="00F72430"/>
    <w:rsid w:val="00F84067"/>
    <w:rsid w:val="00F9112A"/>
    <w:rsid w:val="00FC6EC3"/>
    <w:rsid w:val="00FD0318"/>
    <w:rsid w:val="00FE3DE5"/>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customStyle="1" w:styleId="Call">
    <w:name w:val="Call"/>
    <w:basedOn w:val="Normal"/>
    <w:next w:val="Normal"/>
    <w:link w:val="CallChar"/>
    <w:rsid w:val="00105C29"/>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character" w:styleId="FootnoteReference">
    <w:name w:val="footnote reference"/>
    <w:basedOn w:val="DefaultParagraphFont"/>
    <w:rsid w:val="00105C29"/>
    <w:rPr>
      <w:rFonts w:asciiTheme="minorHAnsi" w:hAnsiTheme="minorHAnsi"/>
      <w:position w:val="6"/>
      <w:sz w:val="18"/>
    </w:rPr>
  </w:style>
  <w:style w:type="paragraph" w:styleId="FootnoteText">
    <w:name w:val="footnote text"/>
    <w:basedOn w:val="Normal"/>
    <w:link w:val="FootnoteTextChar"/>
    <w:rsid w:val="00105C29"/>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2"/>
      <w:szCs w:val="20"/>
      <w:lang w:val="en-GB"/>
    </w:rPr>
  </w:style>
  <w:style w:type="character" w:customStyle="1" w:styleId="FootnoteTextChar">
    <w:name w:val="Footnote Text Char"/>
    <w:basedOn w:val="DefaultParagraphFont"/>
    <w:link w:val="FootnoteText"/>
    <w:rsid w:val="00105C29"/>
    <w:rPr>
      <w:rFonts w:asciiTheme="minorHAnsi" w:eastAsia="Times New Roman" w:hAnsiTheme="minorHAnsi"/>
      <w:sz w:val="22"/>
      <w:lang w:val="en-GB"/>
    </w:rPr>
  </w:style>
  <w:style w:type="paragraph" w:customStyle="1" w:styleId="Normalaftertitle">
    <w:name w:val="Normal after title"/>
    <w:basedOn w:val="Normal"/>
    <w:next w:val="Normal"/>
    <w:link w:val="NormalaftertitleChar"/>
    <w:rsid w:val="00105C29"/>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paragraph" w:customStyle="1" w:styleId="ResNo">
    <w:name w:val="Res_No"/>
    <w:basedOn w:val="Heading2"/>
    <w:next w:val="Normal"/>
    <w:link w:val="ResNoChar"/>
    <w:rsid w:val="00105C29"/>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paragraph" w:customStyle="1" w:styleId="Restitle">
    <w:name w:val="Res_title"/>
    <w:basedOn w:val="Heading2"/>
    <w:next w:val="Normal"/>
    <w:link w:val="RestitleChar"/>
    <w:uiPriority w:val="99"/>
    <w:qFormat/>
    <w:rsid w:val="00105C29"/>
    <w:pPr>
      <w:overflowPunct w:val="0"/>
      <w:autoSpaceDE w:val="0"/>
      <w:autoSpaceDN w:val="0"/>
      <w:adjustRightInd w:val="0"/>
      <w:spacing w:before="200"/>
      <w:jc w:val="center"/>
      <w:textAlignment w:val="baseline"/>
    </w:pPr>
    <w:rPr>
      <w:rFonts w:asciiTheme="minorHAnsi" w:eastAsia="Times New Roman" w:hAnsiTheme="minorHAnsi" w:cs="Times New Roman"/>
      <w:b/>
      <w:color w:val="auto"/>
      <w:sz w:val="28"/>
      <w:szCs w:val="20"/>
      <w:lang w:val="en-GB"/>
    </w:rPr>
  </w:style>
  <w:style w:type="character" w:customStyle="1" w:styleId="NormalaftertitleChar">
    <w:name w:val="Normal after title Char"/>
    <w:basedOn w:val="DefaultParagraphFont"/>
    <w:link w:val="Normalaftertitle"/>
    <w:locked/>
    <w:rsid w:val="00105C29"/>
    <w:rPr>
      <w:rFonts w:asciiTheme="minorHAnsi" w:eastAsia="Times New Roman" w:hAnsiTheme="minorHAnsi"/>
      <w:sz w:val="24"/>
      <w:lang w:val="en-GB"/>
    </w:rPr>
  </w:style>
  <w:style w:type="character" w:customStyle="1" w:styleId="href">
    <w:name w:val="href"/>
    <w:basedOn w:val="DefaultParagraphFont"/>
    <w:rsid w:val="00105C29"/>
    <w:rPr>
      <w:color w:val="auto"/>
    </w:rPr>
  </w:style>
  <w:style w:type="character" w:customStyle="1" w:styleId="CallChar">
    <w:name w:val="Call Char"/>
    <w:basedOn w:val="DefaultParagraphFont"/>
    <w:link w:val="Call"/>
    <w:locked/>
    <w:rsid w:val="00105C29"/>
    <w:rPr>
      <w:rFonts w:asciiTheme="minorHAnsi" w:eastAsia="Times New Roman" w:hAnsiTheme="minorHAnsi"/>
      <w:i/>
      <w:sz w:val="24"/>
      <w:lang w:val="en-GB"/>
    </w:rPr>
  </w:style>
  <w:style w:type="character" w:customStyle="1" w:styleId="RestitleChar">
    <w:name w:val="Res_title Char"/>
    <w:basedOn w:val="DefaultParagraphFont"/>
    <w:link w:val="Restitle"/>
    <w:uiPriority w:val="99"/>
    <w:qFormat/>
    <w:rsid w:val="00105C29"/>
    <w:rPr>
      <w:rFonts w:asciiTheme="minorHAnsi" w:eastAsia="Times New Roman" w:hAnsiTheme="minorHAnsi"/>
      <w:b/>
      <w:sz w:val="28"/>
      <w:lang w:val="en-GB"/>
    </w:rPr>
  </w:style>
  <w:style w:type="character" w:customStyle="1" w:styleId="ResNoChar">
    <w:name w:val="Res_No Char"/>
    <w:basedOn w:val="DefaultParagraphFont"/>
    <w:link w:val="ResNo"/>
    <w:rsid w:val="00105C29"/>
    <w:rPr>
      <w:rFonts w:asciiTheme="minorHAnsi" w:eastAsia="Times New Roman" w:hAnsiTheme="minorHAnsi"/>
      <w:sz w:val="28"/>
      <w:lang w:val="en-GB"/>
    </w:rPr>
  </w:style>
  <w:style w:type="character" w:styleId="UnresolvedMention">
    <w:name w:val="Unresolved Mention"/>
    <w:basedOn w:val="DefaultParagraphFont"/>
    <w:uiPriority w:val="99"/>
    <w:semiHidden/>
    <w:unhideWhenUsed/>
    <w:rsid w:val="008B1155"/>
    <w:rPr>
      <w:color w:val="605E5C"/>
      <w:shd w:val="clear" w:color="auto" w:fill="E1DFDD"/>
    </w:rPr>
  </w:style>
  <w:style w:type="paragraph" w:styleId="Revision">
    <w:name w:val="Revision"/>
    <w:hidden/>
    <w:uiPriority w:val="99"/>
    <w:semiHidden/>
    <w:rsid w:val="009D374F"/>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leave the track changes / highlights </Note>
  </documentManagement>
</p:properties>
</file>

<file path=customXml/itemProps1.xml><?xml version="1.0" encoding="utf-8"?>
<ds:datastoreItem xmlns:ds="http://schemas.openxmlformats.org/officeDocument/2006/customXml" ds:itemID="{B40E034A-3635-4982-9109-62916B90CC5E}">
  <ds:schemaRefs>
    <ds:schemaRef ds:uri="http://schemas.microsoft.com/sharepoint/v3/contenttype/forms"/>
  </ds:schemaRefs>
</ds:datastoreItem>
</file>

<file path=customXml/itemProps2.xml><?xml version="1.0" encoding="utf-8"?>
<ds:datastoreItem xmlns:ds="http://schemas.openxmlformats.org/officeDocument/2006/customXml" ds:itemID="{9BAC9C9E-F146-4ED9-BAA5-AF03E149052F}"/>
</file>

<file path=customXml/itemProps3.xml><?xml version="1.0" encoding="utf-8"?>
<ds:datastoreItem xmlns:ds="http://schemas.openxmlformats.org/officeDocument/2006/customXml" ds:itemID="{A2075977-D4E4-4292-B749-E079F28AA553}">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1430</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Jongbong PARK</cp:lastModifiedBy>
  <cp:revision>10</cp:revision>
  <cp:lastPrinted>2004-07-28T02:14:00Z</cp:lastPrinted>
  <dcterms:created xsi:type="dcterms:W3CDTF">2025-07-17T12:41:00Z</dcterms:created>
  <dcterms:modified xsi:type="dcterms:W3CDTF">2025-09-23T13:56:00Z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