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4DE589EB" w:rsidR="00F72430" w:rsidRPr="00690EFF" w:rsidRDefault="00690EFF" w:rsidP="00690EFF">
      <w:pPr>
        <w:jc w:val="right"/>
        <w:rPr>
          <w:rFonts w:asciiTheme="minorHAnsi" w:eastAsiaTheme="minorEastAsia" w:hAnsiTheme="minorHAnsi" w:cstheme="minorHAnsi"/>
          <w:b/>
          <w:u w:val="single"/>
          <w:lang w:eastAsia="ja-JP"/>
        </w:rPr>
      </w:pPr>
      <w:r w:rsidRPr="00690EFF">
        <w:rPr>
          <w:rFonts w:asciiTheme="minorHAnsi" w:eastAsiaTheme="minorEastAsia" w:hAnsiTheme="minorHAnsi" w:cstheme="minorHAnsi"/>
          <w:b/>
          <w:u w:val="single"/>
          <w:lang w:eastAsia="ja-JP"/>
        </w:rPr>
        <w:t>PACP-29</w:t>
      </w:r>
    </w:p>
    <w:p w14:paraId="4C4985A1" w14:textId="77777777" w:rsidR="00BF5ABC" w:rsidRPr="007C115E" w:rsidRDefault="00BF5ABC" w:rsidP="009C05C2">
      <w:pPr>
        <w:jc w:val="center"/>
        <w:rPr>
          <w:rFonts w:asciiTheme="minorHAnsi" w:eastAsiaTheme="minorEastAsia" w:hAnsiTheme="minorHAnsi" w:cstheme="minorHAnsi"/>
          <w:bCs/>
          <w:lang w:eastAsia="ja-JP"/>
        </w:rPr>
      </w:pPr>
    </w:p>
    <w:p w14:paraId="74CB7236" w14:textId="7A0CFD58" w:rsidR="00E71374" w:rsidRPr="00BE2A32" w:rsidRDefault="00BE2A32" w:rsidP="009C05C2">
      <w:pPr>
        <w:jc w:val="center"/>
        <w:rPr>
          <w:rFonts w:eastAsiaTheme="minorEastAsia"/>
          <w:b/>
          <w:lang w:eastAsia="ja-JP"/>
        </w:rPr>
      </w:pPr>
      <w:r w:rsidRPr="00BE2A32">
        <w:rPr>
          <w:rFonts w:eastAsiaTheme="minorEastAsia"/>
          <w:b/>
          <w:lang w:eastAsia="ja-JP"/>
        </w:rPr>
        <w:t>PRELIMINARY APT COMMON PROPOSAL</w:t>
      </w:r>
    </w:p>
    <w:p w14:paraId="06AAB81C" w14:textId="77777777" w:rsidR="00E71374" w:rsidRPr="00BE2A32" w:rsidRDefault="00E71374" w:rsidP="009C05C2">
      <w:pPr>
        <w:jc w:val="center"/>
        <w:rPr>
          <w:rFonts w:eastAsiaTheme="minorEastAsia"/>
          <w:b/>
          <w:lang w:eastAsia="ja-JP"/>
        </w:rPr>
      </w:pPr>
    </w:p>
    <w:p w14:paraId="3B98499B" w14:textId="11523A6A" w:rsidR="009C05C2" w:rsidRPr="00BE2A32" w:rsidRDefault="00BE2A32" w:rsidP="009C05C2">
      <w:pPr>
        <w:jc w:val="center"/>
        <w:rPr>
          <w:rFonts w:eastAsia="SimSun"/>
          <w:b/>
          <w:lang w:eastAsia="zh-CN"/>
        </w:rPr>
      </w:pPr>
      <w:r w:rsidRPr="00BE2A32">
        <w:rPr>
          <w:rFonts w:eastAsiaTheme="minorEastAsia"/>
          <w:b/>
          <w:lang w:eastAsia="ja-JP"/>
        </w:rPr>
        <w:t xml:space="preserve">MODIFICATIONS TO WTDC RESOLUTION </w:t>
      </w:r>
      <w:r w:rsidRPr="00BE2A32">
        <w:rPr>
          <w:rFonts w:eastAsia="SimSun"/>
          <w:b/>
          <w:lang w:eastAsia="zh-CN"/>
        </w:rPr>
        <w:t>90</w:t>
      </w:r>
      <w:r w:rsidRPr="00BE2A32">
        <w:rPr>
          <w:rFonts w:eastAsia="SimSun"/>
          <w:b/>
          <w:lang w:eastAsia="zh-CN"/>
        </w:rPr>
        <w:br/>
        <w:t xml:space="preserve">FOSTERING TELECOMMUNICATION/ICT-CENTRIC ENTREPRENEURSHIP AND DIGITAL INNOVATION ECOSYSTEMS FOR SUSTAINABLE DIGITAL DEVELOPMENT             </w:t>
      </w:r>
    </w:p>
    <w:p w14:paraId="5C4C8A29" w14:textId="77777777" w:rsidR="00BF5ABC" w:rsidRPr="007C115E" w:rsidRDefault="00BF5ABC" w:rsidP="009C05C2">
      <w:pPr>
        <w:jc w:val="center"/>
        <w:rPr>
          <w:rFonts w:asciiTheme="minorHAnsi" w:hAnsiTheme="minorHAnsi" w:cstheme="minorHAnsi"/>
          <w:bCs/>
        </w:rPr>
      </w:pPr>
    </w:p>
    <w:p w14:paraId="7F5D3257" w14:textId="77777777" w:rsidR="00B53AE4" w:rsidRPr="007C115E"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7C115E" w14:paraId="5A3E3298" w14:textId="77777777" w:rsidTr="058A0796">
        <w:tc>
          <w:tcPr>
            <w:tcW w:w="9163" w:type="dxa"/>
          </w:tcPr>
          <w:p w14:paraId="2520D537" w14:textId="6CDD1FC1" w:rsidR="00261350" w:rsidRPr="007C115E" w:rsidRDefault="00261350" w:rsidP="058A0796">
            <w:pPr>
              <w:rPr>
                <w:rFonts w:asciiTheme="minorHAnsi" w:hAnsiTheme="minorHAnsi" w:cstheme="minorHAnsi"/>
              </w:rPr>
            </w:pPr>
          </w:p>
          <w:p w14:paraId="77A0626A" w14:textId="77777777" w:rsidR="00261350" w:rsidRPr="00BE2A32" w:rsidRDefault="00261350" w:rsidP="009C05C2">
            <w:pPr>
              <w:rPr>
                <w:b/>
                <w:bCs/>
              </w:rPr>
            </w:pPr>
            <w:r w:rsidRPr="00BE2A32">
              <w:rPr>
                <w:b/>
                <w:bCs/>
              </w:rPr>
              <w:t>Summary:</w:t>
            </w:r>
          </w:p>
          <w:p w14:paraId="019FEDCD" w14:textId="77777777" w:rsidR="00382323" w:rsidRPr="00BE2A32" w:rsidRDefault="00382323" w:rsidP="009C05C2">
            <w:pPr>
              <w:rPr>
                <w:b/>
                <w:bCs/>
              </w:rPr>
            </w:pPr>
          </w:p>
          <w:p w14:paraId="6C0AC015" w14:textId="1A168A3A" w:rsidR="00385942" w:rsidRPr="00BE2A32" w:rsidRDefault="00150DCB" w:rsidP="00472D76">
            <w:pPr>
              <w:jc w:val="both"/>
              <w:rPr>
                <w:rFonts w:eastAsia="SimSun"/>
                <w:i/>
                <w:iCs/>
                <w:lang w:eastAsia="zh-CN"/>
              </w:rPr>
            </w:pPr>
            <w:r w:rsidRPr="00BE2A32">
              <w:t>It is proposed to</w:t>
            </w:r>
            <w:r w:rsidRPr="00BE2A32">
              <w:rPr>
                <w:rFonts w:eastAsia="SimSun"/>
                <w:lang w:eastAsia="zh-CN"/>
              </w:rPr>
              <w:t xml:space="preserve"> amend text of</w:t>
            </w:r>
            <w:r w:rsidRPr="00BE2A32">
              <w:t xml:space="preserve"> Resolution 90 WTDC (Rev. Kigali, 2022) to further bridge the digital innovation gap and empower ITU membership to foster the development of digital innovation and entrepreneurship ecosystems for social and economic development</w:t>
            </w:r>
            <w:r w:rsidRPr="00BE2A32">
              <w:rPr>
                <w:rFonts w:eastAsia="SimSun"/>
                <w:lang w:eastAsia="zh-CN"/>
              </w:rPr>
              <w:t>.</w:t>
            </w:r>
          </w:p>
          <w:p w14:paraId="5EEC68A1" w14:textId="77777777" w:rsidR="00261350" w:rsidRPr="00BE2A32" w:rsidRDefault="00261350" w:rsidP="009C05C2">
            <w:pPr>
              <w:rPr>
                <w:b/>
                <w:bCs/>
              </w:rPr>
            </w:pPr>
          </w:p>
          <w:p w14:paraId="2E76C686" w14:textId="77777777" w:rsidR="00261350" w:rsidRPr="00BE2A32" w:rsidRDefault="00261350" w:rsidP="009C05C2">
            <w:pPr>
              <w:rPr>
                <w:b/>
                <w:bCs/>
              </w:rPr>
            </w:pPr>
            <w:r w:rsidRPr="00BE2A32">
              <w:rPr>
                <w:b/>
                <w:bCs/>
              </w:rPr>
              <w:t>Expected Results:</w:t>
            </w:r>
          </w:p>
          <w:p w14:paraId="14287185" w14:textId="77777777" w:rsidR="00395079" w:rsidRPr="00BE2A32" w:rsidRDefault="00395079" w:rsidP="009C05C2">
            <w:pPr>
              <w:rPr>
                <w:b/>
                <w:bCs/>
              </w:rPr>
            </w:pPr>
          </w:p>
          <w:p w14:paraId="730BF542" w14:textId="68A23A50" w:rsidR="00385942" w:rsidRPr="00BE2A32" w:rsidRDefault="00385942" w:rsidP="009C05C2">
            <w:r w:rsidRPr="00BE2A32">
              <w:t xml:space="preserve">APT Member administrations invite WTDC to examine the proposal and approve the changes to Resolution </w:t>
            </w:r>
            <w:r w:rsidR="00150DCB" w:rsidRPr="00BE2A32">
              <w:rPr>
                <w:rFonts w:eastAsia="SimSun"/>
                <w:lang w:eastAsia="zh-CN"/>
              </w:rPr>
              <w:t>90</w:t>
            </w:r>
            <w:r w:rsidRPr="00BE2A32">
              <w:t>.</w:t>
            </w:r>
          </w:p>
          <w:p w14:paraId="6A44FC9B" w14:textId="77777777" w:rsidR="00385942" w:rsidRPr="00BE2A32" w:rsidRDefault="00385942" w:rsidP="009C05C2">
            <w:pPr>
              <w:rPr>
                <w:b/>
                <w:bCs/>
              </w:rPr>
            </w:pPr>
          </w:p>
          <w:p w14:paraId="1E409522" w14:textId="77777777" w:rsidR="00EE1FBE" w:rsidRPr="00BE2A32" w:rsidRDefault="008833E3" w:rsidP="009C05C2">
            <w:pPr>
              <w:rPr>
                <w:b/>
                <w:bCs/>
              </w:rPr>
            </w:pPr>
            <w:r w:rsidRPr="00BE2A32">
              <w:rPr>
                <w:b/>
                <w:bCs/>
              </w:rPr>
              <w:t>References:</w:t>
            </w:r>
          </w:p>
          <w:p w14:paraId="50E77795" w14:textId="0280B230" w:rsidR="008833E3" w:rsidRPr="00BE2A32" w:rsidRDefault="000920E0" w:rsidP="009C05C2">
            <w:pPr>
              <w:rPr>
                <w:i/>
                <w:iCs/>
              </w:rPr>
            </w:pPr>
            <w:r w:rsidRPr="00BE2A32">
              <w:rPr>
                <w:b/>
                <w:bCs/>
              </w:rPr>
              <w:br/>
            </w:r>
            <w:r w:rsidR="00150DCB" w:rsidRPr="00BE2A32">
              <w:rPr>
                <w:i/>
                <w:iCs/>
              </w:rPr>
              <w:t>WTDC Resolution 90 of WTDC (Kigali, 2022)</w:t>
            </w:r>
          </w:p>
          <w:p w14:paraId="3E9E4EB4" w14:textId="641BF5DC" w:rsidR="00395079" w:rsidRPr="007C115E" w:rsidRDefault="00395079" w:rsidP="009C05C2">
            <w:pPr>
              <w:rPr>
                <w:rFonts w:asciiTheme="minorHAnsi" w:hAnsiTheme="minorHAnsi" w:cstheme="minorHAnsi"/>
                <w:b/>
                <w:bCs/>
              </w:rPr>
            </w:pPr>
          </w:p>
        </w:tc>
      </w:tr>
    </w:tbl>
    <w:p w14:paraId="1F27DDF1" w14:textId="77777777" w:rsidR="009C05C2" w:rsidRPr="007C115E" w:rsidRDefault="009C05C2" w:rsidP="009C05C2">
      <w:pPr>
        <w:rPr>
          <w:rFonts w:asciiTheme="minorHAnsi" w:hAnsiTheme="minorHAnsi" w:cstheme="minorHAnsi"/>
        </w:rPr>
      </w:pPr>
    </w:p>
    <w:p w14:paraId="26EA33A3" w14:textId="77777777" w:rsidR="00BE75A2" w:rsidRPr="007C115E" w:rsidRDefault="00BE75A2" w:rsidP="00BF5ABC">
      <w:pPr>
        <w:rPr>
          <w:rFonts w:asciiTheme="minorHAnsi" w:hAnsiTheme="minorHAnsi" w:cstheme="minorHAnsi"/>
        </w:rPr>
      </w:pPr>
    </w:p>
    <w:p w14:paraId="01CBAF43" w14:textId="77777777" w:rsidR="009C05C2" w:rsidRPr="00BE2A32" w:rsidRDefault="00A62A20" w:rsidP="009C05C2">
      <w:pPr>
        <w:pStyle w:val="Level1"/>
        <w:numPr>
          <w:ilvl w:val="0"/>
          <w:numId w:val="9"/>
        </w:numPr>
        <w:ind w:left="360"/>
        <w:rPr>
          <w:rFonts w:cs="Times New Roman"/>
          <w:b/>
          <w:bCs/>
          <w:szCs w:val="24"/>
        </w:rPr>
      </w:pPr>
      <w:r w:rsidRPr="00BE2A32">
        <w:rPr>
          <w:rFonts w:cs="Times New Roman"/>
          <w:b/>
          <w:bCs/>
          <w:szCs w:val="24"/>
        </w:rPr>
        <w:t>PROPOSALS</w:t>
      </w:r>
    </w:p>
    <w:p w14:paraId="7E0F55E8" w14:textId="77777777" w:rsidR="009C05C2" w:rsidRPr="00BE2A32" w:rsidRDefault="009C05C2" w:rsidP="009C05C2"/>
    <w:p w14:paraId="2D5FAACF" w14:textId="536DE82B" w:rsidR="00BE75A2" w:rsidRPr="00BE2A32" w:rsidRDefault="00E708F3" w:rsidP="009C05C2">
      <w:r w:rsidRPr="00BE2A32">
        <w:t xml:space="preserve">APT Member </w:t>
      </w:r>
      <w:proofErr w:type="gramStart"/>
      <w:r w:rsidRPr="00BE2A32">
        <w:t>administrations</w:t>
      </w:r>
      <w:proofErr w:type="gramEnd"/>
      <w:r w:rsidRPr="00BE2A32">
        <w:t xml:space="preserve"> propose to modify WTDC Resolution </w:t>
      </w:r>
      <w:r w:rsidR="00150DCB" w:rsidRPr="00BE2A32">
        <w:rPr>
          <w:rFonts w:eastAsia="SimSun"/>
          <w:lang w:eastAsia="zh-CN"/>
        </w:rPr>
        <w:t>90</w:t>
      </w:r>
      <w:r w:rsidRPr="00BE2A32">
        <w:t xml:space="preserve">, according to the annex below. </w:t>
      </w:r>
    </w:p>
    <w:p w14:paraId="4A28859D" w14:textId="77777777" w:rsidR="00A62A20" w:rsidRPr="00BE2A32" w:rsidRDefault="00A62A20" w:rsidP="002E2B2D"/>
    <w:p w14:paraId="0F9ABDA4" w14:textId="77777777" w:rsidR="00A62A20" w:rsidRPr="00BE2A32" w:rsidRDefault="00A62A20" w:rsidP="002E2B2D"/>
    <w:p w14:paraId="3E69FBBE" w14:textId="77777777" w:rsidR="00A62A20" w:rsidRPr="007C115E" w:rsidRDefault="00A62A20" w:rsidP="002E2B2D">
      <w:pPr>
        <w:rPr>
          <w:rFonts w:asciiTheme="minorHAnsi" w:hAnsiTheme="minorHAnsi" w:cstheme="minorHAnsi"/>
        </w:rPr>
      </w:pPr>
    </w:p>
    <w:p w14:paraId="2C562281" w14:textId="77777777" w:rsidR="00603DA6" w:rsidRPr="007C115E" w:rsidRDefault="00603DA6" w:rsidP="002E2B2D">
      <w:pPr>
        <w:rPr>
          <w:rFonts w:asciiTheme="minorHAnsi" w:hAnsiTheme="minorHAnsi" w:cstheme="minorHAnsi"/>
        </w:rPr>
      </w:pPr>
    </w:p>
    <w:p w14:paraId="7E22B8B1" w14:textId="77777777" w:rsidR="00603DA6" w:rsidRPr="007C115E" w:rsidRDefault="00603DA6" w:rsidP="002E2B2D">
      <w:pPr>
        <w:rPr>
          <w:rFonts w:asciiTheme="minorHAnsi" w:hAnsiTheme="minorHAnsi" w:cstheme="minorHAnsi"/>
        </w:rPr>
      </w:pPr>
    </w:p>
    <w:p w14:paraId="4AEA3C0E" w14:textId="77777777" w:rsidR="00603DA6" w:rsidRPr="007C115E" w:rsidRDefault="00603DA6" w:rsidP="002E2B2D">
      <w:pPr>
        <w:rPr>
          <w:rFonts w:asciiTheme="minorHAnsi" w:hAnsiTheme="minorHAnsi" w:cstheme="minorHAnsi"/>
        </w:rPr>
      </w:pPr>
    </w:p>
    <w:p w14:paraId="62D9B9B5" w14:textId="77777777" w:rsidR="00603DA6" w:rsidRPr="007C115E" w:rsidRDefault="00603DA6" w:rsidP="002E2B2D">
      <w:pPr>
        <w:rPr>
          <w:rFonts w:asciiTheme="minorHAnsi" w:hAnsiTheme="minorHAnsi" w:cstheme="minorHAnsi"/>
        </w:rPr>
      </w:pPr>
    </w:p>
    <w:p w14:paraId="4F8F0D62" w14:textId="77777777" w:rsidR="00421991" w:rsidRPr="007C115E" w:rsidRDefault="00421991" w:rsidP="002E2B2D">
      <w:pPr>
        <w:rPr>
          <w:rFonts w:asciiTheme="minorHAnsi" w:hAnsiTheme="minorHAnsi" w:cstheme="minorHAnsi"/>
        </w:rPr>
      </w:pPr>
    </w:p>
    <w:p w14:paraId="4F8D0FAC" w14:textId="77777777" w:rsidR="00421991" w:rsidRPr="007C115E" w:rsidRDefault="00421991" w:rsidP="002E2B2D">
      <w:pPr>
        <w:rPr>
          <w:rFonts w:asciiTheme="minorHAnsi" w:hAnsiTheme="minorHAnsi" w:cstheme="minorHAnsi"/>
        </w:rPr>
      </w:pPr>
    </w:p>
    <w:p w14:paraId="00F40EF7" w14:textId="77777777" w:rsidR="00421991" w:rsidRPr="007C115E" w:rsidRDefault="00421991" w:rsidP="002E2B2D">
      <w:pPr>
        <w:rPr>
          <w:rFonts w:asciiTheme="minorHAnsi" w:hAnsiTheme="minorHAnsi" w:cstheme="minorHAnsi"/>
        </w:rPr>
      </w:pPr>
    </w:p>
    <w:p w14:paraId="31D69E96" w14:textId="77777777" w:rsidR="007C0BAE" w:rsidRPr="007C115E" w:rsidRDefault="007C0BAE" w:rsidP="002E2B2D">
      <w:pPr>
        <w:rPr>
          <w:rFonts w:asciiTheme="minorHAnsi" w:hAnsiTheme="minorHAnsi" w:cstheme="minorHAnsi"/>
        </w:rPr>
      </w:pPr>
    </w:p>
    <w:p w14:paraId="27816F3D" w14:textId="77777777" w:rsidR="007C0BAE" w:rsidRPr="007C115E" w:rsidRDefault="007C0BAE" w:rsidP="002E2B2D">
      <w:pPr>
        <w:rPr>
          <w:rFonts w:asciiTheme="minorHAnsi" w:hAnsiTheme="minorHAnsi" w:cstheme="minorHAnsi"/>
        </w:rPr>
      </w:pPr>
    </w:p>
    <w:p w14:paraId="18FB2E10" w14:textId="77777777" w:rsidR="007C0BAE" w:rsidRPr="007C115E" w:rsidRDefault="007C0BAE" w:rsidP="002E2B2D">
      <w:pPr>
        <w:rPr>
          <w:rFonts w:asciiTheme="minorHAnsi" w:hAnsiTheme="minorHAnsi" w:cstheme="minorHAnsi"/>
        </w:rPr>
      </w:pPr>
    </w:p>
    <w:p w14:paraId="11E68879" w14:textId="77777777" w:rsidR="007C0BAE" w:rsidRPr="007C115E" w:rsidRDefault="007C0BAE" w:rsidP="002E2B2D">
      <w:pPr>
        <w:rPr>
          <w:rFonts w:asciiTheme="minorHAnsi" w:hAnsiTheme="minorHAnsi" w:cstheme="minorHAnsi"/>
        </w:rPr>
      </w:pPr>
    </w:p>
    <w:p w14:paraId="448DB802" w14:textId="77777777" w:rsidR="007C0BAE" w:rsidRPr="007C115E" w:rsidRDefault="007C0BAE" w:rsidP="002E2B2D">
      <w:pPr>
        <w:rPr>
          <w:rFonts w:asciiTheme="minorHAnsi" w:hAnsiTheme="minorHAnsi" w:cstheme="minorHAnsi"/>
        </w:rPr>
      </w:pPr>
    </w:p>
    <w:p w14:paraId="4370E048" w14:textId="4D4051C3" w:rsidR="0004366C" w:rsidRPr="007C115E" w:rsidRDefault="0004366C">
      <w:pPr>
        <w:rPr>
          <w:rFonts w:asciiTheme="minorHAnsi" w:hAnsiTheme="minorHAnsi" w:cstheme="minorHAnsi"/>
        </w:rPr>
      </w:pPr>
      <w:r w:rsidRPr="007C115E">
        <w:rPr>
          <w:rFonts w:asciiTheme="minorHAnsi" w:hAnsiTheme="minorHAnsi" w:cstheme="minorHAnsi"/>
        </w:rPr>
        <w:br w:type="page"/>
      </w:r>
    </w:p>
    <w:p w14:paraId="4B0900A4" w14:textId="77777777" w:rsidR="0004366C" w:rsidRPr="007C115E" w:rsidRDefault="0004366C" w:rsidP="0004366C">
      <w:pPr>
        <w:ind w:right="240"/>
        <w:jc w:val="right"/>
        <w:rPr>
          <w:rFonts w:asciiTheme="minorHAnsi" w:hAnsiTheme="minorHAnsi" w:cstheme="minorHAnsi"/>
          <w:b/>
          <w:lang w:eastAsia="ko-KR"/>
        </w:rPr>
      </w:pPr>
      <w:bookmarkStart w:id="0" w:name="OLE_LINK13"/>
      <w:r w:rsidRPr="007C115E">
        <w:rPr>
          <w:rFonts w:asciiTheme="minorHAnsi" w:hAnsiTheme="minorHAnsi" w:cstheme="minorHAnsi"/>
          <w:b/>
          <w:lang w:eastAsia="ko-KR"/>
        </w:rPr>
        <w:lastRenderedPageBreak/>
        <w:t>ANNEX</w:t>
      </w:r>
    </w:p>
    <w:p w14:paraId="336A6C5F" w14:textId="77777777" w:rsidR="0004366C" w:rsidRPr="007C115E" w:rsidRDefault="0004366C" w:rsidP="0004366C">
      <w:pPr>
        <w:pStyle w:val="Restitle"/>
        <w:jc w:val="left"/>
        <w:rPr>
          <w:rFonts w:eastAsia="SimSun" w:cstheme="minorHAnsi"/>
          <w:sz w:val="24"/>
          <w:szCs w:val="24"/>
          <w:lang w:eastAsia="zh-CN"/>
        </w:rPr>
      </w:pPr>
      <w:r w:rsidRPr="007C115E">
        <w:rPr>
          <w:rFonts w:eastAsia="SimSun" w:cstheme="minorHAnsi"/>
          <w:sz w:val="24"/>
          <w:szCs w:val="24"/>
          <w:lang w:eastAsia="zh-CN"/>
        </w:rPr>
        <w:t>MOD</w:t>
      </w:r>
    </w:p>
    <w:p w14:paraId="14CC355B" w14:textId="2560C584" w:rsidR="0004366C" w:rsidRPr="007C115E" w:rsidRDefault="0004366C" w:rsidP="0004366C">
      <w:pPr>
        <w:jc w:val="center"/>
        <w:rPr>
          <w:rFonts w:asciiTheme="minorHAnsi" w:eastAsia="SimHei" w:hAnsiTheme="minorHAnsi" w:cstheme="minorHAnsi"/>
          <w:b/>
          <w:lang w:val="en-GB" w:eastAsia="zh-CN"/>
        </w:rPr>
      </w:pPr>
      <w:r w:rsidRPr="007C115E">
        <w:rPr>
          <w:rFonts w:asciiTheme="minorHAnsi" w:eastAsia="SimHei" w:hAnsiTheme="minorHAnsi" w:cstheme="minorHAnsi"/>
          <w:b/>
          <w:lang w:val="en-GB" w:eastAsia="zh-CN"/>
        </w:rPr>
        <w:t>RESOLUTION 90 (</w:t>
      </w:r>
      <w:ins w:id="1" w:author="Ke Wang" w:date="2025-08-22T15:48:00Z">
        <w:r w:rsidRPr="007C115E">
          <w:rPr>
            <w:rFonts w:asciiTheme="minorHAnsi" w:eastAsia="SimHei" w:hAnsiTheme="minorHAnsi" w:cstheme="minorHAnsi"/>
            <w:b/>
            <w:lang w:val="en-GB" w:eastAsia="zh-CN"/>
          </w:rPr>
          <w:t>Rev.</w:t>
        </w:r>
      </w:ins>
      <w:del w:id="2" w:author="Ke Wang" w:date="2025-08-22T15:48:00Z">
        <w:r w:rsidRPr="007C115E">
          <w:rPr>
            <w:rFonts w:asciiTheme="minorHAnsi" w:eastAsia="SimHei" w:hAnsiTheme="minorHAnsi" w:cstheme="minorHAnsi"/>
            <w:b/>
            <w:lang w:val="en-GB" w:eastAsia="zh-CN"/>
          </w:rPr>
          <w:delText>Kigali</w:delText>
        </w:r>
      </w:del>
      <w:r w:rsidR="009A6C41" w:rsidRPr="007C115E">
        <w:rPr>
          <w:rFonts w:asciiTheme="minorHAnsi" w:eastAsia="Malgun Gothic" w:hAnsiTheme="minorHAnsi" w:cstheme="minorHAnsi"/>
          <w:b/>
          <w:lang w:val="en-GB" w:eastAsia="ko-KR"/>
        </w:rPr>
        <w:t xml:space="preserve"> </w:t>
      </w:r>
      <w:ins w:id="3" w:author="Ke Wang" w:date="2025-08-22T15:48:00Z">
        <w:r w:rsidRPr="007C115E">
          <w:rPr>
            <w:rFonts w:asciiTheme="minorHAnsi" w:eastAsia="SimHei" w:hAnsiTheme="minorHAnsi" w:cstheme="minorHAnsi"/>
            <w:b/>
            <w:lang w:val="en-GB" w:eastAsia="zh-CN"/>
          </w:rPr>
          <w:t>Baku</w:t>
        </w:r>
      </w:ins>
      <w:r w:rsidRPr="007C115E">
        <w:rPr>
          <w:rFonts w:asciiTheme="minorHAnsi" w:eastAsia="SimHei" w:hAnsiTheme="minorHAnsi" w:cstheme="minorHAnsi"/>
          <w:b/>
          <w:lang w:val="en-GB" w:eastAsia="zh-CN"/>
        </w:rPr>
        <w:t xml:space="preserve">, </w:t>
      </w:r>
      <w:del w:id="4" w:author="Ke Wang" w:date="2025-08-22T15:47:00Z">
        <w:r w:rsidRPr="007C115E">
          <w:rPr>
            <w:rFonts w:asciiTheme="minorHAnsi" w:eastAsia="SimHei" w:hAnsiTheme="minorHAnsi" w:cstheme="minorHAnsi"/>
            <w:b/>
            <w:lang w:val="en-GB" w:eastAsia="zh-CN"/>
          </w:rPr>
          <w:delText>2022</w:delText>
        </w:r>
      </w:del>
      <w:ins w:id="5" w:author="Ke Wang" w:date="2025-08-22T15:47:00Z">
        <w:r w:rsidRPr="007C115E">
          <w:rPr>
            <w:rFonts w:asciiTheme="minorHAnsi" w:eastAsia="SimHei" w:hAnsiTheme="minorHAnsi" w:cstheme="minorHAnsi"/>
            <w:b/>
            <w:lang w:val="en-GB" w:eastAsia="zh-CN"/>
          </w:rPr>
          <w:t>2025</w:t>
        </w:r>
      </w:ins>
      <w:r w:rsidRPr="007C115E">
        <w:rPr>
          <w:rFonts w:asciiTheme="minorHAnsi" w:eastAsia="SimHei" w:hAnsiTheme="minorHAnsi" w:cstheme="minorHAnsi"/>
          <w:b/>
          <w:lang w:val="en-GB" w:eastAsia="zh-CN"/>
        </w:rPr>
        <w:t>)</w:t>
      </w:r>
    </w:p>
    <w:p w14:paraId="7927AA6A" w14:textId="77777777" w:rsidR="0004366C" w:rsidRPr="007C115E" w:rsidRDefault="0004366C" w:rsidP="0004366C">
      <w:pPr>
        <w:jc w:val="center"/>
        <w:rPr>
          <w:rFonts w:asciiTheme="minorHAnsi" w:eastAsia="SimHei" w:hAnsiTheme="minorHAnsi" w:cstheme="minorHAnsi"/>
          <w:b/>
          <w:lang w:val="en-GB" w:eastAsia="zh-CN"/>
        </w:rPr>
      </w:pPr>
    </w:p>
    <w:p w14:paraId="01C193DB" w14:textId="77777777" w:rsidR="0004366C" w:rsidRPr="007C115E" w:rsidRDefault="0004366C" w:rsidP="0004366C">
      <w:pPr>
        <w:jc w:val="center"/>
        <w:rPr>
          <w:rFonts w:asciiTheme="minorHAnsi" w:eastAsia="SimHei" w:hAnsiTheme="minorHAnsi" w:cstheme="minorHAnsi"/>
          <w:b/>
          <w:lang w:val="en-GB" w:eastAsia="zh-CN"/>
        </w:rPr>
      </w:pPr>
      <w:bookmarkStart w:id="6" w:name="OLE_LINK20"/>
      <w:r w:rsidRPr="007C115E">
        <w:rPr>
          <w:rFonts w:asciiTheme="minorHAnsi" w:eastAsia="SimHei" w:hAnsiTheme="minorHAnsi" w:cstheme="minorHAnsi"/>
          <w:b/>
          <w:lang w:val="en-GB" w:eastAsia="zh-CN"/>
        </w:rPr>
        <w:t>Fostering telecommunication/ICT-centric entrepreneurship and digital innovation ecosystems for sustainable digital development</w:t>
      </w:r>
    </w:p>
    <w:bookmarkEnd w:id="6"/>
    <w:p w14:paraId="7A51E909" w14:textId="77777777" w:rsidR="0004366C" w:rsidRPr="007C115E" w:rsidRDefault="0004366C" w:rsidP="008E1FE3">
      <w:pPr>
        <w:spacing w:before="160" w:after="160" w:line="276" w:lineRule="auto"/>
        <w:rPr>
          <w:rFonts w:asciiTheme="minorHAnsi" w:eastAsia="SimSun" w:hAnsiTheme="minorHAnsi" w:cstheme="minorHAnsi"/>
          <w:lang w:eastAsia="zh-CN"/>
          <w:rPrChange w:id="7" w:author="Nidup Gyeltshen" w:date="2025-09-17T22:35:00Z">
            <w:rPr>
              <w:rFonts w:eastAsia="SimSun"/>
              <w:lang w:val="de-DE" w:eastAsia="zh-CN"/>
            </w:rPr>
          </w:rPrChange>
        </w:rPr>
      </w:pPr>
      <w:r w:rsidRPr="007C115E">
        <w:rPr>
          <w:rFonts w:asciiTheme="minorHAnsi" w:eastAsia="SimSun" w:hAnsiTheme="minorHAnsi" w:cstheme="minorHAnsi"/>
          <w:lang w:eastAsia="zh-CN"/>
          <w:rPrChange w:id="8" w:author="Nidup Gyeltshen" w:date="2025-09-17T22:35:00Z">
            <w:rPr>
              <w:rFonts w:eastAsia="SimSun"/>
              <w:lang w:val="de-DE" w:eastAsia="zh-CN"/>
            </w:rPr>
          </w:rPrChange>
        </w:rPr>
        <w:t>The World Telecommunication Development Conference (</w:t>
      </w:r>
      <w:del w:id="9" w:author="Ke Wang" w:date="2025-08-22T15:48:00Z">
        <w:r w:rsidRPr="007C115E">
          <w:rPr>
            <w:rFonts w:asciiTheme="minorHAnsi" w:eastAsia="SimSun" w:hAnsiTheme="minorHAnsi" w:cstheme="minorHAnsi"/>
            <w:lang w:eastAsia="zh-CN"/>
            <w:rPrChange w:id="10" w:author="Nidup Gyeltshen" w:date="2025-09-17T22:35:00Z">
              <w:rPr>
                <w:rFonts w:eastAsia="SimSun"/>
                <w:lang w:val="de-DE" w:eastAsia="zh-CN"/>
              </w:rPr>
            </w:rPrChange>
          </w:rPr>
          <w:delText>Kigali</w:delText>
        </w:r>
      </w:del>
      <w:ins w:id="11" w:author="Ke Wang" w:date="2025-08-22T15:48:00Z">
        <w:r w:rsidRPr="007C115E">
          <w:rPr>
            <w:rFonts w:asciiTheme="minorHAnsi" w:eastAsia="SimSun" w:hAnsiTheme="minorHAnsi" w:cstheme="minorHAnsi"/>
            <w:lang w:eastAsia="zh-CN"/>
            <w:rPrChange w:id="12" w:author="Nidup Gyeltshen" w:date="2025-09-17T22:35:00Z">
              <w:rPr>
                <w:rFonts w:eastAsia="SimSun"/>
                <w:lang w:val="de-DE" w:eastAsia="zh-CN"/>
              </w:rPr>
            </w:rPrChange>
          </w:rPr>
          <w:t>Baku</w:t>
        </w:r>
      </w:ins>
      <w:r w:rsidRPr="007C115E">
        <w:rPr>
          <w:rFonts w:asciiTheme="minorHAnsi" w:eastAsia="SimSun" w:hAnsiTheme="minorHAnsi" w:cstheme="minorHAnsi"/>
          <w:lang w:eastAsia="zh-CN"/>
          <w:rPrChange w:id="13" w:author="Nidup Gyeltshen" w:date="2025-09-17T22:35:00Z">
            <w:rPr>
              <w:rFonts w:eastAsia="SimSun"/>
              <w:lang w:val="de-DE" w:eastAsia="zh-CN"/>
            </w:rPr>
          </w:rPrChange>
        </w:rPr>
        <w:t xml:space="preserve">, </w:t>
      </w:r>
      <w:ins w:id="14" w:author="Ke Wang" w:date="2025-08-22T15:48:00Z">
        <w:r w:rsidRPr="007C115E">
          <w:rPr>
            <w:rFonts w:asciiTheme="minorHAnsi" w:eastAsia="SimSun" w:hAnsiTheme="minorHAnsi" w:cstheme="minorHAnsi"/>
            <w:lang w:eastAsia="zh-CN"/>
            <w:rPrChange w:id="15" w:author="Nidup Gyeltshen" w:date="2025-09-17T22:35:00Z">
              <w:rPr>
                <w:rFonts w:eastAsia="SimSun"/>
                <w:lang w:val="de-DE" w:eastAsia="zh-CN"/>
              </w:rPr>
            </w:rPrChange>
          </w:rPr>
          <w:t>2025</w:t>
        </w:r>
      </w:ins>
      <w:del w:id="16" w:author="Ke Wang" w:date="2025-08-22T15:48:00Z">
        <w:r w:rsidRPr="007C115E">
          <w:rPr>
            <w:rFonts w:asciiTheme="minorHAnsi" w:eastAsia="SimSun" w:hAnsiTheme="minorHAnsi" w:cstheme="minorHAnsi"/>
            <w:lang w:eastAsia="zh-CN"/>
            <w:rPrChange w:id="17" w:author="Nidup Gyeltshen" w:date="2025-09-17T22:35:00Z">
              <w:rPr>
                <w:rFonts w:eastAsia="SimSun"/>
                <w:lang w:val="de-DE" w:eastAsia="zh-CN"/>
              </w:rPr>
            </w:rPrChange>
          </w:rPr>
          <w:delText>2022</w:delText>
        </w:r>
      </w:del>
      <w:r w:rsidRPr="007C115E">
        <w:rPr>
          <w:rFonts w:asciiTheme="minorHAnsi" w:eastAsia="SimSun" w:hAnsiTheme="minorHAnsi" w:cstheme="minorHAnsi"/>
          <w:lang w:eastAsia="zh-CN"/>
          <w:rPrChange w:id="18" w:author="Nidup Gyeltshen" w:date="2025-09-17T22:35:00Z">
            <w:rPr>
              <w:rFonts w:eastAsia="SimSun"/>
              <w:lang w:val="de-DE" w:eastAsia="zh-CN"/>
            </w:rPr>
          </w:rPrChange>
        </w:rPr>
        <w:t>),</w:t>
      </w:r>
    </w:p>
    <w:p w14:paraId="3365EC1E" w14:textId="77777777" w:rsidR="0004366C" w:rsidRPr="007C115E" w:rsidRDefault="0004366C" w:rsidP="008E1FE3">
      <w:pPr>
        <w:pStyle w:val="Call"/>
        <w:spacing w:after="160" w:line="276" w:lineRule="auto"/>
        <w:rPr>
          <w:rFonts w:asciiTheme="minorHAnsi" w:hAnsiTheme="minorHAnsi" w:cstheme="minorHAnsi"/>
          <w:i/>
          <w:iCs/>
          <w:szCs w:val="24"/>
        </w:rPr>
      </w:pPr>
      <w:r w:rsidRPr="007C115E">
        <w:rPr>
          <w:rFonts w:asciiTheme="minorHAnsi" w:hAnsiTheme="minorHAnsi" w:cstheme="minorHAnsi"/>
          <w:i/>
          <w:iCs/>
          <w:szCs w:val="24"/>
        </w:rPr>
        <w:t>recalling</w:t>
      </w:r>
    </w:p>
    <w:p w14:paraId="68201064" w14:textId="77777777" w:rsidR="0004366C" w:rsidRPr="007C115E" w:rsidRDefault="0004366C" w:rsidP="0099012D">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Resolution 30 (Rev. Kigali, 2022) of </w:t>
      </w:r>
      <w:ins w:id="19" w:author="Ke Wang" w:date="2025-08-22T15:56:00Z">
        <w:r w:rsidRPr="007C115E">
          <w:rPr>
            <w:rFonts w:asciiTheme="minorHAnsi" w:eastAsia="SimSun" w:hAnsiTheme="minorHAnsi" w:cstheme="minorHAnsi"/>
            <w:bCs/>
            <w:lang w:eastAsia="zh-CN"/>
          </w:rPr>
          <w:t>the World Telecommunication Development</w:t>
        </w:r>
      </w:ins>
      <w:del w:id="20" w:author="Ke Wang" w:date="2025-08-22T15:56:00Z">
        <w:r w:rsidRPr="007C115E">
          <w:rPr>
            <w:rFonts w:asciiTheme="minorHAnsi" w:eastAsia="SimSun" w:hAnsiTheme="minorHAnsi" w:cstheme="minorHAnsi"/>
            <w:bCs/>
            <w:lang w:eastAsia="zh-CN"/>
          </w:rPr>
          <w:delText>this</w:delText>
        </w:r>
      </w:del>
      <w:r w:rsidRPr="007C115E">
        <w:rPr>
          <w:rFonts w:asciiTheme="minorHAnsi" w:eastAsia="SimSun" w:hAnsiTheme="minorHAnsi" w:cstheme="minorHAnsi"/>
          <w:bCs/>
          <w:lang w:eastAsia="zh-CN"/>
        </w:rPr>
        <w:t xml:space="preserve"> conference, on the role of the ITU Telecommunication Development Sector (ITU-D) in implementing the outcomes of the World Summit on the Information Society and the 2030 Agenda for Sustainable Development;</w:t>
      </w:r>
    </w:p>
    <w:p w14:paraId="3121AFD6" w14:textId="77777777" w:rsidR="0004366C" w:rsidRPr="007C115E" w:rsidRDefault="0004366C" w:rsidP="0099012D">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Resolution 75 (Rev. Buenos Aires, 2017) of the World Telecommunication Development Conference, on the implementation of the Smart Africa Manifesto and support for the development of the information and communication technology (ICT) sector in Africa;</w:t>
      </w:r>
    </w:p>
    <w:p w14:paraId="7463609B" w14:textId="77777777" w:rsidR="0004366C" w:rsidRPr="007C115E" w:rsidRDefault="0004366C" w:rsidP="0099012D">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Resolution 76 (Rev. Kigali, 2022) of </w:t>
      </w:r>
      <w:ins w:id="21" w:author="Ke Wang" w:date="2025-08-22T15:56:00Z">
        <w:r w:rsidRPr="007C115E">
          <w:rPr>
            <w:rFonts w:asciiTheme="minorHAnsi" w:eastAsia="SimSun" w:hAnsiTheme="minorHAnsi" w:cstheme="minorHAnsi"/>
            <w:bCs/>
            <w:lang w:eastAsia="zh-CN"/>
          </w:rPr>
          <w:t>the World Telecommunication Development</w:t>
        </w:r>
      </w:ins>
      <w:del w:id="22" w:author="Ke Wang" w:date="2025-08-22T15:56:00Z">
        <w:r w:rsidRPr="007C115E">
          <w:rPr>
            <w:rFonts w:asciiTheme="minorHAnsi" w:eastAsia="SimSun" w:hAnsiTheme="minorHAnsi" w:cstheme="minorHAnsi"/>
            <w:bCs/>
            <w:lang w:eastAsia="zh-CN"/>
          </w:rPr>
          <w:delText>this</w:delText>
        </w:r>
      </w:del>
      <w:r w:rsidRPr="007C115E">
        <w:rPr>
          <w:rFonts w:asciiTheme="minorHAnsi" w:eastAsia="SimSun" w:hAnsiTheme="minorHAnsi" w:cstheme="minorHAnsi"/>
          <w:bCs/>
          <w:lang w:eastAsia="zh-CN"/>
        </w:rPr>
        <w:t xml:space="preserve"> conference, on promoting ICTs among young women and men for social and economic empowerment;</w:t>
      </w:r>
    </w:p>
    <w:p w14:paraId="237E1F88" w14:textId="77777777" w:rsidR="0004366C" w:rsidRPr="007C115E" w:rsidRDefault="0004366C" w:rsidP="0099012D">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Resolution 85 (Rev. Kigali, 2022) of </w:t>
      </w:r>
      <w:ins w:id="23" w:author="Ke Wang" w:date="2025-08-22T15:57:00Z">
        <w:r w:rsidRPr="007C115E">
          <w:rPr>
            <w:rFonts w:asciiTheme="minorHAnsi" w:eastAsia="SimSun" w:hAnsiTheme="minorHAnsi" w:cstheme="minorHAnsi"/>
            <w:bCs/>
            <w:lang w:eastAsia="zh-CN"/>
          </w:rPr>
          <w:t>the World Telecommunication Development</w:t>
        </w:r>
      </w:ins>
      <w:del w:id="24" w:author="Ke Wang" w:date="2025-08-22T15:57:00Z">
        <w:r w:rsidRPr="007C115E">
          <w:rPr>
            <w:rFonts w:asciiTheme="minorHAnsi" w:eastAsia="SimSun" w:hAnsiTheme="minorHAnsi" w:cstheme="minorHAnsi"/>
            <w:bCs/>
            <w:lang w:eastAsia="zh-CN"/>
          </w:rPr>
          <w:delText>this</w:delText>
        </w:r>
      </w:del>
      <w:r w:rsidRPr="007C115E">
        <w:rPr>
          <w:rFonts w:asciiTheme="minorHAnsi" w:eastAsia="SimSun" w:hAnsiTheme="minorHAnsi" w:cstheme="minorHAnsi"/>
          <w:bCs/>
          <w:lang w:eastAsia="zh-CN"/>
        </w:rPr>
        <w:t xml:space="preserve"> conference, on facilitating the Internet of Things and smart sustainable cities and communities for global development;</w:t>
      </w:r>
    </w:p>
    <w:p w14:paraId="388C7CBF" w14:textId="77777777" w:rsidR="0004366C" w:rsidRPr="007C115E" w:rsidRDefault="0004366C" w:rsidP="0099012D">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Resolution 198 (</w:t>
      </w:r>
      <w:proofErr w:type="spellStart"/>
      <w:r w:rsidRPr="007C115E">
        <w:rPr>
          <w:rFonts w:asciiTheme="minorHAnsi" w:eastAsia="SimSun" w:hAnsiTheme="minorHAnsi" w:cstheme="minorHAnsi"/>
          <w:bCs/>
          <w:lang w:eastAsia="zh-CN"/>
        </w:rPr>
        <w:t>Rev.</w:t>
      </w:r>
      <w:del w:id="25" w:author="Ke Wang" w:date="2025-08-22T16:00:00Z">
        <w:r w:rsidRPr="007C115E">
          <w:rPr>
            <w:rFonts w:asciiTheme="minorHAnsi" w:eastAsia="SimSun" w:hAnsiTheme="minorHAnsi" w:cstheme="minorHAnsi"/>
            <w:bCs/>
            <w:lang w:eastAsia="zh-CN"/>
          </w:rPr>
          <w:delText xml:space="preserve"> </w:delText>
        </w:r>
      </w:del>
      <w:ins w:id="26" w:author="Ke Wang" w:date="2025-08-22T16:01:00Z">
        <w:r w:rsidRPr="007C115E">
          <w:rPr>
            <w:rFonts w:asciiTheme="minorHAnsi" w:eastAsia="SimSun" w:hAnsiTheme="minorHAnsi" w:cstheme="minorHAnsi"/>
            <w:bCs/>
            <w:lang w:eastAsia="zh-CN"/>
          </w:rPr>
          <w:t>Bucharest</w:t>
        </w:r>
      </w:ins>
      <w:proofErr w:type="spellEnd"/>
      <w:del w:id="27" w:author="Ke Wang" w:date="2025-08-22T16:01:00Z">
        <w:r w:rsidRPr="007C115E">
          <w:rPr>
            <w:rFonts w:asciiTheme="minorHAnsi" w:eastAsia="SimSun" w:hAnsiTheme="minorHAnsi" w:cstheme="minorHAnsi"/>
            <w:bCs/>
            <w:lang w:eastAsia="zh-CN"/>
          </w:rPr>
          <w:delText>Dubai</w:delText>
        </w:r>
      </w:del>
      <w:r w:rsidRPr="007C115E">
        <w:rPr>
          <w:rFonts w:asciiTheme="minorHAnsi" w:eastAsia="SimSun" w:hAnsiTheme="minorHAnsi" w:cstheme="minorHAnsi"/>
          <w:bCs/>
          <w:lang w:eastAsia="zh-CN"/>
        </w:rPr>
        <w:t xml:space="preserve">, </w:t>
      </w:r>
      <w:ins w:id="28" w:author="Ke Wang" w:date="2025-08-22T16:01:00Z">
        <w:r w:rsidRPr="007C115E">
          <w:rPr>
            <w:rFonts w:asciiTheme="minorHAnsi" w:eastAsia="SimSun" w:hAnsiTheme="minorHAnsi" w:cstheme="minorHAnsi"/>
            <w:bCs/>
            <w:lang w:eastAsia="zh-CN"/>
          </w:rPr>
          <w:t>2022</w:t>
        </w:r>
      </w:ins>
      <w:del w:id="29" w:author="Ke Wang" w:date="2025-08-22T16:01:00Z">
        <w:r w:rsidRPr="007C115E">
          <w:rPr>
            <w:rFonts w:asciiTheme="minorHAnsi" w:eastAsia="SimSun" w:hAnsiTheme="minorHAnsi" w:cstheme="minorHAnsi"/>
            <w:bCs/>
            <w:lang w:eastAsia="zh-CN"/>
          </w:rPr>
          <w:delText>2018</w:delText>
        </w:r>
      </w:del>
      <w:r w:rsidRPr="007C115E">
        <w:rPr>
          <w:rFonts w:asciiTheme="minorHAnsi" w:eastAsia="SimSun" w:hAnsiTheme="minorHAnsi" w:cstheme="minorHAnsi"/>
          <w:bCs/>
          <w:lang w:eastAsia="zh-CN"/>
        </w:rPr>
        <w:t>) of the Plenipotentiary Conference, on the empowerment of youth through telecommunication/ICT;</w:t>
      </w:r>
    </w:p>
    <w:p w14:paraId="009A8B26" w14:textId="77777777" w:rsidR="0004366C" w:rsidRPr="007C115E" w:rsidRDefault="0004366C" w:rsidP="0099012D">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Resolution 205 (</w:t>
      </w:r>
      <w:ins w:id="30" w:author="Ke Wang" w:date="2025-08-22T16:02:00Z">
        <w:r w:rsidRPr="007C115E">
          <w:rPr>
            <w:rFonts w:asciiTheme="minorHAnsi" w:eastAsia="SimSun" w:hAnsiTheme="minorHAnsi" w:cstheme="minorHAnsi"/>
            <w:bCs/>
            <w:lang w:eastAsia="zh-CN"/>
          </w:rPr>
          <w:t>Rev. Bucharest</w:t>
        </w:r>
      </w:ins>
      <w:del w:id="31" w:author="Ke Wang" w:date="2025-08-22T16:02:00Z">
        <w:r w:rsidRPr="007C115E">
          <w:rPr>
            <w:rFonts w:asciiTheme="minorHAnsi" w:eastAsia="SimSun" w:hAnsiTheme="minorHAnsi" w:cstheme="minorHAnsi"/>
            <w:bCs/>
            <w:lang w:eastAsia="zh-CN"/>
          </w:rPr>
          <w:delText>Dubai</w:delText>
        </w:r>
      </w:del>
      <w:r w:rsidRPr="007C115E">
        <w:rPr>
          <w:rFonts w:asciiTheme="minorHAnsi" w:eastAsia="SimSun" w:hAnsiTheme="minorHAnsi" w:cstheme="minorHAnsi"/>
          <w:bCs/>
          <w:lang w:eastAsia="zh-CN"/>
        </w:rPr>
        <w:t xml:space="preserve">, </w:t>
      </w:r>
      <w:del w:id="32" w:author="Ke Wang" w:date="2025-08-22T16:02:00Z">
        <w:r w:rsidRPr="007C115E">
          <w:rPr>
            <w:rFonts w:asciiTheme="minorHAnsi" w:eastAsia="SimSun" w:hAnsiTheme="minorHAnsi" w:cstheme="minorHAnsi"/>
            <w:bCs/>
            <w:lang w:eastAsia="zh-CN"/>
          </w:rPr>
          <w:delText>2018</w:delText>
        </w:r>
      </w:del>
      <w:ins w:id="33" w:author="Ke Wang" w:date="2025-08-22T16:02:00Z">
        <w:r w:rsidRPr="007C115E">
          <w:rPr>
            <w:rFonts w:asciiTheme="minorHAnsi" w:eastAsia="SimSun" w:hAnsiTheme="minorHAnsi" w:cstheme="minorHAnsi"/>
            <w:bCs/>
            <w:lang w:eastAsia="zh-CN"/>
          </w:rPr>
          <w:t>2022</w:t>
        </w:r>
      </w:ins>
      <w:r w:rsidRPr="007C115E">
        <w:rPr>
          <w:rFonts w:asciiTheme="minorHAnsi" w:eastAsia="SimSun" w:hAnsiTheme="minorHAnsi" w:cstheme="minorHAnsi"/>
          <w:bCs/>
          <w:lang w:eastAsia="zh-CN"/>
        </w:rPr>
        <w:t>) of the Plenipotentiary Conference, on ITU's role in fostering telecommunication/ICT-centric innovation to support the digital economy and society;</w:t>
      </w:r>
    </w:p>
    <w:p w14:paraId="43D8E987" w14:textId="77777777" w:rsidR="0004366C" w:rsidRPr="007C115E" w:rsidRDefault="0004366C" w:rsidP="0099012D">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Resolution 209 (</w:t>
      </w:r>
      <w:ins w:id="34" w:author="Ke Wang" w:date="2025-08-22T16:03:00Z">
        <w:r w:rsidRPr="007C115E">
          <w:rPr>
            <w:rFonts w:asciiTheme="minorHAnsi" w:eastAsia="SimSun" w:hAnsiTheme="minorHAnsi" w:cstheme="minorHAnsi"/>
            <w:bCs/>
            <w:lang w:eastAsia="zh-CN"/>
          </w:rPr>
          <w:t>Rev. Bucharest</w:t>
        </w:r>
      </w:ins>
      <w:del w:id="35" w:author="Ke Wang" w:date="2025-08-22T16:03:00Z">
        <w:r w:rsidRPr="007C115E">
          <w:rPr>
            <w:rFonts w:asciiTheme="minorHAnsi" w:eastAsia="SimSun" w:hAnsiTheme="minorHAnsi" w:cstheme="minorHAnsi"/>
            <w:bCs/>
            <w:lang w:eastAsia="zh-CN"/>
          </w:rPr>
          <w:delText>Dubai</w:delText>
        </w:r>
      </w:del>
      <w:r w:rsidRPr="007C115E">
        <w:rPr>
          <w:rFonts w:asciiTheme="minorHAnsi" w:eastAsia="SimSun" w:hAnsiTheme="minorHAnsi" w:cstheme="minorHAnsi"/>
          <w:bCs/>
          <w:lang w:eastAsia="zh-CN"/>
        </w:rPr>
        <w:t xml:space="preserve">, </w:t>
      </w:r>
      <w:del w:id="36" w:author="Ke Wang" w:date="2025-08-22T16:03:00Z">
        <w:r w:rsidRPr="007C115E">
          <w:rPr>
            <w:rFonts w:asciiTheme="minorHAnsi" w:eastAsia="SimSun" w:hAnsiTheme="minorHAnsi" w:cstheme="minorHAnsi"/>
            <w:bCs/>
            <w:lang w:eastAsia="zh-CN"/>
          </w:rPr>
          <w:delText>2018</w:delText>
        </w:r>
      </w:del>
      <w:ins w:id="37" w:author="Ke Wang" w:date="2025-08-22T16:03:00Z">
        <w:r w:rsidRPr="007C115E">
          <w:rPr>
            <w:rFonts w:asciiTheme="minorHAnsi" w:eastAsia="SimSun" w:hAnsiTheme="minorHAnsi" w:cstheme="minorHAnsi"/>
            <w:bCs/>
            <w:lang w:eastAsia="zh-CN"/>
          </w:rPr>
          <w:t>2022</w:t>
        </w:r>
      </w:ins>
      <w:r w:rsidRPr="007C115E">
        <w:rPr>
          <w:rFonts w:asciiTheme="minorHAnsi" w:eastAsia="SimSun" w:hAnsiTheme="minorHAnsi" w:cstheme="minorHAnsi"/>
          <w:bCs/>
          <w:lang w:eastAsia="zh-CN"/>
        </w:rPr>
        <w:t>) of the Plenipotentiary Conference, encouraging the participation of small and medium enterprises (SMEs) in the work of the Union;</w:t>
      </w:r>
    </w:p>
    <w:p w14:paraId="008D8C9C" w14:textId="5F099FCA" w:rsidR="005C45F5" w:rsidRPr="007C115E" w:rsidRDefault="0004366C" w:rsidP="007C115E">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Resolution 68/220 of the United Nations General Assembly (UNGA), on science, technology and innovation for development,</w:t>
      </w:r>
    </w:p>
    <w:p w14:paraId="1CA1F138" w14:textId="7AD60BBF" w:rsidR="0004366C" w:rsidRPr="007C115E" w:rsidRDefault="007913A1" w:rsidP="0099012D">
      <w:pPr>
        <w:pStyle w:val="Call"/>
        <w:spacing w:after="160" w:line="276" w:lineRule="auto"/>
        <w:jc w:val="both"/>
        <w:rPr>
          <w:rFonts w:asciiTheme="minorHAnsi" w:hAnsiTheme="minorHAnsi" w:cstheme="minorHAnsi"/>
          <w:i/>
          <w:iCs/>
          <w:szCs w:val="24"/>
        </w:rPr>
      </w:pPr>
      <w:r w:rsidRPr="007C115E">
        <w:rPr>
          <w:rFonts w:asciiTheme="minorHAnsi" w:hAnsiTheme="minorHAnsi" w:cstheme="minorHAnsi"/>
          <w:i/>
          <w:iCs/>
          <w:szCs w:val="24"/>
          <w:lang w:eastAsia="zh-CN"/>
        </w:rPr>
        <w:t>r</w:t>
      </w:r>
      <w:r w:rsidR="0004366C" w:rsidRPr="007C115E">
        <w:rPr>
          <w:rFonts w:asciiTheme="minorHAnsi" w:hAnsiTheme="minorHAnsi" w:cstheme="minorHAnsi"/>
          <w:i/>
          <w:iCs/>
          <w:szCs w:val="24"/>
        </w:rPr>
        <w:t>ecognizing</w:t>
      </w:r>
    </w:p>
    <w:p w14:paraId="5A32EB16" w14:textId="3D2FE115" w:rsidR="00EA7F7C" w:rsidRPr="007C115E" w:rsidRDefault="00EA7F7C" w:rsidP="0099012D">
      <w:pPr>
        <w:pStyle w:val="ListParagraph"/>
        <w:numPr>
          <w:ilvl w:val="0"/>
          <w:numId w:val="23"/>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that telecommunication/ICT innovation has a critical role for enabling infrastruc</w:t>
      </w:r>
      <w:r w:rsidRPr="007C115E">
        <w:rPr>
          <w:rFonts w:asciiTheme="minorHAnsi" w:eastAsia="SimSun" w:hAnsiTheme="minorHAnsi" w:cstheme="minorHAnsi"/>
          <w:bCs/>
          <w:lang w:eastAsia="zh-CN"/>
        </w:rPr>
        <w:softHyphen/>
        <w:t>ture development, services for remote, rural and underserved areas, and deployment of telecommunications/ICTs to support digitalization of the economy;</w:t>
      </w:r>
    </w:p>
    <w:p w14:paraId="6E719B28" w14:textId="2ACEFDC8" w:rsidR="00EA7F7C" w:rsidRPr="007C115E" w:rsidRDefault="00EA7F7C" w:rsidP="0099012D">
      <w:pPr>
        <w:pStyle w:val="ListParagraph"/>
        <w:numPr>
          <w:ilvl w:val="0"/>
          <w:numId w:val="23"/>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that telecommunication/ICT innovation has a transformational</w:t>
      </w:r>
      <w:bookmarkStart w:id="38" w:name="OLE_LINK10"/>
      <w:r w:rsidR="000F2A23" w:rsidRPr="007C115E">
        <w:rPr>
          <w:rFonts w:asciiTheme="minorHAnsi" w:eastAsia="SimSun" w:hAnsiTheme="minorHAnsi" w:cstheme="minorHAnsi"/>
          <w:bCs/>
          <w:lang w:eastAsia="zh-CN"/>
        </w:rPr>
        <w:t xml:space="preserve"> </w:t>
      </w:r>
      <w:del w:id="39" w:author="Ke Wang" w:date="2025-09-17T20:15:00Z">
        <w:r w:rsidR="000F2A23" w:rsidRPr="007C115E" w:rsidDel="00F673AE">
          <w:rPr>
            <w:rFonts w:asciiTheme="minorHAnsi" w:eastAsia="SimSun" w:hAnsiTheme="minorHAnsi" w:cstheme="minorHAnsi"/>
            <w:bCs/>
            <w:lang w:eastAsia="zh-CN"/>
          </w:rPr>
          <w:delText>effect</w:delText>
        </w:r>
        <w:bookmarkEnd w:id="38"/>
        <w:r w:rsidRPr="007C115E" w:rsidDel="00F673AE">
          <w:rPr>
            <w:rFonts w:asciiTheme="minorHAnsi" w:eastAsia="SimSun" w:hAnsiTheme="minorHAnsi" w:cstheme="minorHAnsi"/>
            <w:bCs/>
            <w:lang w:eastAsia="zh-CN"/>
          </w:rPr>
          <w:delText xml:space="preserve"> </w:delText>
        </w:r>
      </w:del>
      <w:ins w:id="40" w:author="Ke Wang" w:date="2025-08-22T19:15:00Z">
        <w:r w:rsidRPr="007C115E">
          <w:rPr>
            <w:rFonts w:asciiTheme="minorHAnsi" w:eastAsia="SimSun" w:hAnsiTheme="minorHAnsi" w:cstheme="minorHAnsi"/>
            <w:bCs/>
            <w:lang w:eastAsia="zh-CN"/>
          </w:rPr>
          <w:t>impact</w:t>
        </w:r>
      </w:ins>
      <w:r w:rsidRPr="007C115E">
        <w:rPr>
          <w:rFonts w:asciiTheme="minorHAnsi" w:eastAsia="SimSun" w:hAnsiTheme="minorHAnsi" w:cstheme="minorHAnsi"/>
          <w:bCs/>
          <w:lang w:eastAsia="zh-CN"/>
        </w:rPr>
        <w:t xml:space="preserve"> on indi</w:t>
      </w:r>
      <w:r w:rsidRPr="007C115E">
        <w:rPr>
          <w:rFonts w:asciiTheme="minorHAnsi" w:eastAsia="SimSun" w:hAnsiTheme="minorHAnsi" w:cstheme="minorHAnsi"/>
          <w:bCs/>
          <w:lang w:eastAsia="zh-CN"/>
        </w:rPr>
        <w:softHyphen/>
        <w:t>viduals, societies and economies throughout the world;</w:t>
      </w:r>
    </w:p>
    <w:p w14:paraId="175A4A84" w14:textId="5C479536" w:rsidR="00EA7F7C" w:rsidRPr="007C115E" w:rsidRDefault="00EA7F7C" w:rsidP="0099012D">
      <w:pPr>
        <w:pStyle w:val="ListParagraph"/>
        <w:numPr>
          <w:ilvl w:val="0"/>
          <w:numId w:val="23"/>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that technology-driven entrepreneurial </w:t>
      </w:r>
      <w:proofErr w:type="spellStart"/>
      <w:r w:rsidRPr="007C115E">
        <w:rPr>
          <w:rFonts w:asciiTheme="minorHAnsi" w:eastAsia="SimSun" w:hAnsiTheme="minorHAnsi" w:cstheme="minorHAnsi"/>
          <w:bCs/>
          <w:lang w:eastAsia="zh-CN"/>
        </w:rPr>
        <w:t>endeavours</w:t>
      </w:r>
      <w:proofErr w:type="spellEnd"/>
      <w:r w:rsidRPr="007C115E">
        <w:rPr>
          <w:rFonts w:asciiTheme="minorHAnsi" w:eastAsia="SimSun" w:hAnsiTheme="minorHAnsi" w:cstheme="minorHAnsi"/>
          <w:bCs/>
          <w:lang w:eastAsia="zh-CN"/>
        </w:rPr>
        <w:t xml:space="preserve"> provide a means to accel</w:t>
      </w:r>
      <w:r w:rsidRPr="007C115E">
        <w:rPr>
          <w:rFonts w:asciiTheme="minorHAnsi" w:eastAsia="SimSun" w:hAnsiTheme="minorHAnsi" w:cstheme="minorHAnsi"/>
          <w:bCs/>
          <w:lang w:eastAsia="zh-CN"/>
        </w:rPr>
        <w:softHyphen/>
        <w:t>erate the achievement of the Sustainable Development Goals (SDGs) through a bot</w:t>
      </w:r>
      <w:r w:rsidRPr="007C115E">
        <w:rPr>
          <w:rFonts w:asciiTheme="minorHAnsi" w:eastAsia="SimSun" w:hAnsiTheme="minorHAnsi" w:cstheme="minorHAnsi"/>
          <w:bCs/>
          <w:lang w:eastAsia="zh-CN"/>
        </w:rPr>
        <w:softHyphen/>
        <w:t xml:space="preserve">tom-up </w:t>
      </w:r>
      <w:ins w:id="41" w:author="Ke Wang" w:date="2025-08-22T19:17:00Z">
        <w:r w:rsidR="007913A1" w:rsidRPr="007C115E">
          <w:rPr>
            <w:rFonts w:asciiTheme="minorHAnsi" w:eastAsia="SimSun" w:hAnsiTheme="minorHAnsi" w:cstheme="minorHAnsi"/>
            <w:bCs/>
            <w:lang w:eastAsia="zh-CN"/>
          </w:rPr>
          <w:t>multi-</w:t>
        </w:r>
      </w:ins>
      <w:r w:rsidRPr="007C115E">
        <w:rPr>
          <w:rFonts w:asciiTheme="minorHAnsi" w:eastAsia="SimSun" w:hAnsiTheme="minorHAnsi" w:cstheme="minorHAnsi"/>
          <w:bCs/>
          <w:lang w:eastAsia="zh-CN"/>
        </w:rPr>
        <w:t>stakeholder approach to problem-solving;</w:t>
      </w:r>
    </w:p>
    <w:p w14:paraId="7DE95C87" w14:textId="5A00DBD5" w:rsidR="00EA7F7C" w:rsidRPr="007C115E" w:rsidRDefault="00EA7F7C" w:rsidP="0099012D">
      <w:pPr>
        <w:pStyle w:val="ListParagraph"/>
        <w:numPr>
          <w:ilvl w:val="0"/>
          <w:numId w:val="23"/>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lastRenderedPageBreak/>
        <w:t xml:space="preserve">that digital innovation ecosystems, which offer a thriving environment </w:t>
      </w:r>
      <w:proofErr w:type="spellStart"/>
      <w:ins w:id="42" w:author="Ke Wang" w:date="2025-08-22T19:18:00Z">
        <w:r w:rsidR="007913A1" w:rsidRPr="007C115E">
          <w:rPr>
            <w:rFonts w:asciiTheme="minorHAnsi" w:eastAsia="SimSun" w:hAnsiTheme="minorHAnsi" w:cstheme="minorHAnsi"/>
            <w:bCs/>
            <w:lang w:eastAsia="zh-CN"/>
          </w:rPr>
          <w:t>for</w:t>
        </w:r>
      </w:ins>
      <w:r w:rsidRPr="007C115E">
        <w:rPr>
          <w:rFonts w:asciiTheme="minorHAnsi" w:eastAsia="SimSun" w:hAnsiTheme="minorHAnsi" w:cstheme="minorHAnsi"/>
          <w:bCs/>
          <w:strike/>
          <w:lang w:eastAsia="zh-CN"/>
        </w:rPr>
        <w:t>to</w:t>
      </w:r>
      <w:proofErr w:type="spellEnd"/>
      <w:r w:rsidRPr="007C115E">
        <w:rPr>
          <w:rFonts w:asciiTheme="minorHAnsi" w:eastAsia="SimSun" w:hAnsiTheme="minorHAnsi" w:cstheme="minorHAnsi"/>
          <w:bCs/>
          <w:lang w:eastAsia="zh-CN"/>
        </w:rPr>
        <w:t xml:space="preserve"> sustain</w:t>
      </w:r>
      <w:ins w:id="43" w:author="Ke Wang" w:date="2025-09-17T19:47:00Z">
        <w:r w:rsidR="007913A1" w:rsidRPr="007C115E">
          <w:rPr>
            <w:rFonts w:asciiTheme="minorHAnsi" w:eastAsia="SimSun" w:hAnsiTheme="minorHAnsi" w:cstheme="minorHAnsi"/>
            <w:bCs/>
            <w:lang w:eastAsia="zh-CN"/>
          </w:rPr>
          <w:t>ing</w:t>
        </w:r>
      </w:ins>
      <w:r w:rsidRPr="007C115E">
        <w:rPr>
          <w:rFonts w:asciiTheme="minorHAnsi" w:eastAsia="SimSun" w:hAnsiTheme="minorHAnsi" w:cstheme="minorHAnsi"/>
          <w:bCs/>
          <w:lang w:eastAsia="zh-CN"/>
        </w:rPr>
        <w:t xml:space="preserve"> digital development, need focused intervention by decision-makers and partners;</w:t>
      </w:r>
    </w:p>
    <w:p w14:paraId="7C8F982E" w14:textId="70BEE6A6" w:rsidR="00EA7F7C" w:rsidRPr="007C115E" w:rsidRDefault="00EA7F7C" w:rsidP="0099012D">
      <w:pPr>
        <w:pStyle w:val="ListParagraph"/>
        <w:numPr>
          <w:ilvl w:val="0"/>
          <w:numId w:val="23"/>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that UNGA Resolution 70/1, on the 2030 Agenda for Sustainable Development, has substantial implications for the activities of ITU, especially those fostering innova</w:t>
      </w:r>
      <w:r w:rsidRPr="007C115E">
        <w:rPr>
          <w:rFonts w:asciiTheme="minorHAnsi" w:eastAsia="SimSun" w:hAnsiTheme="minorHAnsi" w:cstheme="minorHAnsi"/>
          <w:bCs/>
          <w:lang w:eastAsia="zh-CN"/>
        </w:rPr>
        <w:softHyphen/>
        <w:t>tion, for the advancement of SDG 9;</w:t>
      </w:r>
    </w:p>
    <w:p w14:paraId="2BCE27B4" w14:textId="4898C876" w:rsidR="00EA7F7C" w:rsidRPr="007C115E" w:rsidRDefault="00EA7F7C" w:rsidP="0099012D">
      <w:pPr>
        <w:pStyle w:val="ListParagraph"/>
        <w:numPr>
          <w:ilvl w:val="0"/>
          <w:numId w:val="23"/>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the importance of digital innovation and the need for an enabling environment to tackle complex issues </w:t>
      </w:r>
      <w:ins w:id="44" w:author="Ke Wang" w:date="2025-09-17T19:48:00Z">
        <w:r w:rsidR="007913A1" w:rsidRPr="007C115E">
          <w:rPr>
            <w:rFonts w:asciiTheme="minorHAnsi" w:eastAsia="SimSun" w:hAnsiTheme="minorHAnsi" w:cstheme="minorHAnsi"/>
            <w:bCs/>
            <w:lang w:eastAsia="zh-CN"/>
          </w:rPr>
          <w:t xml:space="preserve">faced by </w:t>
        </w:r>
      </w:ins>
      <w:del w:id="45" w:author="Ke Wang" w:date="2025-09-17T19:48:00Z">
        <w:r w:rsidRPr="007C115E" w:rsidDel="007913A1">
          <w:rPr>
            <w:rFonts w:asciiTheme="minorHAnsi" w:eastAsia="SimSun" w:hAnsiTheme="minorHAnsi" w:cstheme="minorHAnsi"/>
            <w:bCs/>
            <w:lang w:eastAsia="zh-CN"/>
          </w:rPr>
          <w:delText xml:space="preserve">in </w:delText>
        </w:r>
      </w:del>
      <w:r w:rsidRPr="007C115E">
        <w:rPr>
          <w:rFonts w:asciiTheme="minorHAnsi" w:eastAsia="SimSun" w:hAnsiTheme="minorHAnsi" w:cstheme="minorHAnsi"/>
          <w:bCs/>
          <w:lang w:eastAsia="zh-CN"/>
        </w:rPr>
        <w:t xml:space="preserve">communities during </w:t>
      </w:r>
      <w:del w:id="46" w:author="Ke Wang" w:date="2025-09-17T19:48:00Z">
        <w:r w:rsidRPr="007C115E" w:rsidDel="007913A1">
          <w:rPr>
            <w:rFonts w:asciiTheme="minorHAnsi" w:eastAsia="SimSun" w:hAnsiTheme="minorHAnsi" w:cstheme="minorHAnsi"/>
            <w:bCs/>
            <w:lang w:eastAsia="zh-CN"/>
          </w:rPr>
          <w:delText xml:space="preserve">a </w:delText>
        </w:r>
      </w:del>
      <w:r w:rsidRPr="007C115E">
        <w:rPr>
          <w:rFonts w:asciiTheme="minorHAnsi" w:eastAsia="SimSun" w:hAnsiTheme="minorHAnsi" w:cstheme="minorHAnsi"/>
          <w:bCs/>
          <w:lang w:eastAsia="zh-CN"/>
        </w:rPr>
        <w:t xml:space="preserve">crisis, and the need to ensure every country </w:t>
      </w:r>
      <w:ins w:id="47" w:author="Ke Wang" w:date="2025-09-17T19:49:00Z">
        <w:r w:rsidR="007913A1" w:rsidRPr="007C115E">
          <w:rPr>
            <w:rFonts w:asciiTheme="minorHAnsi" w:eastAsia="SimSun" w:hAnsiTheme="minorHAnsi" w:cstheme="minorHAnsi"/>
            <w:bCs/>
            <w:lang w:eastAsia="zh-CN"/>
          </w:rPr>
          <w:t>develops</w:t>
        </w:r>
      </w:ins>
      <w:del w:id="48" w:author="Ke Wang" w:date="2025-09-17T19:49:00Z">
        <w:r w:rsidRPr="007C115E" w:rsidDel="007913A1">
          <w:rPr>
            <w:rFonts w:asciiTheme="minorHAnsi" w:eastAsia="SimSun" w:hAnsiTheme="minorHAnsi" w:cstheme="minorHAnsi"/>
            <w:bCs/>
            <w:lang w:eastAsia="zh-CN"/>
          </w:rPr>
          <w:delText>has</w:delText>
        </w:r>
      </w:del>
      <w:r w:rsidRPr="007C115E">
        <w:rPr>
          <w:rFonts w:asciiTheme="minorHAnsi" w:eastAsia="SimSun" w:hAnsiTheme="minorHAnsi" w:cstheme="minorHAnsi"/>
          <w:bCs/>
          <w:lang w:eastAsia="zh-CN"/>
        </w:rPr>
        <w:t xml:space="preserve"> the innovation capacity for futureproofing against pandemics and crises;</w:t>
      </w:r>
    </w:p>
    <w:p w14:paraId="5BA49038" w14:textId="21A8A2EC" w:rsidR="00EA7F7C" w:rsidRPr="007C115E" w:rsidRDefault="00EA7F7C" w:rsidP="0099012D">
      <w:pPr>
        <w:pStyle w:val="ListParagraph"/>
        <w:numPr>
          <w:ilvl w:val="0"/>
          <w:numId w:val="23"/>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that inclusion of all of society is an essential goal for development,</w:t>
      </w:r>
    </w:p>
    <w:p w14:paraId="6239C93C" w14:textId="77777777" w:rsidR="0004366C" w:rsidRPr="007C115E" w:rsidRDefault="0004366C" w:rsidP="0099012D">
      <w:pPr>
        <w:pStyle w:val="Call"/>
        <w:spacing w:after="160" w:line="276" w:lineRule="auto"/>
        <w:jc w:val="both"/>
        <w:rPr>
          <w:rFonts w:asciiTheme="minorHAnsi" w:eastAsia="SimSun" w:hAnsiTheme="minorHAnsi" w:cstheme="minorHAnsi"/>
          <w:bCs/>
          <w:i/>
          <w:iCs/>
          <w:szCs w:val="24"/>
          <w:lang w:eastAsia="zh-CN"/>
        </w:rPr>
      </w:pPr>
      <w:ins w:id="49" w:author="Ke Wang" w:date="2025-08-22T16:19:00Z">
        <w:r w:rsidRPr="007C115E">
          <w:rPr>
            <w:rFonts w:asciiTheme="minorHAnsi" w:eastAsia="SimSun" w:hAnsiTheme="minorHAnsi" w:cstheme="minorHAnsi"/>
            <w:bCs/>
            <w:i/>
            <w:iCs/>
            <w:szCs w:val="24"/>
            <w:lang w:eastAsia="zh-CN"/>
          </w:rPr>
          <w:t xml:space="preserve">noting </w:t>
        </w:r>
      </w:ins>
    </w:p>
    <w:p w14:paraId="49492ADA" w14:textId="4F6734A1" w:rsidR="00EA7F7C" w:rsidRPr="007C115E" w:rsidRDefault="00EA7F7C" w:rsidP="0099012D">
      <w:pPr>
        <w:pStyle w:val="ListParagraph"/>
        <w:numPr>
          <w:ilvl w:val="0"/>
          <w:numId w:val="19"/>
        </w:numPr>
        <w:spacing w:line="276" w:lineRule="auto"/>
        <w:ind w:left="0" w:firstLine="0"/>
        <w:jc w:val="both"/>
        <w:rPr>
          <w:ins w:id="50" w:author="Ke Wang" w:date="2025-09-17T19:35:00Z"/>
          <w:rFonts w:asciiTheme="minorHAnsi" w:eastAsia="SimSun" w:hAnsiTheme="minorHAnsi" w:cstheme="minorHAnsi"/>
          <w:bCs/>
          <w:lang w:eastAsia="zh-CN"/>
        </w:rPr>
      </w:pPr>
      <w:ins w:id="51" w:author="Ke Wang" w:date="2025-09-17T19:35:00Z">
        <w:r w:rsidRPr="007C115E">
          <w:rPr>
            <w:rFonts w:asciiTheme="minorHAnsi" w:eastAsia="SimSun" w:hAnsiTheme="minorHAnsi" w:cstheme="minorHAnsi"/>
            <w:lang w:eastAsia="zh-CN"/>
          </w:rPr>
          <w:t>the ITU-D's Innovation and Entrepreneurship Alliance for Digital Development (IADD) which builds local and organizational capabilities in innovation and entrepreneurship for the ITU membership;</w:t>
        </w:r>
      </w:ins>
    </w:p>
    <w:p w14:paraId="16FDCB15" w14:textId="77777777" w:rsidR="00EA7F7C" w:rsidRPr="007C115E" w:rsidRDefault="00EA7F7C" w:rsidP="0099012D">
      <w:pPr>
        <w:pStyle w:val="ListParagraph"/>
        <w:numPr>
          <w:ilvl w:val="0"/>
          <w:numId w:val="19"/>
        </w:numPr>
        <w:spacing w:line="276" w:lineRule="auto"/>
        <w:ind w:left="0" w:firstLine="0"/>
        <w:jc w:val="both"/>
        <w:rPr>
          <w:ins w:id="52" w:author="Ke Wang" w:date="2025-09-17T19:35:00Z"/>
          <w:rFonts w:asciiTheme="minorHAnsi" w:eastAsia="SimSun" w:hAnsiTheme="minorHAnsi" w:cstheme="minorHAnsi"/>
          <w:lang w:eastAsia="zh-CN"/>
        </w:rPr>
      </w:pPr>
      <w:ins w:id="53" w:author="Ke Wang" w:date="2025-09-17T19:35:00Z">
        <w:r w:rsidRPr="007C115E">
          <w:rPr>
            <w:rFonts w:asciiTheme="minorHAnsi" w:eastAsia="SimSun" w:hAnsiTheme="minorHAnsi" w:cstheme="minorHAnsi"/>
            <w:lang w:eastAsia="zh-CN"/>
          </w:rPr>
          <w:t>the ITU Global Innovation Forum, which brings together relevant stakeholders to foster the development of digital innovation and entrepreneurship ecosystems for social and economic development,</w:t>
        </w:r>
      </w:ins>
    </w:p>
    <w:p w14:paraId="0956F593" w14:textId="2391FD52" w:rsidR="0004366C" w:rsidRPr="007C115E" w:rsidRDefault="0004366C" w:rsidP="0099012D">
      <w:pPr>
        <w:pStyle w:val="Call"/>
        <w:spacing w:after="160" w:line="276" w:lineRule="auto"/>
        <w:jc w:val="both"/>
        <w:rPr>
          <w:rFonts w:asciiTheme="minorHAnsi" w:hAnsiTheme="minorHAnsi" w:cstheme="minorHAnsi"/>
          <w:i/>
          <w:iCs/>
          <w:szCs w:val="24"/>
        </w:rPr>
      </w:pPr>
      <w:r w:rsidRPr="007C115E">
        <w:rPr>
          <w:rFonts w:asciiTheme="minorHAnsi" w:hAnsiTheme="minorHAnsi" w:cstheme="minorHAnsi"/>
          <w:i/>
          <w:iCs/>
          <w:szCs w:val="24"/>
        </w:rPr>
        <w:t>resolves to instruct the Director of the Telecommunication Development Bureau</w:t>
      </w:r>
    </w:p>
    <w:p w14:paraId="6817B44F" w14:textId="14F186BD" w:rsidR="0004366C" w:rsidRPr="007C115E" w:rsidRDefault="0004366C" w:rsidP="0099012D">
      <w:pPr>
        <w:numPr>
          <w:ilvl w:val="0"/>
          <w:numId w:val="20"/>
        </w:numPr>
        <w:spacing w:line="276" w:lineRule="auto"/>
        <w:ind w:left="0" w:firstLine="0"/>
        <w:jc w:val="both"/>
        <w:rPr>
          <w:rFonts w:asciiTheme="minorHAnsi" w:eastAsia="SimSun" w:hAnsiTheme="minorHAnsi" w:cstheme="minorHAnsi"/>
          <w:lang w:eastAsia="zh-CN"/>
        </w:rPr>
      </w:pPr>
      <w:r w:rsidRPr="007C115E">
        <w:rPr>
          <w:rFonts w:asciiTheme="minorHAnsi" w:eastAsia="SimSun" w:hAnsiTheme="minorHAnsi" w:cstheme="minorHAnsi"/>
          <w:lang w:eastAsia="zh-CN"/>
        </w:rPr>
        <w:t>to support, within existing resources, the sharing of good practices in telecommunications/ICTs developed by Member States to enable blueprints for accelerated development of digital entrepreneurship initiatives,</w:t>
      </w:r>
      <w:ins w:id="54" w:author="Ke Wang" w:date="2025-09-16T16:25:00Z">
        <w:r w:rsidRPr="007C115E">
          <w:rPr>
            <w:rFonts w:asciiTheme="minorHAnsi" w:eastAsia="SimSun" w:hAnsiTheme="minorHAnsi" w:cstheme="minorHAnsi"/>
            <w:lang w:eastAsia="zh-CN"/>
          </w:rPr>
          <w:t xml:space="preserve"> </w:t>
        </w:r>
        <w:bookmarkStart w:id="55" w:name="OLE_LINK12"/>
        <w:r w:rsidRPr="007C115E">
          <w:rPr>
            <w:rFonts w:asciiTheme="minorHAnsi" w:eastAsia="SimSun" w:hAnsiTheme="minorHAnsi" w:cstheme="minorHAnsi"/>
            <w:lang w:eastAsia="zh-CN"/>
          </w:rPr>
          <w:t>including</w:t>
        </w:r>
        <w:bookmarkEnd w:id="55"/>
        <w:r w:rsidRPr="007C115E">
          <w:rPr>
            <w:rFonts w:asciiTheme="minorHAnsi" w:eastAsia="SimSun" w:hAnsiTheme="minorHAnsi" w:cstheme="minorHAnsi"/>
            <w:lang w:eastAsia="zh-CN"/>
          </w:rPr>
          <w:t xml:space="preserve"> </w:t>
        </w:r>
      </w:ins>
      <w:ins w:id="56" w:author="Ke Wang" w:date="2025-09-11T09:15:00Z">
        <w:r w:rsidRPr="007C115E">
          <w:rPr>
            <w:rFonts w:asciiTheme="minorHAnsi" w:eastAsia="SimSun" w:hAnsiTheme="minorHAnsi" w:cstheme="minorHAnsi"/>
            <w:lang w:eastAsia="zh-CN"/>
          </w:rPr>
          <w:t xml:space="preserve">by </w:t>
        </w:r>
      </w:ins>
      <w:ins w:id="57" w:author="Ke Wang" w:date="2025-09-11T09:16:00Z">
        <w:r w:rsidRPr="007C115E">
          <w:rPr>
            <w:rFonts w:asciiTheme="minorHAnsi" w:eastAsia="SimSun" w:hAnsiTheme="minorHAnsi" w:cstheme="minorHAnsi"/>
            <w:lang w:eastAsia="zh-CN"/>
          </w:rPr>
          <w:t xml:space="preserve">leveraging platforms such as </w:t>
        </w:r>
        <w:bookmarkStart w:id="58" w:name="OLE_LINK4"/>
        <w:r w:rsidRPr="007C115E">
          <w:rPr>
            <w:rFonts w:asciiTheme="minorHAnsi" w:eastAsia="SimSun" w:hAnsiTheme="minorHAnsi" w:cstheme="minorHAnsi"/>
            <w:lang w:eastAsia="zh-CN"/>
          </w:rPr>
          <w:t>IADD</w:t>
        </w:r>
      </w:ins>
      <w:ins w:id="59" w:author="Ke Wang" w:date="2025-09-16T16:26:00Z">
        <w:r w:rsidRPr="007C115E">
          <w:rPr>
            <w:rFonts w:asciiTheme="minorHAnsi" w:eastAsia="SimSun" w:hAnsiTheme="minorHAnsi" w:cstheme="minorHAnsi"/>
            <w:lang w:eastAsia="zh-CN"/>
          </w:rPr>
          <w:t xml:space="preserve"> and</w:t>
        </w:r>
      </w:ins>
      <w:r w:rsidRPr="007C115E">
        <w:rPr>
          <w:rFonts w:asciiTheme="minorHAnsi" w:eastAsia="SimSun" w:hAnsiTheme="minorHAnsi" w:cstheme="minorHAnsi"/>
          <w:lang w:eastAsia="zh-CN"/>
        </w:rPr>
        <w:t xml:space="preserve"> </w:t>
      </w:r>
      <w:ins w:id="60" w:author="Ke Wang" w:date="2025-09-11T09:17:00Z">
        <w:r w:rsidRPr="007C115E">
          <w:rPr>
            <w:rFonts w:asciiTheme="minorHAnsi" w:eastAsia="SimSun" w:hAnsiTheme="minorHAnsi" w:cstheme="minorHAnsi"/>
            <w:lang w:eastAsia="zh-CN"/>
          </w:rPr>
          <w:t>the Global Innovation Forum</w:t>
        </w:r>
        <w:bookmarkEnd w:id="58"/>
        <w:r w:rsidRPr="007C115E">
          <w:rPr>
            <w:rFonts w:asciiTheme="minorHAnsi" w:eastAsia="SimSun" w:hAnsiTheme="minorHAnsi" w:cstheme="minorHAnsi"/>
            <w:lang w:eastAsia="zh-CN"/>
          </w:rPr>
          <w:t xml:space="preserve">, </w:t>
        </w:r>
      </w:ins>
      <w:del w:id="61" w:author="Ke Wang" w:date="2025-09-11T09:18:00Z">
        <w:r w:rsidRPr="007C115E" w:rsidDel="00EE4C73">
          <w:rPr>
            <w:rFonts w:asciiTheme="minorHAnsi" w:eastAsia="SimSun" w:hAnsiTheme="minorHAnsi" w:cstheme="minorHAnsi"/>
            <w:lang w:eastAsia="zh-CN"/>
          </w:rPr>
          <w:delText xml:space="preserve">including </w:delText>
        </w:r>
      </w:del>
      <w:r w:rsidRPr="007C115E">
        <w:rPr>
          <w:rFonts w:asciiTheme="minorHAnsi" w:eastAsia="SimSun" w:hAnsiTheme="minorHAnsi" w:cstheme="minorHAnsi"/>
          <w:lang w:eastAsia="zh-CN"/>
        </w:rPr>
        <w:t>the development of tech</w:t>
      </w:r>
      <w:ins w:id="62" w:author="Ke Wang" w:date="2025-09-17T19:57:00Z">
        <w:r w:rsidR="00226C83" w:rsidRPr="007C115E">
          <w:rPr>
            <w:rFonts w:asciiTheme="minorHAnsi" w:eastAsia="SimSun" w:hAnsiTheme="minorHAnsi" w:cstheme="minorHAnsi"/>
            <w:lang w:eastAsia="zh-CN"/>
          </w:rPr>
          <w:t>nology</w:t>
        </w:r>
      </w:ins>
      <w:r w:rsidRPr="007C115E">
        <w:rPr>
          <w:rFonts w:asciiTheme="minorHAnsi" w:eastAsia="SimSun" w:hAnsiTheme="minorHAnsi" w:cstheme="minorHAnsi"/>
          <w:lang w:eastAsia="zh-CN"/>
        </w:rPr>
        <w:t xml:space="preserve"> parks, innovation hubs, incubators, accelerators and mentoring </w:t>
      </w:r>
      <w:proofErr w:type="spellStart"/>
      <w:r w:rsidRPr="007C115E">
        <w:rPr>
          <w:rFonts w:asciiTheme="minorHAnsi" w:eastAsia="SimSun" w:hAnsiTheme="minorHAnsi" w:cstheme="minorHAnsi"/>
          <w:lang w:eastAsia="zh-CN"/>
        </w:rPr>
        <w:t>programmes</w:t>
      </w:r>
      <w:proofErr w:type="spellEnd"/>
      <w:r w:rsidRPr="007C115E">
        <w:rPr>
          <w:rFonts w:asciiTheme="minorHAnsi" w:eastAsia="SimSun" w:hAnsiTheme="minorHAnsi" w:cstheme="minorHAnsi"/>
          <w:lang w:eastAsia="zh-CN"/>
        </w:rPr>
        <w:t>, funds and partnership mechanisms;</w:t>
      </w:r>
    </w:p>
    <w:p w14:paraId="706D2578" w14:textId="77777777" w:rsidR="0004366C" w:rsidRPr="007C115E" w:rsidRDefault="0004366C" w:rsidP="0099012D">
      <w:pPr>
        <w:numPr>
          <w:ilvl w:val="0"/>
          <w:numId w:val="20"/>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to continue providing technical assistance to developing countries in the telecommunication/ICT-related development of policies, strategies and roadmaps, where digital entrepreneurship is the key driver for digitalization of the economy, </w:t>
      </w:r>
      <w:proofErr w:type="gramStart"/>
      <w:r w:rsidRPr="007C115E">
        <w:rPr>
          <w:rFonts w:asciiTheme="minorHAnsi" w:eastAsia="SimSun" w:hAnsiTheme="minorHAnsi" w:cstheme="minorHAnsi"/>
          <w:bCs/>
          <w:lang w:eastAsia="zh-CN"/>
        </w:rPr>
        <w:t>taking into account</w:t>
      </w:r>
      <w:proofErr w:type="gramEnd"/>
      <w:r w:rsidRPr="007C115E">
        <w:rPr>
          <w:rFonts w:asciiTheme="minorHAnsi" w:eastAsia="SimSun" w:hAnsiTheme="minorHAnsi" w:cstheme="minorHAnsi"/>
          <w:bCs/>
          <w:lang w:eastAsia="zh-CN"/>
        </w:rPr>
        <w:t xml:space="preserve"> ITU experience in the </w:t>
      </w:r>
      <w:proofErr w:type="gramStart"/>
      <w:r w:rsidRPr="007C115E">
        <w:rPr>
          <w:rFonts w:asciiTheme="minorHAnsi" w:eastAsia="SimSun" w:hAnsiTheme="minorHAnsi" w:cstheme="minorHAnsi"/>
          <w:bCs/>
          <w:lang w:eastAsia="zh-CN"/>
        </w:rPr>
        <w:t>matter;</w:t>
      </w:r>
      <w:proofErr w:type="gramEnd"/>
    </w:p>
    <w:p w14:paraId="656A986B" w14:textId="77E17A03" w:rsidR="007913A1" w:rsidRPr="007C115E" w:rsidRDefault="007913A1" w:rsidP="0099012D">
      <w:pPr>
        <w:numPr>
          <w:ilvl w:val="0"/>
          <w:numId w:val="20"/>
        </w:numPr>
        <w:spacing w:line="276" w:lineRule="auto"/>
        <w:ind w:left="0" w:firstLine="0"/>
        <w:jc w:val="both"/>
        <w:rPr>
          <w:rFonts w:asciiTheme="minorHAnsi" w:eastAsia="SimSun" w:hAnsiTheme="minorHAnsi" w:cstheme="minorHAnsi"/>
          <w:lang w:eastAsia="zh-CN"/>
        </w:rPr>
      </w:pPr>
      <w:r w:rsidRPr="007C115E">
        <w:rPr>
          <w:rFonts w:asciiTheme="minorHAnsi" w:eastAsia="SimSun" w:hAnsiTheme="minorHAnsi" w:cstheme="minorHAnsi"/>
          <w:lang w:eastAsia="zh-CN"/>
        </w:rPr>
        <w:t xml:space="preserve">to continue </w:t>
      </w:r>
      <w:ins w:id="63" w:author="Ke Wang" w:date="2025-09-17T19:56:00Z">
        <w:r w:rsidRPr="007C115E">
          <w:rPr>
            <w:rFonts w:asciiTheme="minorHAnsi" w:eastAsia="SimSun" w:hAnsiTheme="minorHAnsi" w:cstheme="minorHAnsi"/>
            <w:lang w:eastAsia="zh-CN"/>
          </w:rPr>
          <w:t>strengthening the</w:t>
        </w:r>
      </w:ins>
      <w:del w:id="64" w:author="Ke Wang" w:date="2025-09-17T19:56:00Z">
        <w:r w:rsidRPr="007C115E" w:rsidDel="00226C83">
          <w:rPr>
            <w:rFonts w:asciiTheme="minorHAnsi" w:eastAsia="SimSun" w:hAnsiTheme="minorHAnsi" w:cstheme="minorHAnsi"/>
            <w:lang w:eastAsia="zh-CN"/>
          </w:rPr>
          <w:delText>building</w:delText>
        </w:r>
      </w:del>
      <w:r w:rsidRPr="007C115E">
        <w:rPr>
          <w:rFonts w:asciiTheme="minorHAnsi" w:eastAsia="SimSun" w:hAnsiTheme="minorHAnsi" w:cstheme="minorHAnsi"/>
          <w:lang w:eastAsia="zh-CN"/>
        </w:rPr>
        <w:t xml:space="preserve"> capabilities of stakeholders at the national level that </w:t>
      </w:r>
      <w:bookmarkStart w:id="65" w:name="OLE_LINK9"/>
      <w:del w:id="66" w:author="Ke Wang" w:date="2025-09-17T19:57:00Z">
        <w:r w:rsidRPr="007C115E" w:rsidDel="00226C83">
          <w:rPr>
            <w:rFonts w:asciiTheme="minorHAnsi" w:eastAsia="SimSun" w:hAnsiTheme="minorHAnsi" w:cstheme="minorHAnsi"/>
            <w:lang w:eastAsia="zh-CN"/>
          </w:rPr>
          <w:delText>promote the uptake of</w:delText>
        </w:r>
        <w:bookmarkEnd w:id="65"/>
        <w:r w:rsidRPr="007C115E" w:rsidDel="00226C83">
          <w:rPr>
            <w:rFonts w:asciiTheme="minorHAnsi" w:eastAsia="SimSun" w:hAnsiTheme="minorHAnsi" w:cstheme="minorHAnsi"/>
            <w:lang w:eastAsia="zh-CN"/>
          </w:rPr>
          <w:delText xml:space="preserve"> </w:delText>
        </w:r>
      </w:del>
      <w:ins w:id="67" w:author="Ke Wang" w:date="2025-09-17T19:57:00Z">
        <w:r w:rsidR="00226C83" w:rsidRPr="007C115E">
          <w:rPr>
            <w:rFonts w:asciiTheme="minorHAnsi" w:eastAsia="SimSun" w:hAnsiTheme="minorHAnsi" w:cstheme="minorHAnsi"/>
            <w:lang w:eastAsia="zh-CN"/>
          </w:rPr>
          <w:t xml:space="preserve">foster </w:t>
        </w:r>
      </w:ins>
      <w:r w:rsidRPr="007C115E">
        <w:rPr>
          <w:rFonts w:asciiTheme="minorHAnsi" w:eastAsia="SimSun" w:hAnsiTheme="minorHAnsi" w:cstheme="minorHAnsi"/>
          <w:lang w:eastAsia="zh-CN"/>
        </w:rPr>
        <w:t xml:space="preserve">entrepreneurship-driven innovation and </w:t>
      </w:r>
      <w:ins w:id="68" w:author="Ke Wang" w:date="2025-09-17T19:57:00Z">
        <w:r w:rsidR="00226C83" w:rsidRPr="007C115E">
          <w:rPr>
            <w:rFonts w:asciiTheme="minorHAnsi" w:eastAsia="SimSun" w:hAnsiTheme="minorHAnsi" w:cstheme="minorHAnsi"/>
            <w:lang w:eastAsia="zh-CN"/>
          </w:rPr>
          <w:t xml:space="preserve">support </w:t>
        </w:r>
      </w:ins>
      <w:r w:rsidRPr="007C115E">
        <w:rPr>
          <w:rFonts w:asciiTheme="minorHAnsi" w:eastAsia="SimSun" w:hAnsiTheme="minorHAnsi" w:cstheme="minorHAnsi"/>
          <w:lang w:eastAsia="zh-CN"/>
        </w:rPr>
        <w:t>the development of sustainable digital innovation communities using telecommunications/ICTs in support of the achievement of the SDGs;</w:t>
      </w:r>
    </w:p>
    <w:p w14:paraId="02C30A85" w14:textId="77777777" w:rsidR="0004366C" w:rsidRPr="007C115E" w:rsidRDefault="0004366C" w:rsidP="0099012D">
      <w:pPr>
        <w:numPr>
          <w:ilvl w:val="0"/>
          <w:numId w:val="20"/>
        </w:numPr>
        <w:spacing w:line="276" w:lineRule="auto"/>
        <w:ind w:left="0" w:firstLine="0"/>
        <w:jc w:val="both"/>
        <w:rPr>
          <w:rFonts w:asciiTheme="minorHAnsi" w:eastAsia="SimSun" w:hAnsiTheme="minorHAnsi" w:cstheme="minorHAnsi"/>
          <w:lang w:eastAsia="zh-CN"/>
        </w:rPr>
      </w:pPr>
      <w:r w:rsidRPr="007C115E">
        <w:rPr>
          <w:rFonts w:asciiTheme="minorHAnsi" w:eastAsia="SimSun" w:hAnsiTheme="minorHAnsi" w:cstheme="minorHAnsi"/>
          <w:lang w:eastAsia="zh-CN"/>
        </w:rPr>
        <w:t xml:space="preserve">to work in coordination with international and regional organizations and cooperate with other stakeholders </w:t>
      </w:r>
      <w:proofErr w:type="gramStart"/>
      <w:r w:rsidRPr="007C115E">
        <w:rPr>
          <w:rFonts w:asciiTheme="minorHAnsi" w:eastAsia="SimSun" w:hAnsiTheme="minorHAnsi" w:cstheme="minorHAnsi"/>
          <w:lang w:eastAsia="zh-CN"/>
        </w:rPr>
        <w:t>in order to</w:t>
      </w:r>
      <w:proofErr w:type="gramEnd"/>
      <w:r w:rsidRPr="007C115E">
        <w:rPr>
          <w:rFonts w:asciiTheme="minorHAnsi" w:eastAsia="SimSun" w:hAnsiTheme="minorHAnsi" w:cstheme="minorHAnsi"/>
          <w:lang w:eastAsia="zh-CN"/>
        </w:rPr>
        <w:t xml:space="preserve"> establish a supportive environment to enable the exchange of knowledge, expertise and best practices to support the deployment of entrepreneurship-driven innovation projects leveraging telecommunications/</w:t>
      </w:r>
      <w:proofErr w:type="gramStart"/>
      <w:r w:rsidRPr="007C115E">
        <w:rPr>
          <w:rFonts w:asciiTheme="minorHAnsi" w:eastAsia="SimSun" w:hAnsiTheme="minorHAnsi" w:cstheme="minorHAnsi"/>
          <w:lang w:eastAsia="zh-CN"/>
        </w:rPr>
        <w:t>ICTs;</w:t>
      </w:r>
      <w:proofErr w:type="gramEnd"/>
    </w:p>
    <w:p w14:paraId="7780789E" w14:textId="5AC63964" w:rsidR="0004366C" w:rsidRPr="007C115E" w:rsidRDefault="0004366C" w:rsidP="0099012D">
      <w:pPr>
        <w:numPr>
          <w:ilvl w:val="0"/>
          <w:numId w:val="20"/>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to support local initiatives, start-ups and SMEs in leveraging telecommunications/ICTs to access domestic and global markets </w:t>
      </w:r>
      <w:proofErr w:type="gramStart"/>
      <w:r w:rsidRPr="007C115E">
        <w:rPr>
          <w:rFonts w:asciiTheme="minorHAnsi" w:eastAsia="SimSun" w:hAnsiTheme="minorHAnsi" w:cstheme="minorHAnsi"/>
          <w:bCs/>
          <w:lang w:eastAsia="zh-CN"/>
        </w:rPr>
        <w:t>in order to</w:t>
      </w:r>
      <w:proofErr w:type="gramEnd"/>
      <w:r w:rsidRPr="007C115E">
        <w:rPr>
          <w:rFonts w:asciiTheme="minorHAnsi" w:eastAsia="SimSun" w:hAnsiTheme="minorHAnsi" w:cstheme="minorHAnsi"/>
          <w:bCs/>
          <w:lang w:eastAsia="zh-CN"/>
        </w:rPr>
        <w:t xml:space="preserve"> scale up their innovation, including through collaboration with the International Trade Centre and other relevant international and regional </w:t>
      </w:r>
      <w:proofErr w:type="gramStart"/>
      <w:r w:rsidRPr="007C115E">
        <w:rPr>
          <w:rFonts w:asciiTheme="minorHAnsi" w:eastAsia="SimSun" w:hAnsiTheme="minorHAnsi" w:cstheme="minorHAnsi"/>
          <w:bCs/>
          <w:lang w:eastAsia="zh-CN"/>
        </w:rPr>
        <w:t>organizations;</w:t>
      </w:r>
      <w:proofErr w:type="gramEnd"/>
    </w:p>
    <w:p w14:paraId="16A04501" w14:textId="77777777" w:rsidR="0004366C" w:rsidRPr="007C115E" w:rsidRDefault="0004366C" w:rsidP="0099012D">
      <w:pPr>
        <w:numPr>
          <w:ilvl w:val="0"/>
          <w:numId w:val="20"/>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lastRenderedPageBreak/>
        <w:t>to facilitate sharing of best practices and strategies that accelerate the development of ICT/telecommunication-driven entrepreneurial universities, technology-based vocational schools and a culture of entrepreneurship, as well as mechanisms to enhance multistakeholder and multisector cooperation at the national level for sustainable digital development;</w:t>
      </w:r>
    </w:p>
    <w:p w14:paraId="08A17A61" w14:textId="532763EB" w:rsidR="00A75B86" w:rsidRPr="007C115E" w:rsidRDefault="00A75B86" w:rsidP="0099012D">
      <w:pPr>
        <w:numPr>
          <w:ilvl w:val="0"/>
          <w:numId w:val="20"/>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to continue the work of ITU in supporting digital innovation ecosystems without discrimination of any kind, including </w:t>
      </w:r>
      <w:del w:id="69" w:author="Ke Wang" w:date="2025-09-17T20:12:00Z">
        <w:r w:rsidRPr="007C115E" w:rsidDel="00A75B86">
          <w:rPr>
            <w:rFonts w:asciiTheme="minorHAnsi" w:eastAsia="SimSun" w:hAnsiTheme="minorHAnsi" w:cstheme="minorHAnsi"/>
            <w:bCs/>
            <w:lang w:eastAsia="zh-CN"/>
          </w:rPr>
          <w:delText xml:space="preserve">in </w:delText>
        </w:r>
      </w:del>
      <w:ins w:id="70" w:author="Ke Wang" w:date="2025-09-17T20:12:00Z">
        <w:r w:rsidRPr="007C115E">
          <w:rPr>
            <w:rFonts w:asciiTheme="minorHAnsi" w:eastAsia="SimSun" w:hAnsiTheme="minorHAnsi" w:cstheme="minorHAnsi"/>
            <w:bCs/>
            <w:lang w:eastAsia="zh-CN"/>
          </w:rPr>
          <w:t xml:space="preserve">with </w:t>
        </w:r>
      </w:ins>
      <w:r w:rsidRPr="007C115E">
        <w:rPr>
          <w:rFonts w:asciiTheme="minorHAnsi" w:eastAsia="SimSun" w:hAnsiTheme="minorHAnsi" w:cstheme="minorHAnsi"/>
          <w:bCs/>
          <w:lang w:eastAsia="zh-CN"/>
        </w:rPr>
        <w:t xml:space="preserve">respect </w:t>
      </w:r>
      <w:del w:id="71" w:author="Ke Wang" w:date="2025-09-17T20:12:00Z">
        <w:r w:rsidRPr="007C115E" w:rsidDel="00A75B86">
          <w:rPr>
            <w:rFonts w:asciiTheme="minorHAnsi" w:eastAsia="SimSun" w:hAnsiTheme="minorHAnsi" w:cstheme="minorHAnsi"/>
            <w:bCs/>
            <w:lang w:eastAsia="zh-CN"/>
          </w:rPr>
          <w:delText xml:space="preserve">of </w:delText>
        </w:r>
      </w:del>
      <w:ins w:id="72" w:author="Ke Wang" w:date="2025-09-17T20:12:00Z">
        <w:r w:rsidRPr="007C115E">
          <w:rPr>
            <w:rFonts w:asciiTheme="minorHAnsi" w:eastAsia="SimSun" w:hAnsiTheme="minorHAnsi" w:cstheme="minorHAnsi"/>
            <w:bCs/>
            <w:lang w:eastAsia="zh-CN"/>
          </w:rPr>
          <w:t xml:space="preserve">to </w:t>
        </w:r>
      </w:ins>
      <w:r w:rsidRPr="007C115E">
        <w:rPr>
          <w:rFonts w:asciiTheme="minorHAnsi" w:eastAsia="SimSun" w:hAnsiTheme="minorHAnsi" w:cstheme="minorHAnsi"/>
          <w:bCs/>
          <w:lang w:eastAsia="zh-CN"/>
        </w:rPr>
        <w:t>age, ability, gender or location,</w:t>
      </w:r>
    </w:p>
    <w:p w14:paraId="6780CFE0" w14:textId="77777777" w:rsidR="0004366C" w:rsidRPr="007C115E" w:rsidRDefault="0004366C" w:rsidP="0099012D">
      <w:pPr>
        <w:pStyle w:val="Call"/>
        <w:spacing w:after="160" w:line="276" w:lineRule="auto"/>
        <w:jc w:val="both"/>
        <w:rPr>
          <w:rFonts w:asciiTheme="minorHAnsi" w:hAnsiTheme="minorHAnsi" w:cstheme="minorHAnsi"/>
          <w:i/>
          <w:iCs/>
          <w:szCs w:val="24"/>
        </w:rPr>
      </w:pPr>
      <w:r w:rsidRPr="007C115E">
        <w:rPr>
          <w:rFonts w:asciiTheme="minorHAnsi" w:hAnsiTheme="minorHAnsi" w:cstheme="minorHAnsi"/>
          <w:i/>
          <w:iCs/>
          <w:szCs w:val="24"/>
        </w:rPr>
        <w:t>instructs the Director of the Telecommunication Development Bureau, in collaboration with the Directors of the Telecommunication Standardization Bureau and the Radiocommunication Bureau</w:t>
      </w:r>
    </w:p>
    <w:p w14:paraId="53B3ACAD" w14:textId="77777777" w:rsidR="0004366C" w:rsidRPr="007C115E" w:rsidRDefault="0004366C" w:rsidP="0099012D">
      <w:pPr>
        <w:numPr>
          <w:ilvl w:val="0"/>
          <w:numId w:val="21"/>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to ensure that coordination takes place on all activities relevant to the purposes of this resolution;</w:t>
      </w:r>
    </w:p>
    <w:p w14:paraId="2EF43CB2" w14:textId="77777777" w:rsidR="0004366C" w:rsidRPr="007C115E" w:rsidRDefault="0004366C" w:rsidP="0099012D">
      <w:pPr>
        <w:numPr>
          <w:ilvl w:val="0"/>
          <w:numId w:val="21"/>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to collate work done within ITU relating to the objectives of this resolution, including work in study groups, and </w:t>
      </w:r>
      <w:ins w:id="73" w:author="Ke Wang" w:date="2025-08-22T19:59:00Z">
        <w:r w:rsidRPr="007C115E">
          <w:rPr>
            <w:rFonts w:asciiTheme="minorHAnsi" w:eastAsia="SimSun" w:hAnsiTheme="minorHAnsi" w:cstheme="minorHAnsi"/>
            <w:bCs/>
            <w:lang w:eastAsia="zh-CN"/>
          </w:rPr>
          <w:t xml:space="preserve">to </w:t>
        </w:r>
      </w:ins>
      <w:r w:rsidRPr="007C115E">
        <w:rPr>
          <w:rFonts w:asciiTheme="minorHAnsi" w:eastAsia="SimSun" w:hAnsiTheme="minorHAnsi" w:cstheme="minorHAnsi"/>
          <w:bCs/>
          <w:lang w:eastAsia="zh-CN"/>
        </w:rPr>
        <w:t>facilitate knowledge-sharing and dissemination of good practices in all countries;</w:t>
      </w:r>
    </w:p>
    <w:p w14:paraId="1B9814F0" w14:textId="061C6BB3" w:rsidR="008E1FE3" w:rsidRPr="007C115E" w:rsidRDefault="0004366C" w:rsidP="007C115E">
      <w:pPr>
        <w:numPr>
          <w:ilvl w:val="0"/>
          <w:numId w:val="21"/>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to promote, within the remit of ITU, digital entrepreneurship and the development of digital innovation, </w:t>
      </w:r>
      <w:del w:id="74" w:author="Ke Wang" w:date="2025-08-22T20:02:00Z">
        <w:r w:rsidRPr="007C115E">
          <w:rPr>
            <w:rFonts w:asciiTheme="minorHAnsi" w:eastAsia="SimSun" w:hAnsiTheme="minorHAnsi" w:cstheme="minorHAnsi"/>
            <w:bCs/>
            <w:lang w:eastAsia="zh-CN"/>
          </w:rPr>
          <w:delText>i</w:delText>
        </w:r>
      </w:del>
      <w:del w:id="75" w:author="Ke Wang" w:date="2025-08-22T20:00:00Z">
        <w:r w:rsidRPr="007C115E">
          <w:rPr>
            <w:rFonts w:asciiTheme="minorHAnsi" w:eastAsia="SimSun" w:hAnsiTheme="minorHAnsi" w:cstheme="minorHAnsi"/>
            <w:bCs/>
            <w:lang w:eastAsia="zh-CN"/>
          </w:rPr>
          <w:delText>nvites the Secretary-General</w:delText>
        </w:r>
      </w:del>
      <w:ins w:id="76" w:author="Ke Wang" w:date="2025-08-22T19:58:00Z">
        <w:r w:rsidRPr="007C115E">
          <w:rPr>
            <w:rFonts w:asciiTheme="minorHAnsi" w:hAnsiTheme="minorHAnsi" w:cstheme="minorHAnsi"/>
          </w:rPr>
          <w:t xml:space="preserve">  </w:t>
        </w:r>
      </w:ins>
    </w:p>
    <w:p w14:paraId="4427C1CF" w14:textId="43547EFA" w:rsidR="0004366C" w:rsidRPr="007C115E" w:rsidRDefault="0004366C" w:rsidP="0099012D">
      <w:pPr>
        <w:pStyle w:val="Call"/>
        <w:spacing w:after="160" w:line="276" w:lineRule="auto"/>
        <w:jc w:val="both"/>
        <w:rPr>
          <w:rFonts w:asciiTheme="minorHAnsi" w:hAnsiTheme="minorHAnsi" w:cstheme="minorHAnsi"/>
          <w:i/>
          <w:iCs/>
          <w:szCs w:val="24"/>
        </w:rPr>
      </w:pPr>
      <w:r w:rsidRPr="007C115E">
        <w:rPr>
          <w:rFonts w:asciiTheme="minorHAnsi" w:hAnsiTheme="minorHAnsi" w:cstheme="minorHAnsi"/>
          <w:i/>
          <w:iCs/>
          <w:szCs w:val="24"/>
        </w:rPr>
        <w:t>invites the Secretary-General</w:t>
      </w:r>
    </w:p>
    <w:p w14:paraId="15BC9915" w14:textId="3C95EF7C" w:rsidR="008E1FE3" w:rsidRPr="007C115E" w:rsidRDefault="0004366C" w:rsidP="007C115E">
      <w:pPr>
        <w:spacing w:before="160" w:after="160" w:line="276" w:lineRule="auto"/>
        <w:jc w:val="both"/>
        <w:rPr>
          <w:rFonts w:asciiTheme="minorHAnsi" w:eastAsia="SimSun" w:hAnsiTheme="minorHAnsi" w:cstheme="minorHAnsi"/>
          <w:lang w:eastAsia="zh-CN"/>
        </w:rPr>
      </w:pPr>
      <w:r w:rsidRPr="007C115E">
        <w:rPr>
          <w:rFonts w:asciiTheme="minorHAnsi" w:eastAsia="SimSun" w:hAnsiTheme="minorHAnsi" w:cstheme="minorHAnsi"/>
          <w:lang w:eastAsia="zh-CN"/>
          <w:rPrChange w:id="77" w:author="Nidup Gyeltshen" w:date="2025-09-17T22:35:00Z">
            <w:rPr>
              <w:rFonts w:eastAsia="SimSun"/>
              <w:lang w:val="de-DE" w:eastAsia="zh-CN"/>
            </w:rPr>
          </w:rPrChange>
        </w:rPr>
        <w:t xml:space="preserve">to support the activities in ITU-D that enable telecommunication/ICT-centric </w:t>
      </w:r>
      <w:bookmarkStart w:id="78" w:name="OLE_LINK7"/>
      <w:r w:rsidRPr="007C115E">
        <w:rPr>
          <w:rFonts w:asciiTheme="minorHAnsi" w:eastAsia="SimSun" w:hAnsiTheme="minorHAnsi" w:cstheme="minorHAnsi"/>
          <w:lang w:eastAsia="zh-CN"/>
          <w:rPrChange w:id="79" w:author="Nidup Gyeltshen" w:date="2025-09-17T22:35:00Z">
            <w:rPr>
              <w:rFonts w:eastAsia="SimSun"/>
              <w:lang w:val="de-DE" w:eastAsia="zh-CN"/>
            </w:rPr>
          </w:rPrChange>
        </w:rPr>
        <w:t>entrepreneurship</w:t>
      </w:r>
      <w:bookmarkEnd w:id="78"/>
      <w:r w:rsidRPr="007C115E">
        <w:rPr>
          <w:rFonts w:asciiTheme="minorHAnsi" w:eastAsia="SimSun" w:hAnsiTheme="minorHAnsi" w:cstheme="minorHAnsi"/>
          <w:lang w:eastAsia="zh-CN"/>
          <w:rPrChange w:id="80" w:author="Nidup Gyeltshen" w:date="2025-09-17T22:35:00Z">
            <w:rPr>
              <w:rFonts w:eastAsia="SimSun"/>
              <w:lang w:val="de-DE" w:eastAsia="zh-CN"/>
            </w:rPr>
          </w:rPrChange>
        </w:rPr>
        <w:t>-driven innovation and digital innovation ecosystems, including by human and financial means for ITU members,</w:t>
      </w:r>
      <w:bookmarkStart w:id="81" w:name="OLE_LINK11"/>
    </w:p>
    <w:p w14:paraId="585322BC" w14:textId="3468060B" w:rsidR="0004366C" w:rsidRPr="007C115E" w:rsidRDefault="0004366C" w:rsidP="0099012D">
      <w:pPr>
        <w:pStyle w:val="Call"/>
        <w:spacing w:after="160" w:line="276" w:lineRule="auto"/>
        <w:jc w:val="both"/>
        <w:rPr>
          <w:rFonts w:asciiTheme="minorHAnsi" w:hAnsiTheme="minorHAnsi" w:cstheme="minorHAnsi"/>
          <w:i/>
          <w:iCs/>
          <w:szCs w:val="24"/>
        </w:rPr>
      </w:pPr>
      <w:r w:rsidRPr="007C115E">
        <w:rPr>
          <w:rFonts w:asciiTheme="minorHAnsi" w:hAnsiTheme="minorHAnsi" w:cstheme="minorHAnsi"/>
          <w:i/>
          <w:iCs/>
          <w:szCs w:val="24"/>
        </w:rPr>
        <w:t>invites Member States and Sector Members</w:t>
      </w:r>
    </w:p>
    <w:bookmarkEnd w:id="81"/>
    <w:p w14:paraId="08687352" w14:textId="77777777" w:rsidR="0004366C" w:rsidRPr="007C115E" w:rsidRDefault="0004366C" w:rsidP="0099012D">
      <w:pPr>
        <w:numPr>
          <w:ilvl w:val="0"/>
          <w:numId w:val="22"/>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 xml:space="preserve">to participate actively, in collaboration with other stakeholders, in digital entrepreneurship and digital innovation ecosystem-related activities, while facilitating the participation of Tech hub, entrepreneurial support organizations, local initiatives, SMEs and </w:t>
      </w:r>
      <w:proofErr w:type="gramStart"/>
      <w:r w:rsidRPr="007C115E">
        <w:rPr>
          <w:rFonts w:asciiTheme="minorHAnsi" w:eastAsia="SimSun" w:hAnsiTheme="minorHAnsi" w:cstheme="minorHAnsi"/>
          <w:bCs/>
          <w:lang w:eastAsia="zh-CN"/>
        </w:rPr>
        <w:t>start-ups;</w:t>
      </w:r>
      <w:proofErr w:type="gramEnd"/>
    </w:p>
    <w:p w14:paraId="2A1CCF48" w14:textId="77777777" w:rsidR="0004366C" w:rsidRPr="007C115E" w:rsidRDefault="0004366C" w:rsidP="0099012D">
      <w:pPr>
        <w:numPr>
          <w:ilvl w:val="0"/>
          <w:numId w:val="22"/>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to collaborate with ITU on activities related to the implementation of this resolution that leverage digital entrepreneurship to accelerate the achievement of the SDGs;</w:t>
      </w:r>
    </w:p>
    <w:p w14:paraId="56588C0D" w14:textId="23BE5C49" w:rsidR="007913A1" w:rsidRPr="007C115E" w:rsidRDefault="007913A1" w:rsidP="0099012D">
      <w:pPr>
        <w:numPr>
          <w:ilvl w:val="0"/>
          <w:numId w:val="22"/>
        </w:numPr>
        <w:spacing w:line="276" w:lineRule="auto"/>
        <w:ind w:left="0" w:firstLine="0"/>
        <w:jc w:val="both"/>
        <w:rPr>
          <w:ins w:id="82" w:author="Ke Wang" w:date="2025-09-17T19:52:00Z"/>
          <w:rFonts w:asciiTheme="minorHAnsi" w:eastAsia="SimSun" w:hAnsiTheme="minorHAnsi" w:cstheme="minorHAnsi"/>
          <w:bCs/>
          <w:lang w:eastAsia="zh-CN"/>
        </w:rPr>
      </w:pPr>
      <w:ins w:id="83" w:author="Ke Wang" w:date="2025-09-17T19:52:00Z">
        <w:r w:rsidRPr="007C115E">
          <w:rPr>
            <w:rFonts w:asciiTheme="minorHAnsi" w:eastAsia="SimSun" w:hAnsiTheme="minorHAnsi" w:cstheme="minorHAnsi"/>
            <w:bCs/>
            <w:lang w:eastAsia="zh-CN"/>
          </w:rPr>
          <w:t>to actively participate in the IADD;</w:t>
        </w:r>
      </w:ins>
    </w:p>
    <w:p w14:paraId="156CDBA0" w14:textId="540A2660" w:rsidR="007913A1" w:rsidRPr="007C115E" w:rsidRDefault="007913A1" w:rsidP="0099012D">
      <w:pPr>
        <w:numPr>
          <w:ilvl w:val="0"/>
          <w:numId w:val="22"/>
        </w:numPr>
        <w:spacing w:line="276" w:lineRule="auto"/>
        <w:ind w:left="0" w:firstLine="0"/>
        <w:jc w:val="both"/>
        <w:rPr>
          <w:rFonts w:asciiTheme="minorHAnsi" w:eastAsia="SimSun" w:hAnsiTheme="minorHAnsi" w:cstheme="minorHAnsi"/>
          <w:bCs/>
          <w:lang w:eastAsia="zh-CN"/>
        </w:rPr>
      </w:pPr>
      <w:r w:rsidRPr="007C115E">
        <w:rPr>
          <w:rFonts w:asciiTheme="minorHAnsi" w:eastAsia="SimSun" w:hAnsiTheme="minorHAnsi" w:cstheme="minorHAnsi"/>
          <w:bCs/>
          <w:lang w:eastAsia="zh-CN"/>
        </w:rPr>
        <w:t>to establish policies/strategies in their countries/regions that foster telecommunication/ICT-centric innovation.</w:t>
      </w:r>
    </w:p>
    <w:bookmarkEnd w:id="0"/>
    <w:p w14:paraId="378D83E0" w14:textId="77777777" w:rsidR="00421991" w:rsidRPr="007C115E" w:rsidRDefault="00421991" w:rsidP="002E2B2D">
      <w:pPr>
        <w:rPr>
          <w:rFonts w:asciiTheme="minorHAnsi" w:hAnsiTheme="minorHAnsi" w:cstheme="minorHAnsi"/>
          <w:rPrChange w:id="84" w:author="Nidup Gyeltshen" w:date="2025-09-17T22:35:00Z">
            <w:rPr>
              <w:lang w:val="de-DE"/>
            </w:rPr>
          </w:rPrChange>
        </w:rPr>
      </w:pPr>
    </w:p>
    <w:sectPr w:rsidR="00421991" w:rsidRPr="007C115E"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9D8AF" w14:textId="77777777" w:rsidR="000A1352" w:rsidRDefault="000A1352">
      <w:r>
        <w:separator/>
      </w:r>
    </w:p>
  </w:endnote>
  <w:endnote w:type="continuationSeparator" w:id="0">
    <w:p w14:paraId="31F9AF9E" w14:textId="77777777" w:rsidR="000A1352" w:rsidRDefault="000A1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TKaiti">
    <w:panose1 w:val="02010600040101010101"/>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05F41DD1" w:rsidR="0097693B" w:rsidRDefault="007A4465" w:rsidP="00341CD0">
    <w:pPr>
      <w:pStyle w:val="Footer"/>
      <w:tabs>
        <w:tab w:val="clear" w:pos="4320"/>
        <w:tab w:val="clear" w:pos="8640"/>
        <w:tab w:val="right" w:pos="9180"/>
      </w:tabs>
      <w:ind w:right="-7"/>
      <w:jc w:val="right"/>
    </w:pPr>
    <w:r>
      <w:rPr>
        <w:rStyle w:val="PageNumber"/>
      </w:rPr>
      <w:t>PACP-29</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6F6698" w14:paraId="61777E98" w14:textId="77777777" w:rsidTr="005C735F">
      <w:trPr>
        <w:cantSplit/>
        <w:trHeight w:val="204"/>
        <w:jc w:val="center"/>
      </w:trPr>
      <w:tc>
        <w:tcPr>
          <w:tcW w:w="1152" w:type="dxa"/>
        </w:tcPr>
        <w:p w14:paraId="470C2DE4" w14:textId="77777777" w:rsidR="006F6698" w:rsidRDefault="006F6698" w:rsidP="006F6698">
          <w:pPr>
            <w:rPr>
              <w:b/>
              <w:bCs/>
            </w:rPr>
          </w:pPr>
          <w:r>
            <w:rPr>
              <w:b/>
              <w:bCs/>
            </w:rPr>
            <w:t>Contact:</w:t>
          </w:r>
        </w:p>
      </w:tc>
      <w:tc>
        <w:tcPr>
          <w:tcW w:w="4944" w:type="dxa"/>
        </w:tcPr>
        <w:p w14:paraId="4D33EAF5" w14:textId="4442A08A" w:rsidR="006F6698" w:rsidRDefault="006F6698" w:rsidP="006F6698">
          <w:pPr>
            <w:rPr>
              <w:rFonts w:eastAsia="SimSun"/>
              <w:lang w:eastAsia="zh-CN"/>
            </w:rPr>
          </w:pPr>
        </w:p>
      </w:tc>
      <w:tc>
        <w:tcPr>
          <w:tcW w:w="3192" w:type="dxa"/>
        </w:tcPr>
        <w:p w14:paraId="5BC9A2CD" w14:textId="4B15B981" w:rsidR="006F6698" w:rsidRPr="0012691B" w:rsidRDefault="006F6698" w:rsidP="006F6698">
          <w:pPr>
            <w:rPr>
              <w:rFonts w:eastAsiaTheme="minorEastAsia"/>
              <w:lang w:eastAsia="ja-JP"/>
            </w:rPr>
          </w:pPr>
          <w:r>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5202D" w14:textId="77777777" w:rsidR="000A1352" w:rsidRDefault="000A1352">
      <w:r>
        <w:separator/>
      </w:r>
    </w:p>
  </w:footnote>
  <w:footnote w:type="continuationSeparator" w:id="0">
    <w:p w14:paraId="38E14571" w14:textId="77777777" w:rsidR="000A1352" w:rsidRDefault="000A1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824FE"/>
    <w:multiLevelType w:val="multilevel"/>
    <w:tmpl w:val="02F824FE"/>
    <w:lvl w:ilvl="0">
      <w:start w:val="1"/>
      <w:numFmt w:val="decimal"/>
      <w:lvlText w:val="%1"/>
      <w:lvlJc w:val="left"/>
      <w:pPr>
        <w:ind w:left="440" w:hanging="440"/>
      </w:pPr>
      <w:rPr>
        <w:rFonts w:hint="eastAsia"/>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5A87EBA"/>
    <w:multiLevelType w:val="multilevel"/>
    <w:tmpl w:val="56891611"/>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436F98"/>
    <w:multiLevelType w:val="multilevel"/>
    <w:tmpl w:val="18436F98"/>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56891611"/>
    <w:multiLevelType w:val="multilevel"/>
    <w:tmpl w:val="56891611"/>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5" w15:restartNumberingAfterBreak="0">
    <w:nsid w:val="573843F2"/>
    <w:multiLevelType w:val="multilevel"/>
    <w:tmpl w:val="573843F2"/>
    <w:lvl w:ilvl="0">
      <w:start w:val="1"/>
      <w:numFmt w:val="decimal"/>
      <w:lvlText w:val="%1"/>
      <w:lvlJc w:val="left"/>
      <w:pPr>
        <w:ind w:left="440" w:hanging="440"/>
      </w:pPr>
      <w:rPr>
        <w:rFonts w:hint="eastAsia"/>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1C6748"/>
    <w:multiLevelType w:val="multilevel"/>
    <w:tmpl w:val="601C6748"/>
    <w:lvl w:ilvl="0">
      <w:start w:val="1"/>
      <w:numFmt w:val="decimal"/>
      <w:lvlText w:val="%1"/>
      <w:lvlJc w:val="left"/>
      <w:pPr>
        <w:ind w:left="440" w:hanging="440"/>
      </w:pPr>
      <w:rPr>
        <w:rFonts w:hint="eastAsia"/>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9A60C6"/>
    <w:multiLevelType w:val="multilevel"/>
    <w:tmpl w:val="7D9A60C6"/>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200701471">
    <w:abstractNumId w:val="12"/>
  </w:num>
  <w:num w:numId="2" w16cid:durableId="2000965784">
    <w:abstractNumId w:val="9"/>
  </w:num>
  <w:num w:numId="3" w16cid:durableId="884218375">
    <w:abstractNumId w:val="8"/>
  </w:num>
  <w:num w:numId="4" w16cid:durableId="1777867823">
    <w:abstractNumId w:val="20"/>
  </w:num>
  <w:num w:numId="5" w16cid:durableId="776368509">
    <w:abstractNumId w:val="11"/>
  </w:num>
  <w:num w:numId="6" w16cid:durableId="440413812">
    <w:abstractNumId w:val="13"/>
  </w:num>
  <w:num w:numId="7" w16cid:durableId="1941641008">
    <w:abstractNumId w:val="6"/>
  </w:num>
  <w:num w:numId="8" w16cid:durableId="1868172546">
    <w:abstractNumId w:val="2"/>
  </w:num>
  <w:num w:numId="9" w16cid:durableId="804662488">
    <w:abstractNumId w:val="21"/>
  </w:num>
  <w:num w:numId="10" w16cid:durableId="1294407185">
    <w:abstractNumId w:val="1"/>
  </w:num>
  <w:num w:numId="11" w16cid:durableId="1794589839">
    <w:abstractNumId w:val="19"/>
  </w:num>
  <w:num w:numId="12" w16cid:durableId="1429622170">
    <w:abstractNumId w:val="16"/>
  </w:num>
  <w:num w:numId="13" w16cid:durableId="431782369">
    <w:abstractNumId w:val="10"/>
  </w:num>
  <w:num w:numId="14" w16cid:durableId="1310942762">
    <w:abstractNumId w:val="7"/>
  </w:num>
  <w:num w:numId="15" w16cid:durableId="2029211349">
    <w:abstractNumId w:val="18"/>
  </w:num>
  <w:num w:numId="16" w16cid:durableId="56705446">
    <w:abstractNumId w:val="4"/>
  </w:num>
  <w:num w:numId="17" w16cid:durableId="191042669">
    <w:abstractNumId w:val="14"/>
  </w:num>
  <w:num w:numId="18" w16cid:durableId="1129475585">
    <w:abstractNumId w:val="22"/>
  </w:num>
  <w:num w:numId="19" w16cid:durableId="633097657">
    <w:abstractNumId w:val="5"/>
  </w:num>
  <w:num w:numId="20" w16cid:durableId="1280332329">
    <w:abstractNumId w:val="15"/>
  </w:num>
  <w:num w:numId="21" w16cid:durableId="2013533783">
    <w:abstractNumId w:val="0"/>
  </w:num>
  <w:num w:numId="22" w16cid:durableId="1768769856">
    <w:abstractNumId w:val="17"/>
  </w:num>
  <w:num w:numId="23" w16cid:durableId="21555634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 Wang">
    <w15:presenceInfo w15:providerId="Windows Live" w15:userId="a1c51f198b600fcf"/>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4366C"/>
    <w:rsid w:val="0006669E"/>
    <w:rsid w:val="000713CF"/>
    <w:rsid w:val="00081674"/>
    <w:rsid w:val="00086085"/>
    <w:rsid w:val="00090630"/>
    <w:rsid w:val="00090720"/>
    <w:rsid w:val="000920E0"/>
    <w:rsid w:val="00094B87"/>
    <w:rsid w:val="000A1352"/>
    <w:rsid w:val="000A4826"/>
    <w:rsid w:val="000A5418"/>
    <w:rsid w:val="000C15F0"/>
    <w:rsid w:val="000D01C7"/>
    <w:rsid w:val="000F2A23"/>
    <w:rsid w:val="000F517C"/>
    <w:rsid w:val="000F5540"/>
    <w:rsid w:val="00100071"/>
    <w:rsid w:val="00103C8B"/>
    <w:rsid w:val="00104ACB"/>
    <w:rsid w:val="001273B8"/>
    <w:rsid w:val="00150DCB"/>
    <w:rsid w:val="0015342A"/>
    <w:rsid w:val="001539DD"/>
    <w:rsid w:val="00167EA9"/>
    <w:rsid w:val="001715E9"/>
    <w:rsid w:val="00182505"/>
    <w:rsid w:val="00182C10"/>
    <w:rsid w:val="0018366B"/>
    <w:rsid w:val="00184519"/>
    <w:rsid w:val="0019389F"/>
    <w:rsid w:val="00196568"/>
    <w:rsid w:val="001A2F16"/>
    <w:rsid w:val="001A7545"/>
    <w:rsid w:val="001B18C2"/>
    <w:rsid w:val="001C2B9C"/>
    <w:rsid w:val="001C78A5"/>
    <w:rsid w:val="001D5D7E"/>
    <w:rsid w:val="001E08FB"/>
    <w:rsid w:val="001E63A3"/>
    <w:rsid w:val="001E7580"/>
    <w:rsid w:val="001F2466"/>
    <w:rsid w:val="0020769A"/>
    <w:rsid w:val="00213077"/>
    <w:rsid w:val="0021588B"/>
    <w:rsid w:val="002216AC"/>
    <w:rsid w:val="00226C83"/>
    <w:rsid w:val="00235E92"/>
    <w:rsid w:val="00250CFE"/>
    <w:rsid w:val="00254A1B"/>
    <w:rsid w:val="00254E60"/>
    <w:rsid w:val="00261350"/>
    <w:rsid w:val="002624D9"/>
    <w:rsid w:val="00266899"/>
    <w:rsid w:val="00281EFD"/>
    <w:rsid w:val="0028454D"/>
    <w:rsid w:val="00291C9E"/>
    <w:rsid w:val="002926D4"/>
    <w:rsid w:val="00294C06"/>
    <w:rsid w:val="002B4101"/>
    <w:rsid w:val="002C07DA"/>
    <w:rsid w:val="002C7EA9"/>
    <w:rsid w:val="002D21C2"/>
    <w:rsid w:val="002E2B2D"/>
    <w:rsid w:val="002F5401"/>
    <w:rsid w:val="0031047D"/>
    <w:rsid w:val="00323A0A"/>
    <w:rsid w:val="00341CD0"/>
    <w:rsid w:val="00342F20"/>
    <w:rsid w:val="003478EF"/>
    <w:rsid w:val="003500E0"/>
    <w:rsid w:val="003539D6"/>
    <w:rsid w:val="003669CB"/>
    <w:rsid w:val="003809C7"/>
    <w:rsid w:val="00382004"/>
    <w:rsid w:val="00382323"/>
    <w:rsid w:val="00385942"/>
    <w:rsid w:val="00390180"/>
    <w:rsid w:val="00395079"/>
    <w:rsid w:val="00397451"/>
    <w:rsid w:val="003A3B9E"/>
    <w:rsid w:val="003A7F16"/>
    <w:rsid w:val="003B6263"/>
    <w:rsid w:val="003B7D32"/>
    <w:rsid w:val="003C11A1"/>
    <w:rsid w:val="003C167B"/>
    <w:rsid w:val="003C64A7"/>
    <w:rsid w:val="003D2F26"/>
    <w:rsid w:val="003D3FDA"/>
    <w:rsid w:val="00417015"/>
    <w:rsid w:val="00420822"/>
    <w:rsid w:val="00421991"/>
    <w:rsid w:val="0045458F"/>
    <w:rsid w:val="00460753"/>
    <w:rsid w:val="00461D09"/>
    <w:rsid w:val="004633B4"/>
    <w:rsid w:val="00470093"/>
    <w:rsid w:val="00472D76"/>
    <w:rsid w:val="00473BBB"/>
    <w:rsid w:val="004745C7"/>
    <w:rsid w:val="00491442"/>
    <w:rsid w:val="00493F99"/>
    <w:rsid w:val="00495E04"/>
    <w:rsid w:val="004A3B46"/>
    <w:rsid w:val="004B3553"/>
    <w:rsid w:val="004B6106"/>
    <w:rsid w:val="004C057E"/>
    <w:rsid w:val="004D362A"/>
    <w:rsid w:val="004F1A17"/>
    <w:rsid w:val="004F756D"/>
    <w:rsid w:val="004F7E34"/>
    <w:rsid w:val="005154C0"/>
    <w:rsid w:val="00530E8C"/>
    <w:rsid w:val="00532959"/>
    <w:rsid w:val="0054141B"/>
    <w:rsid w:val="00545933"/>
    <w:rsid w:val="00557544"/>
    <w:rsid w:val="00587875"/>
    <w:rsid w:val="005939B5"/>
    <w:rsid w:val="00595E16"/>
    <w:rsid w:val="00595F1B"/>
    <w:rsid w:val="00596770"/>
    <w:rsid w:val="00597E68"/>
    <w:rsid w:val="005A561F"/>
    <w:rsid w:val="005B11C2"/>
    <w:rsid w:val="005C45F5"/>
    <w:rsid w:val="005D244A"/>
    <w:rsid w:val="00603DA6"/>
    <w:rsid w:val="00607E2B"/>
    <w:rsid w:val="006139D6"/>
    <w:rsid w:val="00615134"/>
    <w:rsid w:val="00623CE1"/>
    <w:rsid w:val="00626A1E"/>
    <w:rsid w:val="0063062B"/>
    <w:rsid w:val="00633922"/>
    <w:rsid w:val="00634FB3"/>
    <w:rsid w:val="0064269D"/>
    <w:rsid w:val="00643B73"/>
    <w:rsid w:val="00662815"/>
    <w:rsid w:val="00667229"/>
    <w:rsid w:val="00682BE5"/>
    <w:rsid w:val="00690EFF"/>
    <w:rsid w:val="00690FED"/>
    <w:rsid w:val="006939A5"/>
    <w:rsid w:val="00696442"/>
    <w:rsid w:val="006B190B"/>
    <w:rsid w:val="006B1962"/>
    <w:rsid w:val="006B335F"/>
    <w:rsid w:val="006C5A78"/>
    <w:rsid w:val="006F09C5"/>
    <w:rsid w:val="006F6698"/>
    <w:rsid w:val="00712451"/>
    <w:rsid w:val="00731041"/>
    <w:rsid w:val="007319FC"/>
    <w:rsid w:val="00732F08"/>
    <w:rsid w:val="0074190C"/>
    <w:rsid w:val="00754B88"/>
    <w:rsid w:val="007577F3"/>
    <w:rsid w:val="00762576"/>
    <w:rsid w:val="00772F3C"/>
    <w:rsid w:val="00785C1D"/>
    <w:rsid w:val="00791060"/>
    <w:rsid w:val="007913A1"/>
    <w:rsid w:val="00795A97"/>
    <w:rsid w:val="00796084"/>
    <w:rsid w:val="007A4465"/>
    <w:rsid w:val="007A6A04"/>
    <w:rsid w:val="007B5626"/>
    <w:rsid w:val="007C0BAE"/>
    <w:rsid w:val="007C115E"/>
    <w:rsid w:val="007C6F5F"/>
    <w:rsid w:val="007F3D5D"/>
    <w:rsid w:val="007F4ECE"/>
    <w:rsid w:val="0080570B"/>
    <w:rsid w:val="008148E1"/>
    <w:rsid w:val="00827C8B"/>
    <w:rsid w:val="008319BF"/>
    <w:rsid w:val="0083718E"/>
    <w:rsid w:val="00845F1F"/>
    <w:rsid w:val="008655EC"/>
    <w:rsid w:val="008833E3"/>
    <w:rsid w:val="008841F1"/>
    <w:rsid w:val="008A396A"/>
    <w:rsid w:val="008C3D35"/>
    <w:rsid w:val="008C7BA1"/>
    <w:rsid w:val="008D0E09"/>
    <w:rsid w:val="008D1DB6"/>
    <w:rsid w:val="008E0BE6"/>
    <w:rsid w:val="008E1FE3"/>
    <w:rsid w:val="008E3045"/>
    <w:rsid w:val="008E6B7B"/>
    <w:rsid w:val="008F0F70"/>
    <w:rsid w:val="009028DF"/>
    <w:rsid w:val="00942816"/>
    <w:rsid w:val="00943AF3"/>
    <w:rsid w:val="0097693B"/>
    <w:rsid w:val="0099012D"/>
    <w:rsid w:val="00992351"/>
    <w:rsid w:val="00993355"/>
    <w:rsid w:val="009A4A6D"/>
    <w:rsid w:val="009A6C41"/>
    <w:rsid w:val="009B1C18"/>
    <w:rsid w:val="009C05C2"/>
    <w:rsid w:val="009E5BCA"/>
    <w:rsid w:val="009E7ACB"/>
    <w:rsid w:val="00A13265"/>
    <w:rsid w:val="00A23233"/>
    <w:rsid w:val="00A260DD"/>
    <w:rsid w:val="00A4164C"/>
    <w:rsid w:val="00A41F75"/>
    <w:rsid w:val="00A53122"/>
    <w:rsid w:val="00A552AE"/>
    <w:rsid w:val="00A55820"/>
    <w:rsid w:val="00A62A20"/>
    <w:rsid w:val="00A67F79"/>
    <w:rsid w:val="00A71136"/>
    <w:rsid w:val="00A75B86"/>
    <w:rsid w:val="00A849DD"/>
    <w:rsid w:val="00A907E3"/>
    <w:rsid w:val="00AA474C"/>
    <w:rsid w:val="00AA6C59"/>
    <w:rsid w:val="00AC5F7C"/>
    <w:rsid w:val="00AD7E5F"/>
    <w:rsid w:val="00AF4C64"/>
    <w:rsid w:val="00B00A8E"/>
    <w:rsid w:val="00B01AA1"/>
    <w:rsid w:val="00B05FE5"/>
    <w:rsid w:val="00B25B90"/>
    <w:rsid w:val="00B30C81"/>
    <w:rsid w:val="00B4793B"/>
    <w:rsid w:val="00B53AE4"/>
    <w:rsid w:val="00B60228"/>
    <w:rsid w:val="00B623AD"/>
    <w:rsid w:val="00B90441"/>
    <w:rsid w:val="00B90D0A"/>
    <w:rsid w:val="00BA70D3"/>
    <w:rsid w:val="00BC6D6B"/>
    <w:rsid w:val="00BE2A32"/>
    <w:rsid w:val="00BE75A2"/>
    <w:rsid w:val="00BF5ABC"/>
    <w:rsid w:val="00C041D2"/>
    <w:rsid w:val="00C10614"/>
    <w:rsid w:val="00C15633"/>
    <w:rsid w:val="00C15799"/>
    <w:rsid w:val="00C357AD"/>
    <w:rsid w:val="00C3695D"/>
    <w:rsid w:val="00C4785B"/>
    <w:rsid w:val="00C6069C"/>
    <w:rsid w:val="00C85119"/>
    <w:rsid w:val="00C900BC"/>
    <w:rsid w:val="00C958D1"/>
    <w:rsid w:val="00CA478D"/>
    <w:rsid w:val="00CB293D"/>
    <w:rsid w:val="00CB75C8"/>
    <w:rsid w:val="00CC4B55"/>
    <w:rsid w:val="00CD5431"/>
    <w:rsid w:val="00CE278C"/>
    <w:rsid w:val="00CF2491"/>
    <w:rsid w:val="00CF53BB"/>
    <w:rsid w:val="00D0464B"/>
    <w:rsid w:val="00D06C0C"/>
    <w:rsid w:val="00D1252E"/>
    <w:rsid w:val="00D348D1"/>
    <w:rsid w:val="00D421BD"/>
    <w:rsid w:val="00D43E8F"/>
    <w:rsid w:val="00D52305"/>
    <w:rsid w:val="00D57772"/>
    <w:rsid w:val="00D63172"/>
    <w:rsid w:val="00D643DC"/>
    <w:rsid w:val="00D715CA"/>
    <w:rsid w:val="00D72AE3"/>
    <w:rsid w:val="00D75244"/>
    <w:rsid w:val="00D75A4D"/>
    <w:rsid w:val="00D76479"/>
    <w:rsid w:val="00D76F29"/>
    <w:rsid w:val="00D8355B"/>
    <w:rsid w:val="00D8478B"/>
    <w:rsid w:val="00D86151"/>
    <w:rsid w:val="00DA7595"/>
    <w:rsid w:val="00DB0A68"/>
    <w:rsid w:val="00DB2BAD"/>
    <w:rsid w:val="00DC43A3"/>
    <w:rsid w:val="00DD0603"/>
    <w:rsid w:val="00DD7C09"/>
    <w:rsid w:val="00E0124F"/>
    <w:rsid w:val="00E2344A"/>
    <w:rsid w:val="00E37840"/>
    <w:rsid w:val="00E534CE"/>
    <w:rsid w:val="00E674D3"/>
    <w:rsid w:val="00E708F3"/>
    <w:rsid w:val="00E70FD0"/>
    <w:rsid w:val="00E71374"/>
    <w:rsid w:val="00E82230"/>
    <w:rsid w:val="00E86073"/>
    <w:rsid w:val="00EA6162"/>
    <w:rsid w:val="00EA7F7C"/>
    <w:rsid w:val="00EB49C2"/>
    <w:rsid w:val="00EB4DC0"/>
    <w:rsid w:val="00EC21DD"/>
    <w:rsid w:val="00EC7F2B"/>
    <w:rsid w:val="00ED10DD"/>
    <w:rsid w:val="00ED6425"/>
    <w:rsid w:val="00EE1FBE"/>
    <w:rsid w:val="00EE47CA"/>
    <w:rsid w:val="00EF042F"/>
    <w:rsid w:val="00EF189C"/>
    <w:rsid w:val="00EF53C3"/>
    <w:rsid w:val="00F11135"/>
    <w:rsid w:val="00F14BA8"/>
    <w:rsid w:val="00F21C70"/>
    <w:rsid w:val="00F32B22"/>
    <w:rsid w:val="00F36FD6"/>
    <w:rsid w:val="00F42AC9"/>
    <w:rsid w:val="00F51A81"/>
    <w:rsid w:val="00F66584"/>
    <w:rsid w:val="00F673AE"/>
    <w:rsid w:val="00F72430"/>
    <w:rsid w:val="00F84067"/>
    <w:rsid w:val="00F9112A"/>
    <w:rsid w:val="00FC6EC3"/>
    <w:rsid w:val="00FD1F2F"/>
    <w:rsid w:val="00FE3DE5"/>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734F5F36-CF8B-41D2-8D7C-B4A80C56D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qFormat/>
    <w:rsid w:val="00390180"/>
    <w:rPr>
      <w:sz w:val="18"/>
      <w:szCs w:val="18"/>
    </w:rPr>
  </w:style>
  <w:style w:type="paragraph" w:styleId="CommentText">
    <w:name w:val="annotation text"/>
    <w:basedOn w:val="Normal"/>
    <w:link w:val="CommentTextChar"/>
    <w:semiHidden/>
    <w:unhideWhenUsed/>
    <w:qFormat/>
    <w:rsid w:val="00390180"/>
  </w:style>
  <w:style w:type="character" w:customStyle="1" w:styleId="CommentTextChar">
    <w:name w:val="Comment Text Char"/>
    <w:basedOn w:val="DefaultParagraphFont"/>
    <w:link w:val="CommentText"/>
    <w:semiHidden/>
    <w:qFormat/>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customStyle="1" w:styleId="Restitle">
    <w:name w:val="Res_title"/>
    <w:basedOn w:val="Normal"/>
    <w:next w:val="Normal"/>
    <w:link w:val="RestitleChar"/>
    <w:uiPriority w:val="99"/>
    <w:qFormat/>
    <w:rsid w:val="0004366C"/>
    <w:pPr>
      <w:tabs>
        <w:tab w:val="left" w:pos="794"/>
        <w:tab w:val="left" w:pos="1191"/>
        <w:tab w:val="left" w:pos="1588"/>
        <w:tab w:val="left" w:pos="1985"/>
      </w:tabs>
      <w:overflowPunct w:val="0"/>
      <w:autoSpaceDE w:val="0"/>
      <w:autoSpaceDN w:val="0"/>
      <w:adjustRightInd w:val="0"/>
      <w:spacing w:before="240" w:after="240"/>
      <w:jc w:val="center"/>
      <w:textAlignment w:val="baseline"/>
    </w:pPr>
    <w:rPr>
      <w:rFonts w:asciiTheme="minorHAnsi" w:eastAsiaTheme="minorEastAsia" w:hAnsiTheme="minorHAnsi"/>
      <w:b/>
      <w:sz w:val="28"/>
      <w:szCs w:val="20"/>
      <w:lang w:val="en-GB"/>
    </w:rPr>
  </w:style>
  <w:style w:type="character" w:customStyle="1" w:styleId="RestitleChar">
    <w:name w:val="Res_title Char"/>
    <w:link w:val="Restitle"/>
    <w:uiPriority w:val="99"/>
    <w:qFormat/>
    <w:locked/>
    <w:rsid w:val="0004366C"/>
    <w:rPr>
      <w:rFonts w:asciiTheme="minorHAnsi" w:eastAsiaTheme="minorEastAsia" w:hAnsiTheme="minorHAnsi"/>
      <w:b/>
      <w:sz w:val="28"/>
      <w:lang w:val="en-GB"/>
    </w:rPr>
  </w:style>
  <w:style w:type="paragraph" w:customStyle="1" w:styleId="Call">
    <w:name w:val="Call"/>
    <w:basedOn w:val="Normal"/>
    <w:next w:val="Normal"/>
    <w:link w:val="CallChar"/>
    <w:qFormat/>
    <w:rsid w:val="0004366C"/>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STKaiti" w:eastAsia="STKaiti" w:hAnsi="STKaiti"/>
      <w:szCs w:val="20"/>
      <w:lang w:val="en-GB"/>
    </w:rPr>
  </w:style>
  <w:style w:type="character" w:customStyle="1" w:styleId="CallChar">
    <w:name w:val="Call Char"/>
    <w:link w:val="Call"/>
    <w:qFormat/>
    <w:locked/>
    <w:rsid w:val="0004366C"/>
    <w:rPr>
      <w:rFonts w:ascii="STKaiti" w:eastAsia="STKaiti" w:hAnsi="STKaiti"/>
      <w:sz w:val="24"/>
      <w:lang w:val="en-GB"/>
    </w:rPr>
  </w:style>
  <w:style w:type="paragraph" w:styleId="Revision">
    <w:name w:val="Revision"/>
    <w:hidden/>
    <w:uiPriority w:val="99"/>
    <w:semiHidden/>
    <w:rsid w:val="00150DCB"/>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13CA47-8A39-4E16-BCD1-D75D1B6F1246}">
  <ds:schemaRefs>
    <ds:schemaRef ds:uri="http://schemas.microsoft.com/sharepoint/v3/contenttype/forms"/>
  </ds:schemaRefs>
</ds:datastoreItem>
</file>

<file path=customXml/itemProps2.xml><?xml version="1.0" encoding="utf-8"?>
<ds:datastoreItem xmlns:ds="http://schemas.openxmlformats.org/officeDocument/2006/customXml" ds:itemID="{0282E004-D7C6-43D6-A77D-91DE47DFCFAC}">
  <ds:schemaRefs>
    <ds:schemaRef ds:uri="http://www.w3.org/XML/1998/namespace"/>
    <ds:schemaRef ds:uri="http://purl.org/dc/terms/"/>
    <ds:schemaRef ds:uri="8398743d-f1a1-4553-a233-ec1bd5105832"/>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c7e771be-c3f3-4415-a01f-6b382566ad45"/>
    <ds:schemaRef ds:uri="http://purl.org/dc/dcmitype/"/>
  </ds:schemaRefs>
</ds:datastoreItem>
</file>

<file path=customXml/itemProps3.xml><?xml version="1.0" encoding="utf-8"?>
<ds:datastoreItem xmlns:ds="http://schemas.openxmlformats.org/officeDocument/2006/customXml" ds:itemID="{B63F7D29-AB69-41C0-A04D-08730F7B8DCF}"/>
</file>

<file path=docProps/app.xml><?xml version="1.0" encoding="utf-8"?>
<Properties xmlns="http://schemas.openxmlformats.org/officeDocument/2006/extended-properties" xmlns:vt="http://schemas.openxmlformats.org/officeDocument/2006/docPropsVTypes">
  <Template>Normal</Template>
  <TotalTime>12</TotalTime>
  <Pages>4</Pages>
  <Words>1048</Words>
  <Characters>7021</Characters>
  <Application>Microsoft Office Word</Application>
  <DocSecurity>0</DocSecurity>
  <Lines>58</Lines>
  <Paragraphs>16</Paragraphs>
  <ScaleCrop>false</ScaleCrop>
  <Company>APT</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dc:creator>
  <cp:keywords/>
  <dc:description/>
  <cp:lastModifiedBy>Jongbong PARK</cp:lastModifiedBy>
  <cp:revision>20</cp:revision>
  <cp:lastPrinted>2004-07-28T02:14:00Z</cp:lastPrinted>
  <dcterms:created xsi:type="dcterms:W3CDTF">2025-09-18T00:45:00Z</dcterms:created>
  <dcterms:modified xsi:type="dcterms:W3CDTF">2025-09-23T13:57:00Z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